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F12A3" w14:textId="77777777" w:rsidR="00BC080D" w:rsidRPr="003949C6" w:rsidRDefault="00BC080D" w:rsidP="00BC080D">
      <w:pPr>
        <w:rPr>
          <w:rFonts w:ascii="Cambria" w:hAnsi="Cambria"/>
        </w:rPr>
      </w:pPr>
    </w:p>
    <w:p w14:paraId="2A5AC332" w14:textId="77777777" w:rsidR="00BC080D" w:rsidRPr="003949C6" w:rsidRDefault="00BC080D" w:rsidP="00BC080D">
      <w:pPr>
        <w:rPr>
          <w:rFonts w:ascii="Cambria" w:hAnsi="Cambria"/>
        </w:rPr>
      </w:pPr>
    </w:p>
    <w:p w14:paraId="76FF0FAE" w14:textId="77777777" w:rsidR="00BC080D" w:rsidRPr="003949C6" w:rsidRDefault="00BC080D" w:rsidP="00BC080D">
      <w:pPr>
        <w:rPr>
          <w:rFonts w:ascii="Cambria" w:hAnsi="Cambria"/>
        </w:rPr>
      </w:pPr>
    </w:p>
    <w:p w14:paraId="32098118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07CCE">
        <w:rPr>
          <w:rFonts w:ascii="Cambria" w:hAnsi="Cambria" w:cs="Arial"/>
          <w:b/>
          <w:bCs/>
          <w:sz w:val="22"/>
          <w:szCs w:val="22"/>
        </w:rPr>
        <w:t>6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31AA4B5D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D19F9DC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18936D47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6AD3F61C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60958EA6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648E6785" w14:textId="44BE311E" w:rsidR="003949C6" w:rsidRPr="00407D5F" w:rsidRDefault="003949C6" w:rsidP="00687AFA">
      <w:pPr>
        <w:spacing w:line="276" w:lineRule="auto"/>
        <w:jc w:val="center"/>
        <w:rPr>
          <w:rFonts w:ascii="Cambria" w:hAnsi="Cambria"/>
          <w:b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207CCE" w:rsidRPr="0054616F">
        <w:rPr>
          <w:rFonts w:ascii="Cambria" w:hAnsi="Cambria"/>
          <w:b/>
          <w:sz w:val="22"/>
          <w:szCs w:val="22"/>
        </w:rPr>
        <w:t>"</w:t>
      </w:r>
      <w:r w:rsidR="00407D5F">
        <w:rPr>
          <w:rFonts w:ascii="Cambria" w:hAnsi="Cambria"/>
          <w:b/>
          <w:sz w:val="22"/>
          <w:szCs w:val="22"/>
        </w:rPr>
        <w:t xml:space="preserve"> </w:t>
      </w:r>
      <w:r w:rsidR="00687AFA" w:rsidRPr="00687AFA">
        <w:rPr>
          <w:rFonts w:ascii="Cambria" w:hAnsi="Cambria"/>
          <w:b/>
        </w:rPr>
        <w:t>Remont dróg leśnych na terenie Nadleśnictwa Biłgoraj</w:t>
      </w:r>
      <w:r w:rsidR="00687AFA">
        <w:rPr>
          <w:rFonts w:ascii="Cambria" w:hAnsi="Cambria"/>
          <w:b/>
        </w:rPr>
        <w:t xml:space="preserve"> w  </w:t>
      </w:r>
      <w:r w:rsidR="00687AFA" w:rsidRPr="00687AFA">
        <w:rPr>
          <w:rFonts w:ascii="Cambria" w:hAnsi="Cambria"/>
          <w:b/>
        </w:rPr>
        <w:t>2024 roku</w:t>
      </w:r>
      <w:r w:rsidR="003D01FE" w:rsidRPr="003D01FE">
        <w:rPr>
          <w:rFonts w:ascii="Cambria" w:hAnsi="Cambria"/>
          <w:b/>
        </w:rPr>
        <w:t xml:space="preserve"> </w:t>
      </w:r>
      <w:r w:rsidR="00207CCE" w:rsidRPr="0054616F">
        <w:rPr>
          <w:rFonts w:ascii="Cambria" w:hAnsi="Cambria"/>
          <w:b/>
          <w:sz w:val="22"/>
          <w:szCs w:val="22"/>
        </w:rPr>
        <w:t>"</w:t>
      </w:r>
      <w:r w:rsidR="00687AFA">
        <w:rPr>
          <w:rFonts w:ascii="Cambria" w:hAnsi="Cambria"/>
          <w:b/>
          <w:sz w:val="22"/>
          <w:szCs w:val="22"/>
        </w:rPr>
        <w:t xml:space="preserve"> – Pakiet …</w:t>
      </w:r>
      <w:r w:rsidR="00207CCE">
        <w:rPr>
          <w:rFonts w:ascii="Cambria" w:hAnsi="Cambria"/>
          <w:b/>
          <w:sz w:val="22"/>
          <w:szCs w:val="22"/>
        </w:rPr>
        <w:t xml:space="preserve"> </w:t>
      </w:r>
      <w:r w:rsidR="00757D0B">
        <w:rPr>
          <w:rFonts w:ascii="Cambria" w:hAnsi="Cambria" w:cs="Arial"/>
          <w:bCs/>
          <w:sz w:val="22"/>
          <w:szCs w:val="22"/>
        </w:rPr>
        <w:t xml:space="preserve"> </w:t>
      </w:r>
      <w:r w:rsidR="0003162D" w:rsidRPr="0003162D">
        <w:rPr>
          <w:rFonts w:ascii="Cambria" w:hAnsi="Cambria" w:cs="Calibri"/>
          <w:bCs/>
          <w:sz w:val="22"/>
          <w:szCs w:val="22"/>
        </w:rPr>
        <w:t>S</w:t>
      </w:r>
      <w:r w:rsidR="00687AFA">
        <w:rPr>
          <w:rFonts w:ascii="Cambria" w:hAnsi="Cambria" w:cs="Calibri"/>
          <w:bCs/>
          <w:sz w:val="22"/>
          <w:szCs w:val="22"/>
        </w:rPr>
        <w:t>A</w:t>
      </w:r>
      <w:r w:rsidR="0003162D" w:rsidRPr="0003162D">
        <w:rPr>
          <w:rFonts w:ascii="Cambria" w:hAnsi="Cambria" w:cs="Calibri"/>
          <w:bCs/>
          <w:sz w:val="22"/>
          <w:szCs w:val="22"/>
        </w:rPr>
        <w:t>.270.</w:t>
      </w:r>
      <w:r w:rsidR="00687AFA">
        <w:rPr>
          <w:rFonts w:ascii="Cambria" w:hAnsi="Cambria" w:cs="Calibri"/>
          <w:bCs/>
          <w:sz w:val="22"/>
          <w:szCs w:val="22"/>
        </w:rPr>
        <w:t>6</w:t>
      </w:r>
      <w:r w:rsidR="0003162D" w:rsidRPr="0003162D">
        <w:rPr>
          <w:rFonts w:ascii="Cambria" w:hAnsi="Cambria" w:cs="Calibri"/>
          <w:bCs/>
          <w:sz w:val="22"/>
          <w:szCs w:val="22"/>
        </w:rPr>
        <w:t>.202</w:t>
      </w:r>
      <w:r w:rsidR="00687AFA">
        <w:rPr>
          <w:rFonts w:ascii="Cambria" w:hAnsi="Cambria" w:cs="Calibri"/>
          <w:bCs/>
          <w:sz w:val="22"/>
          <w:szCs w:val="22"/>
        </w:rPr>
        <w:t>4</w:t>
      </w:r>
      <w:r w:rsidR="004002B0">
        <w:rPr>
          <w:rFonts w:ascii="Cambria" w:hAnsi="Cambria" w:cs="Arial"/>
          <w:bCs/>
          <w:sz w:val="22"/>
          <w:szCs w:val="22"/>
        </w:rPr>
        <w:t xml:space="preserve"> </w:t>
      </w:r>
      <w:r w:rsidR="00E248AA" w:rsidRPr="004002B0">
        <w:rPr>
          <w:rFonts w:asciiTheme="majorHAnsi" w:hAnsiTheme="majorHAnsi" w:cs="Tahoma"/>
          <w:b/>
          <w:sz w:val="24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207CCE">
        <w:rPr>
          <w:rFonts w:ascii="Cambria" w:hAnsi="Cambria" w:cs="Calibri"/>
          <w:sz w:val="22"/>
          <w:szCs w:val="22"/>
        </w:rPr>
        <w:t xml:space="preserve">Biłgoraj </w:t>
      </w:r>
      <w:r w:rsidRPr="00564A64">
        <w:rPr>
          <w:rFonts w:ascii="Cambria" w:hAnsi="Cambria" w:cs="Calibri"/>
          <w:sz w:val="22"/>
          <w:szCs w:val="22"/>
        </w:rPr>
        <w:t>oświadczam, co następuje:</w:t>
      </w:r>
    </w:p>
    <w:p w14:paraId="462644C3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528D8D0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27396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5A1A65E5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1B09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DE12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3F5A1C0D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EB72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83F749E" w14:textId="77777777" w:rsidR="00BC080D" w:rsidRPr="003949C6" w:rsidRDefault="00BC080D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A325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00A4A2CE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5C94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5325E2CD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D61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DAC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9CB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07B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B31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54DA30A5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8D2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5523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FB80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AE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48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1890D5F" w14:textId="77777777" w:rsidR="00A457CD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11D2D0C7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5FA01EE9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1CCEA877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F218C36" w14:textId="77777777" w:rsidR="00456524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456524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95CDD" w14:textId="77777777" w:rsidR="007F0A64" w:rsidRDefault="007F0A64" w:rsidP="00E816F1">
      <w:r>
        <w:separator/>
      </w:r>
    </w:p>
  </w:endnote>
  <w:endnote w:type="continuationSeparator" w:id="0">
    <w:p w14:paraId="082CEC21" w14:textId="77777777" w:rsidR="007F0A64" w:rsidRDefault="007F0A6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08888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1E510516" wp14:editId="253CEDEB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100D3B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3C3297DB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2F537" w14:textId="77777777" w:rsidR="007F0A64" w:rsidRDefault="007F0A64" w:rsidP="00E816F1">
      <w:r>
        <w:separator/>
      </w:r>
    </w:p>
  </w:footnote>
  <w:footnote w:type="continuationSeparator" w:id="0">
    <w:p w14:paraId="211A4BA5" w14:textId="77777777" w:rsidR="007F0A64" w:rsidRDefault="007F0A6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257EE"/>
    <w:rsid w:val="0003162D"/>
    <w:rsid w:val="00061EF7"/>
    <w:rsid w:val="0008026B"/>
    <w:rsid w:val="000A2001"/>
    <w:rsid w:val="000C6B1C"/>
    <w:rsid w:val="00100D3B"/>
    <w:rsid w:val="00130B2B"/>
    <w:rsid w:val="001557A5"/>
    <w:rsid w:val="00173665"/>
    <w:rsid w:val="001A2896"/>
    <w:rsid w:val="001C432D"/>
    <w:rsid w:val="001E01B8"/>
    <w:rsid w:val="00207CCE"/>
    <w:rsid w:val="00215AD4"/>
    <w:rsid w:val="002B61C9"/>
    <w:rsid w:val="002D6014"/>
    <w:rsid w:val="00352A52"/>
    <w:rsid w:val="0037076A"/>
    <w:rsid w:val="003949C6"/>
    <w:rsid w:val="003D01FE"/>
    <w:rsid w:val="003E04C3"/>
    <w:rsid w:val="003F6661"/>
    <w:rsid w:val="004002B0"/>
    <w:rsid w:val="00407D5F"/>
    <w:rsid w:val="0043156E"/>
    <w:rsid w:val="004369C2"/>
    <w:rsid w:val="00443569"/>
    <w:rsid w:val="00452238"/>
    <w:rsid w:val="00456524"/>
    <w:rsid w:val="00463B52"/>
    <w:rsid w:val="004647E3"/>
    <w:rsid w:val="004C0623"/>
    <w:rsid w:val="004D452A"/>
    <w:rsid w:val="004F345E"/>
    <w:rsid w:val="00542B4C"/>
    <w:rsid w:val="005447F2"/>
    <w:rsid w:val="0055603B"/>
    <w:rsid w:val="00571DE1"/>
    <w:rsid w:val="0059424F"/>
    <w:rsid w:val="00596EBA"/>
    <w:rsid w:val="006209CC"/>
    <w:rsid w:val="006248D7"/>
    <w:rsid w:val="00624F9B"/>
    <w:rsid w:val="00661664"/>
    <w:rsid w:val="00687AFA"/>
    <w:rsid w:val="00695E95"/>
    <w:rsid w:val="006E6670"/>
    <w:rsid w:val="006E68F7"/>
    <w:rsid w:val="00737437"/>
    <w:rsid w:val="00743FC9"/>
    <w:rsid w:val="00754447"/>
    <w:rsid w:val="00757D0B"/>
    <w:rsid w:val="007601E5"/>
    <w:rsid w:val="0079036E"/>
    <w:rsid w:val="007F0A64"/>
    <w:rsid w:val="00806921"/>
    <w:rsid w:val="00856856"/>
    <w:rsid w:val="008F5A3B"/>
    <w:rsid w:val="00912126"/>
    <w:rsid w:val="00915149"/>
    <w:rsid w:val="00941290"/>
    <w:rsid w:val="009539A7"/>
    <w:rsid w:val="0096798F"/>
    <w:rsid w:val="00974491"/>
    <w:rsid w:val="009A7083"/>
    <w:rsid w:val="009F5069"/>
    <w:rsid w:val="00A012BA"/>
    <w:rsid w:val="00A23FC3"/>
    <w:rsid w:val="00A457CD"/>
    <w:rsid w:val="00A65A6C"/>
    <w:rsid w:val="00A87907"/>
    <w:rsid w:val="00AA1F97"/>
    <w:rsid w:val="00AE0F30"/>
    <w:rsid w:val="00B164D8"/>
    <w:rsid w:val="00B25FAD"/>
    <w:rsid w:val="00B80BEE"/>
    <w:rsid w:val="00B92FE8"/>
    <w:rsid w:val="00BC080D"/>
    <w:rsid w:val="00BE2062"/>
    <w:rsid w:val="00BE4743"/>
    <w:rsid w:val="00C24A53"/>
    <w:rsid w:val="00CA0BA5"/>
    <w:rsid w:val="00CB4846"/>
    <w:rsid w:val="00CE1142"/>
    <w:rsid w:val="00D04FDF"/>
    <w:rsid w:val="00D16E50"/>
    <w:rsid w:val="00DE7F68"/>
    <w:rsid w:val="00E248AA"/>
    <w:rsid w:val="00E4253F"/>
    <w:rsid w:val="00E6019E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D6220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Borowiec</cp:lastModifiedBy>
  <cp:revision>2</cp:revision>
  <dcterms:created xsi:type="dcterms:W3CDTF">2024-09-20T09:03:00Z</dcterms:created>
  <dcterms:modified xsi:type="dcterms:W3CDTF">2024-09-20T09:03:00Z</dcterms:modified>
</cp:coreProperties>
</file>