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10127" w14:textId="77777777" w:rsidR="00AD7A6F" w:rsidRPr="00AD7A6F" w:rsidRDefault="00AD7A6F" w:rsidP="00AD7A6F">
      <w:pPr>
        <w:pStyle w:val="NormalnyWeb"/>
        <w:spacing w:before="0" w:beforeAutospacing="0" w:after="0" w:afterAutospacing="0"/>
      </w:pPr>
      <w:r w:rsidRPr="00AD7A6F">
        <w:t> </w:t>
      </w:r>
    </w:p>
    <w:p w14:paraId="5655EFE9" w14:textId="3C16A2E6" w:rsidR="00AD7A6F" w:rsidRPr="00AD7A6F" w:rsidRDefault="00AD7A6F" w:rsidP="00AD7A6F">
      <w:pPr>
        <w:pStyle w:val="NormalnyWeb"/>
        <w:numPr>
          <w:ilvl w:val="0"/>
          <w:numId w:val="4"/>
        </w:numPr>
        <w:spacing w:before="0" w:beforeAutospacing="0" w:after="0" w:afterAutospacing="0"/>
        <w:rPr>
          <w:u w:val="single"/>
        </w:rPr>
      </w:pPr>
      <w:r w:rsidRPr="00AD7A6F">
        <w:rPr>
          <w:u w:val="single"/>
        </w:rPr>
        <w:t>Wykonanie aneksu kuchennego</w:t>
      </w:r>
      <w:r w:rsidR="00D62F42">
        <w:rPr>
          <w:u w:val="single"/>
        </w:rPr>
        <w:t xml:space="preserve"> i pomieszczenia szatni</w:t>
      </w:r>
      <w:r w:rsidRPr="00AD7A6F">
        <w:rPr>
          <w:b/>
          <w:bCs/>
          <w:u w:val="single"/>
        </w:rPr>
        <w:t>:</w:t>
      </w:r>
    </w:p>
    <w:p w14:paraId="20D326D2" w14:textId="706DDC5D" w:rsidR="00AD7A6F" w:rsidRPr="001D5D51" w:rsidRDefault="00AD7A6F" w:rsidP="00063859">
      <w:pPr>
        <w:pStyle w:val="Akapitzlist"/>
        <w:numPr>
          <w:ilvl w:val="0"/>
          <w:numId w:val="13"/>
        </w:numPr>
        <w:spacing w:after="0" w:line="240" w:lineRule="auto"/>
        <w:jc w:val="both"/>
        <w:textAlignment w:val="center"/>
        <w:rPr>
          <w:color w:val="auto"/>
          <w:szCs w:val="24"/>
        </w:rPr>
      </w:pPr>
      <w:r w:rsidRPr="001D5D51">
        <w:rPr>
          <w:color w:val="auto"/>
          <w:szCs w:val="24"/>
        </w:rPr>
        <w:t xml:space="preserve">Wykonanie </w:t>
      </w:r>
      <w:r w:rsidR="001D0661" w:rsidRPr="001D5D51">
        <w:rPr>
          <w:color w:val="auto"/>
          <w:szCs w:val="24"/>
        </w:rPr>
        <w:t>instalacji wodno-kanalizacyjnej</w:t>
      </w:r>
      <w:r w:rsidR="00D62F42">
        <w:rPr>
          <w:color w:val="auto"/>
          <w:szCs w:val="24"/>
        </w:rPr>
        <w:t xml:space="preserve"> wraz z dostawą zlewozmywaka. Umiejscowienie i wyposażenie należy uzgodnić z Zamawiającym</w:t>
      </w:r>
    </w:p>
    <w:p w14:paraId="4D850517" w14:textId="0D803BCD" w:rsidR="00AD7A6F" w:rsidRPr="001D5D51" w:rsidRDefault="00AD7A6F" w:rsidP="00063859">
      <w:pPr>
        <w:pStyle w:val="Akapitzlist"/>
        <w:numPr>
          <w:ilvl w:val="0"/>
          <w:numId w:val="13"/>
        </w:numPr>
        <w:spacing w:after="0" w:line="240" w:lineRule="auto"/>
        <w:jc w:val="both"/>
        <w:textAlignment w:val="center"/>
        <w:rPr>
          <w:color w:val="auto"/>
          <w:szCs w:val="24"/>
        </w:rPr>
      </w:pPr>
      <w:r w:rsidRPr="001D5D51">
        <w:rPr>
          <w:color w:val="auto"/>
          <w:szCs w:val="24"/>
        </w:rPr>
        <w:t xml:space="preserve">Wymiana wykładziny PCV i położenie wykładziny o parametrach dostosowanych do pomieszczeń biurowych oraz intensywnego ruchu pieszego. </w:t>
      </w:r>
      <w:r w:rsidR="00D62F42" w:rsidRPr="00AD7A6F">
        <w:rPr>
          <w:bCs/>
          <w:color w:val="auto"/>
          <w:szCs w:val="24"/>
        </w:rPr>
        <w:t>Uzgodnienie wzoru i parametrów wykładziny PCV z Zamawiającym</w:t>
      </w:r>
      <w:r w:rsidR="00D62F42">
        <w:rPr>
          <w:bCs/>
          <w:color w:val="auto"/>
          <w:szCs w:val="24"/>
        </w:rPr>
        <w:t>.</w:t>
      </w:r>
    </w:p>
    <w:p w14:paraId="5B9DEC7E" w14:textId="4F0C2D72" w:rsidR="001D0661" w:rsidRPr="001D5D51" w:rsidRDefault="00AD7A6F" w:rsidP="00063859">
      <w:pPr>
        <w:pStyle w:val="Akapitzlist"/>
        <w:numPr>
          <w:ilvl w:val="0"/>
          <w:numId w:val="13"/>
        </w:numPr>
        <w:spacing w:after="0" w:line="240" w:lineRule="auto"/>
        <w:jc w:val="both"/>
        <w:textAlignment w:val="center"/>
        <w:rPr>
          <w:color w:val="auto"/>
          <w:szCs w:val="24"/>
        </w:rPr>
      </w:pPr>
      <w:r w:rsidRPr="001D5D51">
        <w:rPr>
          <w:color w:val="auto"/>
          <w:szCs w:val="24"/>
        </w:rPr>
        <w:t xml:space="preserve">Wykonanie ścianki działowej z </w:t>
      </w:r>
      <w:r w:rsidR="001D0661" w:rsidRPr="001D5D51">
        <w:rPr>
          <w:color w:val="auto"/>
          <w:szCs w:val="24"/>
        </w:rPr>
        <w:t>płyt g/k.</w:t>
      </w:r>
    </w:p>
    <w:p w14:paraId="55A2DBAF" w14:textId="4C72ABE6" w:rsidR="00AD7A6F" w:rsidRPr="001D5D51" w:rsidRDefault="001D0661" w:rsidP="00063859">
      <w:pPr>
        <w:pStyle w:val="Akapitzlist"/>
        <w:numPr>
          <w:ilvl w:val="0"/>
          <w:numId w:val="13"/>
        </w:numPr>
        <w:spacing w:after="0" w:line="240" w:lineRule="auto"/>
        <w:jc w:val="both"/>
        <w:textAlignment w:val="center"/>
        <w:rPr>
          <w:color w:val="auto"/>
          <w:szCs w:val="24"/>
        </w:rPr>
      </w:pPr>
      <w:r w:rsidRPr="001D5D51">
        <w:rPr>
          <w:color w:val="auto"/>
          <w:szCs w:val="24"/>
        </w:rPr>
        <w:t xml:space="preserve">Dostawa i montaż drzwi przesuwnych montaż w wykonanej ściance g/k </w:t>
      </w:r>
      <w:r w:rsidR="004647B2">
        <w:rPr>
          <w:color w:val="auto"/>
          <w:szCs w:val="24"/>
        </w:rPr>
        <w:br/>
      </w:r>
      <w:r w:rsidRPr="001D5D51">
        <w:rPr>
          <w:color w:val="auto"/>
          <w:szCs w:val="24"/>
        </w:rPr>
        <w:t>w kasecie</w:t>
      </w:r>
    </w:p>
    <w:p w14:paraId="63D29F57" w14:textId="1AEB1470" w:rsidR="00AD7A6F" w:rsidRPr="001D5D51" w:rsidRDefault="00AD7A6F" w:rsidP="00063859">
      <w:pPr>
        <w:pStyle w:val="Akapitzlist"/>
        <w:numPr>
          <w:ilvl w:val="0"/>
          <w:numId w:val="13"/>
        </w:numPr>
        <w:spacing w:after="0" w:line="240" w:lineRule="auto"/>
        <w:jc w:val="both"/>
        <w:textAlignment w:val="center"/>
        <w:rPr>
          <w:color w:val="auto"/>
          <w:szCs w:val="24"/>
        </w:rPr>
      </w:pPr>
      <w:r w:rsidRPr="001D5D51">
        <w:rPr>
          <w:bCs/>
          <w:color w:val="auto"/>
          <w:szCs w:val="24"/>
        </w:rPr>
        <w:t xml:space="preserve">Uzgodnienie zabudowy mebli </w:t>
      </w:r>
      <w:r w:rsidR="00D62F42">
        <w:rPr>
          <w:bCs/>
          <w:color w:val="auto"/>
          <w:szCs w:val="24"/>
        </w:rPr>
        <w:t xml:space="preserve">aneksu kuchennego </w:t>
      </w:r>
      <w:r w:rsidRPr="001D5D51">
        <w:rPr>
          <w:bCs/>
          <w:color w:val="auto"/>
          <w:szCs w:val="24"/>
        </w:rPr>
        <w:t>z Zamawiającym</w:t>
      </w:r>
      <w:r w:rsidR="001D0661" w:rsidRPr="001D5D51">
        <w:rPr>
          <w:bCs/>
          <w:color w:val="auto"/>
          <w:szCs w:val="24"/>
        </w:rPr>
        <w:t>.</w:t>
      </w:r>
      <w:r w:rsidR="00D62F42">
        <w:rPr>
          <w:bCs/>
          <w:color w:val="auto"/>
          <w:szCs w:val="24"/>
        </w:rPr>
        <w:t xml:space="preserve"> Jakość mebli powinna być adekwatna do użytkowania w warunkach biurowych przez większą ilość osób.</w:t>
      </w:r>
    </w:p>
    <w:p w14:paraId="4DED5E95" w14:textId="646700F8" w:rsidR="00AD7A6F" w:rsidRDefault="001D0661" w:rsidP="00063859">
      <w:pPr>
        <w:pStyle w:val="Akapitzlist"/>
        <w:numPr>
          <w:ilvl w:val="0"/>
          <w:numId w:val="13"/>
        </w:numPr>
        <w:spacing w:after="0" w:line="240" w:lineRule="auto"/>
        <w:jc w:val="both"/>
        <w:textAlignment w:val="center"/>
      </w:pPr>
      <w:r w:rsidRPr="001D5D51">
        <w:rPr>
          <w:bCs/>
          <w:color w:val="auto"/>
          <w:szCs w:val="24"/>
        </w:rPr>
        <w:t xml:space="preserve">Dostawa i montaż wyposażenia </w:t>
      </w:r>
      <w:r w:rsidR="00AD7A6F" w:rsidRPr="001D5D51">
        <w:rPr>
          <w:bCs/>
          <w:color w:val="auto"/>
          <w:szCs w:val="24"/>
        </w:rPr>
        <w:t xml:space="preserve">sprzętu AGD </w:t>
      </w:r>
      <w:r w:rsidRPr="001D5D51">
        <w:rPr>
          <w:bCs/>
          <w:color w:val="auto"/>
          <w:szCs w:val="24"/>
        </w:rPr>
        <w:t xml:space="preserve">po </w:t>
      </w:r>
      <w:r w:rsidR="00D62F42">
        <w:rPr>
          <w:bCs/>
          <w:color w:val="auto"/>
          <w:szCs w:val="24"/>
        </w:rPr>
        <w:t xml:space="preserve">z </w:t>
      </w:r>
      <w:r w:rsidRPr="001D5D51">
        <w:rPr>
          <w:bCs/>
          <w:color w:val="auto"/>
          <w:szCs w:val="24"/>
        </w:rPr>
        <w:t>uzgodnieniu</w:t>
      </w:r>
      <w:r w:rsidR="00AD7A6F" w:rsidRPr="001D5D51">
        <w:rPr>
          <w:bCs/>
          <w:color w:val="auto"/>
          <w:szCs w:val="24"/>
        </w:rPr>
        <w:t xml:space="preserve"> Zamawiającym</w:t>
      </w:r>
      <w:r w:rsidRPr="001D5D51">
        <w:rPr>
          <w:bCs/>
          <w:color w:val="auto"/>
          <w:szCs w:val="24"/>
        </w:rPr>
        <w:t xml:space="preserve"> (płyta grzewcza, okap, przepływowy podgrzewacz wody)</w:t>
      </w:r>
      <w:r>
        <w:t>.</w:t>
      </w:r>
      <w:r w:rsidR="00D62F42">
        <w:t xml:space="preserve"> Sprzęt dostosowany do intensywnego, biurowego użytkowania przez dużą liczbę osób. </w:t>
      </w:r>
    </w:p>
    <w:p w14:paraId="076706C6" w14:textId="4C40DE53" w:rsidR="001D0661" w:rsidRDefault="001D0661" w:rsidP="00063859">
      <w:pPr>
        <w:pStyle w:val="Akapitzlist"/>
        <w:numPr>
          <w:ilvl w:val="0"/>
          <w:numId w:val="13"/>
        </w:numPr>
        <w:spacing w:after="0" w:line="240" w:lineRule="auto"/>
        <w:jc w:val="both"/>
        <w:textAlignment w:val="center"/>
      </w:pPr>
      <w:r w:rsidRPr="001D5D51">
        <w:rPr>
          <w:bCs/>
          <w:color w:val="auto"/>
          <w:szCs w:val="24"/>
        </w:rPr>
        <w:t>Malowanie ścian z przygotowaniem podłoża</w:t>
      </w:r>
      <w:r w:rsidRPr="001D0661">
        <w:t>.</w:t>
      </w:r>
    </w:p>
    <w:p w14:paraId="1DC8F408" w14:textId="77777777" w:rsidR="001D0661" w:rsidRPr="00AD7A6F" w:rsidRDefault="001D0661" w:rsidP="001D0661">
      <w:pPr>
        <w:spacing w:after="0" w:line="240" w:lineRule="auto"/>
        <w:textAlignment w:val="center"/>
      </w:pPr>
    </w:p>
    <w:p w14:paraId="26525F5C" w14:textId="77777777" w:rsidR="00AD7A6F" w:rsidRPr="00063859" w:rsidRDefault="00AD7A6F" w:rsidP="00AD7A6F">
      <w:pPr>
        <w:pStyle w:val="NormalnyWeb"/>
        <w:numPr>
          <w:ilvl w:val="0"/>
          <w:numId w:val="4"/>
        </w:numPr>
        <w:spacing w:before="0" w:beforeAutospacing="0" w:after="0" w:afterAutospacing="0"/>
        <w:rPr>
          <w:u w:val="single"/>
        </w:rPr>
      </w:pPr>
      <w:r w:rsidRPr="00063859">
        <w:rPr>
          <w:u w:val="single"/>
        </w:rPr>
        <w:t>Przebudowa pomieszczeń biurowych:</w:t>
      </w:r>
    </w:p>
    <w:p w14:paraId="41210F1C" w14:textId="43049088" w:rsidR="00AD7A6F" w:rsidRDefault="00AD7A6F" w:rsidP="00063859">
      <w:pPr>
        <w:numPr>
          <w:ilvl w:val="0"/>
          <w:numId w:val="12"/>
        </w:numPr>
        <w:spacing w:after="0" w:line="240" w:lineRule="auto"/>
        <w:jc w:val="both"/>
        <w:textAlignment w:val="center"/>
        <w:rPr>
          <w:color w:val="auto"/>
          <w:szCs w:val="24"/>
        </w:rPr>
      </w:pPr>
      <w:r w:rsidRPr="00AD7A6F">
        <w:rPr>
          <w:color w:val="auto"/>
          <w:szCs w:val="24"/>
        </w:rPr>
        <w:t>Wyburzenie ścianek</w:t>
      </w:r>
      <w:ins w:id="0" w:author="Józef Zając" w:date="2024-09-17T12:36:00Z" w16du:dateUtc="2024-09-17T10:36:00Z">
        <w:r w:rsidRPr="00AD7A6F">
          <w:rPr>
            <w:color w:val="auto"/>
            <w:szCs w:val="24"/>
          </w:rPr>
          <w:t xml:space="preserve"> </w:t>
        </w:r>
      </w:ins>
      <w:r>
        <w:rPr>
          <w:color w:val="auto"/>
          <w:szCs w:val="24"/>
        </w:rPr>
        <w:t xml:space="preserve">zgodnie z zapisami przedmiaru. </w:t>
      </w:r>
    </w:p>
    <w:p w14:paraId="53930D41" w14:textId="6748CBA1" w:rsidR="00AD7A6F" w:rsidRPr="00AD7A6F" w:rsidRDefault="00AD7A6F" w:rsidP="00063859">
      <w:pPr>
        <w:numPr>
          <w:ilvl w:val="0"/>
          <w:numId w:val="12"/>
        </w:numPr>
        <w:spacing w:after="0" w:line="240" w:lineRule="auto"/>
        <w:jc w:val="both"/>
        <w:textAlignment w:val="center"/>
        <w:rPr>
          <w:color w:val="auto"/>
          <w:szCs w:val="24"/>
        </w:rPr>
      </w:pPr>
      <w:r>
        <w:rPr>
          <w:color w:val="auto"/>
          <w:szCs w:val="24"/>
        </w:rPr>
        <w:t xml:space="preserve">Zamontowanie nadproża </w:t>
      </w:r>
      <w:r w:rsidR="001D0661">
        <w:rPr>
          <w:color w:val="auto"/>
          <w:szCs w:val="24"/>
        </w:rPr>
        <w:t xml:space="preserve">zgodnie </w:t>
      </w:r>
      <w:r>
        <w:rPr>
          <w:color w:val="auto"/>
          <w:szCs w:val="24"/>
        </w:rPr>
        <w:t>z zapisami przedmiaru.</w:t>
      </w:r>
    </w:p>
    <w:p w14:paraId="2C4D71FA" w14:textId="5975A433" w:rsidR="00AD7A6F" w:rsidRDefault="00AD7A6F" w:rsidP="00063859">
      <w:pPr>
        <w:numPr>
          <w:ilvl w:val="0"/>
          <w:numId w:val="12"/>
        </w:numPr>
        <w:spacing w:after="0" w:line="240" w:lineRule="auto"/>
        <w:jc w:val="both"/>
        <w:textAlignment w:val="center"/>
        <w:rPr>
          <w:color w:val="auto"/>
          <w:szCs w:val="24"/>
        </w:rPr>
      </w:pPr>
      <w:r w:rsidRPr="00AD7A6F">
        <w:rPr>
          <w:color w:val="auto"/>
          <w:szCs w:val="24"/>
        </w:rPr>
        <w:t xml:space="preserve">Przeniesienie istniejących drzwi </w:t>
      </w:r>
      <w:r w:rsidR="001D0661" w:rsidRPr="001D0661">
        <w:rPr>
          <w:color w:val="auto"/>
          <w:szCs w:val="24"/>
        </w:rPr>
        <w:t xml:space="preserve">wejściowych </w:t>
      </w:r>
      <w:r w:rsidRPr="00AD7A6F">
        <w:rPr>
          <w:color w:val="auto"/>
          <w:szCs w:val="24"/>
        </w:rPr>
        <w:t>do pomieszczenia biurowego</w:t>
      </w:r>
      <w:r>
        <w:rPr>
          <w:color w:val="auto"/>
          <w:szCs w:val="24"/>
        </w:rPr>
        <w:t>.</w:t>
      </w:r>
    </w:p>
    <w:p w14:paraId="51BE26DD" w14:textId="55BA0850" w:rsidR="001D5D51" w:rsidRPr="00AD7A6F" w:rsidRDefault="001D5D51" w:rsidP="00063859">
      <w:pPr>
        <w:numPr>
          <w:ilvl w:val="0"/>
          <w:numId w:val="12"/>
        </w:numPr>
        <w:spacing w:after="0" w:line="240" w:lineRule="auto"/>
        <w:jc w:val="both"/>
        <w:textAlignment w:val="center"/>
        <w:rPr>
          <w:color w:val="auto"/>
          <w:szCs w:val="24"/>
        </w:rPr>
      </w:pPr>
      <w:r>
        <w:rPr>
          <w:color w:val="auto"/>
          <w:szCs w:val="24"/>
        </w:rPr>
        <w:t>Zamurowanie otworu drzwiowego po przeniesionych drzwiach.</w:t>
      </w:r>
    </w:p>
    <w:p w14:paraId="321A3E44" w14:textId="6E4CE879" w:rsidR="00AD7A6F" w:rsidRPr="00AD7A6F" w:rsidRDefault="00AD7A6F" w:rsidP="00063859">
      <w:pPr>
        <w:numPr>
          <w:ilvl w:val="0"/>
          <w:numId w:val="12"/>
        </w:numPr>
        <w:spacing w:after="0" w:line="240" w:lineRule="auto"/>
        <w:jc w:val="both"/>
        <w:textAlignment w:val="center"/>
        <w:rPr>
          <w:color w:val="auto"/>
          <w:szCs w:val="24"/>
        </w:rPr>
      </w:pPr>
      <w:r w:rsidRPr="00AD7A6F">
        <w:rPr>
          <w:color w:val="auto"/>
          <w:szCs w:val="24"/>
        </w:rPr>
        <w:t>Wykonanie ścianki oddzielającej przy drzwiach wejściowych</w:t>
      </w:r>
      <w:r w:rsidR="001D0661">
        <w:rPr>
          <w:color w:val="auto"/>
          <w:szCs w:val="24"/>
        </w:rPr>
        <w:t>.</w:t>
      </w:r>
    </w:p>
    <w:p w14:paraId="58D5DB8D" w14:textId="0BC81C64" w:rsidR="00AD7A6F" w:rsidRPr="00AD7A6F" w:rsidRDefault="00AD7A6F" w:rsidP="00063859">
      <w:pPr>
        <w:numPr>
          <w:ilvl w:val="0"/>
          <w:numId w:val="12"/>
        </w:numPr>
        <w:spacing w:after="0" w:line="240" w:lineRule="auto"/>
        <w:jc w:val="both"/>
        <w:textAlignment w:val="center"/>
        <w:rPr>
          <w:bCs/>
          <w:color w:val="auto"/>
          <w:szCs w:val="24"/>
        </w:rPr>
      </w:pPr>
      <w:r w:rsidRPr="00AD7A6F">
        <w:rPr>
          <w:color w:val="auto"/>
          <w:szCs w:val="24"/>
        </w:rPr>
        <w:t>Wykonanie sufitu podwieszonego</w:t>
      </w:r>
      <w:r>
        <w:rPr>
          <w:color w:val="auto"/>
          <w:szCs w:val="24"/>
        </w:rPr>
        <w:t>.</w:t>
      </w:r>
    </w:p>
    <w:p w14:paraId="7CC453C3" w14:textId="4CF79CEC" w:rsidR="00AD7A6F" w:rsidRDefault="00AD7A6F" w:rsidP="00063859">
      <w:pPr>
        <w:numPr>
          <w:ilvl w:val="0"/>
          <w:numId w:val="12"/>
        </w:numPr>
        <w:spacing w:after="0" w:line="240" w:lineRule="auto"/>
        <w:jc w:val="both"/>
        <w:textAlignment w:val="center"/>
        <w:rPr>
          <w:color w:val="auto"/>
          <w:szCs w:val="24"/>
        </w:rPr>
      </w:pPr>
      <w:r>
        <w:rPr>
          <w:color w:val="auto"/>
          <w:szCs w:val="24"/>
        </w:rPr>
        <w:t xml:space="preserve">Wymiana wykładziny PCV i położenie wykładziny o parametrach dostosowanych do pomieszczeń biurowych oraz intensywnego ruchu pieszego. </w:t>
      </w:r>
      <w:r w:rsidR="001D0661" w:rsidRPr="00AD7A6F">
        <w:rPr>
          <w:bCs/>
          <w:color w:val="auto"/>
          <w:szCs w:val="24"/>
        </w:rPr>
        <w:t>Uzgodnienie wzoru i parametrów wykładziny PCV z Zamawiającym</w:t>
      </w:r>
      <w:r w:rsidR="001D0661">
        <w:rPr>
          <w:bCs/>
          <w:color w:val="auto"/>
          <w:szCs w:val="24"/>
        </w:rPr>
        <w:t>.</w:t>
      </w:r>
    </w:p>
    <w:p w14:paraId="2240D2F2" w14:textId="77777777" w:rsidR="00AD7A6F" w:rsidRPr="00AD7A6F" w:rsidRDefault="00AD7A6F" w:rsidP="00AD7A6F">
      <w:pPr>
        <w:spacing w:after="0" w:line="240" w:lineRule="auto"/>
        <w:ind w:left="720" w:firstLine="0"/>
        <w:textAlignment w:val="center"/>
        <w:rPr>
          <w:b/>
          <w:bCs/>
          <w:color w:val="auto"/>
          <w:szCs w:val="24"/>
        </w:rPr>
      </w:pPr>
    </w:p>
    <w:p w14:paraId="2BE94510" w14:textId="77777777" w:rsidR="00AD7A6F" w:rsidRPr="00AD7A6F" w:rsidRDefault="00AD7A6F" w:rsidP="00AD7A6F">
      <w:pPr>
        <w:pStyle w:val="Akapitzlist"/>
        <w:numPr>
          <w:ilvl w:val="0"/>
          <w:numId w:val="4"/>
        </w:numPr>
        <w:spacing w:after="0" w:line="240" w:lineRule="auto"/>
        <w:textAlignment w:val="center"/>
        <w:rPr>
          <w:b/>
          <w:bCs/>
          <w:color w:val="auto"/>
          <w:szCs w:val="24"/>
        </w:rPr>
      </w:pPr>
      <w:r w:rsidRPr="00AD7A6F">
        <w:rPr>
          <w:color w:val="auto"/>
          <w:szCs w:val="24"/>
          <w:u w:val="single"/>
        </w:rPr>
        <w:t>Wykonanie instalacji elektrycznych i niskoprądowych:</w:t>
      </w:r>
    </w:p>
    <w:p w14:paraId="424428A5" w14:textId="003A5B60" w:rsidR="001D0661" w:rsidRDefault="00AD7A6F" w:rsidP="00063859">
      <w:pPr>
        <w:pStyle w:val="NormalnyWeb"/>
        <w:numPr>
          <w:ilvl w:val="0"/>
          <w:numId w:val="14"/>
        </w:numPr>
        <w:spacing w:before="0" w:beforeAutospacing="0" w:after="0" w:afterAutospacing="0"/>
        <w:ind w:left="1276"/>
        <w:jc w:val="both"/>
      </w:pPr>
      <w:r w:rsidRPr="00AD7A6F">
        <w:t>W pomieszczeniu (szatnia/aneks kuchenny):</w:t>
      </w:r>
      <w:r w:rsidR="001D0661">
        <w:t>Wymiana opraw oświetleniowych</w:t>
      </w:r>
      <w:r w:rsidR="001D5D51">
        <w:t>.</w:t>
      </w:r>
    </w:p>
    <w:p w14:paraId="23D8FC7E" w14:textId="1145DD12" w:rsidR="00AD7A6F" w:rsidRPr="00AD7A6F" w:rsidRDefault="001D5D51" w:rsidP="00063859">
      <w:pPr>
        <w:pStyle w:val="Akapitzlist"/>
        <w:numPr>
          <w:ilvl w:val="0"/>
          <w:numId w:val="15"/>
        </w:numPr>
        <w:spacing w:after="0" w:line="240" w:lineRule="auto"/>
        <w:ind w:left="1701"/>
        <w:jc w:val="both"/>
        <w:textAlignment w:val="center"/>
        <w:rPr>
          <w:color w:val="auto"/>
          <w:szCs w:val="24"/>
        </w:rPr>
      </w:pPr>
      <w:r>
        <w:rPr>
          <w:color w:val="auto"/>
          <w:szCs w:val="24"/>
        </w:rPr>
        <w:t xml:space="preserve">Wykonanie </w:t>
      </w:r>
      <w:r w:rsidR="00AD7A6F" w:rsidRPr="00AD7A6F">
        <w:rPr>
          <w:color w:val="auto"/>
          <w:szCs w:val="24"/>
        </w:rPr>
        <w:t xml:space="preserve">zasilanie do </w:t>
      </w:r>
      <w:r>
        <w:rPr>
          <w:color w:val="auto"/>
          <w:szCs w:val="24"/>
        </w:rPr>
        <w:t xml:space="preserve">dostarczonych </w:t>
      </w:r>
      <w:r w:rsidR="00AD7A6F" w:rsidRPr="00AD7A6F">
        <w:rPr>
          <w:color w:val="auto"/>
          <w:szCs w:val="24"/>
        </w:rPr>
        <w:t>urządzeń AGD</w:t>
      </w:r>
      <w:r>
        <w:rPr>
          <w:color w:val="auto"/>
          <w:szCs w:val="24"/>
        </w:rPr>
        <w:t xml:space="preserve"> oraz dodatkowo </w:t>
      </w:r>
      <w:r w:rsidR="00AD7A6F" w:rsidRPr="00AD7A6F">
        <w:rPr>
          <w:color w:val="auto"/>
          <w:szCs w:val="24"/>
        </w:rPr>
        <w:t>2 szt. 230V zasilane z tablicy na klatce schodowej. </w:t>
      </w:r>
    </w:p>
    <w:p w14:paraId="565B266B" w14:textId="4D1D551E" w:rsidR="00AD7A6F" w:rsidRPr="001D5D51" w:rsidRDefault="00AD7A6F" w:rsidP="00063859">
      <w:pPr>
        <w:numPr>
          <w:ilvl w:val="0"/>
          <w:numId w:val="15"/>
        </w:numPr>
        <w:spacing w:after="0" w:line="240" w:lineRule="auto"/>
        <w:ind w:left="1701"/>
        <w:jc w:val="both"/>
        <w:textAlignment w:val="center"/>
        <w:rPr>
          <w:color w:val="auto"/>
          <w:szCs w:val="24"/>
        </w:rPr>
      </w:pPr>
      <w:r w:rsidRPr="00AD7A6F">
        <w:rPr>
          <w:color w:val="auto"/>
          <w:szCs w:val="24"/>
        </w:rPr>
        <w:t>2 szt. gniazdo RJ45.</w:t>
      </w:r>
      <w:r w:rsidR="001D5D51">
        <w:rPr>
          <w:color w:val="auto"/>
          <w:szCs w:val="24"/>
        </w:rPr>
        <w:t xml:space="preserve"> Instalacja wykonana zgodnie z wymaganiami kat. 6. Przewody należy doprowadzić istniejącymi korytami kablowymi do węzła sieci znajdującego się kondygnację wyżej od remontowanych pomieszczeń.</w:t>
      </w:r>
    </w:p>
    <w:p w14:paraId="3A1B4A02" w14:textId="51AE23EB" w:rsidR="001D5D51" w:rsidRDefault="001D5D51" w:rsidP="00063859">
      <w:pPr>
        <w:pStyle w:val="Akapitzlist"/>
        <w:numPr>
          <w:ilvl w:val="0"/>
          <w:numId w:val="15"/>
        </w:numPr>
        <w:spacing w:after="0" w:line="240" w:lineRule="auto"/>
        <w:ind w:left="1701"/>
        <w:jc w:val="both"/>
        <w:textAlignment w:val="center"/>
        <w:rPr>
          <w:color w:val="auto"/>
          <w:szCs w:val="24"/>
        </w:rPr>
      </w:pPr>
      <w:r>
        <w:rPr>
          <w:color w:val="auto"/>
          <w:szCs w:val="24"/>
        </w:rPr>
        <w:t xml:space="preserve">Wykonanie </w:t>
      </w:r>
      <w:r w:rsidRPr="00AD7A6F">
        <w:rPr>
          <w:color w:val="auto"/>
          <w:szCs w:val="24"/>
        </w:rPr>
        <w:t xml:space="preserve">zasilanie </w:t>
      </w:r>
      <w:r>
        <w:rPr>
          <w:color w:val="auto"/>
          <w:szCs w:val="24"/>
        </w:rPr>
        <w:t>w pomieszczeniu</w:t>
      </w:r>
      <w:r w:rsidR="00AD7A6F" w:rsidRPr="00AD7A6F">
        <w:rPr>
          <w:color w:val="auto"/>
          <w:szCs w:val="24"/>
        </w:rPr>
        <w:t xml:space="preserve"> szatni 2 szt. 230V zasilane z tablicy na klatce schodowej.</w:t>
      </w:r>
    </w:p>
    <w:p w14:paraId="6B0C4386" w14:textId="77777777" w:rsidR="001D5D51" w:rsidRPr="001D5D51" w:rsidRDefault="001D5D51" w:rsidP="00063859">
      <w:pPr>
        <w:pStyle w:val="Akapitzlist"/>
        <w:spacing w:after="0" w:line="240" w:lineRule="auto"/>
        <w:ind w:left="1701" w:firstLine="0"/>
        <w:textAlignment w:val="center"/>
        <w:rPr>
          <w:color w:val="auto"/>
          <w:szCs w:val="24"/>
        </w:rPr>
      </w:pPr>
    </w:p>
    <w:p w14:paraId="43F2F622" w14:textId="3C06C1FD" w:rsidR="001D5D51" w:rsidRDefault="001D5D51" w:rsidP="00063859">
      <w:pPr>
        <w:pStyle w:val="NormalnyWeb"/>
        <w:numPr>
          <w:ilvl w:val="0"/>
          <w:numId w:val="14"/>
        </w:numPr>
        <w:spacing w:before="0" w:beforeAutospacing="0" w:after="0" w:afterAutospacing="0"/>
        <w:ind w:left="1276"/>
        <w:jc w:val="both"/>
      </w:pPr>
      <w:r>
        <w:t xml:space="preserve">W </w:t>
      </w:r>
      <w:r w:rsidRPr="00AD7A6F">
        <w:t>pomieszczeniach biurowych</w:t>
      </w:r>
      <w:r>
        <w:t>.</w:t>
      </w:r>
    </w:p>
    <w:p w14:paraId="36583622" w14:textId="19430CC5" w:rsidR="001D5D51" w:rsidRPr="001D5D51" w:rsidRDefault="001D5D51" w:rsidP="00063859">
      <w:pPr>
        <w:pStyle w:val="Bezodstpw"/>
        <w:numPr>
          <w:ilvl w:val="0"/>
          <w:numId w:val="17"/>
        </w:numPr>
        <w:ind w:left="1701"/>
        <w:jc w:val="both"/>
      </w:pPr>
      <w:r w:rsidRPr="001D5D51">
        <w:t xml:space="preserve">Wykonanie instalacji niskoprądowej </w:t>
      </w:r>
      <w:r w:rsidR="00AD7A6F" w:rsidRPr="001D5D51">
        <w:t>po 12 szt. gniazd RJ45 na pomieszczenie</w:t>
      </w:r>
      <w:r w:rsidRPr="001D5D51">
        <w:t xml:space="preserve">. Instalacja wykonana zgodnie z wymaganiami kat. 6. Przewody należy doprowadzić istniejącymi korytami kablowymi do węzła sieci znajdującego się kondygnację wyżej od remontowanych pomieszczeń oraz rozszyć na </w:t>
      </w:r>
      <w:proofErr w:type="spellStart"/>
      <w:r w:rsidRPr="001D5D51">
        <w:t>patch</w:t>
      </w:r>
      <w:proofErr w:type="spellEnd"/>
      <w:r w:rsidRPr="001D5D51">
        <w:t xml:space="preserve"> panelu (</w:t>
      </w:r>
      <w:proofErr w:type="spellStart"/>
      <w:r w:rsidRPr="001D5D51">
        <w:t>patch</w:t>
      </w:r>
      <w:proofErr w:type="spellEnd"/>
      <w:r w:rsidRPr="001D5D51">
        <w:t xml:space="preserve"> panel należy dostarczyć).</w:t>
      </w:r>
    </w:p>
    <w:p w14:paraId="3AD0F3AF" w14:textId="4E127D28" w:rsidR="001D5D51" w:rsidRPr="001D5D51" w:rsidRDefault="001D5D51" w:rsidP="00063859">
      <w:pPr>
        <w:pStyle w:val="Bezodstpw"/>
        <w:numPr>
          <w:ilvl w:val="0"/>
          <w:numId w:val="17"/>
        </w:numPr>
        <w:ind w:left="1701"/>
        <w:jc w:val="both"/>
      </w:pPr>
      <w:r w:rsidRPr="001D5D51">
        <w:t xml:space="preserve">Wykonanie instalacji elektrycznej, </w:t>
      </w:r>
      <w:r w:rsidR="00AD7A6F" w:rsidRPr="001D5D51">
        <w:t>po 12 szt. gniazd 230V DATA (zasilanie z centralnego UPS)</w:t>
      </w:r>
      <w:r w:rsidRPr="001D5D51">
        <w:t xml:space="preserve">, </w:t>
      </w:r>
      <w:r w:rsidR="00AD7A6F" w:rsidRPr="001D5D51">
        <w:t xml:space="preserve">dodatkowe obwody </w:t>
      </w:r>
      <w:r w:rsidRPr="001D5D51">
        <w:t xml:space="preserve">należy doprowadzić </w:t>
      </w:r>
      <w:r w:rsidR="00AD7A6F" w:rsidRPr="001D5D51">
        <w:t>z rozdzielnicy obwodu rezerwowego</w:t>
      </w:r>
      <w:r w:rsidRPr="001D5D51">
        <w:t>.</w:t>
      </w:r>
      <w:r w:rsidR="00AD7A6F" w:rsidRPr="001D5D51">
        <w:t xml:space="preserve"> </w:t>
      </w:r>
    </w:p>
    <w:p w14:paraId="07253784" w14:textId="628B0512" w:rsidR="001D5D51" w:rsidRPr="001D5D51" w:rsidRDefault="001D5D51" w:rsidP="00063859">
      <w:pPr>
        <w:pStyle w:val="Bezodstpw"/>
        <w:numPr>
          <w:ilvl w:val="0"/>
          <w:numId w:val="17"/>
        </w:numPr>
        <w:ind w:left="1701"/>
        <w:jc w:val="both"/>
      </w:pPr>
      <w:r w:rsidRPr="001D5D51">
        <w:lastRenderedPageBreak/>
        <w:t xml:space="preserve">Wykonanie instalacji elektrycznej, </w:t>
      </w:r>
      <w:r w:rsidR="00AD7A6F" w:rsidRPr="001D5D51">
        <w:t>po 12 szt. gniazd 230V zasilanie z tablicy rozdzielczej</w:t>
      </w:r>
      <w:r>
        <w:t xml:space="preserve"> znajdującej się </w:t>
      </w:r>
      <w:r w:rsidR="00AD7A6F" w:rsidRPr="001D5D51">
        <w:t xml:space="preserve"> w pomieszczeniu (tablica rozdzielcza do przeniesienia </w:t>
      </w:r>
      <w:r>
        <w:t>– lokalizacja do uzgodnienia z zamawiającym)</w:t>
      </w:r>
      <w:r w:rsidR="00AD7A6F" w:rsidRPr="001D5D51">
        <w:t>.</w:t>
      </w:r>
    </w:p>
    <w:p w14:paraId="2D01F7DE" w14:textId="77777777" w:rsidR="001D5D51" w:rsidRPr="001D5D51" w:rsidRDefault="00AD7A6F" w:rsidP="00063859">
      <w:pPr>
        <w:pStyle w:val="Bezodstpw"/>
        <w:numPr>
          <w:ilvl w:val="0"/>
          <w:numId w:val="17"/>
        </w:numPr>
        <w:ind w:left="1701"/>
        <w:jc w:val="both"/>
      </w:pPr>
      <w:r w:rsidRPr="001D5D51">
        <w:t>2 szt. gniazda 230V - pod sufitem podwieszanym dla jednostek klimatyzacji.</w:t>
      </w:r>
    </w:p>
    <w:p w14:paraId="642F6135" w14:textId="749FBEA5" w:rsidR="00AD7A6F" w:rsidRPr="00AD7A6F" w:rsidRDefault="00AD7A6F" w:rsidP="00D62F42">
      <w:pPr>
        <w:pStyle w:val="Bezodstpw"/>
        <w:numPr>
          <w:ilvl w:val="0"/>
          <w:numId w:val="17"/>
        </w:numPr>
        <w:ind w:left="1701"/>
        <w:jc w:val="both"/>
      </w:pPr>
      <w:r w:rsidRPr="00AD7A6F">
        <w:t>Okablowanie sieci niskoprądowej należy przeprowadzić sufitem podwieszanym korytarzem budynku do węzła sieci znajdującego się piętro wyżej (trasy kablowe</w:t>
      </w:r>
      <w:r w:rsidR="00D62F42">
        <w:t>)</w:t>
      </w:r>
    </w:p>
    <w:p w14:paraId="536D0E2B" w14:textId="33FFD11E" w:rsidR="001D5D51" w:rsidRDefault="00AD7A6F" w:rsidP="00D62F42">
      <w:pPr>
        <w:pStyle w:val="Bezodstpw"/>
        <w:numPr>
          <w:ilvl w:val="0"/>
          <w:numId w:val="17"/>
        </w:numPr>
        <w:ind w:left="1701"/>
        <w:jc w:val="both"/>
      </w:pPr>
      <w:r w:rsidRPr="001D5D51">
        <w:t xml:space="preserve">Wykonanie rysunku powykonawczego instalacji elektrycznej </w:t>
      </w:r>
      <w:r w:rsidR="00D62F42">
        <w:br/>
      </w:r>
      <w:r w:rsidR="001D5D51" w:rsidRPr="001D5D51">
        <w:t xml:space="preserve">i </w:t>
      </w:r>
      <w:r w:rsidR="00D62F42">
        <w:t>n</w:t>
      </w:r>
      <w:r w:rsidR="001D5D51" w:rsidRPr="001D5D51">
        <w:t>iskoprądowej oraz opisać gniazda oraz zabezpieczenia</w:t>
      </w:r>
      <w:r w:rsidRPr="001D5D51">
        <w:t xml:space="preserve">. </w:t>
      </w:r>
    </w:p>
    <w:p w14:paraId="1F533ADB" w14:textId="59FCD465" w:rsidR="00AD7A6F" w:rsidRPr="001D5D51" w:rsidRDefault="00AD7A6F" w:rsidP="00063859">
      <w:pPr>
        <w:pStyle w:val="Bezodstpw"/>
        <w:numPr>
          <w:ilvl w:val="0"/>
          <w:numId w:val="17"/>
        </w:numPr>
        <w:ind w:left="1701"/>
      </w:pPr>
      <w:r w:rsidRPr="001D5D51">
        <w:t xml:space="preserve">Wydanie dokumentacji, gwarancji, instrukcji użytkowania, kart produktów zainstalowanych sprzętów. </w:t>
      </w:r>
    </w:p>
    <w:p w14:paraId="1C848EFF" w14:textId="77777777" w:rsidR="006821BE" w:rsidRPr="00AD7A6F" w:rsidRDefault="006821BE">
      <w:pPr>
        <w:rPr>
          <w:color w:val="auto"/>
        </w:rPr>
      </w:pPr>
    </w:p>
    <w:sectPr w:rsidR="006821BE" w:rsidRPr="00AD7A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2DEA"/>
    <w:multiLevelType w:val="multilevel"/>
    <w:tmpl w:val="30627F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526910"/>
    <w:multiLevelType w:val="multilevel"/>
    <w:tmpl w:val="7EFAD8E8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13179E"/>
    <w:multiLevelType w:val="multilevel"/>
    <w:tmpl w:val="733641E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 w15:restartNumberingAfterBreak="0">
    <w:nsid w:val="2139450D"/>
    <w:multiLevelType w:val="hybridMultilevel"/>
    <w:tmpl w:val="A35CAE2A"/>
    <w:lvl w:ilvl="0" w:tplc="04150015">
      <w:start w:val="1"/>
      <w:numFmt w:val="upperLetter"/>
      <w:lvlText w:val="%1."/>
      <w:lvlJc w:val="left"/>
      <w:pPr>
        <w:ind w:left="1427" w:hanging="360"/>
      </w:p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" w15:restartNumberingAfterBreak="0">
    <w:nsid w:val="262E61AE"/>
    <w:multiLevelType w:val="multilevel"/>
    <w:tmpl w:val="3E406ECC"/>
    <w:lvl w:ilvl="0">
      <w:start w:val="1"/>
      <w:numFmt w:val="upperLetter"/>
      <w:lvlText w:val="%1."/>
      <w:lvlJc w:val="left"/>
      <w:pPr>
        <w:ind w:left="14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E918AB"/>
    <w:multiLevelType w:val="hybridMultilevel"/>
    <w:tmpl w:val="17F21C7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C383B8A"/>
    <w:multiLevelType w:val="hybridMultilevel"/>
    <w:tmpl w:val="F1306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D582A"/>
    <w:multiLevelType w:val="hybridMultilevel"/>
    <w:tmpl w:val="07606FC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FA54026"/>
    <w:multiLevelType w:val="multilevel"/>
    <w:tmpl w:val="4F9A492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865"/>
        </w:tabs>
        <w:ind w:left="1865" w:hanging="360"/>
      </w:pPr>
    </w:lvl>
    <w:lvl w:ilvl="2">
      <w:start w:val="1"/>
      <w:numFmt w:val="decimal"/>
      <w:lvlText w:val="%3."/>
      <w:lvlJc w:val="left"/>
      <w:pPr>
        <w:tabs>
          <w:tab w:val="num" w:pos="2585"/>
        </w:tabs>
        <w:ind w:left="2585" w:hanging="360"/>
      </w:pPr>
    </w:lvl>
    <w:lvl w:ilvl="3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>
      <w:start w:val="1"/>
      <w:numFmt w:val="decimal"/>
      <w:lvlText w:val="%5."/>
      <w:lvlJc w:val="left"/>
      <w:pPr>
        <w:tabs>
          <w:tab w:val="num" w:pos="4025"/>
        </w:tabs>
        <w:ind w:left="4025" w:hanging="360"/>
      </w:pPr>
    </w:lvl>
    <w:lvl w:ilvl="5">
      <w:start w:val="1"/>
      <w:numFmt w:val="decimal"/>
      <w:lvlText w:val="%6."/>
      <w:lvlJc w:val="left"/>
      <w:pPr>
        <w:tabs>
          <w:tab w:val="num" w:pos="4745"/>
        </w:tabs>
        <w:ind w:left="4745" w:hanging="360"/>
      </w:pPr>
    </w:lvl>
    <w:lvl w:ilvl="6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>
      <w:start w:val="1"/>
      <w:numFmt w:val="decimal"/>
      <w:lvlText w:val="%8."/>
      <w:lvlJc w:val="left"/>
      <w:pPr>
        <w:tabs>
          <w:tab w:val="num" w:pos="6185"/>
        </w:tabs>
        <w:ind w:left="6185" w:hanging="360"/>
      </w:pPr>
    </w:lvl>
    <w:lvl w:ilvl="8">
      <w:start w:val="1"/>
      <w:numFmt w:val="decimal"/>
      <w:lvlText w:val="%9."/>
      <w:lvlJc w:val="left"/>
      <w:pPr>
        <w:tabs>
          <w:tab w:val="num" w:pos="6905"/>
        </w:tabs>
        <w:ind w:left="6905" w:hanging="360"/>
      </w:pPr>
    </w:lvl>
  </w:abstractNum>
  <w:abstractNum w:abstractNumId="9" w15:restartNumberingAfterBreak="0">
    <w:nsid w:val="536A5AD5"/>
    <w:multiLevelType w:val="multilevel"/>
    <w:tmpl w:val="30627F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623D5D"/>
    <w:multiLevelType w:val="multilevel"/>
    <w:tmpl w:val="A1F83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5C671C14"/>
    <w:multiLevelType w:val="multilevel"/>
    <w:tmpl w:val="A07C60C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2" w15:restartNumberingAfterBreak="0">
    <w:nsid w:val="5D46237E"/>
    <w:multiLevelType w:val="hybridMultilevel"/>
    <w:tmpl w:val="8C24D30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37C4858"/>
    <w:multiLevelType w:val="multilevel"/>
    <w:tmpl w:val="534AA2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3C2DE9"/>
    <w:multiLevelType w:val="hybridMultilevel"/>
    <w:tmpl w:val="081430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2D9328E"/>
    <w:multiLevelType w:val="multilevel"/>
    <w:tmpl w:val="3E406ECC"/>
    <w:lvl w:ilvl="0">
      <w:start w:val="1"/>
      <w:numFmt w:val="upperLetter"/>
      <w:lvlText w:val="%1."/>
      <w:lvlJc w:val="left"/>
      <w:pPr>
        <w:ind w:left="14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F216EFA"/>
    <w:multiLevelType w:val="hybridMultilevel"/>
    <w:tmpl w:val="1C5C799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540571">
    <w:abstractNumId w:val="6"/>
  </w:num>
  <w:num w:numId="2" w16cid:durableId="1055204940">
    <w:abstractNumId w:val="15"/>
  </w:num>
  <w:num w:numId="3" w16cid:durableId="1593969398">
    <w:abstractNumId w:val="8"/>
  </w:num>
  <w:num w:numId="4" w16cid:durableId="1880974797">
    <w:abstractNumId w:val="16"/>
  </w:num>
  <w:num w:numId="5" w16cid:durableId="733822908">
    <w:abstractNumId w:val="2"/>
  </w:num>
  <w:num w:numId="6" w16cid:durableId="16086120">
    <w:abstractNumId w:val="14"/>
  </w:num>
  <w:num w:numId="7" w16cid:durableId="186261124">
    <w:abstractNumId w:val="11"/>
  </w:num>
  <w:num w:numId="8" w16cid:durableId="336881808">
    <w:abstractNumId w:val="10"/>
  </w:num>
  <w:num w:numId="9" w16cid:durableId="1811820120">
    <w:abstractNumId w:val="9"/>
  </w:num>
  <w:num w:numId="10" w16cid:durableId="501893004">
    <w:abstractNumId w:val="0"/>
  </w:num>
  <w:num w:numId="11" w16cid:durableId="461921650">
    <w:abstractNumId w:val="13"/>
  </w:num>
  <w:num w:numId="12" w16cid:durableId="508300933">
    <w:abstractNumId w:val="5"/>
  </w:num>
  <w:num w:numId="13" w16cid:durableId="873275438">
    <w:abstractNumId w:val="7"/>
  </w:num>
  <w:num w:numId="14" w16cid:durableId="1591280970">
    <w:abstractNumId w:val="3"/>
  </w:num>
  <w:num w:numId="15" w16cid:durableId="1393962194">
    <w:abstractNumId w:val="1"/>
  </w:num>
  <w:num w:numId="16" w16cid:durableId="163017615">
    <w:abstractNumId w:val="4"/>
  </w:num>
  <w:num w:numId="17" w16cid:durableId="1620605562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ózef Zając">
    <w15:presenceInfo w15:providerId="Windows Live" w15:userId="b18cc0045abc177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A6F"/>
    <w:rsid w:val="00063859"/>
    <w:rsid w:val="001D0661"/>
    <w:rsid w:val="001D5D51"/>
    <w:rsid w:val="002D5242"/>
    <w:rsid w:val="004472F2"/>
    <w:rsid w:val="004647B2"/>
    <w:rsid w:val="006821BE"/>
    <w:rsid w:val="0086260E"/>
    <w:rsid w:val="0090690A"/>
    <w:rsid w:val="00AD2561"/>
    <w:rsid w:val="00AD7A6F"/>
    <w:rsid w:val="00D62F42"/>
    <w:rsid w:val="00EE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AD717"/>
  <w15:chartTrackingRefBased/>
  <w15:docId w15:val="{900478B9-1919-49A2-A326-FBCD1A1D5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A6F"/>
    <w:pPr>
      <w:spacing w:after="51" w:line="267" w:lineRule="auto"/>
      <w:ind w:left="718" w:hanging="10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7A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7A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7A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7A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7A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7A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7A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7A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7A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7A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7A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7A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7A6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7A6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7A6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7A6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7A6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7A6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7A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7A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7A6F"/>
    <w:pPr>
      <w:numPr>
        <w:ilvl w:val="1"/>
      </w:numPr>
      <w:ind w:left="718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7A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7A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7A6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D7A6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7A6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7A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7A6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7A6F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AD7A6F"/>
    <w:pPr>
      <w:spacing w:before="100" w:beforeAutospacing="1" w:after="100" w:afterAutospacing="1" w:line="240" w:lineRule="auto"/>
      <w:ind w:left="0" w:firstLine="0"/>
    </w:pPr>
    <w:rPr>
      <w:rFonts w:eastAsiaTheme="minorHAnsi"/>
      <w:color w:val="auto"/>
      <w:szCs w:val="24"/>
    </w:rPr>
  </w:style>
  <w:style w:type="paragraph" w:styleId="Bezodstpw">
    <w:name w:val="No Spacing"/>
    <w:uiPriority w:val="1"/>
    <w:qFormat/>
    <w:rsid w:val="00063859"/>
    <w:pPr>
      <w:spacing w:after="0" w:line="240" w:lineRule="auto"/>
      <w:ind w:left="718" w:hanging="10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D.Hermyt (KW Katowice)</dc:creator>
  <cp:keywords/>
  <dc:description/>
  <cp:lastModifiedBy>Aleksandra Albera</cp:lastModifiedBy>
  <cp:revision>2</cp:revision>
  <dcterms:created xsi:type="dcterms:W3CDTF">2024-09-27T13:27:00Z</dcterms:created>
  <dcterms:modified xsi:type="dcterms:W3CDTF">2024-09-27T13:27:00Z</dcterms:modified>
</cp:coreProperties>
</file>