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157FE3" w14:textId="133F494F" w:rsidR="00B21951" w:rsidRPr="00C253B1" w:rsidRDefault="00262617" w:rsidP="00BF6760">
      <w:pPr>
        <w:keepNext/>
        <w:widowControl w:val="0"/>
        <w:pBdr>
          <w:top w:val="nil"/>
          <w:left w:val="nil"/>
          <w:bottom w:val="nil"/>
          <w:right w:val="nil"/>
          <w:between w:val="nil"/>
        </w:pBdr>
        <w:spacing w:line="276" w:lineRule="auto"/>
        <w:rPr>
          <w:rFonts w:ascii="Verdana" w:hAnsi="Verdana" w:cstheme="minorHAnsi"/>
          <w:b/>
          <w:bCs/>
          <w:i/>
          <w:iCs/>
          <w:sz w:val="22"/>
          <w:szCs w:val="22"/>
        </w:rPr>
      </w:pPr>
      <w:bookmarkStart w:id="0" w:name="_GoBack"/>
      <w:bookmarkEnd w:id="0"/>
      <w:r w:rsidRPr="00C253B1">
        <w:rPr>
          <w:rFonts w:ascii="Arial" w:eastAsia="Arial" w:hAnsi="Arial" w:cs="Arial"/>
          <w:b/>
          <w:color w:val="000000"/>
          <w:sz w:val="22"/>
          <w:szCs w:val="22"/>
        </w:rPr>
        <w:t xml:space="preserve">TOM II </w:t>
      </w:r>
      <w:r w:rsidR="00BF6760">
        <w:rPr>
          <w:rFonts w:ascii="Arial" w:eastAsia="Arial" w:hAnsi="Arial" w:cs="Arial"/>
          <w:b/>
          <w:color w:val="000000"/>
          <w:sz w:val="22"/>
          <w:szCs w:val="22"/>
        </w:rPr>
        <w:t>SWZ (PPU)</w:t>
      </w:r>
    </w:p>
    <w:p w14:paraId="6DD808F2" w14:textId="77777777" w:rsidR="00B21951" w:rsidRPr="00C253B1" w:rsidRDefault="00B21951" w:rsidP="00E150D7">
      <w:pPr>
        <w:spacing w:line="276" w:lineRule="auto"/>
        <w:contextualSpacing/>
        <w:jc w:val="right"/>
        <w:rPr>
          <w:rFonts w:ascii="Verdana" w:hAnsi="Verdana" w:cstheme="minorHAnsi"/>
          <w:b/>
          <w:bCs/>
          <w:i/>
          <w:iCs/>
          <w:sz w:val="22"/>
          <w:szCs w:val="22"/>
        </w:rPr>
      </w:pPr>
    </w:p>
    <w:p w14:paraId="13DC11D2" w14:textId="77777777" w:rsidR="00B21951" w:rsidRPr="00C253B1" w:rsidRDefault="00B21951" w:rsidP="00E150D7">
      <w:pPr>
        <w:spacing w:line="276" w:lineRule="auto"/>
        <w:contextualSpacing/>
        <w:jc w:val="right"/>
        <w:rPr>
          <w:rFonts w:ascii="Verdana" w:hAnsi="Verdana" w:cstheme="minorHAnsi"/>
          <w:b/>
          <w:bCs/>
          <w:i/>
          <w:iCs/>
          <w:sz w:val="22"/>
          <w:szCs w:val="22"/>
        </w:rPr>
      </w:pPr>
    </w:p>
    <w:p w14:paraId="67CE005A" w14:textId="2B2F6745" w:rsidR="00134D43" w:rsidRPr="00C253B1" w:rsidRDefault="008D4CAA" w:rsidP="00BE2797">
      <w:pPr>
        <w:shd w:val="clear" w:color="auto" w:fill="FFFFFF" w:themeFill="background1"/>
        <w:suppressAutoHyphens/>
        <w:spacing w:line="276" w:lineRule="auto"/>
        <w:contextualSpacing/>
        <w:jc w:val="both"/>
        <w:rPr>
          <w:rFonts w:asciiTheme="minorHAnsi" w:eastAsia="Times" w:hAnsiTheme="minorHAnsi" w:cstheme="minorHAnsi"/>
          <w:b/>
          <w:bCs/>
          <w:strike/>
          <w:szCs w:val="22"/>
        </w:rPr>
      </w:pPr>
      <w:r w:rsidRPr="008D4CAA">
        <w:rPr>
          <w:rFonts w:asciiTheme="minorHAnsi" w:hAnsiTheme="minorHAnsi" w:cstheme="minorHAnsi"/>
          <w:b/>
          <w:color w:val="000000"/>
          <w:sz w:val="28"/>
        </w:rPr>
        <w:t xml:space="preserve">Usługa nadzoru inwestorskiego dla inwestycji </w:t>
      </w:r>
      <w:proofErr w:type="spellStart"/>
      <w:r w:rsidRPr="008D4CAA">
        <w:rPr>
          <w:rFonts w:asciiTheme="minorHAnsi" w:hAnsiTheme="minorHAnsi" w:cstheme="minorHAnsi"/>
          <w:b/>
          <w:color w:val="000000"/>
          <w:sz w:val="28"/>
        </w:rPr>
        <w:t>PolFEL</w:t>
      </w:r>
      <w:proofErr w:type="spellEnd"/>
      <w:r w:rsidRPr="008D4CAA">
        <w:rPr>
          <w:rFonts w:asciiTheme="minorHAnsi" w:hAnsiTheme="minorHAnsi" w:cstheme="minorHAnsi"/>
          <w:b/>
          <w:color w:val="000000"/>
          <w:sz w:val="28"/>
        </w:rPr>
        <w:t>.</w:t>
      </w:r>
    </w:p>
    <w:p w14:paraId="481C26CE" w14:textId="77777777" w:rsidR="00B21951" w:rsidRPr="00C253B1" w:rsidRDefault="00B21951" w:rsidP="00BE2797">
      <w:pPr>
        <w:shd w:val="clear" w:color="auto" w:fill="FFFFFF" w:themeFill="background1"/>
        <w:suppressAutoHyphens/>
        <w:spacing w:line="276" w:lineRule="auto"/>
        <w:contextualSpacing/>
        <w:jc w:val="both"/>
        <w:rPr>
          <w:rFonts w:asciiTheme="minorHAnsi" w:eastAsia="Times" w:hAnsiTheme="minorHAnsi" w:cstheme="minorHAnsi"/>
          <w:b/>
          <w:bCs/>
          <w:szCs w:val="22"/>
        </w:rPr>
      </w:pPr>
    </w:p>
    <w:p w14:paraId="7B099129" w14:textId="77777777" w:rsidR="00B21951" w:rsidRPr="00C253B1" w:rsidRDefault="00B21951" w:rsidP="00BE2797">
      <w:pPr>
        <w:shd w:val="clear" w:color="auto" w:fill="FFFFFF" w:themeFill="background1"/>
        <w:suppressAutoHyphens/>
        <w:spacing w:line="276" w:lineRule="auto"/>
        <w:contextualSpacing/>
        <w:jc w:val="both"/>
        <w:rPr>
          <w:rFonts w:ascii="Verdana" w:eastAsia="Times" w:hAnsi="Verdana" w:cs="Calibri"/>
          <w:b/>
          <w:bCs/>
          <w:sz w:val="22"/>
          <w:szCs w:val="22"/>
        </w:rPr>
      </w:pPr>
    </w:p>
    <w:p w14:paraId="3912DA6A" w14:textId="77777777" w:rsidR="00B21951" w:rsidRPr="00C253B1" w:rsidRDefault="00B21951" w:rsidP="00E150D7">
      <w:pPr>
        <w:tabs>
          <w:tab w:val="left" w:pos="2535"/>
          <w:tab w:val="center" w:pos="4677"/>
        </w:tabs>
        <w:spacing w:line="276" w:lineRule="auto"/>
        <w:contextualSpacing/>
        <w:jc w:val="center"/>
        <w:rPr>
          <w:rFonts w:ascii="Verdana" w:hAnsi="Verdana" w:cstheme="minorHAnsi"/>
          <w:b/>
          <w:sz w:val="22"/>
          <w:szCs w:val="22"/>
        </w:rPr>
      </w:pPr>
      <w:r w:rsidRPr="00C253B1">
        <w:rPr>
          <w:rFonts w:ascii="Verdana" w:hAnsi="Verdana" w:cstheme="minorHAnsi"/>
          <w:b/>
          <w:sz w:val="22"/>
          <w:szCs w:val="22"/>
        </w:rPr>
        <w:t>PROJEKTOWANE POSTANOWIENIA UMOWY</w:t>
      </w:r>
    </w:p>
    <w:p w14:paraId="2351EC8D" w14:textId="77777777" w:rsidR="00B21951" w:rsidRPr="00C253B1" w:rsidRDefault="00B21951" w:rsidP="00E150D7">
      <w:pPr>
        <w:tabs>
          <w:tab w:val="left" w:pos="2535"/>
          <w:tab w:val="center" w:pos="4677"/>
        </w:tabs>
        <w:spacing w:line="276" w:lineRule="auto"/>
        <w:contextualSpacing/>
        <w:jc w:val="center"/>
        <w:rPr>
          <w:rFonts w:ascii="Verdana" w:hAnsi="Verdana" w:cstheme="minorHAnsi"/>
          <w:b/>
          <w:sz w:val="22"/>
          <w:szCs w:val="22"/>
        </w:rPr>
      </w:pPr>
      <w:r w:rsidRPr="00C253B1">
        <w:rPr>
          <w:rFonts w:ascii="Verdana" w:hAnsi="Verdana" w:cstheme="minorHAnsi"/>
          <w:b/>
          <w:sz w:val="22"/>
          <w:szCs w:val="22"/>
        </w:rPr>
        <w:t xml:space="preserve">UMOWA Nr </w:t>
      </w:r>
      <w:r w:rsidRPr="00C253B1">
        <w:rPr>
          <w:rFonts w:ascii="Verdana" w:hAnsi="Verdana" w:cstheme="minorHAnsi"/>
          <w:sz w:val="22"/>
          <w:szCs w:val="22"/>
        </w:rPr>
        <w:t>(…)</w:t>
      </w:r>
    </w:p>
    <w:p w14:paraId="18ECA11C" w14:textId="77777777" w:rsidR="00B21951" w:rsidRPr="00C253B1" w:rsidRDefault="00B21951" w:rsidP="00E150D7">
      <w:pPr>
        <w:tabs>
          <w:tab w:val="left" w:pos="2535"/>
          <w:tab w:val="center" w:pos="4677"/>
        </w:tabs>
        <w:spacing w:line="276" w:lineRule="auto"/>
        <w:contextualSpacing/>
        <w:jc w:val="center"/>
        <w:rPr>
          <w:rFonts w:ascii="Verdana" w:hAnsi="Verdana" w:cstheme="minorHAnsi"/>
          <w:b/>
          <w:bCs/>
          <w:iCs/>
          <w:sz w:val="22"/>
          <w:szCs w:val="22"/>
        </w:rPr>
      </w:pPr>
      <w:r w:rsidRPr="00C253B1">
        <w:rPr>
          <w:rFonts w:ascii="Verdana" w:hAnsi="Verdana" w:cstheme="minorHAnsi"/>
          <w:b/>
          <w:bCs/>
          <w:iCs/>
          <w:sz w:val="22"/>
          <w:szCs w:val="22"/>
        </w:rPr>
        <w:t xml:space="preserve">zawarta w dniu </w:t>
      </w:r>
      <w:r w:rsidRPr="00C253B1">
        <w:rPr>
          <w:rFonts w:ascii="Verdana" w:hAnsi="Verdana" w:cstheme="minorHAnsi"/>
          <w:bCs/>
          <w:iCs/>
          <w:sz w:val="22"/>
          <w:szCs w:val="22"/>
        </w:rPr>
        <w:t>(…)</w:t>
      </w:r>
      <w:r w:rsidRPr="00C253B1">
        <w:rPr>
          <w:rFonts w:ascii="Verdana" w:hAnsi="Verdana" w:cstheme="minorHAnsi"/>
          <w:b/>
          <w:bCs/>
          <w:iCs/>
          <w:sz w:val="22"/>
          <w:szCs w:val="22"/>
        </w:rPr>
        <w:t xml:space="preserve"> w (…)</w:t>
      </w:r>
    </w:p>
    <w:p w14:paraId="48ED7860" w14:textId="18D4532E" w:rsidR="00B21951" w:rsidRPr="00C253B1" w:rsidRDefault="00B21951" w:rsidP="00E150D7">
      <w:pPr>
        <w:shd w:val="clear" w:color="auto" w:fill="FFFFFF" w:themeFill="background1"/>
        <w:suppressAutoHyphens/>
        <w:spacing w:line="276" w:lineRule="auto"/>
        <w:contextualSpacing/>
        <w:jc w:val="center"/>
        <w:rPr>
          <w:rFonts w:ascii="Verdana" w:hAnsi="Verdana" w:cstheme="minorHAnsi"/>
          <w:b/>
          <w:bCs/>
          <w:iCs/>
          <w:sz w:val="22"/>
          <w:szCs w:val="22"/>
        </w:rPr>
      </w:pPr>
      <w:r w:rsidRPr="00C253B1">
        <w:rPr>
          <w:rFonts w:ascii="Verdana" w:hAnsi="Verdana" w:cstheme="minorHAnsi"/>
          <w:b/>
          <w:bCs/>
          <w:iCs/>
          <w:sz w:val="22"/>
          <w:szCs w:val="22"/>
        </w:rPr>
        <w:t xml:space="preserve">lub zawarta </w:t>
      </w:r>
      <w:r w:rsidR="008E3908" w:rsidRPr="00C253B1">
        <w:rPr>
          <w:rFonts w:ascii="Verdana" w:hAnsi="Verdana" w:cstheme="minorHAnsi"/>
          <w:b/>
          <w:bCs/>
          <w:iCs/>
          <w:sz w:val="22"/>
          <w:szCs w:val="22"/>
        </w:rPr>
        <w:t xml:space="preserve">w formie </w:t>
      </w:r>
      <w:r w:rsidRPr="00C253B1">
        <w:rPr>
          <w:rFonts w:ascii="Verdana" w:hAnsi="Verdana" w:cstheme="minorHAnsi"/>
          <w:b/>
          <w:bCs/>
          <w:iCs/>
          <w:sz w:val="22"/>
          <w:szCs w:val="22"/>
        </w:rPr>
        <w:t>elektroniczne</w:t>
      </w:r>
      <w:r w:rsidR="008E3908" w:rsidRPr="00C253B1">
        <w:rPr>
          <w:rFonts w:ascii="Verdana" w:hAnsi="Verdana" w:cstheme="minorHAnsi"/>
          <w:b/>
          <w:bCs/>
          <w:iCs/>
          <w:sz w:val="22"/>
          <w:szCs w:val="22"/>
        </w:rPr>
        <w:t>j</w:t>
      </w:r>
    </w:p>
    <w:p w14:paraId="592FE679" w14:textId="77777777" w:rsidR="00B21951" w:rsidRPr="00C253B1" w:rsidRDefault="00B21951" w:rsidP="00E150D7">
      <w:pPr>
        <w:shd w:val="clear" w:color="auto" w:fill="FFFFFF" w:themeFill="background1"/>
        <w:suppressAutoHyphens/>
        <w:spacing w:line="276" w:lineRule="auto"/>
        <w:contextualSpacing/>
        <w:jc w:val="center"/>
        <w:rPr>
          <w:rFonts w:ascii="Verdana" w:hAnsi="Verdana" w:cstheme="minorHAnsi"/>
          <w:b/>
          <w:bCs/>
          <w:iCs/>
          <w:sz w:val="22"/>
          <w:szCs w:val="22"/>
        </w:rPr>
      </w:pPr>
    </w:p>
    <w:p w14:paraId="1DA98381" w14:textId="77777777" w:rsidR="00B21951" w:rsidRPr="00C253B1" w:rsidRDefault="00B21951" w:rsidP="00E150D7">
      <w:pPr>
        <w:shd w:val="clear" w:color="auto" w:fill="FFFFFF" w:themeFill="background1"/>
        <w:suppressAutoHyphens/>
        <w:spacing w:line="276" w:lineRule="auto"/>
        <w:contextualSpacing/>
        <w:jc w:val="center"/>
        <w:rPr>
          <w:rFonts w:ascii="Verdana" w:hAnsi="Verdana" w:cstheme="minorHAnsi"/>
          <w:b/>
          <w:bCs/>
          <w:iCs/>
          <w:sz w:val="22"/>
          <w:szCs w:val="22"/>
        </w:rPr>
      </w:pPr>
    </w:p>
    <w:p w14:paraId="4D219CF9" w14:textId="133A0DF6" w:rsidR="00262617" w:rsidRPr="00C253B1" w:rsidRDefault="00B21951" w:rsidP="00262617">
      <w:pPr>
        <w:widowControl w:val="0"/>
        <w:pBdr>
          <w:top w:val="nil"/>
          <w:left w:val="nil"/>
          <w:bottom w:val="nil"/>
          <w:right w:val="nil"/>
          <w:between w:val="nil"/>
        </w:pBdr>
        <w:spacing w:after="120"/>
        <w:jc w:val="both"/>
        <w:rPr>
          <w:rFonts w:asciiTheme="minorHAnsi" w:eastAsia="Calibri" w:hAnsiTheme="minorHAnsi" w:cstheme="minorHAnsi"/>
          <w:b/>
          <w:color w:val="000000"/>
          <w:sz w:val="22"/>
          <w:szCs w:val="22"/>
        </w:rPr>
      </w:pPr>
      <w:r w:rsidRPr="00C253B1">
        <w:rPr>
          <w:rFonts w:asciiTheme="minorHAnsi" w:hAnsiTheme="minorHAnsi" w:cstheme="minorHAnsi"/>
          <w:sz w:val="22"/>
          <w:szCs w:val="22"/>
        </w:rPr>
        <w:t>pomiędzy</w:t>
      </w:r>
      <w:r w:rsidR="00BA7BAC">
        <w:rPr>
          <w:rFonts w:asciiTheme="minorHAnsi" w:hAnsiTheme="minorHAnsi" w:cstheme="minorHAnsi"/>
          <w:sz w:val="22"/>
          <w:szCs w:val="22"/>
        </w:rPr>
        <w:t>:</w:t>
      </w:r>
    </w:p>
    <w:p w14:paraId="54BF3F91" w14:textId="77777777" w:rsidR="00262617" w:rsidRPr="00C253B1" w:rsidRDefault="00262617" w:rsidP="00262617">
      <w:pPr>
        <w:widowControl w:val="0"/>
        <w:pBdr>
          <w:top w:val="nil"/>
          <w:left w:val="nil"/>
          <w:bottom w:val="nil"/>
          <w:right w:val="nil"/>
          <w:between w:val="nil"/>
        </w:pBdr>
        <w:spacing w:after="120"/>
        <w:jc w:val="both"/>
        <w:rPr>
          <w:color w:val="000000"/>
        </w:rPr>
      </w:pPr>
      <w:r w:rsidRPr="00C253B1">
        <w:rPr>
          <w:rFonts w:ascii="Calibri" w:eastAsia="Calibri" w:hAnsi="Calibri" w:cs="Calibri"/>
          <w:b/>
          <w:color w:val="000000"/>
          <w:sz w:val="22"/>
          <w:szCs w:val="22"/>
        </w:rPr>
        <w:t xml:space="preserve">Narodowym Centrum Badań Jądrowych </w:t>
      </w:r>
      <w:r w:rsidRPr="00C253B1">
        <w:rPr>
          <w:rFonts w:ascii="Calibri" w:eastAsia="Calibri" w:hAnsi="Calibri" w:cs="Calibri"/>
          <w:color w:val="000000"/>
          <w:sz w:val="22"/>
          <w:szCs w:val="22"/>
        </w:rPr>
        <w:t xml:space="preserve">z siedzibą w Otwocku (05-400), ul. Andrzeja </w:t>
      </w:r>
      <w:proofErr w:type="spellStart"/>
      <w:r w:rsidRPr="00C253B1">
        <w:rPr>
          <w:rFonts w:ascii="Calibri" w:eastAsia="Calibri" w:hAnsi="Calibri" w:cs="Calibri"/>
          <w:color w:val="000000"/>
          <w:sz w:val="22"/>
          <w:szCs w:val="22"/>
        </w:rPr>
        <w:t>Sołtana</w:t>
      </w:r>
      <w:proofErr w:type="spellEnd"/>
      <w:r w:rsidRPr="00C253B1">
        <w:rPr>
          <w:rFonts w:ascii="Calibri" w:eastAsia="Calibri" w:hAnsi="Calibri" w:cs="Calibri"/>
          <w:color w:val="000000"/>
          <w:sz w:val="22"/>
          <w:szCs w:val="22"/>
        </w:rPr>
        <w:t xml:space="preserve"> 7, instytutem badawczym wpisanym do rejestru przedsiębiorców Krajowego Rejestru Sądowego prowadzonego przez Sąd Rejonowy dla m. st. Warszawy w Warszawie, XIV Wydział Gospodarczy Krajowego Rejestru Sądowego, pod numerem KRS 0000171393, NIP: 532-010-01-25, REGON: 001024043, BDO: 000004834 zwanym dalej </w:t>
      </w:r>
      <w:r w:rsidRPr="00C253B1">
        <w:rPr>
          <w:rFonts w:ascii="Calibri" w:eastAsia="Calibri" w:hAnsi="Calibri" w:cs="Calibri"/>
          <w:b/>
          <w:color w:val="000000"/>
          <w:sz w:val="22"/>
          <w:szCs w:val="22"/>
        </w:rPr>
        <w:t>„Zamawiającym”</w:t>
      </w:r>
      <w:r w:rsidRPr="00C253B1">
        <w:rPr>
          <w:rFonts w:ascii="Calibri" w:eastAsia="Calibri" w:hAnsi="Calibri" w:cs="Calibri"/>
          <w:color w:val="000000"/>
          <w:sz w:val="22"/>
          <w:szCs w:val="22"/>
        </w:rPr>
        <w:t>, reprezentowanym przez: […]</w:t>
      </w:r>
    </w:p>
    <w:p w14:paraId="47F67125" w14:textId="77777777" w:rsidR="00262617" w:rsidRPr="00C253B1" w:rsidRDefault="00262617" w:rsidP="00262617">
      <w:pPr>
        <w:widowControl w:val="0"/>
        <w:suppressAutoHyphens/>
        <w:jc w:val="both"/>
        <w:rPr>
          <w:rFonts w:ascii="Calibri" w:hAnsi="Calibri" w:cs="Calibri"/>
          <w:sz w:val="22"/>
          <w:szCs w:val="22"/>
          <w:lang w:eastAsia="zh-CN"/>
        </w:rPr>
      </w:pPr>
      <w:r w:rsidRPr="00C253B1">
        <w:rPr>
          <w:rFonts w:ascii="Calibri" w:hAnsi="Calibri" w:cs="Calibri"/>
          <w:sz w:val="22"/>
          <w:szCs w:val="22"/>
          <w:lang w:eastAsia="zh-CN"/>
        </w:rPr>
        <w:t>a</w:t>
      </w:r>
    </w:p>
    <w:p w14:paraId="545F7F9E" w14:textId="17BB371C" w:rsidR="00262617" w:rsidRPr="00C253B1" w:rsidRDefault="00262617" w:rsidP="00262617">
      <w:pPr>
        <w:widowControl w:val="0"/>
        <w:suppressAutoHyphens/>
        <w:spacing w:after="120" w:line="276" w:lineRule="auto"/>
        <w:jc w:val="both"/>
        <w:rPr>
          <w:rFonts w:ascii="Calibri" w:hAnsi="Calibri" w:cs="Calibri"/>
          <w:sz w:val="22"/>
          <w:szCs w:val="22"/>
          <w:lang w:eastAsia="zh-CN"/>
        </w:rPr>
      </w:pPr>
      <w:r w:rsidRPr="00C253B1">
        <w:rPr>
          <w:rFonts w:ascii="Calibri" w:hAnsi="Calibri" w:cs="Calibri"/>
          <w:sz w:val="22"/>
          <w:szCs w:val="22"/>
          <w:lang w:eastAsia="zh-CN"/>
        </w:rPr>
        <w:t xml:space="preserve">oferentem  – […], z siedzibą …………………….., wpisanym do ……………………….., NIP ……………………, REGON ……………………., zwanym dalej </w:t>
      </w:r>
      <w:r w:rsidRPr="00C253B1">
        <w:rPr>
          <w:rFonts w:ascii="Calibri" w:hAnsi="Calibri" w:cs="Calibri"/>
          <w:b/>
          <w:sz w:val="22"/>
          <w:szCs w:val="22"/>
          <w:lang w:eastAsia="zh-CN"/>
        </w:rPr>
        <w:t>„</w:t>
      </w:r>
      <w:r w:rsidR="003419A0" w:rsidRPr="00C253B1">
        <w:rPr>
          <w:rFonts w:ascii="Calibri" w:hAnsi="Calibri" w:cs="Calibri"/>
          <w:b/>
          <w:sz w:val="22"/>
          <w:szCs w:val="22"/>
          <w:lang w:eastAsia="zh-CN"/>
        </w:rPr>
        <w:t>Wykonawcą</w:t>
      </w:r>
      <w:r w:rsidRPr="00C253B1">
        <w:rPr>
          <w:rFonts w:ascii="Calibri" w:hAnsi="Calibri" w:cs="Calibri"/>
          <w:b/>
          <w:sz w:val="22"/>
          <w:szCs w:val="22"/>
          <w:lang w:eastAsia="zh-CN"/>
        </w:rPr>
        <w:t>”</w:t>
      </w:r>
      <w:r w:rsidRPr="00C253B1">
        <w:rPr>
          <w:rFonts w:ascii="Calibri" w:hAnsi="Calibri" w:cs="Calibri"/>
          <w:sz w:val="22"/>
          <w:szCs w:val="22"/>
          <w:lang w:eastAsia="zh-CN"/>
        </w:rPr>
        <w:t>, reprezentowanym przez: […]</w:t>
      </w:r>
    </w:p>
    <w:p w14:paraId="6EAFAECE" w14:textId="77777777" w:rsidR="00262617" w:rsidRPr="00C253B1" w:rsidRDefault="00262617" w:rsidP="00262617">
      <w:pPr>
        <w:widowControl w:val="0"/>
        <w:pBdr>
          <w:top w:val="nil"/>
          <w:left w:val="nil"/>
          <w:bottom w:val="nil"/>
          <w:right w:val="nil"/>
          <w:between w:val="nil"/>
        </w:pBdr>
        <w:spacing w:after="120"/>
        <w:jc w:val="both"/>
        <w:rPr>
          <w:rFonts w:ascii="Calibri" w:eastAsia="Calibri" w:hAnsi="Calibri" w:cs="Calibri"/>
          <w:color w:val="000000"/>
          <w:sz w:val="22"/>
          <w:szCs w:val="22"/>
        </w:rPr>
      </w:pPr>
    </w:p>
    <w:p w14:paraId="64D20FF1" w14:textId="77777777" w:rsidR="00262617" w:rsidRPr="00C253B1" w:rsidRDefault="00262617" w:rsidP="00262617">
      <w:pPr>
        <w:widowControl w:val="0"/>
        <w:pBdr>
          <w:top w:val="nil"/>
          <w:left w:val="nil"/>
          <w:bottom w:val="nil"/>
          <w:right w:val="nil"/>
          <w:between w:val="nil"/>
        </w:pBdr>
        <w:spacing w:after="120"/>
        <w:jc w:val="both"/>
        <w:rPr>
          <w:color w:val="000000"/>
        </w:rPr>
      </w:pPr>
      <w:r w:rsidRPr="00C253B1">
        <w:rPr>
          <w:rFonts w:ascii="Calibri" w:eastAsia="Calibri" w:hAnsi="Calibri" w:cs="Calibri"/>
          <w:color w:val="000000"/>
          <w:sz w:val="22"/>
          <w:szCs w:val="22"/>
        </w:rPr>
        <w:t xml:space="preserve">Zamawiający i Wykonawca zwanymi dalej łącznie „Stronami”, a każde z osobna „Stroną”, </w:t>
      </w:r>
    </w:p>
    <w:p w14:paraId="69BA7B2C" w14:textId="77777777" w:rsidR="00262617" w:rsidRPr="00C253B1" w:rsidRDefault="00262617" w:rsidP="00262617">
      <w:pPr>
        <w:widowControl w:val="0"/>
        <w:pBdr>
          <w:top w:val="nil"/>
          <w:left w:val="nil"/>
          <w:bottom w:val="nil"/>
          <w:right w:val="nil"/>
          <w:between w:val="nil"/>
        </w:pBdr>
        <w:spacing w:after="120"/>
        <w:jc w:val="both"/>
        <w:rPr>
          <w:color w:val="000000"/>
        </w:rPr>
      </w:pPr>
      <w:r w:rsidRPr="00C253B1">
        <w:rPr>
          <w:rFonts w:ascii="Calibri" w:eastAsia="Calibri" w:hAnsi="Calibri" w:cs="Calibri"/>
          <w:color w:val="000000"/>
          <w:sz w:val="22"/>
          <w:szCs w:val="22"/>
        </w:rPr>
        <w:t>zwana dalej „Umową” o następującej treści:</w:t>
      </w:r>
    </w:p>
    <w:p w14:paraId="32143308" w14:textId="77777777" w:rsidR="00262617" w:rsidRPr="00C253B1" w:rsidRDefault="00262617" w:rsidP="00262617">
      <w:pPr>
        <w:widowControl w:val="0"/>
        <w:pBdr>
          <w:top w:val="nil"/>
          <w:left w:val="nil"/>
          <w:bottom w:val="nil"/>
          <w:right w:val="nil"/>
          <w:between w:val="nil"/>
        </w:pBdr>
        <w:tabs>
          <w:tab w:val="left" w:pos="2835"/>
          <w:tab w:val="left" w:pos="3402"/>
          <w:tab w:val="left" w:pos="5670"/>
          <w:tab w:val="left" w:pos="7655"/>
        </w:tabs>
        <w:spacing w:after="120"/>
        <w:jc w:val="both"/>
        <w:rPr>
          <w:rFonts w:ascii="Calibri" w:eastAsia="Calibri" w:hAnsi="Calibri" w:cs="Calibri"/>
          <w:color w:val="000000"/>
          <w:sz w:val="22"/>
          <w:szCs w:val="22"/>
          <w:u w:val="single"/>
        </w:rPr>
      </w:pPr>
    </w:p>
    <w:p w14:paraId="46FD7CB8" w14:textId="1659E155" w:rsidR="00B21951" w:rsidRPr="00C253B1" w:rsidRDefault="00262617" w:rsidP="00262617">
      <w:pPr>
        <w:spacing w:line="276" w:lineRule="auto"/>
        <w:contextualSpacing/>
        <w:jc w:val="both"/>
        <w:rPr>
          <w:rFonts w:ascii="Calibri" w:eastAsia="Calibri" w:hAnsi="Calibri" w:cs="Calibri"/>
          <w:bCs/>
          <w:color w:val="000000"/>
          <w:sz w:val="22"/>
          <w:szCs w:val="22"/>
          <w:u w:val="single"/>
        </w:rPr>
      </w:pPr>
      <w:r w:rsidRPr="00C253B1">
        <w:rPr>
          <w:rFonts w:ascii="Calibri" w:eastAsia="Calibri" w:hAnsi="Calibri" w:cs="Calibri"/>
          <w:color w:val="000000"/>
          <w:sz w:val="22"/>
          <w:szCs w:val="22"/>
          <w:u w:val="single"/>
        </w:rPr>
        <w:t>Strony zgodnie oświadczają, że niniejsza Umowa została zawarta w wyniku przeprowadzonego postępowania o udzielenie zamówienia publicznego na zasadach określonych w ustawie z dnia</w:t>
      </w:r>
      <w:r w:rsidRPr="00C253B1">
        <w:rPr>
          <w:rFonts w:ascii="Calibri" w:eastAsia="Calibri" w:hAnsi="Calibri" w:cs="Calibri"/>
          <w:color w:val="000000"/>
          <w:sz w:val="22"/>
          <w:szCs w:val="22"/>
          <w:u w:val="single"/>
        </w:rPr>
        <w:br/>
        <w:t>11 września 2019 r. – Prawo zamówień publicznych (</w:t>
      </w:r>
      <w:proofErr w:type="spellStart"/>
      <w:r w:rsidRPr="00C253B1">
        <w:rPr>
          <w:rFonts w:ascii="Calibri" w:eastAsia="Calibri" w:hAnsi="Calibri" w:cs="Calibri"/>
          <w:color w:val="000000"/>
          <w:sz w:val="22"/>
          <w:szCs w:val="22"/>
          <w:u w:val="single"/>
        </w:rPr>
        <w:t>t.j</w:t>
      </w:r>
      <w:proofErr w:type="spellEnd"/>
      <w:r w:rsidRPr="00C253B1">
        <w:rPr>
          <w:rFonts w:ascii="Calibri" w:eastAsia="Calibri" w:hAnsi="Calibri" w:cs="Calibri"/>
          <w:color w:val="000000"/>
          <w:sz w:val="22"/>
          <w:szCs w:val="22"/>
          <w:u w:val="single"/>
        </w:rPr>
        <w:t>. Dz. U. z 202</w:t>
      </w:r>
      <w:r w:rsidR="00BF6760">
        <w:rPr>
          <w:rFonts w:ascii="Calibri" w:eastAsia="Calibri" w:hAnsi="Calibri" w:cs="Calibri"/>
          <w:color w:val="000000"/>
          <w:sz w:val="22"/>
          <w:szCs w:val="22"/>
          <w:u w:val="single"/>
        </w:rPr>
        <w:t>4</w:t>
      </w:r>
      <w:r w:rsidRPr="00C253B1">
        <w:rPr>
          <w:rFonts w:ascii="Calibri" w:eastAsia="Calibri" w:hAnsi="Calibri" w:cs="Calibri"/>
          <w:color w:val="000000"/>
          <w:sz w:val="22"/>
          <w:szCs w:val="22"/>
          <w:u w:val="single"/>
        </w:rPr>
        <w:t xml:space="preserve"> r. poz. 1</w:t>
      </w:r>
      <w:r w:rsidR="00BF6760">
        <w:rPr>
          <w:rFonts w:ascii="Calibri" w:eastAsia="Calibri" w:hAnsi="Calibri" w:cs="Calibri"/>
          <w:color w:val="000000"/>
          <w:sz w:val="22"/>
          <w:szCs w:val="22"/>
          <w:u w:val="single"/>
        </w:rPr>
        <w:t>320</w:t>
      </w:r>
      <w:r w:rsidRPr="00C253B1">
        <w:rPr>
          <w:rFonts w:ascii="Calibri" w:eastAsia="Calibri" w:hAnsi="Calibri" w:cs="Calibri"/>
          <w:color w:val="000000"/>
          <w:sz w:val="22"/>
          <w:szCs w:val="22"/>
          <w:u w:val="single"/>
        </w:rPr>
        <w:t xml:space="preserve">) (zwanej dalej </w:t>
      </w:r>
      <w:r w:rsidRPr="00C253B1">
        <w:rPr>
          <w:rFonts w:ascii="Calibri" w:eastAsia="Calibri" w:hAnsi="Calibri" w:cs="Calibri"/>
          <w:b/>
          <w:color w:val="000000"/>
          <w:sz w:val="22"/>
          <w:szCs w:val="22"/>
          <w:u w:val="single"/>
        </w:rPr>
        <w:t>Ustawą</w:t>
      </w:r>
      <w:r w:rsidRPr="00C253B1">
        <w:rPr>
          <w:rFonts w:ascii="Calibri" w:eastAsia="Calibri" w:hAnsi="Calibri" w:cs="Calibri"/>
          <w:color w:val="000000"/>
          <w:sz w:val="22"/>
          <w:szCs w:val="22"/>
          <w:u w:val="single"/>
        </w:rPr>
        <w:t>), w trybie przetargu nieograniczonego</w:t>
      </w:r>
      <w:r w:rsidRPr="00C253B1">
        <w:rPr>
          <w:rFonts w:ascii="Calibri" w:eastAsia="Calibri" w:hAnsi="Calibri" w:cs="Calibri"/>
          <w:bCs/>
          <w:color w:val="000000"/>
          <w:sz w:val="22"/>
          <w:szCs w:val="22"/>
          <w:u w:val="single"/>
        </w:rPr>
        <w:t>, na podstawie art. 132 Ustawy.</w:t>
      </w:r>
    </w:p>
    <w:p w14:paraId="5CA8A199" w14:textId="042BFB3C" w:rsidR="009B51FB" w:rsidRPr="00C253B1" w:rsidRDefault="009B51FB" w:rsidP="00262617">
      <w:pPr>
        <w:spacing w:line="276" w:lineRule="auto"/>
        <w:contextualSpacing/>
        <w:jc w:val="both"/>
        <w:rPr>
          <w:rFonts w:ascii="Calibri" w:eastAsia="Calibri" w:hAnsi="Calibri" w:cs="Calibri"/>
          <w:bCs/>
          <w:color w:val="000000"/>
          <w:sz w:val="22"/>
          <w:szCs w:val="22"/>
          <w:u w:val="single"/>
        </w:rPr>
      </w:pPr>
    </w:p>
    <w:p w14:paraId="2651DC01" w14:textId="0EAB2F39" w:rsidR="009B51FB" w:rsidRPr="00C253B1" w:rsidRDefault="009B51FB" w:rsidP="00262617">
      <w:pPr>
        <w:spacing w:line="276" w:lineRule="auto"/>
        <w:contextualSpacing/>
        <w:jc w:val="both"/>
        <w:rPr>
          <w:rFonts w:ascii="Calibri" w:eastAsia="Calibri" w:hAnsi="Calibri" w:cs="Calibri"/>
          <w:bCs/>
          <w:color w:val="000000"/>
          <w:sz w:val="22"/>
          <w:szCs w:val="22"/>
          <w:u w:val="single"/>
        </w:rPr>
      </w:pPr>
    </w:p>
    <w:p w14:paraId="583F5E72" w14:textId="3B3EE3F5" w:rsidR="009B51FB" w:rsidRPr="00C253B1" w:rsidRDefault="009B51FB" w:rsidP="00262617">
      <w:pPr>
        <w:spacing w:line="276" w:lineRule="auto"/>
        <w:contextualSpacing/>
        <w:jc w:val="both"/>
        <w:rPr>
          <w:rFonts w:ascii="Calibri" w:eastAsia="Calibri" w:hAnsi="Calibri" w:cs="Calibri"/>
          <w:bCs/>
          <w:color w:val="000000"/>
          <w:sz w:val="22"/>
          <w:szCs w:val="22"/>
          <w:u w:val="single"/>
        </w:rPr>
      </w:pPr>
    </w:p>
    <w:p w14:paraId="76BC012C" w14:textId="08F36C13" w:rsidR="009B51FB" w:rsidRPr="00C253B1" w:rsidRDefault="009B51FB" w:rsidP="00262617">
      <w:pPr>
        <w:spacing w:line="276" w:lineRule="auto"/>
        <w:contextualSpacing/>
        <w:jc w:val="both"/>
        <w:rPr>
          <w:rFonts w:ascii="Calibri" w:eastAsia="Calibri" w:hAnsi="Calibri" w:cs="Calibri"/>
          <w:bCs/>
          <w:color w:val="000000"/>
          <w:sz w:val="22"/>
          <w:szCs w:val="22"/>
          <w:u w:val="single"/>
        </w:rPr>
      </w:pPr>
    </w:p>
    <w:p w14:paraId="7D85DC4E" w14:textId="6F94436E" w:rsidR="009B51FB" w:rsidRPr="00C253B1" w:rsidRDefault="009B51FB" w:rsidP="00262617">
      <w:pPr>
        <w:spacing w:line="276" w:lineRule="auto"/>
        <w:contextualSpacing/>
        <w:jc w:val="both"/>
        <w:rPr>
          <w:rFonts w:ascii="Calibri" w:eastAsia="Calibri" w:hAnsi="Calibri" w:cs="Calibri"/>
          <w:bCs/>
          <w:color w:val="000000"/>
          <w:sz w:val="22"/>
          <w:szCs w:val="22"/>
          <w:u w:val="single"/>
        </w:rPr>
      </w:pPr>
    </w:p>
    <w:p w14:paraId="25EBB50B" w14:textId="2E5911DE" w:rsidR="009B51FB" w:rsidRPr="00C253B1" w:rsidRDefault="009B51FB" w:rsidP="00262617">
      <w:pPr>
        <w:spacing w:line="276" w:lineRule="auto"/>
        <w:contextualSpacing/>
        <w:jc w:val="both"/>
        <w:rPr>
          <w:rFonts w:ascii="Calibri" w:eastAsia="Calibri" w:hAnsi="Calibri" w:cs="Calibri"/>
          <w:bCs/>
          <w:color w:val="000000"/>
          <w:sz w:val="22"/>
          <w:szCs w:val="22"/>
          <w:u w:val="single"/>
        </w:rPr>
      </w:pPr>
    </w:p>
    <w:p w14:paraId="049FF383" w14:textId="0DD8D949" w:rsidR="0095448B" w:rsidRPr="00C253B1" w:rsidRDefault="0095448B" w:rsidP="00912F1B">
      <w:pPr>
        <w:pStyle w:val="Nagwekspisutreci"/>
        <w:contextualSpacing/>
        <w:rPr>
          <w:szCs w:val="22"/>
        </w:rPr>
      </w:pPr>
    </w:p>
    <w:sdt>
      <w:sdtPr>
        <w:rPr>
          <w:b/>
          <w:bCs/>
          <w:caps/>
          <w:szCs w:val="22"/>
        </w:rPr>
        <w:id w:val="1430157920"/>
        <w:docPartObj>
          <w:docPartGallery w:val="Table of Contents"/>
          <w:docPartUnique/>
        </w:docPartObj>
      </w:sdtPr>
      <w:sdtEndPr>
        <w:rPr>
          <w:b w:val="0"/>
          <w:bCs w:val="0"/>
          <w:caps w:val="0"/>
        </w:rPr>
      </w:sdtEndPr>
      <w:sdtContent>
        <w:p w14:paraId="27554DF1" w14:textId="31722FC9" w:rsidR="003C38AF" w:rsidRPr="00C253B1" w:rsidRDefault="003C38AF" w:rsidP="0095448B">
          <w:pPr>
            <w:rPr>
              <w:szCs w:val="22"/>
            </w:rPr>
          </w:pPr>
          <w:r w:rsidRPr="00C253B1">
            <w:rPr>
              <w:szCs w:val="22"/>
            </w:rPr>
            <w:t>Spis treści</w:t>
          </w:r>
        </w:p>
        <w:p w14:paraId="53B19516" w14:textId="20C0FC91" w:rsidR="008D4CAA" w:rsidRDefault="003C38AF">
          <w:pPr>
            <w:pStyle w:val="Spistreci1"/>
            <w:rPr>
              <w:rFonts w:asciiTheme="minorHAnsi" w:eastAsiaTheme="minorEastAsia" w:hAnsiTheme="minorHAnsi" w:cstheme="minorBidi"/>
              <w:noProof/>
              <w:sz w:val="22"/>
              <w:szCs w:val="22"/>
            </w:rPr>
          </w:pPr>
          <w:r w:rsidRPr="00C253B1">
            <w:rPr>
              <w:rFonts w:ascii="Verdana" w:hAnsi="Verdana"/>
              <w:sz w:val="22"/>
              <w:szCs w:val="22"/>
            </w:rPr>
            <w:fldChar w:fldCharType="begin"/>
          </w:r>
          <w:r w:rsidRPr="00C253B1">
            <w:rPr>
              <w:rFonts w:ascii="Verdana" w:hAnsi="Verdana"/>
              <w:sz w:val="22"/>
              <w:szCs w:val="22"/>
            </w:rPr>
            <w:instrText xml:space="preserve"> TOC \o "1-3" \h \z \u </w:instrText>
          </w:r>
          <w:r w:rsidRPr="00C253B1">
            <w:rPr>
              <w:rFonts w:ascii="Verdana" w:hAnsi="Verdana"/>
              <w:sz w:val="22"/>
              <w:szCs w:val="22"/>
            </w:rPr>
            <w:fldChar w:fldCharType="separate"/>
          </w:r>
          <w:hyperlink w:anchor="_Toc180495029" w:history="1">
            <w:r w:rsidR="008D4CAA" w:rsidRPr="00392E5C">
              <w:rPr>
                <w:rStyle w:val="Hipercze"/>
                <w:noProof/>
              </w:rPr>
              <w:t>§ 1 PRZEDMIOT UMOWY</w:t>
            </w:r>
            <w:r w:rsidR="008D4CAA">
              <w:rPr>
                <w:noProof/>
                <w:webHidden/>
              </w:rPr>
              <w:tab/>
            </w:r>
            <w:r w:rsidR="008D4CAA">
              <w:rPr>
                <w:noProof/>
                <w:webHidden/>
              </w:rPr>
              <w:fldChar w:fldCharType="begin"/>
            </w:r>
            <w:r w:rsidR="008D4CAA">
              <w:rPr>
                <w:noProof/>
                <w:webHidden/>
              </w:rPr>
              <w:instrText xml:space="preserve"> PAGEREF _Toc180495029 \h </w:instrText>
            </w:r>
            <w:r w:rsidR="008D4CAA">
              <w:rPr>
                <w:noProof/>
                <w:webHidden/>
              </w:rPr>
            </w:r>
            <w:r w:rsidR="008D4CAA">
              <w:rPr>
                <w:noProof/>
                <w:webHidden/>
              </w:rPr>
              <w:fldChar w:fldCharType="separate"/>
            </w:r>
            <w:r w:rsidR="007472F3">
              <w:rPr>
                <w:noProof/>
                <w:webHidden/>
              </w:rPr>
              <w:t>3</w:t>
            </w:r>
            <w:r w:rsidR="008D4CAA">
              <w:rPr>
                <w:noProof/>
                <w:webHidden/>
              </w:rPr>
              <w:fldChar w:fldCharType="end"/>
            </w:r>
          </w:hyperlink>
        </w:p>
        <w:p w14:paraId="5EB15105" w14:textId="3035004A" w:rsidR="008D4CAA" w:rsidRDefault="007472F3">
          <w:pPr>
            <w:pStyle w:val="Spistreci1"/>
            <w:rPr>
              <w:rFonts w:asciiTheme="minorHAnsi" w:eastAsiaTheme="minorEastAsia" w:hAnsiTheme="minorHAnsi" w:cstheme="minorBidi"/>
              <w:noProof/>
              <w:sz w:val="22"/>
              <w:szCs w:val="22"/>
            </w:rPr>
          </w:pPr>
          <w:hyperlink w:anchor="_Toc180495030" w:history="1">
            <w:r w:rsidR="008D4CAA" w:rsidRPr="00392E5C">
              <w:rPr>
                <w:rStyle w:val="Hipercze"/>
                <w:noProof/>
              </w:rPr>
              <w:t>§ 2 WSPÓŁPRACA I OŚWIADCZENIA STRON</w:t>
            </w:r>
            <w:r w:rsidR="008D4CAA">
              <w:rPr>
                <w:noProof/>
                <w:webHidden/>
              </w:rPr>
              <w:tab/>
            </w:r>
            <w:r w:rsidR="008D4CAA">
              <w:rPr>
                <w:noProof/>
                <w:webHidden/>
              </w:rPr>
              <w:fldChar w:fldCharType="begin"/>
            </w:r>
            <w:r w:rsidR="008D4CAA">
              <w:rPr>
                <w:noProof/>
                <w:webHidden/>
              </w:rPr>
              <w:instrText xml:space="preserve"> PAGEREF _Toc180495030 \h </w:instrText>
            </w:r>
            <w:r w:rsidR="008D4CAA">
              <w:rPr>
                <w:noProof/>
                <w:webHidden/>
              </w:rPr>
            </w:r>
            <w:r w:rsidR="008D4CAA">
              <w:rPr>
                <w:noProof/>
                <w:webHidden/>
              </w:rPr>
              <w:fldChar w:fldCharType="separate"/>
            </w:r>
            <w:r>
              <w:rPr>
                <w:noProof/>
                <w:webHidden/>
              </w:rPr>
              <w:t>3</w:t>
            </w:r>
            <w:r w:rsidR="008D4CAA">
              <w:rPr>
                <w:noProof/>
                <w:webHidden/>
              </w:rPr>
              <w:fldChar w:fldCharType="end"/>
            </w:r>
          </w:hyperlink>
        </w:p>
        <w:p w14:paraId="537E1976" w14:textId="76D08C26" w:rsidR="008D4CAA" w:rsidRDefault="007472F3">
          <w:pPr>
            <w:pStyle w:val="Spistreci1"/>
            <w:rPr>
              <w:rFonts w:asciiTheme="minorHAnsi" w:eastAsiaTheme="minorEastAsia" w:hAnsiTheme="minorHAnsi" w:cstheme="minorBidi"/>
              <w:noProof/>
              <w:sz w:val="22"/>
              <w:szCs w:val="22"/>
            </w:rPr>
          </w:pPr>
          <w:hyperlink w:anchor="_Toc180495031" w:history="1">
            <w:r w:rsidR="008D4CAA" w:rsidRPr="00392E5C">
              <w:rPr>
                <w:rStyle w:val="Hipercze"/>
                <w:noProof/>
              </w:rPr>
              <w:t>§ 3 OBOWIĄZKI ZAMAWIAJĄCEGO</w:t>
            </w:r>
            <w:r w:rsidR="008D4CAA">
              <w:rPr>
                <w:noProof/>
                <w:webHidden/>
              </w:rPr>
              <w:tab/>
            </w:r>
            <w:r w:rsidR="008D4CAA">
              <w:rPr>
                <w:noProof/>
                <w:webHidden/>
              </w:rPr>
              <w:fldChar w:fldCharType="begin"/>
            </w:r>
            <w:r w:rsidR="008D4CAA">
              <w:rPr>
                <w:noProof/>
                <w:webHidden/>
              </w:rPr>
              <w:instrText xml:space="preserve"> PAGEREF _Toc180495031 \h </w:instrText>
            </w:r>
            <w:r w:rsidR="008D4CAA">
              <w:rPr>
                <w:noProof/>
                <w:webHidden/>
              </w:rPr>
            </w:r>
            <w:r w:rsidR="008D4CAA">
              <w:rPr>
                <w:noProof/>
                <w:webHidden/>
              </w:rPr>
              <w:fldChar w:fldCharType="separate"/>
            </w:r>
            <w:r>
              <w:rPr>
                <w:noProof/>
                <w:webHidden/>
              </w:rPr>
              <w:t>5</w:t>
            </w:r>
            <w:r w:rsidR="008D4CAA">
              <w:rPr>
                <w:noProof/>
                <w:webHidden/>
              </w:rPr>
              <w:fldChar w:fldCharType="end"/>
            </w:r>
          </w:hyperlink>
        </w:p>
        <w:p w14:paraId="27A3AC3E" w14:textId="6BE4F9E7" w:rsidR="008D4CAA" w:rsidRDefault="007472F3">
          <w:pPr>
            <w:pStyle w:val="Spistreci1"/>
            <w:rPr>
              <w:rFonts w:asciiTheme="minorHAnsi" w:eastAsiaTheme="minorEastAsia" w:hAnsiTheme="minorHAnsi" w:cstheme="minorBidi"/>
              <w:noProof/>
              <w:sz w:val="22"/>
              <w:szCs w:val="22"/>
            </w:rPr>
          </w:pPr>
          <w:hyperlink w:anchor="_Toc180495032" w:history="1">
            <w:r w:rsidR="008D4CAA" w:rsidRPr="00392E5C">
              <w:rPr>
                <w:rStyle w:val="Hipercze"/>
                <w:noProof/>
              </w:rPr>
              <w:t>§ 4 OBOWIĄZKI WYKONAWCY</w:t>
            </w:r>
            <w:r w:rsidR="008D4CAA">
              <w:rPr>
                <w:noProof/>
                <w:webHidden/>
              </w:rPr>
              <w:tab/>
            </w:r>
            <w:r w:rsidR="008D4CAA">
              <w:rPr>
                <w:noProof/>
                <w:webHidden/>
              </w:rPr>
              <w:fldChar w:fldCharType="begin"/>
            </w:r>
            <w:r w:rsidR="008D4CAA">
              <w:rPr>
                <w:noProof/>
                <w:webHidden/>
              </w:rPr>
              <w:instrText xml:space="preserve"> PAGEREF _Toc180495032 \h </w:instrText>
            </w:r>
            <w:r w:rsidR="008D4CAA">
              <w:rPr>
                <w:noProof/>
                <w:webHidden/>
              </w:rPr>
            </w:r>
            <w:r w:rsidR="008D4CAA">
              <w:rPr>
                <w:noProof/>
                <w:webHidden/>
              </w:rPr>
              <w:fldChar w:fldCharType="separate"/>
            </w:r>
            <w:r>
              <w:rPr>
                <w:noProof/>
                <w:webHidden/>
              </w:rPr>
              <w:t>6</w:t>
            </w:r>
            <w:r w:rsidR="008D4CAA">
              <w:rPr>
                <w:noProof/>
                <w:webHidden/>
              </w:rPr>
              <w:fldChar w:fldCharType="end"/>
            </w:r>
          </w:hyperlink>
        </w:p>
        <w:p w14:paraId="4D13A156" w14:textId="1499D304" w:rsidR="008D4CAA" w:rsidRDefault="007472F3">
          <w:pPr>
            <w:pStyle w:val="Spistreci1"/>
            <w:rPr>
              <w:rFonts w:asciiTheme="minorHAnsi" w:eastAsiaTheme="minorEastAsia" w:hAnsiTheme="minorHAnsi" w:cstheme="minorBidi"/>
              <w:noProof/>
              <w:sz w:val="22"/>
              <w:szCs w:val="22"/>
            </w:rPr>
          </w:pPr>
          <w:hyperlink w:anchor="_Toc180495033" w:history="1">
            <w:r w:rsidR="008D4CAA" w:rsidRPr="00392E5C">
              <w:rPr>
                <w:rStyle w:val="Hipercze"/>
                <w:noProof/>
              </w:rPr>
              <w:t>§ 5 KONSORCJUM</w:t>
            </w:r>
            <w:r w:rsidR="008D4CAA">
              <w:rPr>
                <w:noProof/>
                <w:webHidden/>
              </w:rPr>
              <w:tab/>
            </w:r>
            <w:r w:rsidR="008D4CAA">
              <w:rPr>
                <w:noProof/>
                <w:webHidden/>
              </w:rPr>
              <w:fldChar w:fldCharType="begin"/>
            </w:r>
            <w:r w:rsidR="008D4CAA">
              <w:rPr>
                <w:noProof/>
                <w:webHidden/>
              </w:rPr>
              <w:instrText xml:space="preserve"> PAGEREF _Toc180495033 \h </w:instrText>
            </w:r>
            <w:r w:rsidR="008D4CAA">
              <w:rPr>
                <w:noProof/>
                <w:webHidden/>
              </w:rPr>
            </w:r>
            <w:r w:rsidR="008D4CAA">
              <w:rPr>
                <w:noProof/>
                <w:webHidden/>
              </w:rPr>
              <w:fldChar w:fldCharType="separate"/>
            </w:r>
            <w:r>
              <w:rPr>
                <w:noProof/>
                <w:webHidden/>
              </w:rPr>
              <w:t>7</w:t>
            </w:r>
            <w:r w:rsidR="008D4CAA">
              <w:rPr>
                <w:noProof/>
                <w:webHidden/>
              </w:rPr>
              <w:fldChar w:fldCharType="end"/>
            </w:r>
          </w:hyperlink>
        </w:p>
        <w:p w14:paraId="05213FC8" w14:textId="15B7C228" w:rsidR="008D4CAA" w:rsidRDefault="007472F3">
          <w:pPr>
            <w:pStyle w:val="Spistreci1"/>
            <w:rPr>
              <w:rFonts w:asciiTheme="minorHAnsi" w:eastAsiaTheme="minorEastAsia" w:hAnsiTheme="minorHAnsi" w:cstheme="minorBidi"/>
              <w:noProof/>
              <w:sz w:val="22"/>
              <w:szCs w:val="22"/>
            </w:rPr>
          </w:pPr>
          <w:hyperlink w:anchor="_Toc180495034" w:history="1">
            <w:r w:rsidR="008D4CAA" w:rsidRPr="00392E5C">
              <w:rPr>
                <w:rStyle w:val="Hipercze"/>
                <w:noProof/>
              </w:rPr>
              <w:t xml:space="preserve">§ 6 PODWYKONAWSTWO </w:t>
            </w:r>
            <w:r w:rsidR="008D4CAA">
              <w:rPr>
                <w:noProof/>
                <w:webHidden/>
              </w:rPr>
              <w:tab/>
            </w:r>
            <w:r w:rsidR="008D4CAA">
              <w:rPr>
                <w:noProof/>
                <w:webHidden/>
              </w:rPr>
              <w:fldChar w:fldCharType="begin"/>
            </w:r>
            <w:r w:rsidR="008D4CAA">
              <w:rPr>
                <w:noProof/>
                <w:webHidden/>
              </w:rPr>
              <w:instrText xml:space="preserve"> PAGEREF _Toc180495034 \h </w:instrText>
            </w:r>
            <w:r w:rsidR="008D4CAA">
              <w:rPr>
                <w:noProof/>
                <w:webHidden/>
              </w:rPr>
            </w:r>
            <w:r w:rsidR="008D4CAA">
              <w:rPr>
                <w:noProof/>
                <w:webHidden/>
              </w:rPr>
              <w:fldChar w:fldCharType="separate"/>
            </w:r>
            <w:r>
              <w:rPr>
                <w:noProof/>
                <w:webHidden/>
              </w:rPr>
              <w:t>8</w:t>
            </w:r>
            <w:r w:rsidR="008D4CAA">
              <w:rPr>
                <w:noProof/>
                <w:webHidden/>
              </w:rPr>
              <w:fldChar w:fldCharType="end"/>
            </w:r>
          </w:hyperlink>
        </w:p>
        <w:p w14:paraId="67987F78" w14:textId="3034B2D3" w:rsidR="008D4CAA" w:rsidRDefault="007472F3">
          <w:pPr>
            <w:pStyle w:val="Spistreci1"/>
            <w:rPr>
              <w:rFonts w:asciiTheme="minorHAnsi" w:eastAsiaTheme="minorEastAsia" w:hAnsiTheme="minorHAnsi" w:cstheme="minorBidi"/>
              <w:noProof/>
              <w:sz w:val="22"/>
              <w:szCs w:val="22"/>
            </w:rPr>
          </w:pPr>
          <w:hyperlink w:anchor="_Toc180495035" w:history="1">
            <w:r w:rsidR="008D4CAA" w:rsidRPr="00392E5C">
              <w:rPr>
                <w:rStyle w:val="Hipercze"/>
                <w:noProof/>
              </w:rPr>
              <w:t>§ 7 TERMIN</w:t>
            </w:r>
            <w:r w:rsidR="008D4CAA">
              <w:rPr>
                <w:noProof/>
                <w:webHidden/>
              </w:rPr>
              <w:tab/>
            </w:r>
            <w:r w:rsidR="008D4CAA">
              <w:rPr>
                <w:noProof/>
                <w:webHidden/>
              </w:rPr>
              <w:fldChar w:fldCharType="begin"/>
            </w:r>
            <w:r w:rsidR="008D4CAA">
              <w:rPr>
                <w:noProof/>
                <w:webHidden/>
              </w:rPr>
              <w:instrText xml:space="preserve"> PAGEREF _Toc180495035 \h </w:instrText>
            </w:r>
            <w:r w:rsidR="008D4CAA">
              <w:rPr>
                <w:noProof/>
                <w:webHidden/>
              </w:rPr>
            </w:r>
            <w:r w:rsidR="008D4CAA">
              <w:rPr>
                <w:noProof/>
                <w:webHidden/>
              </w:rPr>
              <w:fldChar w:fldCharType="separate"/>
            </w:r>
            <w:r>
              <w:rPr>
                <w:noProof/>
                <w:webHidden/>
              </w:rPr>
              <w:t>10</w:t>
            </w:r>
            <w:r w:rsidR="008D4CAA">
              <w:rPr>
                <w:noProof/>
                <w:webHidden/>
              </w:rPr>
              <w:fldChar w:fldCharType="end"/>
            </w:r>
          </w:hyperlink>
        </w:p>
        <w:p w14:paraId="605F180D" w14:textId="238D85B0" w:rsidR="008D4CAA" w:rsidRDefault="007472F3">
          <w:pPr>
            <w:pStyle w:val="Spistreci1"/>
            <w:rPr>
              <w:rFonts w:asciiTheme="minorHAnsi" w:eastAsiaTheme="minorEastAsia" w:hAnsiTheme="minorHAnsi" w:cstheme="minorBidi"/>
              <w:noProof/>
              <w:sz w:val="22"/>
              <w:szCs w:val="22"/>
            </w:rPr>
          </w:pPr>
          <w:hyperlink w:anchor="_Toc180495036" w:history="1">
            <w:r w:rsidR="008D4CAA" w:rsidRPr="00392E5C">
              <w:rPr>
                <w:rStyle w:val="Hipercze"/>
                <w:noProof/>
              </w:rPr>
              <w:t>§ 8 ODBIORY ROBÓT BUDowlanych</w:t>
            </w:r>
            <w:r w:rsidR="008D4CAA">
              <w:rPr>
                <w:noProof/>
                <w:webHidden/>
              </w:rPr>
              <w:tab/>
            </w:r>
            <w:r w:rsidR="008D4CAA">
              <w:rPr>
                <w:noProof/>
                <w:webHidden/>
              </w:rPr>
              <w:fldChar w:fldCharType="begin"/>
            </w:r>
            <w:r w:rsidR="008D4CAA">
              <w:rPr>
                <w:noProof/>
                <w:webHidden/>
              </w:rPr>
              <w:instrText xml:space="preserve"> PAGEREF _Toc180495036 \h </w:instrText>
            </w:r>
            <w:r w:rsidR="008D4CAA">
              <w:rPr>
                <w:noProof/>
                <w:webHidden/>
              </w:rPr>
            </w:r>
            <w:r w:rsidR="008D4CAA">
              <w:rPr>
                <w:noProof/>
                <w:webHidden/>
              </w:rPr>
              <w:fldChar w:fldCharType="separate"/>
            </w:r>
            <w:r>
              <w:rPr>
                <w:noProof/>
                <w:webHidden/>
              </w:rPr>
              <w:t>10</w:t>
            </w:r>
            <w:r w:rsidR="008D4CAA">
              <w:rPr>
                <w:noProof/>
                <w:webHidden/>
              </w:rPr>
              <w:fldChar w:fldCharType="end"/>
            </w:r>
          </w:hyperlink>
        </w:p>
        <w:p w14:paraId="3B2A956C" w14:textId="6893E3F7" w:rsidR="008D4CAA" w:rsidRDefault="007472F3">
          <w:pPr>
            <w:pStyle w:val="Spistreci1"/>
            <w:rPr>
              <w:rFonts w:asciiTheme="minorHAnsi" w:eastAsiaTheme="minorEastAsia" w:hAnsiTheme="minorHAnsi" w:cstheme="minorBidi"/>
              <w:noProof/>
              <w:sz w:val="22"/>
              <w:szCs w:val="22"/>
            </w:rPr>
          </w:pPr>
          <w:hyperlink w:anchor="_Toc180495037" w:history="1">
            <w:r w:rsidR="008D4CAA" w:rsidRPr="00392E5C">
              <w:rPr>
                <w:rStyle w:val="Hipercze"/>
                <w:noProof/>
              </w:rPr>
              <w:t>§ 9 ODBIORY USŁUGI NADZORU INWESTORSKIEGO</w:t>
            </w:r>
            <w:r w:rsidR="008D4CAA">
              <w:rPr>
                <w:noProof/>
                <w:webHidden/>
              </w:rPr>
              <w:tab/>
            </w:r>
            <w:r w:rsidR="008D4CAA">
              <w:rPr>
                <w:noProof/>
                <w:webHidden/>
              </w:rPr>
              <w:fldChar w:fldCharType="begin"/>
            </w:r>
            <w:r w:rsidR="008D4CAA">
              <w:rPr>
                <w:noProof/>
                <w:webHidden/>
              </w:rPr>
              <w:instrText xml:space="preserve"> PAGEREF _Toc180495037 \h </w:instrText>
            </w:r>
            <w:r w:rsidR="008D4CAA">
              <w:rPr>
                <w:noProof/>
                <w:webHidden/>
              </w:rPr>
            </w:r>
            <w:r w:rsidR="008D4CAA">
              <w:rPr>
                <w:noProof/>
                <w:webHidden/>
              </w:rPr>
              <w:fldChar w:fldCharType="separate"/>
            </w:r>
            <w:r>
              <w:rPr>
                <w:noProof/>
                <w:webHidden/>
              </w:rPr>
              <w:t>13</w:t>
            </w:r>
            <w:r w:rsidR="008D4CAA">
              <w:rPr>
                <w:noProof/>
                <w:webHidden/>
              </w:rPr>
              <w:fldChar w:fldCharType="end"/>
            </w:r>
          </w:hyperlink>
        </w:p>
        <w:p w14:paraId="6BB31CE2" w14:textId="0FFDBA73" w:rsidR="008D4CAA" w:rsidRDefault="007472F3">
          <w:pPr>
            <w:pStyle w:val="Spistreci1"/>
            <w:rPr>
              <w:rFonts w:asciiTheme="minorHAnsi" w:eastAsiaTheme="minorEastAsia" w:hAnsiTheme="minorHAnsi" w:cstheme="minorBidi"/>
              <w:noProof/>
              <w:sz w:val="22"/>
              <w:szCs w:val="22"/>
            </w:rPr>
          </w:pPr>
          <w:hyperlink w:anchor="_Toc180495038" w:history="1">
            <w:r w:rsidR="008D4CAA" w:rsidRPr="00392E5C">
              <w:rPr>
                <w:rStyle w:val="Hipercze"/>
                <w:noProof/>
              </w:rPr>
              <w:t>§ 10 WYNAGRODZENIE</w:t>
            </w:r>
            <w:r w:rsidR="008D4CAA">
              <w:rPr>
                <w:noProof/>
                <w:webHidden/>
              </w:rPr>
              <w:tab/>
            </w:r>
            <w:r w:rsidR="008D4CAA">
              <w:rPr>
                <w:noProof/>
                <w:webHidden/>
              </w:rPr>
              <w:fldChar w:fldCharType="begin"/>
            </w:r>
            <w:r w:rsidR="008D4CAA">
              <w:rPr>
                <w:noProof/>
                <w:webHidden/>
              </w:rPr>
              <w:instrText xml:space="preserve"> PAGEREF _Toc180495038 \h </w:instrText>
            </w:r>
            <w:r w:rsidR="008D4CAA">
              <w:rPr>
                <w:noProof/>
                <w:webHidden/>
              </w:rPr>
            </w:r>
            <w:r w:rsidR="008D4CAA">
              <w:rPr>
                <w:noProof/>
                <w:webHidden/>
              </w:rPr>
              <w:fldChar w:fldCharType="separate"/>
            </w:r>
            <w:r>
              <w:rPr>
                <w:noProof/>
                <w:webHidden/>
              </w:rPr>
              <w:t>14</w:t>
            </w:r>
            <w:r w:rsidR="008D4CAA">
              <w:rPr>
                <w:noProof/>
                <w:webHidden/>
              </w:rPr>
              <w:fldChar w:fldCharType="end"/>
            </w:r>
          </w:hyperlink>
        </w:p>
        <w:p w14:paraId="51680356" w14:textId="0C91F0F2" w:rsidR="008D4CAA" w:rsidRDefault="007472F3">
          <w:pPr>
            <w:pStyle w:val="Spistreci1"/>
            <w:rPr>
              <w:rFonts w:asciiTheme="minorHAnsi" w:eastAsiaTheme="minorEastAsia" w:hAnsiTheme="minorHAnsi" w:cstheme="minorBidi"/>
              <w:noProof/>
              <w:sz w:val="22"/>
              <w:szCs w:val="22"/>
            </w:rPr>
          </w:pPr>
          <w:hyperlink w:anchor="_Toc180495039" w:history="1">
            <w:r w:rsidR="008D4CAA" w:rsidRPr="00392E5C">
              <w:rPr>
                <w:rStyle w:val="Hipercze"/>
                <w:noProof/>
              </w:rPr>
              <w:t>§ 11 WARUNKI PŁATNOŚCI</w:t>
            </w:r>
            <w:r w:rsidR="008D4CAA">
              <w:rPr>
                <w:noProof/>
                <w:webHidden/>
              </w:rPr>
              <w:tab/>
            </w:r>
            <w:r w:rsidR="008D4CAA">
              <w:rPr>
                <w:noProof/>
                <w:webHidden/>
              </w:rPr>
              <w:fldChar w:fldCharType="begin"/>
            </w:r>
            <w:r w:rsidR="008D4CAA">
              <w:rPr>
                <w:noProof/>
                <w:webHidden/>
              </w:rPr>
              <w:instrText xml:space="preserve"> PAGEREF _Toc180495039 \h </w:instrText>
            </w:r>
            <w:r w:rsidR="008D4CAA">
              <w:rPr>
                <w:noProof/>
                <w:webHidden/>
              </w:rPr>
            </w:r>
            <w:r w:rsidR="008D4CAA">
              <w:rPr>
                <w:noProof/>
                <w:webHidden/>
              </w:rPr>
              <w:fldChar w:fldCharType="separate"/>
            </w:r>
            <w:r>
              <w:rPr>
                <w:noProof/>
                <w:webHidden/>
              </w:rPr>
              <w:t>15</w:t>
            </w:r>
            <w:r w:rsidR="008D4CAA">
              <w:rPr>
                <w:noProof/>
                <w:webHidden/>
              </w:rPr>
              <w:fldChar w:fldCharType="end"/>
            </w:r>
          </w:hyperlink>
        </w:p>
        <w:p w14:paraId="1E54D030" w14:textId="6C804291" w:rsidR="008D4CAA" w:rsidRDefault="007472F3">
          <w:pPr>
            <w:pStyle w:val="Spistreci1"/>
            <w:rPr>
              <w:rFonts w:asciiTheme="minorHAnsi" w:eastAsiaTheme="minorEastAsia" w:hAnsiTheme="minorHAnsi" w:cstheme="minorBidi"/>
              <w:noProof/>
              <w:sz w:val="22"/>
              <w:szCs w:val="22"/>
            </w:rPr>
          </w:pPr>
          <w:hyperlink w:anchor="_Toc180495040" w:history="1">
            <w:r w:rsidR="008D4CAA" w:rsidRPr="00392E5C">
              <w:rPr>
                <w:rStyle w:val="Hipercze"/>
                <w:noProof/>
              </w:rPr>
              <w:t>§ 12 ZABEZPIECZENIE NALEŻYTEGO WYKONANIA UMOWY</w:t>
            </w:r>
            <w:r w:rsidR="008D4CAA">
              <w:rPr>
                <w:noProof/>
                <w:webHidden/>
              </w:rPr>
              <w:tab/>
            </w:r>
            <w:r w:rsidR="008D4CAA">
              <w:rPr>
                <w:noProof/>
                <w:webHidden/>
              </w:rPr>
              <w:fldChar w:fldCharType="begin"/>
            </w:r>
            <w:r w:rsidR="008D4CAA">
              <w:rPr>
                <w:noProof/>
                <w:webHidden/>
              </w:rPr>
              <w:instrText xml:space="preserve"> PAGEREF _Toc180495040 \h </w:instrText>
            </w:r>
            <w:r w:rsidR="008D4CAA">
              <w:rPr>
                <w:noProof/>
                <w:webHidden/>
              </w:rPr>
            </w:r>
            <w:r w:rsidR="008D4CAA">
              <w:rPr>
                <w:noProof/>
                <w:webHidden/>
              </w:rPr>
              <w:fldChar w:fldCharType="separate"/>
            </w:r>
            <w:r>
              <w:rPr>
                <w:noProof/>
                <w:webHidden/>
              </w:rPr>
              <w:t>17</w:t>
            </w:r>
            <w:r w:rsidR="008D4CAA">
              <w:rPr>
                <w:noProof/>
                <w:webHidden/>
              </w:rPr>
              <w:fldChar w:fldCharType="end"/>
            </w:r>
          </w:hyperlink>
        </w:p>
        <w:p w14:paraId="36C38207" w14:textId="3D79F1A0" w:rsidR="008D4CAA" w:rsidRDefault="007472F3">
          <w:pPr>
            <w:pStyle w:val="Spistreci1"/>
            <w:rPr>
              <w:rFonts w:asciiTheme="minorHAnsi" w:eastAsiaTheme="minorEastAsia" w:hAnsiTheme="minorHAnsi" w:cstheme="minorBidi"/>
              <w:noProof/>
              <w:sz w:val="22"/>
              <w:szCs w:val="22"/>
            </w:rPr>
          </w:pPr>
          <w:hyperlink w:anchor="_Toc180495041" w:history="1">
            <w:r w:rsidR="008D4CAA" w:rsidRPr="00392E5C">
              <w:rPr>
                <w:rStyle w:val="Hipercze"/>
                <w:noProof/>
              </w:rPr>
              <w:t>§ 13 KARY UMOWNE</w:t>
            </w:r>
            <w:r w:rsidR="008D4CAA">
              <w:rPr>
                <w:noProof/>
                <w:webHidden/>
              </w:rPr>
              <w:tab/>
            </w:r>
            <w:r w:rsidR="008D4CAA">
              <w:rPr>
                <w:noProof/>
                <w:webHidden/>
              </w:rPr>
              <w:fldChar w:fldCharType="begin"/>
            </w:r>
            <w:r w:rsidR="008D4CAA">
              <w:rPr>
                <w:noProof/>
                <w:webHidden/>
              </w:rPr>
              <w:instrText xml:space="preserve"> PAGEREF _Toc180495041 \h </w:instrText>
            </w:r>
            <w:r w:rsidR="008D4CAA">
              <w:rPr>
                <w:noProof/>
                <w:webHidden/>
              </w:rPr>
            </w:r>
            <w:r w:rsidR="008D4CAA">
              <w:rPr>
                <w:noProof/>
                <w:webHidden/>
              </w:rPr>
              <w:fldChar w:fldCharType="separate"/>
            </w:r>
            <w:r>
              <w:rPr>
                <w:noProof/>
                <w:webHidden/>
              </w:rPr>
              <w:t>18</w:t>
            </w:r>
            <w:r w:rsidR="008D4CAA">
              <w:rPr>
                <w:noProof/>
                <w:webHidden/>
              </w:rPr>
              <w:fldChar w:fldCharType="end"/>
            </w:r>
          </w:hyperlink>
        </w:p>
        <w:p w14:paraId="0560100D" w14:textId="074DEF67" w:rsidR="008D4CAA" w:rsidRDefault="007472F3">
          <w:pPr>
            <w:pStyle w:val="Spistreci1"/>
            <w:rPr>
              <w:rFonts w:asciiTheme="minorHAnsi" w:eastAsiaTheme="minorEastAsia" w:hAnsiTheme="minorHAnsi" w:cstheme="minorBidi"/>
              <w:noProof/>
              <w:sz w:val="22"/>
              <w:szCs w:val="22"/>
            </w:rPr>
          </w:pPr>
          <w:hyperlink w:anchor="_Toc180495042" w:history="1">
            <w:r w:rsidR="008D4CAA" w:rsidRPr="00392E5C">
              <w:rPr>
                <w:rStyle w:val="Hipercze"/>
                <w:noProof/>
              </w:rPr>
              <w:t>§ 14 ZMIANY UMOWY</w:t>
            </w:r>
            <w:r w:rsidR="008D4CAA">
              <w:rPr>
                <w:noProof/>
                <w:webHidden/>
              </w:rPr>
              <w:tab/>
            </w:r>
            <w:r w:rsidR="008D4CAA">
              <w:rPr>
                <w:noProof/>
                <w:webHidden/>
              </w:rPr>
              <w:fldChar w:fldCharType="begin"/>
            </w:r>
            <w:r w:rsidR="008D4CAA">
              <w:rPr>
                <w:noProof/>
                <w:webHidden/>
              </w:rPr>
              <w:instrText xml:space="preserve"> PAGEREF _Toc180495042 \h </w:instrText>
            </w:r>
            <w:r w:rsidR="008D4CAA">
              <w:rPr>
                <w:noProof/>
                <w:webHidden/>
              </w:rPr>
            </w:r>
            <w:r w:rsidR="008D4CAA">
              <w:rPr>
                <w:noProof/>
                <w:webHidden/>
              </w:rPr>
              <w:fldChar w:fldCharType="separate"/>
            </w:r>
            <w:r>
              <w:rPr>
                <w:noProof/>
                <w:webHidden/>
              </w:rPr>
              <w:t>19</w:t>
            </w:r>
            <w:r w:rsidR="008D4CAA">
              <w:rPr>
                <w:noProof/>
                <w:webHidden/>
              </w:rPr>
              <w:fldChar w:fldCharType="end"/>
            </w:r>
          </w:hyperlink>
        </w:p>
        <w:p w14:paraId="51547D77" w14:textId="35AD1FAB" w:rsidR="008D4CAA" w:rsidRDefault="007472F3">
          <w:pPr>
            <w:pStyle w:val="Spistreci1"/>
            <w:rPr>
              <w:rFonts w:asciiTheme="minorHAnsi" w:eastAsiaTheme="minorEastAsia" w:hAnsiTheme="minorHAnsi" w:cstheme="minorBidi"/>
              <w:noProof/>
              <w:sz w:val="22"/>
              <w:szCs w:val="22"/>
            </w:rPr>
          </w:pPr>
          <w:hyperlink w:anchor="_Toc180495043" w:history="1">
            <w:r w:rsidR="008D4CAA" w:rsidRPr="00392E5C">
              <w:rPr>
                <w:rStyle w:val="Hipercze"/>
                <w:noProof/>
              </w:rPr>
              <w:t>§ 15 ODSTĄPIENIE OD UMOWY, WSTRZYMANIE PRAC</w:t>
            </w:r>
            <w:r w:rsidR="008D4CAA">
              <w:rPr>
                <w:noProof/>
                <w:webHidden/>
              </w:rPr>
              <w:tab/>
            </w:r>
            <w:r w:rsidR="008D4CAA">
              <w:rPr>
                <w:noProof/>
                <w:webHidden/>
              </w:rPr>
              <w:fldChar w:fldCharType="begin"/>
            </w:r>
            <w:r w:rsidR="008D4CAA">
              <w:rPr>
                <w:noProof/>
                <w:webHidden/>
              </w:rPr>
              <w:instrText xml:space="preserve"> PAGEREF _Toc180495043 \h </w:instrText>
            </w:r>
            <w:r w:rsidR="008D4CAA">
              <w:rPr>
                <w:noProof/>
                <w:webHidden/>
              </w:rPr>
            </w:r>
            <w:r w:rsidR="008D4CAA">
              <w:rPr>
                <w:noProof/>
                <w:webHidden/>
              </w:rPr>
              <w:fldChar w:fldCharType="separate"/>
            </w:r>
            <w:r>
              <w:rPr>
                <w:noProof/>
                <w:webHidden/>
              </w:rPr>
              <w:t>22</w:t>
            </w:r>
            <w:r w:rsidR="008D4CAA">
              <w:rPr>
                <w:noProof/>
                <w:webHidden/>
              </w:rPr>
              <w:fldChar w:fldCharType="end"/>
            </w:r>
          </w:hyperlink>
        </w:p>
        <w:p w14:paraId="315E27A8" w14:textId="446D957A" w:rsidR="008D4CAA" w:rsidRDefault="007472F3">
          <w:pPr>
            <w:pStyle w:val="Spistreci1"/>
            <w:rPr>
              <w:rFonts w:asciiTheme="minorHAnsi" w:eastAsiaTheme="minorEastAsia" w:hAnsiTheme="minorHAnsi" w:cstheme="minorBidi"/>
              <w:noProof/>
              <w:sz w:val="22"/>
              <w:szCs w:val="22"/>
            </w:rPr>
          </w:pPr>
          <w:hyperlink w:anchor="_Toc180495044" w:history="1">
            <w:r w:rsidR="008D4CAA" w:rsidRPr="00392E5C">
              <w:rPr>
                <w:rStyle w:val="Hipercze"/>
                <w:noProof/>
              </w:rPr>
              <w:t>§ 16 DANE OSOBOWE</w:t>
            </w:r>
            <w:r w:rsidR="008D4CAA">
              <w:rPr>
                <w:noProof/>
                <w:webHidden/>
              </w:rPr>
              <w:tab/>
            </w:r>
            <w:r w:rsidR="008D4CAA">
              <w:rPr>
                <w:noProof/>
                <w:webHidden/>
              </w:rPr>
              <w:fldChar w:fldCharType="begin"/>
            </w:r>
            <w:r w:rsidR="008D4CAA">
              <w:rPr>
                <w:noProof/>
                <w:webHidden/>
              </w:rPr>
              <w:instrText xml:space="preserve"> PAGEREF _Toc180495044 \h </w:instrText>
            </w:r>
            <w:r w:rsidR="008D4CAA">
              <w:rPr>
                <w:noProof/>
                <w:webHidden/>
              </w:rPr>
            </w:r>
            <w:r w:rsidR="008D4CAA">
              <w:rPr>
                <w:noProof/>
                <w:webHidden/>
              </w:rPr>
              <w:fldChar w:fldCharType="separate"/>
            </w:r>
            <w:r>
              <w:rPr>
                <w:noProof/>
                <w:webHidden/>
              </w:rPr>
              <w:t>24</w:t>
            </w:r>
            <w:r w:rsidR="008D4CAA">
              <w:rPr>
                <w:noProof/>
                <w:webHidden/>
              </w:rPr>
              <w:fldChar w:fldCharType="end"/>
            </w:r>
          </w:hyperlink>
        </w:p>
        <w:p w14:paraId="04242151" w14:textId="6298951F" w:rsidR="008D4CAA" w:rsidRDefault="007472F3">
          <w:pPr>
            <w:pStyle w:val="Spistreci1"/>
            <w:rPr>
              <w:rFonts w:asciiTheme="minorHAnsi" w:eastAsiaTheme="minorEastAsia" w:hAnsiTheme="minorHAnsi" w:cstheme="minorBidi"/>
              <w:noProof/>
              <w:sz w:val="22"/>
              <w:szCs w:val="22"/>
            </w:rPr>
          </w:pPr>
          <w:hyperlink w:anchor="_Toc180495045" w:history="1">
            <w:r w:rsidR="008D4CAA" w:rsidRPr="00392E5C">
              <w:rPr>
                <w:rStyle w:val="Hipercze"/>
                <w:noProof/>
              </w:rPr>
              <w:t>§ 17 PRAWO AUTORSKIE</w:t>
            </w:r>
            <w:r w:rsidR="008D4CAA">
              <w:rPr>
                <w:noProof/>
                <w:webHidden/>
              </w:rPr>
              <w:tab/>
            </w:r>
            <w:r w:rsidR="008D4CAA">
              <w:rPr>
                <w:noProof/>
                <w:webHidden/>
              </w:rPr>
              <w:fldChar w:fldCharType="begin"/>
            </w:r>
            <w:r w:rsidR="008D4CAA">
              <w:rPr>
                <w:noProof/>
                <w:webHidden/>
              </w:rPr>
              <w:instrText xml:space="preserve"> PAGEREF _Toc180495045 \h </w:instrText>
            </w:r>
            <w:r w:rsidR="008D4CAA">
              <w:rPr>
                <w:noProof/>
                <w:webHidden/>
              </w:rPr>
            </w:r>
            <w:r w:rsidR="008D4CAA">
              <w:rPr>
                <w:noProof/>
                <w:webHidden/>
              </w:rPr>
              <w:fldChar w:fldCharType="separate"/>
            </w:r>
            <w:r>
              <w:rPr>
                <w:noProof/>
                <w:webHidden/>
              </w:rPr>
              <w:t>25</w:t>
            </w:r>
            <w:r w:rsidR="008D4CAA">
              <w:rPr>
                <w:noProof/>
                <w:webHidden/>
              </w:rPr>
              <w:fldChar w:fldCharType="end"/>
            </w:r>
          </w:hyperlink>
        </w:p>
        <w:p w14:paraId="791EC643" w14:textId="4804C9B9" w:rsidR="008D4CAA" w:rsidRDefault="007472F3">
          <w:pPr>
            <w:pStyle w:val="Spistreci1"/>
            <w:rPr>
              <w:rFonts w:asciiTheme="minorHAnsi" w:eastAsiaTheme="minorEastAsia" w:hAnsiTheme="minorHAnsi" w:cstheme="minorBidi"/>
              <w:noProof/>
              <w:sz w:val="22"/>
              <w:szCs w:val="22"/>
            </w:rPr>
          </w:pPr>
          <w:hyperlink w:anchor="_Toc180495046" w:history="1">
            <w:r w:rsidR="008D4CAA" w:rsidRPr="00392E5C">
              <w:rPr>
                <w:rStyle w:val="Hipercze"/>
                <w:noProof/>
              </w:rPr>
              <w:t>§ 18 POSTANOWIENIA KOŃCOWE</w:t>
            </w:r>
            <w:r w:rsidR="008D4CAA">
              <w:rPr>
                <w:noProof/>
                <w:webHidden/>
              </w:rPr>
              <w:tab/>
            </w:r>
            <w:r w:rsidR="008D4CAA">
              <w:rPr>
                <w:noProof/>
                <w:webHidden/>
              </w:rPr>
              <w:fldChar w:fldCharType="begin"/>
            </w:r>
            <w:r w:rsidR="008D4CAA">
              <w:rPr>
                <w:noProof/>
                <w:webHidden/>
              </w:rPr>
              <w:instrText xml:space="preserve"> PAGEREF _Toc180495046 \h </w:instrText>
            </w:r>
            <w:r w:rsidR="008D4CAA">
              <w:rPr>
                <w:noProof/>
                <w:webHidden/>
              </w:rPr>
            </w:r>
            <w:r w:rsidR="008D4CAA">
              <w:rPr>
                <w:noProof/>
                <w:webHidden/>
              </w:rPr>
              <w:fldChar w:fldCharType="separate"/>
            </w:r>
            <w:r>
              <w:rPr>
                <w:noProof/>
                <w:webHidden/>
              </w:rPr>
              <w:t>29</w:t>
            </w:r>
            <w:r w:rsidR="008D4CAA">
              <w:rPr>
                <w:noProof/>
                <w:webHidden/>
              </w:rPr>
              <w:fldChar w:fldCharType="end"/>
            </w:r>
          </w:hyperlink>
        </w:p>
        <w:p w14:paraId="2CA8EE21" w14:textId="0B65A348" w:rsidR="008D4CAA" w:rsidRDefault="007472F3">
          <w:pPr>
            <w:pStyle w:val="Spistreci1"/>
            <w:rPr>
              <w:rFonts w:asciiTheme="minorHAnsi" w:eastAsiaTheme="minorEastAsia" w:hAnsiTheme="minorHAnsi" w:cstheme="minorBidi"/>
              <w:noProof/>
              <w:sz w:val="22"/>
              <w:szCs w:val="22"/>
            </w:rPr>
          </w:pPr>
          <w:hyperlink w:anchor="_Toc180495047" w:history="1">
            <w:r w:rsidR="008D4CAA" w:rsidRPr="00392E5C">
              <w:rPr>
                <w:rStyle w:val="Hipercze"/>
                <w:noProof/>
              </w:rPr>
              <w:t>ZAŁĄCZNIKI DO UMOWY:</w:t>
            </w:r>
            <w:r w:rsidR="008D4CAA">
              <w:rPr>
                <w:noProof/>
                <w:webHidden/>
              </w:rPr>
              <w:tab/>
            </w:r>
            <w:r w:rsidR="008D4CAA">
              <w:rPr>
                <w:noProof/>
                <w:webHidden/>
              </w:rPr>
              <w:fldChar w:fldCharType="begin"/>
            </w:r>
            <w:r w:rsidR="008D4CAA">
              <w:rPr>
                <w:noProof/>
                <w:webHidden/>
              </w:rPr>
              <w:instrText xml:space="preserve"> PAGEREF _Toc180495047 \h </w:instrText>
            </w:r>
            <w:r w:rsidR="008D4CAA">
              <w:rPr>
                <w:noProof/>
                <w:webHidden/>
              </w:rPr>
            </w:r>
            <w:r w:rsidR="008D4CAA">
              <w:rPr>
                <w:noProof/>
                <w:webHidden/>
              </w:rPr>
              <w:fldChar w:fldCharType="separate"/>
            </w:r>
            <w:r>
              <w:rPr>
                <w:noProof/>
                <w:webHidden/>
              </w:rPr>
              <w:t>29</w:t>
            </w:r>
            <w:r w:rsidR="008D4CAA">
              <w:rPr>
                <w:noProof/>
                <w:webHidden/>
              </w:rPr>
              <w:fldChar w:fldCharType="end"/>
            </w:r>
          </w:hyperlink>
        </w:p>
        <w:p w14:paraId="429DD7F5" w14:textId="17DC205E" w:rsidR="00B21951" w:rsidRPr="00C253B1" w:rsidRDefault="003C38AF" w:rsidP="00912F1B">
          <w:pPr>
            <w:spacing w:line="276" w:lineRule="auto"/>
            <w:contextualSpacing/>
            <w:rPr>
              <w:rFonts w:ascii="Verdana" w:hAnsi="Verdana"/>
              <w:sz w:val="22"/>
              <w:szCs w:val="22"/>
            </w:rPr>
          </w:pPr>
          <w:r w:rsidRPr="00C253B1">
            <w:rPr>
              <w:rFonts w:ascii="Verdana" w:hAnsi="Verdana"/>
              <w:b/>
              <w:bCs/>
              <w:sz w:val="22"/>
              <w:szCs w:val="22"/>
            </w:rPr>
            <w:fldChar w:fldCharType="end"/>
          </w:r>
        </w:p>
      </w:sdtContent>
    </w:sdt>
    <w:p w14:paraId="62AB5BC1" w14:textId="77777777" w:rsidR="004F722F" w:rsidRPr="00C253B1" w:rsidRDefault="004F722F">
      <w:pPr>
        <w:rPr>
          <w:rFonts w:ascii="Verdana" w:eastAsiaTheme="majorEastAsia" w:hAnsi="Verdana" w:cstheme="majorBidi"/>
          <w:b/>
          <w:bCs/>
          <w:sz w:val="22"/>
          <w:szCs w:val="22"/>
        </w:rPr>
      </w:pPr>
      <w:r w:rsidRPr="00C253B1">
        <w:rPr>
          <w:rFonts w:ascii="Verdana" w:hAnsi="Verdana"/>
          <w:sz w:val="22"/>
          <w:szCs w:val="22"/>
        </w:rPr>
        <w:br w:type="page"/>
      </w:r>
    </w:p>
    <w:p w14:paraId="3B10EAC5" w14:textId="218C326D" w:rsidR="008C7668" w:rsidRPr="00C253B1" w:rsidRDefault="008C7668" w:rsidP="008C7668">
      <w:pPr>
        <w:pStyle w:val="Nagwek1"/>
        <w:contextualSpacing/>
        <w:rPr>
          <w:color w:val="auto"/>
          <w:szCs w:val="22"/>
        </w:rPr>
      </w:pPr>
      <w:bookmarkStart w:id="1" w:name="_Toc180495029"/>
      <w:r w:rsidRPr="00C253B1">
        <w:rPr>
          <w:color w:val="auto"/>
          <w:szCs w:val="22"/>
        </w:rPr>
        <w:lastRenderedPageBreak/>
        <w:t>§ 1</w:t>
      </w:r>
      <w:r w:rsidRPr="00C253B1">
        <w:rPr>
          <w:color w:val="auto"/>
          <w:szCs w:val="22"/>
        </w:rPr>
        <w:br/>
        <w:t>PRZEDMIOT UMOWY</w:t>
      </w:r>
      <w:bookmarkEnd w:id="1"/>
    </w:p>
    <w:p w14:paraId="57C30C05" w14:textId="77777777" w:rsidR="008C7668" w:rsidRPr="00C253B1" w:rsidRDefault="008C7668" w:rsidP="008C7668"/>
    <w:p w14:paraId="0330BD93" w14:textId="77777777" w:rsidR="004F722F" w:rsidRPr="00C253B1" w:rsidRDefault="004F722F" w:rsidP="004F722F">
      <w:pPr>
        <w:pStyle w:val="Akapitzlist"/>
        <w:spacing w:line="276" w:lineRule="auto"/>
        <w:jc w:val="both"/>
        <w:rPr>
          <w:rFonts w:ascii="Verdana" w:hAnsi="Verdana"/>
          <w:sz w:val="22"/>
          <w:szCs w:val="22"/>
        </w:rPr>
      </w:pPr>
    </w:p>
    <w:p w14:paraId="18F33741" w14:textId="516B6DD6" w:rsidR="000B7F09" w:rsidRPr="00C253B1" w:rsidRDefault="00B034E7" w:rsidP="00B76293">
      <w:pPr>
        <w:pStyle w:val="Akapitzlist"/>
        <w:numPr>
          <w:ilvl w:val="0"/>
          <w:numId w:val="1"/>
        </w:numPr>
        <w:spacing w:line="276" w:lineRule="auto"/>
        <w:ind w:left="284"/>
        <w:jc w:val="both"/>
        <w:rPr>
          <w:rFonts w:ascii="Verdana" w:hAnsi="Verdana"/>
          <w:sz w:val="22"/>
          <w:szCs w:val="22"/>
        </w:rPr>
      </w:pPr>
      <w:r w:rsidRPr="00C253B1">
        <w:rPr>
          <w:rFonts w:ascii="Verdana" w:hAnsi="Verdana" w:cs="Arial"/>
          <w:sz w:val="22"/>
          <w:szCs w:val="22"/>
        </w:rPr>
        <w:t xml:space="preserve">Przedmiotem Umowy jest </w:t>
      </w:r>
      <w:r w:rsidR="00893B47" w:rsidRPr="00C253B1">
        <w:rPr>
          <w:rFonts w:ascii="Verdana" w:hAnsi="Verdana" w:cs="Arial"/>
          <w:sz w:val="22"/>
          <w:szCs w:val="22"/>
        </w:rPr>
        <w:t xml:space="preserve">świadczenie usługi prowadzenia nadzoru inwestorskiego w imieniu i na rzecz Zamawiającego nad realizacją </w:t>
      </w:r>
      <w:r w:rsidRPr="00C253B1">
        <w:rPr>
          <w:rFonts w:ascii="Verdana" w:hAnsi="Verdana" w:cs="Arial"/>
          <w:sz w:val="22"/>
          <w:szCs w:val="22"/>
        </w:rPr>
        <w:t xml:space="preserve"> </w:t>
      </w:r>
      <w:r w:rsidR="00893B47" w:rsidRPr="00C253B1">
        <w:rPr>
          <w:rFonts w:ascii="Verdana" w:hAnsi="Verdana" w:cs="Arial"/>
          <w:sz w:val="22"/>
          <w:szCs w:val="22"/>
        </w:rPr>
        <w:t>zadania pod nazwą: „zaprojektowanie i wykonanie modernizacji, przebudowy i rozbudowy kompleksu budynków laboratoryjnych POLFEL oraz jego infrastruktury technicznej</w:t>
      </w:r>
      <w:r w:rsidR="00893B47" w:rsidRPr="00E90301">
        <w:rPr>
          <w:rFonts w:ascii="Verdana" w:hAnsi="Verdana" w:cs="Arial"/>
          <w:sz w:val="22"/>
          <w:szCs w:val="22"/>
        </w:rPr>
        <w:t>”</w:t>
      </w:r>
      <w:r w:rsidR="0023534F" w:rsidRPr="00E90301">
        <w:rPr>
          <w:rFonts w:ascii="Verdana" w:hAnsi="Verdana" w:cs="Arial"/>
          <w:sz w:val="22"/>
          <w:szCs w:val="22"/>
        </w:rPr>
        <w:t xml:space="preserve"> na terenie Narodowego Centrum Badań Jądrowych w Otwocku</w:t>
      </w:r>
      <w:r w:rsidR="00893B47" w:rsidRPr="00C253B1">
        <w:rPr>
          <w:rFonts w:ascii="Verdana" w:hAnsi="Verdana" w:cs="Arial"/>
          <w:sz w:val="22"/>
          <w:szCs w:val="22"/>
        </w:rPr>
        <w:t>.</w:t>
      </w:r>
      <w:r w:rsidR="002E7AC8" w:rsidRPr="00C253B1">
        <w:rPr>
          <w:rFonts w:ascii="Verdana" w:hAnsi="Verdana" w:cs="Arial"/>
          <w:sz w:val="22"/>
          <w:szCs w:val="22"/>
        </w:rPr>
        <w:t xml:space="preserve"> W zakres usługi wchodzi udział w procesie uzgadniania dokumentacji projektowej oraz nadzór nad realizacją robót budowlanych.</w:t>
      </w:r>
    </w:p>
    <w:p w14:paraId="15329435" w14:textId="77FA9AAD" w:rsidR="000B7F09" w:rsidRPr="00C253B1" w:rsidRDefault="005264F3" w:rsidP="00B76293">
      <w:pPr>
        <w:pStyle w:val="Akapitzlist"/>
        <w:numPr>
          <w:ilvl w:val="0"/>
          <w:numId w:val="1"/>
        </w:numPr>
        <w:spacing w:line="276" w:lineRule="auto"/>
        <w:ind w:left="284"/>
        <w:jc w:val="both"/>
        <w:rPr>
          <w:rFonts w:ascii="Verdana" w:hAnsi="Verdana"/>
          <w:sz w:val="22"/>
          <w:szCs w:val="22"/>
        </w:rPr>
      </w:pPr>
      <w:r w:rsidRPr="00C253B1">
        <w:rPr>
          <w:rFonts w:ascii="Verdana" w:hAnsi="Verdana" w:cs="Arial"/>
          <w:sz w:val="22"/>
          <w:szCs w:val="22"/>
        </w:rPr>
        <w:t>Szczegółowy z</w:t>
      </w:r>
      <w:r w:rsidR="00814607" w:rsidRPr="00C253B1">
        <w:rPr>
          <w:rFonts w:ascii="Verdana" w:hAnsi="Verdana" w:cs="Arial"/>
          <w:sz w:val="22"/>
          <w:szCs w:val="22"/>
        </w:rPr>
        <w:t xml:space="preserve">akres przedmiotu zamówienia określają zapisy zawarte w niniejszej umowie wraz z załącznikami, stanowiącymi integralną część niniejszej umowy, </w:t>
      </w:r>
      <w:r w:rsidRPr="00C253B1">
        <w:rPr>
          <w:rFonts w:ascii="Verdana" w:hAnsi="Verdana" w:cs="Arial"/>
          <w:sz w:val="22"/>
          <w:szCs w:val="22"/>
        </w:rPr>
        <w:t>przede wszystkim w</w:t>
      </w:r>
      <w:r w:rsidR="000B7F09" w:rsidRPr="00C253B1">
        <w:rPr>
          <w:rFonts w:ascii="Verdana" w:hAnsi="Verdana" w:cs="Arial"/>
          <w:sz w:val="22"/>
          <w:szCs w:val="22"/>
        </w:rPr>
        <w:t xml:space="preserve"> O</w:t>
      </w:r>
      <w:r w:rsidR="00814607" w:rsidRPr="00C253B1">
        <w:rPr>
          <w:rFonts w:ascii="Verdana" w:hAnsi="Verdana" w:cs="Arial"/>
          <w:sz w:val="22"/>
          <w:szCs w:val="22"/>
        </w:rPr>
        <w:t>pisie przedmiotu zamówienia</w:t>
      </w:r>
      <w:r w:rsidR="000B7F09" w:rsidRPr="00C253B1">
        <w:rPr>
          <w:rFonts w:ascii="Verdana" w:hAnsi="Verdana" w:cs="Arial"/>
          <w:sz w:val="22"/>
          <w:szCs w:val="22"/>
        </w:rPr>
        <w:t xml:space="preserve"> </w:t>
      </w:r>
      <w:r w:rsidR="00814607" w:rsidRPr="00C253B1">
        <w:rPr>
          <w:rFonts w:ascii="Verdana" w:hAnsi="Verdana" w:cs="Arial"/>
          <w:sz w:val="22"/>
          <w:szCs w:val="22"/>
        </w:rPr>
        <w:t xml:space="preserve">OPZ </w:t>
      </w:r>
      <w:r w:rsidR="000B7F09" w:rsidRPr="00C253B1">
        <w:rPr>
          <w:rFonts w:ascii="Verdana" w:hAnsi="Verdana" w:cs="Arial"/>
          <w:sz w:val="22"/>
          <w:szCs w:val="22"/>
        </w:rPr>
        <w:t>(załącznik 1 do Umowy)</w:t>
      </w:r>
      <w:r w:rsidR="00814607" w:rsidRPr="00C253B1">
        <w:rPr>
          <w:rFonts w:ascii="Verdana" w:hAnsi="Verdana" w:cs="Arial"/>
          <w:sz w:val="22"/>
          <w:szCs w:val="22"/>
        </w:rPr>
        <w:t xml:space="preserve"> oraz w Specyfikacji warunków za</w:t>
      </w:r>
      <w:r w:rsidR="008F2476" w:rsidRPr="00C253B1">
        <w:rPr>
          <w:rFonts w:ascii="Verdana" w:hAnsi="Verdana" w:cs="Arial"/>
          <w:sz w:val="22"/>
          <w:szCs w:val="22"/>
        </w:rPr>
        <w:t xml:space="preserve">mówienia </w:t>
      </w:r>
      <w:r w:rsidR="00A47983" w:rsidRPr="00C253B1">
        <w:rPr>
          <w:rFonts w:ascii="Verdana" w:hAnsi="Verdana"/>
          <w:sz w:val="22"/>
          <w:szCs w:val="22"/>
        </w:rPr>
        <w:t>SWZ</w:t>
      </w:r>
      <w:r w:rsidR="008F2476" w:rsidRPr="00C253B1">
        <w:rPr>
          <w:rFonts w:ascii="Verdana" w:hAnsi="Verdana"/>
          <w:sz w:val="22"/>
          <w:szCs w:val="22"/>
        </w:rPr>
        <w:t xml:space="preserve"> </w:t>
      </w:r>
      <w:r w:rsidR="008F2476" w:rsidRPr="00C253B1">
        <w:rPr>
          <w:rFonts w:ascii="Verdana" w:hAnsi="Verdana" w:cs="Arial"/>
          <w:sz w:val="22"/>
          <w:szCs w:val="22"/>
        </w:rPr>
        <w:t>(załącznik 2 do Umowy)</w:t>
      </w:r>
      <w:r w:rsidR="00A47983" w:rsidRPr="00C253B1">
        <w:rPr>
          <w:rFonts w:ascii="Verdana" w:hAnsi="Verdana" w:cs="Arial"/>
          <w:sz w:val="22"/>
          <w:szCs w:val="22"/>
        </w:rPr>
        <w:t>.</w:t>
      </w:r>
    </w:p>
    <w:p w14:paraId="540C55FD" w14:textId="1C4F8DD6" w:rsidR="00A47983" w:rsidRPr="00C253B1" w:rsidRDefault="00814607" w:rsidP="00B221CF">
      <w:pPr>
        <w:pStyle w:val="Akapitzlist"/>
        <w:numPr>
          <w:ilvl w:val="0"/>
          <w:numId w:val="1"/>
        </w:numPr>
        <w:spacing w:line="276" w:lineRule="auto"/>
        <w:ind w:left="284"/>
        <w:jc w:val="both"/>
        <w:rPr>
          <w:rFonts w:ascii="Verdana" w:hAnsi="Verdana"/>
          <w:sz w:val="22"/>
          <w:szCs w:val="22"/>
        </w:rPr>
      </w:pPr>
      <w:r w:rsidRPr="00C253B1">
        <w:rPr>
          <w:rFonts w:ascii="Verdana" w:hAnsi="Verdana"/>
          <w:sz w:val="22"/>
          <w:szCs w:val="22"/>
        </w:rPr>
        <w:t>Wykonawca oświadcza, że zapoznał się z dokumentacją, o której mowa w pkt. 2 oraz innymi warunkami realizacji zamówienia</w:t>
      </w:r>
      <w:r w:rsidR="00A47983" w:rsidRPr="00C253B1">
        <w:rPr>
          <w:rFonts w:ascii="Verdana" w:hAnsi="Verdana"/>
          <w:sz w:val="22"/>
          <w:szCs w:val="22"/>
        </w:rPr>
        <w:t xml:space="preserve"> robót budowlanych, tj. </w:t>
      </w:r>
      <w:r w:rsidRPr="00C253B1">
        <w:rPr>
          <w:rFonts w:ascii="Verdana" w:hAnsi="Verdana"/>
          <w:sz w:val="22"/>
          <w:szCs w:val="22"/>
        </w:rPr>
        <w:t>dokumentacją przetargową na roboty budowlane</w:t>
      </w:r>
      <w:r w:rsidR="005264F3" w:rsidRPr="00C253B1">
        <w:rPr>
          <w:rFonts w:ascii="Verdana" w:hAnsi="Verdana"/>
          <w:sz w:val="22"/>
          <w:szCs w:val="22"/>
        </w:rPr>
        <w:t xml:space="preserve"> „</w:t>
      </w:r>
      <w:r w:rsidR="005264F3" w:rsidRPr="00C253B1">
        <w:rPr>
          <w:rFonts w:ascii="Verdana" w:hAnsi="Verdana" w:cs="Arial"/>
          <w:sz w:val="22"/>
          <w:szCs w:val="22"/>
        </w:rPr>
        <w:t>zaprojektowanie i wykonanie modernizacji, przebudowy i rozbudowy kompleksu budynków laboratoryjnych POLFEL oraz jego infrastruktury technicznej</w:t>
      </w:r>
      <w:r w:rsidR="00F359AE" w:rsidRPr="00C253B1">
        <w:rPr>
          <w:rFonts w:ascii="Verdana" w:hAnsi="Verdana"/>
          <w:sz w:val="22"/>
          <w:szCs w:val="22"/>
        </w:rPr>
        <w:t xml:space="preserve">” </w:t>
      </w:r>
      <w:r w:rsidR="005264F3" w:rsidRPr="00C253B1">
        <w:rPr>
          <w:rFonts w:ascii="Verdana" w:hAnsi="Verdana"/>
          <w:sz w:val="22"/>
          <w:szCs w:val="22"/>
        </w:rPr>
        <w:t>(w tym dokumentacja proj</w:t>
      </w:r>
      <w:r w:rsidR="00D37E18" w:rsidRPr="00C253B1">
        <w:rPr>
          <w:rFonts w:ascii="Verdana" w:hAnsi="Verdana"/>
          <w:sz w:val="22"/>
          <w:szCs w:val="22"/>
        </w:rPr>
        <w:t xml:space="preserve">ektowa, </w:t>
      </w:r>
      <w:r w:rsidR="008F2476" w:rsidRPr="00C253B1">
        <w:rPr>
          <w:rFonts w:ascii="Verdana" w:hAnsi="Verdana"/>
          <w:sz w:val="22"/>
          <w:szCs w:val="22"/>
        </w:rPr>
        <w:t>program funkcjonalno-użytkowy PFU,</w:t>
      </w:r>
      <w:r w:rsidR="00D37E18" w:rsidRPr="00C253B1">
        <w:rPr>
          <w:rFonts w:ascii="Verdana" w:hAnsi="Verdana"/>
          <w:sz w:val="22"/>
          <w:szCs w:val="22"/>
        </w:rPr>
        <w:t xml:space="preserve"> S</w:t>
      </w:r>
      <w:r w:rsidR="005264F3" w:rsidRPr="00C253B1">
        <w:rPr>
          <w:rFonts w:ascii="Verdana" w:hAnsi="Verdana"/>
          <w:sz w:val="22"/>
          <w:szCs w:val="22"/>
        </w:rPr>
        <w:t>WZ wraz ze wszystk</w:t>
      </w:r>
      <w:r w:rsidR="00F359AE" w:rsidRPr="00C253B1">
        <w:rPr>
          <w:rFonts w:ascii="Verdana" w:hAnsi="Verdana"/>
          <w:sz w:val="22"/>
          <w:szCs w:val="22"/>
        </w:rPr>
        <w:t>imi odpowiedziami/wyjaśnieniami)</w:t>
      </w:r>
      <w:r w:rsidR="00BF6760" w:rsidRPr="00BF6760">
        <w:t xml:space="preserve"> </w:t>
      </w:r>
      <w:r w:rsidR="00BF6760" w:rsidRPr="00BF6760">
        <w:rPr>
          <w:rFonts w:ascii="Verdana" w:hAnsi="Verdana"/>
          <w:sz w:val="22"/>
          <w:szCs w:val="22"/>
        </w:rPr>
        <w:t xml:space="preserve">dostępnymi na stronie </w:t>
      </w:r>
      <w:r w:rsidR="00BF6760">
        <w:rPr>
          <w:rFonts w:ascii="Verdana" w:hAnsi="Verdana"/>
          <w:sz w:val="22"/>
          <w:szCs w:val="22"/>
        </w:rPr>
        <w:t xml:space="preserve">Zamawiającego </w:t>
      </w:r>
      <w:r w:rsidR="00BF6760" w:rsidRPr="00BF6760">
        <w:rPr>
          <w:rFonts w:ascii="Verdana" w:hAnsi="Verdana"/>
          <w:sz w:val="22"/>
          <w:szCs w:val="22"/>
        </w:rPr>
        <w:t>https://platformazakupowa.pl/transakcja/899781</w:t>
      </w:r>
      <w:r w:rsidR="00A47983" w:rsidRPr="00C253B1">
        <w:rPr>
          <w:rFonts w:ascii="Verdana" w:hAnsi="Verdana"/>
          <w:sz w:val="22"/>
          <w:szCs w:val="22"/>
        </w:rPr>
        <w:t>, a także z warunkami umowy o roboty budowlane zawartą z Wykonawcą robót budowlanych</w:t>
      </w:r>
      <w:r w:rsidR="00A47983" w:rsidRPr="00BF6760">
        <w:rPr>
          <w:rFonts w:ascii="Verdana" w:hAnsi="Verdana"/>
          <w:sz w:val="22"/>
          <w:szCs w:val="22"/>
        </w:rPr>
        <w:t>.</w:t>
      </w:r>
      <w:r w:rsidR="005264F3" w:rsidRPr="00C253B1">
        <w:rPr>
          <w:rFonts w:ascii="Verdana" w:hAnsi="Verdana"/>
          <w:sz w:val="22"/>
          <w:szCs w:val="22"/>
        </w:rPr>
        <w:t xml:space="preserve"> Wykonawca zobowiązuje się do przestrzegania wymagań Zamawiającego w przedmiocie zamówienia.</w:t>
      </w:r>
    </w:p>
    <w:p w14:paraId="71001D8F" w14:textId="77777777" w:rsidR="004F722F" w:rsidRPr="00C253B1" w:rsidRDefault="004F722F" w:rsidP="004F722F">
      <w:pPr>
        <w:pStyle w:val="Akapitzlist"/>
        <w:spacing w:line="276" w:lineRule="auto"/>
        <w:jc w:val="both"/>
        <w:rPr>
          <w:rFonts w:ascii="Verdana" w:hAnsi="Verdana" w:cstheme="minorHAnsi"/>
          <w:sz w:val="22"/>
          <w:szCs w:val="22"/>
        </w:rPr>
      </w:pPr>
    </w:p>
    <w:p w14:paraId="632A056B" w14:textId="13ECAA3D" w:rsidR="008F28DD" w:rsidRPr="00C253B1" w:rsidRDefault="00DB78C4" w:rsidP="006517AE">
      <w:pPr>
        <w:pStyle w:val="Nagwek1"/>
        <w:contextualSpacing/>
        <w:rPr>
          <w:color w:val="auto"/>
          <w:szCs w:val="22"/>
        </w:rPr>
      </w:pPr>
      <w:bookmarkStart w:id="2" w:name="_Toc180495030"/>
      <w:r w:rsidRPr="00C253B1">
        <w:rPr>
          <w:color w:val="auto"/>
          <w:szCs w:val="22"/>
        </w:rPr>
        <w:t xml:space="preserve">§ </w:t>
      </w:r>
      <w:r w:rsidR="006A1863" w:rsidRPr="00C253B1">
        <w:rPr>
          <w:color w:val="auto"/>
          <w:szCs w:val="22"/>
        </w:rPr>
        <w:t>2</w:t>
      </w:r>
      <w:r w:rsidRPr="00C253B1">
        <w:rPr>
          <w:color w:val="auto"/>
          <w:szCs w:val="22"/>
        </w:rPr>
        <w:br/>
        <w:t>WSPÓŁPRACA</w:t>
      </w:r>
      <w:r w:rsidR="00B96340" w:rsidRPr="00C253B1">
        <w:rPr>
          <w:color w:val="auto"/>
          <w:szCs w:val="22"/>
        </w:rPr>
        <w:t xml:space="preserve"> I OŚWIADCZENIA</w:t>
      </w:r>
      <w:r w:rsidRPr="00C253B1">
        <w:rPr>
          <w:color w:val="auto"/>
          <w:szCs w:val="22"/>
        </w:rPr>
        <w:t xml:space="preserve"> STRON</w:t>
      </w:r>
      <w:bookmarkEnd w:id="2"/>
    </w:p>
    <w:p w14:paraId="2D917360" w14:textId="77777777" w:rsidR="004F722F" w:rsidRPr="00C253B1" w:rsidRDefault="004F722F" w:rsidP="004F722F">
      <w:pPr>
        <w:pStyle w:val="Akapitzlist"/>
        <w:spacing w:line="276" w:lineRule="auto"/>
        <w:ind w:left="283"/>
        <w:jc w:val="both"/>
        <w:rPr>
          <w:rFonts w:ascii="Verdana" w:hAnsi="Verdana" w:cs="Arial"/>
          <w:sz w:val="22"/>
          <w:szCs w:val="22"/>
        </w:rPr>
      </w:pPr>
      <w:bookmarkStart w:id="3" w:name="_Hlk92830172"/>
    </w:p>
    <w:p w14:paraId="5E1ECCE2" w14:textId="3CAA9F93" w:rsidR="00DB78C4" w:rsidRPr="00C253B1" w:rsidRDefault="00DB78C4" w:rsidP="00B76293">
      <w:pPr>
        <w:pStyle w:val="Akapitzlist"/>
        <w:numPr>
          <w:ilvl w:val="0"/>
          <w:numId w:val="27"/>
        </w:numPr>
        <w:spacing w:line="276" w:lineRule="auto"/>
        <w:ind w:left="283" w:hanging="357"/>
        <w:jc w:val="both"/>
        <w:rPr>
          <w:rFonts w:ascii="Verdana" w:hAnsi="Verdana" w:cs="Arial"/>
          <w:sz w:val="22"/>
          <w:szCs w:val="22"/>
        </w:rPr>
      </w:pPr>
      <w:r w:rsidRPr="00C253B1">
        <w:rPr>
          <w:rFonts w:ascii="Verdana" w:hAnsi="Verdana" w:cstheme="minorHAnsi"/>
          <w:sz w:val="22"/>
          <w:szCs w:val="22"/>
          <w:lang w:eastAsia="en-US"/>
        </w:rPr>
        <w:t>Strony zobowiązują się do współpracy przy wykonywaniu Umowy w celu jej należytej realizacji.</w:t>
      </w:r>
      <w:r w:rsidRPr="00C253B1">
        <w:rPr>
          <w:rFonts w:ascii="Verdana" w:hAnsi="Verdana"/>
          <w:sz w:val="22"/>
          <w:szCs w:val="22"/>
        </w:rPr>
        <w:t xml:space="preserve"> </w:t>
      </w:r>
      <w:r w:rsidRPr="00C253B1">
        <w:rPr>
          <w:rFonts w:ascii="Verdana" w:hAnsi="Verdana" w:cstheme="minorHAnsi"/>
          <w:sz w:val="22"/>
          <w:szCs w:val="22"/>
          <w:lang w:eastAsia="en-US"/>
        </w:rPr>
        <w:t>Strony określą zasady współdziałania, przy czym narady koordynacyj</w:t>
      </w:r>
      <w:r w:rsidRPr="00F56EE0">
        <w:rPr>
          <w:rFonts w:ascii="Verdana" w:hAnsi="Verdana" w:cstheme="minorHAnsi"/>
          <w:sz w:val="22"/>
          <w:szCs w:val="22"/>
          <w:lang w:eastAsia="en-US"/>
        </w:rPr>
        <w:t xml:space="preserve">ne odbywać się będą z udziałem przedstawicieli Stron nie rzadziej niż raz w tygodniu, a także będą zwoływane narady „ad hoc” w sytuacji zdarzeń nagłych i niecierpiących zwłoki. Narady będą zwoływane, prowadzone i protokołowane przez </w:t>
      </w:r>
      <w:r w:rsidR="007B582D" w:rsidRPr="00F56EE0">
        <w:rPr>
          <w:rFonts w:ascii="Verdana" w:hAnsi="Verdana" w:cstheme="minorHAnsi"/>
          <w:sz w:val="22"/>
          <w:szCs w:val="22"/>
          <w:lang w:eastAsia="en-US"/>
        </w:rPr>
        <w:t>Koordynatora</w:t>
      </w:r>
      <w:r w:rsidRPr="00F56EE0">
        <w:rPr>
          <w:rFonts w:ascii="Verdana" w:hAnsi="Verdana" w:cstheme="minorHAnsi"/>
          <w:sz w:val="22"/>
          <w:szCs w:val="22"/>
          <w:lang w:eastAsia="en-US"/>
        </w:rPr>
        <w:t xml:space="preserve"> Nadzoru Inwestorskiego </w:t>
      </w:r>
      <w:r w:rsidR="007B582D" w:rsidRPr="00F56EE0">
        <w:rPr>
          <w:rFonts w:ascii="Verdana" w:hAnsi="Verdana" w:cstheme="minorHAnsi"/>
          <w:sz w:val="22"/>
          <w:szCs w:val="22"/>
          <w:lang w:eastAsia="en-US"/>
        </w:rPr>
        <w:t>w sposób uzgodniony</w:t>
      </w:r>
      <w:r w:rsidR="007B582D" w:rsidRPr="00C253B1">
        <w:rPr>
          <w:rFonts w:ascii="Verdana" w:hAnsi="Verdana" w:cstheme="minorHAnsi"/>
          <w:sz w:val="22"/>
          <w:szCs w:val="22"/>
          <w:lang w:eastAsia="en-US"/>
        </w:rPr>
        <w:t xml:space="preserve"> z</w:t>
      </w:r>
      <w:r w:rsidRPr="00C253B1">
        <w:rPr>
          <w:rFonts w:ascii="Verdana" w:hAnsi="Verdana" w:cstheme="minorHAnsi"/>
          <w:sz w:val="22"/>
          <w:szCs w:val="22"/>
          <w:lang w:eastAsia="en-US"/>
        </w:rPr>
        <w:t xml:space="preserve"> Zamawiającym. </w:t>
      </w:r>
      <w:r w:rsidR="00142BE3" w:rsidRPr="00C253B1">
        <w:rPr>
          <w:rFonts w:ascii="Verdana" w:hAnsi="Verdana" w:cstheme="minorHAnsi"/>
          <w:sz w:val="22"/>
          <w:szCs w:val="22"/>
          <w:lang w:eastAsia="en-US"/>
        </w:rPr>
        <w:t>Protokoły z narad będą podpisywane przez przedstawicieli Zamawiającego i Wykonawcę oraz przekazywane wszystkim stronom i osobom zaproszonym na naradę.</w:t>
      </w:r>
    </w:p>
    <w:bookmarkEnd w:id="3"/>
    <w:p w14:paraId="5EA6F356" w14:textId="7B0849A4" w:rsidR="00DB78C4" w:rsidRPr="00C253B1" w:rsidRDefault="00DB78C4" w:rsidP="00B76293">
      <w:pPr>
        <w:numPr>
          <w:ilvl w:val="0"/>
          <w:numId w:val="27"/>
        </w:numPr>
        <w:spacing w:line="276" w:lineRule="auto"/>
        <w:ind w:left="284" w:hanging="284"/>
        <w:contextualSpacing/>
        <w:jc w:val="both"/>
        <w:rPr>
          <w:rFonts w:ascii="Verdana" w:hAnsi="Verdana" w:cstheme="minorHAnsi"/>
          <w:sz w:val="22"/>
          <w:szCs w:val="22"/>
        </w:rPr>
      </w:pPr>
      <w:r w:rsidRPr="00C253B1">
        <w:rPr>
          <w:rFonts w:ascii="Verdana" w:hAnsi="Verdana" w:cstheme="minorHAnsi"/>
          <w:sz w:val="22"/>
          <w:szCs w:val="22"/>
        </w:rPr>
        <w:t xml:space="preserve">W związku z wykonywaniem </w:t>
      </w:r>
      <w:r w:rsidR="006D7E58" w:rsidRPr="00C253B1">
        <w:rPr>
          <w:rFonts w:ascii="Verdana" w:hAnsi="Verdana" w:cstheme="minorHAnsi"/>
          <w:sz w:val="22"/>
          <w:szCs w:val="22"/>
        </w:rPr>
        <w:t>Robót</w:t>
      </w:r>
      <w:r w:rsidRPr="00C253B1">
        <w:rPr>
          <w:rFonts w:ascii="Verdana" w:hAnsi="Verdana" w:cstheme="minorHAnsi"/>
          <w:sz w:val="22"/>
          <w:szCs w:val="22"/>
        </w:rPr>
        <w:t xml:space="preserve"> w bezpośrednim sąsiedztwie istniejącej i czynnej infrastruktury szczególnie wrażliwej na zewnętrzne czynniki oraz koniecznością zastosowania wyjątkowych standardów wykonania </w:t>
      </w:r>
      <w:r w:rsidRPr="00C253B1">
        <w:rPr>
          <w:rFonts w:ascii="Verdana" w:hAnsi="Verdana" w:cstheme="minorHAnsi"/>
          <w:sz w:val="22"/>
          <w:szCs w:val="22"/>
        </w:rPr>
        <w:lastRenderedPageBreak/>
        <w:t>projektowanych obiektów, Strony są zgodne, że szczególnie ważne jest współdziałanie Zamawiającego i Wykonawcy podczas wykonywania Umowy.</w:t>
      </w:r>
    </w:p>
    <w:p w14:paraId="45D20009" w14:textId="68BE0C49" w:rsidR="00DB78C4" w:rsidRPr="00C253B1" w:rsidRDefault="00DB78C4" w:rsidP="00B76293">
      <w:pPr>
        <w:numPr>
          <w:ilvl w:val="0"/>
          <w:numId w:val="27"/>
        </w:numPr>
        <w:spacing w:line="276" w:lineRule="auto"/>
        <w:ind w:left="284" w:hanging="284"/>
        <w:contextualSpacing/>
        <w:jc w:val="both"/>
        <w:rPr>
          <w:rFonts w:ascii="Verdana" w:hAnsi="Verdana" w:cstheme="minorHAnsi"/>
          <w:sz w:val="22"/>
          <w:szCs w:val="22"/>
        </w:rPr>
      </w:pPr>
      <w:r w:rsidRPr="00C253B1">
        <w:rPr>
          <w:rFonts w:ascii="Verdana" w:hAnsi="Verdana" w:cstheme="minorHAnsi"/>
          <w:sz w:val="22"/>
          <w:szCs w:val="22"/>
        </w:rPr>
        <w:t xml:space="preserve">Jakiekolwiek zagrożenie i napotkane niespodziewane zdarzenia będą na bieżąco raportowane do wyznaczonych przedstawicieli Stron. W wypadku stwierdzenia konieczności, każda ze Stron ma prawo zwołać spotkanie w trybie bezzwłocznym, w którym obowiązek mają wziąć udział przedstawiciele obu Stron w celu podjęcia decyzji dla uniknięcia powstałych </w:t>
      </w:r>
      <w:proofErr w:type="spellStart"/>
      <w:r w:rsidRPr="00C253B1">
        <w:rPr>
          <w:rFonts w:ascii="Verdana" w:hAnsi="Verdana" w:cstheme="minorHAnsi"/>
          <w:sz w:val="22"/>
          <w:szCs w:val="22"/>
        </w:rPr>
        <w:t>ryzyk</w:t>
      </w:r>
      <w:proofErr w:type="spellEnd"/>
      <w:r w:rsidRPr="00C253B1">
        <w:rPr>
          <w:rFonts w:ascii="Verdana" w:hAnsi="Verdana" w:cstheme="minorHAnsi"/>
          <w:sz w:val="22"/>
          <w:szCs w:val="22"/>
        </w:rPr>
        <w:t xml:space="preserve"> oraz akceptacji środków zaradczych oraz sposobu rozliczenia ich </w:t>
      </w:r>
      <w:r w:rsidR="006D7E58" w:rsidRPr="00C253B1">
        <w:rPr>
          <w:rFonts w:ascii="Verdana" w:hAnsi="Verdana" w:cstheme="minorHAnsi"/>
          <w:sz w:val="22"/>
          <w:szCs w:val="22"/>
        </w:rPr>
        <w:t>K</w:t>
      </w:r>
      <w:r w:rsidRPr="00C253B1">
        <w:rPr>
          <w:rFonts w:ascii="Verdana" w:hAnsi="Verdana" w:cstheme="minorHAnsi"/>
          <w:sz w:val="22"/>
          <w:szCs w:val="22"/>
        </w:rPr>
        <w:t>osztów.</w:t>
      </w:r>
    </w:p>
    <w:p w14:paraId="24583249" w14:textId="77777777" w:rsidR="00F06C1E" w:rsidRPr="00C253B1" w:rsidRDefault="00DB78C4" w:rsidP="00B76293">
      <w:pPr>
        <w:numPr>
          <w:ilvl w:val="0"/>
          <w:numId w:val="27"/>
        </w:numPr>
        <w:spacing w:line="276" w:lineRule="auto"/>
        <w:ind w:left="284" w:hanging="284"/>
        <w:contextualSpacing/>
        <w:jc w:val="both"/>
        <w:rPr>
          <w:rFonts w:ascii="Verdana" w:hAnsi="Verdana" w:cstheme="minorHAnsi"/>
          <w:sz w:val="22"/>
          <w:szCs w:val="22"/>
        </w:rPr>
      </w:pPr>
      <w:r w:rsidRPr="00C253B1">
        <w:rPr>
          <w:rFonts w:ascii="Verdana" w:hAnsi="Verdana" w:cstheme="minorHAnsi"/>
          <w:sz w:val="22"/>
          <w:szCs w:val="22"/>
        </w:rPr>
        <w:t>Przedstawicielem Zamawiającego są:</w:t>
      </w:r>
    </w:p>
    <w:p w14:paraId="668DEC44" w14:textId="4B0806D0" w:rsidR="00DB78C4" w:rsidRPr="00C253B1" w:rsidRDefault="00F9183F" w:rsidP="00B76293">
      <w:pPr>
        <w:pStyle w:val="Akapitzlist"/>
        <w:numPr>
          <w:ilvl w:val="0"/>
          <w:numId w:val="56"/>
        </w:numPr>
        <w:spacing w:line="276" w:lineRule="auto"/>
        <w:jc w:val="both"/>
        <w:rPr>
          <w:rFonts w:ascii="Verdana" w:hAnsi="Verdana" w:cstheme="minorHAnsi"/>
          <w:sz w:val="22"/>
          <w:szCs w:val="22"/>
        </w:rPr>
      </w:pPr>
      <w:r>
        <w:rPr>
          <w:rFonts w:ascii="Verdana" w:hAnsi="Verdana" w:cstheme="minorHAnsi"/>
          <w:sz w:val="22"/>
          <w:szCs w:val="22"/>
        </w:rPr>
        <w:t>Przedstawiciel Zamawiającego</w:t>
      </w:r>
      <w:r w:rsidR="00A44AAE" w:rsidRPr="00C253B1">
        <w:rPr>
          <w:rFonts w:ascii="Verdana" w:hAnsi="Verdana" w:cstheme="minorHAnsi"/>
          <w:sz w:val="22"/>
          <w:szCs w:val="22"/>
        </w:rPr>
        <w:t xml:space="preserve"> umocowany do prowadzenia spraw związanych z wykonaniem usługi i do odbioru przedmiotu umowy w imieniu Zamawiającego - ………………….</w:t>
      </w:r>
    </w:p>
    <w:p w14:paraId="6DADCD0F" w14:textId="50426106" w:rsidR="00DB78C4" w:rsidRPr="00C253B1" w:rsidRDefault="00F06C1E" w:rsidP="00B76293">
      <w:pPr>
        <w:pStyle w:val="Akapitzlist"/>
        <w:numPr>
          <w:ilvl w:val="0"/>
          <w:numId w:val="56"/>
        </w:numPr>
        <w:spacing w:line="276" w:lineRule="auto"/>
        <w:jc w:val="both"/>
        <w:rPr>
          <w:rFonts w:ascii="Verdana" w:hAnsi="Verdana" w:cstheme="minorHAnsi"/>
          <w:sz w:val="22"/>
          <w:szCs w:val="22"/>
        </w:rPr>
      </w:pPr>
      <w:r w:rsidRPr="00C253B1">
        <w:rPr>
          <w:rFonts w:ascii="Verdana" w:hAnsi="Verdana" w:cstheme="minorHAnsi"/>
          <w:sz w:val="22"/>
          <w:szCs w:val="22"/>
        </w:rPr>
        <w:t xml:space="preserve">oraz </w:t>
      </w:r>
      <w:r w:rsidR="00DB78C4" w:rsidRPr="00C253B1">
        <w:rPr>
          <w:rFonts w:ascii="Verdana" w:hAnsi="Verdana" w:cstheme="minorHAnsi"/>
          <w:sz w:val="22"/>
          <w:szCs w:val="22"/>
        </w:rPr>
        <w:t>wyznaczone p</w:t>
      </w:r>
      <w:r w:rsidR="00120A49" w:rsidRPr="00C253B1">
        <w:rPr>
          <w:rFonts w:ascii="Verdana" w:hAnsi="Verdana" w:cstheme="minorHAnsi"/>
          <w:sz w:val="22"/>
          <w:szCs w:val="22"/>
        </w:rPr>
        <w:t>rzez Zamawiającego</w:t>
      </w:r>
      <w:r w:rsidRPr="00C253B1">
        <w:rPr>
          <w:rFonts w:ascii="Verdana" w:hAnsi="Verdana" w:cstheme="minorHAnsi"/>
          <w:sz w:val="22"/>
          <w:szCs w:val="22"/>
        </w:rPr>
        <w:t xml:space="preserve"> osoby:</w:t>
      </w:r>
    </w:p>
    <w:p w14:paraId="3FA0A8EB" w14:textId="600DA60E" w:rsidR="00DB78C4" w:rsidRPr="00C253B1" w:rsidRDefault="00120A49" w:rsidP="00B76293">
      <w:pPr>
        <w:pStyle w:val="Akapitzlist"/>
        <w:numPr>
          <w:ilvl w:val="0"/>
          <w:numId w:val="57"/>
        </w:numPr>
        <w:spacing w:line="276" w:lineRule="auto"/>
        <w:jc w:val="both"/>
        <w:rPr>
          <w:rFonts w:ascii="Verdana" w:hAnsi="Verdana" w:cstheme="minorHAnsi"/>
          <w:sz w:val="22"/>
          <w:szCs w:val="22"/>
        </w:rPr>
      </w:pPr>
      <w:r w:rsidRPr="00C253B1">
        <w:rPr>
          <w:rFonts w:ascii="Verdana" w:hAnsi="Verdana" w:cstheme="minorHAnsi"/>
          <w:sz w:val="22"/>
          <w:szCs w:val="22"/>
        </w:rPr>
        <w:t>(</w:t>
      </w:r>
      <w:r w:rsidR="00DB78C4" w:rsidRPr="00C253B1">
        <w:rPr>
          <w:rFonts w:ascii="Verdana" w:hAnsi="Verdana" w:cstheme="minorHAnsi"/>
          <w:sz w:val="22"/>
          <w:szCs w:val="22"/>
        </w:rPr>
        <w:t>…</w:t>
      </w:r>
      <w:r w:rsidRPr="00C253B1">
        <w:rPr>
          <w:rFonts w:ascii="Verdana" w:hAnsi="Verdana" w:cstheme="minorHAnsi"/>
          <w:sz w:val="22"/>
          <w:szCs w:val="22"/>
        </w:rPr>
        <w:t>) umocowana do podejmowania decyzji finansowych, związanych z realizacj</w:t>
      </w:r>
      <w:r w:rsidR="00DB09BD" w:rsidRPr="00C253B1">
        <w:rPr>
          <w:rFonts w:ascii="Verdana" w:hAnsi="Verdana" w:cstheme="minorHAnsi"/>
          <w:sz w:val="22"/>
          <w:szCs w:val="22"/>
        </w:rPr>
        <w:t>ą</w:t>
      </w:r>
      <w:r w:rsidRPr="00C253B1">
        <w:rPr>
          <w:rFonts w:ascii="Verdana" w:hAnsi="Verdana" w:cstheme="minorHAnsi"/>
          <w:sz w:val="22"/>
          <w:szCs w:val="22"/>
        </w:rPr>
        <w:t xml:space="preserve"> Umowy</w:t>
      </w:r>
      <w:r w:rsidR="00F06C1E" w:rsidRPr="00C253B1">
        <w:rPr>
          <w:rFonts w:ascii="Verdana" w:hAnsi="Verdana" w:cstheme="minorHAnsi"/>
          <w:sz w:val="22"/>
          <w:szCs w:val="22"/>
        </w:rPr>
        <w:t>;</w:t>
      </w:r>
    </w:p>
    <w:p w14:paraId="117D0B94" w14:textId="04C0719E" w:rsidR="00F06C1E" w:rsidRPr="00C253B1" w:rsidRDefault="00F06C1E" w:rsidP="00B76293">
      <w:pPr>
        <w:pStyle w:val="Akapitzlist"/>
        <w:numPr>
          <w:ilvl w:val="0"/>
          <w:numId w:val="57"/>
        </w:numPr>
        <w:spacing w:line="276" w:lineRule="auto"/>
        <w:jc w:val="both"/>
        <w:rPr>
          <w:rFonts w:ascii="Verdana" w:hAnsi="Verdana" w:cstheme="minorHAnsi"/>
          <w:sz w:val="22"/>
          <w:szCs w:val="22"/>
        </w:rPr>
      </w:pPr>
      <w:r w:rsidRPr="00C253B1">
        <w:rPr>
          <w:rFonts w:ascii="Verdana" w:hAnsi="Verdana" w:cstheme="minorHAnsi"/>
          <w:sz w:val="22"/>
          <w:szCs w:val="22"/>
        </w:rPr>
        <w:t>(…) umocowana do kontaktu z Wykonawcą</w:t>
      </w:r>
      <w:r w:rsidR="00DB09BD" w:rsidRPr="00C253B1">
        <w:rPr>
          <w:rFonts w:ascii="Verdana" w:hAnsi="Verdana" w:cstheme="minorHAnsi"/>
          <w:sz w:val="22"/>
          <w:szCs w:val="22"/>
        </w:rPr>
        <w:t xml:space="preserve"> w sprawach bieżących.</w:t>
      </w:r>
    </w:p>
    <w:p w14:paraId="0531D5D5" w14:textId="5F3DD398" w:rsidR="00DB78C4" w:rsidRPr="00C253B1" w:rsidRDefault="00DB78C4" w:rsidP="00B76293">
      <w:pPr>
        <w:pStyle w:val="Akapitzlist"/>
        <w:numPr>
          <w:ilvl w:val="0"/>
          <w:numId w:val="27"/>
        </w:numPr>
        <w:spacing w:line="276" w:lineRule="auto"/>
        <w:ind w:left="284"/>
        <w:jc w:val="both"/>
        <w:rPr>
          <w:rFonts w:ascii="Verdana" w:hAnsi="Verdana" w:cstheme="minorHAnsi"/>
          <w:sz w:val="22"/>
          <w:szCs w:val="22"/>
        </w:rPr>
      </w:pPr>
      <w:r w:rsidRPr="00C253B1">
        <w:rPr>
          <w:rFonts w:ascii="Verdana" w:hAnsi="Verdana" w:cstheme="minorHAnsi"/>
          <w:sz w:val="22"/>
          <w:szCs w:val="22"/>
        </w:rPr>
        <w:t>Zmiana osób wyznac</w:t>
      </w:r>
      <w:r w:rsidR="00120A49" w:rsidRPr="00C253B1">
        <w:rPr>
          <w:rFonts w:ascii="Verdana" w:hAnsi="Verdana" w:cstheme="minorHAnsi"/>
          <w:sz w:val="22"/>
          <w:szCs w:val="22"/>
        </w:rPr>
        <w:t xml:space="preserve">zonych przez Zamawiającego </w:t>
      </w:r>
      <w:r w:rsidR="00DB09BD" w:rsidRPr="00C253B1">
        <w:rPr>
          <w:rFonts w:ascii="Verdana" w:hAnsi="Verdana" w:cstheme="minorHAnsi"/>
          <w:sz w:val="22"/>
          <w:szCs w:val="22"/>
        </w:rPr>
        <w:t xml:space="preserve">w Umowie </w:t>
      </w:r>
      <w:r w:rsidR="00120A49" w:rsidRPr="00C253B1">
        <w:rPr>
          <w:rFonts w:ascii="Verdana" w:hAnsi="Verdana" w:cstheme="minorHAnsi"/>
          <w:sz w:val="22"/>
          <w:szCs w:val="22"/>
        </w:rPr>
        <w:t>nie wymaga aneksu do U</w:t>
      </w:r>
      <w:r w:rsidRPr="00C253B1">
        <w:rPr>
          <w:rFonts w:ascii="Verdana" w:hAnsi="Verdana" w:cstheme="minorHAnsi"/>
          <w:sz w:val="22"/>
          <w:szCs w:val="22"/>
        </w:rPr>
        <w:t>mowy.</w:t>
      </w:r>
    </w:p>
    <w:p w14:paraId="63E4EE2B" w14:textId="3D75C330" w:rsidR="00120A49" w:rsidRPr="00C253B1" w:rsidRDefault="00DB78C4" w:rsidP="00B76293">
      <w:pPr>
        <w:numPr>
          <w:ilvl w:val="0"/>
          <w:numId w:val="27"/>
        </w:numPr>
        <w:spacing w:line="276" w:lineRule="auto"/>
        <w:ind w:left="284" w:hanging="284"/>
        <w:contextualSpacing/>
        <w:jc w:val="both"/>
        <w:rPr>
          <w:rFonts w:ascii="Verdana" w:hAnsi="Verdana" w:cstheme="minorHAnsi"/>
          <w:sz w:val="22"/>
          <w:szCs w:val="22"/>
        </w:rPr>
      </w:pPr>
      <w:r w:rsidRPr="00C253B1">
        <w:rPr>
          <w:rFonts w:ascii="Verdana" w:hAnsi="Verdana" w:cstheme="minorHAnsi"/>
          <w:sz w:val="22"/>
          <w:szCs w:val="22"/>
        </w:rPr>
        <w:t>Przedstawicie</w:t>
      </w:r>
      <w:r w:rsidR="00120A49" w:rsidRPr="00C253B1">
        <w:rPr>
          <w:rFonts w:ascii="Verdana" w:hAnsi="Verdana" w:cstheme="minorHAnsi"/>
          <w:sz w:val="22"/>
          <w:szCs w:val="22"/>
        </w:rPr>
        <w:t>lami</w:t>
      </w:r>
      <w:r w:rsidRPr="00C253B1">
        <w:rPr>
          <w:rFonts w:ascii="Verdana" w:hAnsi="Verdana" w:cstheme="minorHAnsi"/>
          <w:sz w:val="22"/>
          <w:szCs w:val="22"/>
        </w:rPr>
        <w:t xml:space="preserve"> Wykonawcy</w:t>
      </w:r>
      <w:r w:rsidR="00120A49" w:rsidRPr="00C253B1">
        <w:rPr>
          <w:rFonts w:ascii="Verdana" w:hAnsi="Verdana" w:cstheme="minorHAnsi"/>
          <w:sz w:val="22"/>
          <w:szCs w:val="22"/>
        </w:rPr>
        <w:t xml:space="preserve"> są:</w:t>
      </w:r>
    </w:p>
    <w:p w14:paraId="6091E4C0" w14:textId="65B19D0A" w:rsidR="00120A49" w:rsidRPr="00C253B1" w:rsidRDefault="00800ADF" w:rsidP="00B76293">
      <w:pPr>
        <w:pStyle w:val="Akapitzlist"/>
        <w:numPr>
          <w:ilvl w:val="0"/>
          <w:numId w:val="55"/>
        </w:numPr>
        <w:spacing w:line="276" w:lineRule="auto"/>
        <w:jc w:val="both"/>
        <w:rPr>
          <w:rFonts w:ascii="Verdana" w:hAnsi="Verdana" w:cstheme="minorHAnsi"/>
          <w:sz w:val="22"/>
          <w:szCs w:val="22"/>
        </w:rPr>
      </w:pPr>
      <w:r w:rsidRPr="00C253B1">
        <w:rPr>
          <w:rFonts w:ascii="Verdana" w:hAnsi="Verdana" w:cstheme="minorHAnsi"/>
          <w:sz w:val="22"/>
          <w:szCs w:val="22"/>
        </w:rPr>
        <w:t xml:space="preserve">Osoby </w:t>
      </w:r>
      <w:r w:rsidR="0095471F" w:rsidRPr="00C253B1">
        <w:rPr>
          <w:rFonts w:ascii="Verdana" w:hAnsi="Verdana" w:cstheme="minorHAnsi"/>
          <w:sz w:val="22"/>
          <w:szCs w:val="22"/>
        </w:rPr>
        <w:t xml:space="preserve">posiadające uprawnienia budowlane bez ograniczeń do kierowania robotami budowlanymi </w:t>
      </w:r>
      <w:r w:rsidR="00DB78C4" w:rsidRPr="00C253B1">
        <w:rPr>
          <w:rFonts w:ascii="Verdana" w:hAnsi="Verdana" w:cstheme="minorHAnsi"/>
          <w:sz w:val="22"/>
          <w:szCs w:val="22"/>
        </w:rPr>
        <w:t>oraz aktualne zaświadczenie o przynależności do Izby Samorządu Zawodowego</w:t>
      </w:r>
      <w:r w:rsidR="009C7FE7" w:rsidRPr="00C253B1">
        <w:rPr>
          <w:rFonts w:ascii="Verdana" w:hAnsi="Verdana" w:cstheme="minorHAnsi"/>
          <w:sz w:val="22"/>
          <w:szCs w:val="22"/>
        </w:rPr>
        <w:t>:</w:t>
      </w:r>
    </w:p>
    <w:p w14:paraId="69E2725B" w14:textId="7740069B" w:rsidR="009C7FE7" w:rsidRPr="00C253B1" w:rsidRDefault="009C7FE7" w:rsidP="009C7FE7">
      <w:pPr>
        <w:pStyle w:val="Akapitzlist"/>
        <w:spacing w:line="276" w:lineRule="auto"/>
        <w:ind w:firstLine="131"/>
        <w:jc w:val="both"/>
        <w:rPr>
          <w:rFonts w:ascii="Verdana" w:hAnsi="Verdana" w:cstheme="minorHAnsi"/>
          <w:sz w:val="22"/>
          <w:szCs w:val="22"/>
        </w:rPr>
      </w:pPr>
      <w:r w:rsidRPr="00C253B1">
        <w:rPr>
          <w:rFonts w:ascii="Verdana" w:hAnsi="Verdana" w:cstheme="minorHAnsi"/>
          <w:sz w:val="22"/>
          <w:szCs w:val="22"/>
        </w:rPr>
        <w:t>1)</w:t>
      </w:r>
      <w:r w:rsidRPr="00C253B1">
        <w:rPr>
          <w:rFonts w:ascii="Verdana" w:hAnsi="Verdana" w:cstheme="minorHAnsi"/>
          <w:sz w:val="22"/>
          <w:szCs w:val="22"/>
        </w:rPr>
        <w:tab/>
        <w:t>Koordynator Nadzoru inwestorskiego</w:t>
      </w:r>
      <w:r w:rsidR="00A44AAE" w:rsidRPr="00C253B1">
        <w:rPr>
          <w:rFonts w:ascii="Verdana" w:hAnsi="Verdana" w:cstheme="minorHAnsi"/>
          <w:sz w:val="22"/>
          <w:szCs w:val="22"/>
        </w:rPr>
        <w:t xml:space="preserve"> - ……………………………</w:t>
      </w:r>
    </w:p>
    <w:p w14:paraId="24D14249" w14:textId="3ED7474B" w:rsidR="00800ADF" w:rsidRPr="00C253B1" w:rsidRDefault="009C7FE7" w:rsidP="00B43F8C">
      <w:pPr>
        <w:spacing w:line="276" w:lineRule="auto"/>
        <w:ind w:left="851"/>
        <w:contextualSpacing/>
        <w:jc w:val="both"/>
        <w:rPr>
          <w:rFonts w:ascii="Verdana" w:hAnsi="Verdana" w:cstheme="minorHAnsi"/>
          <w:sz w:val="22"/>
          <w:szCs w:val="22"/>
        </w:rPr>
      </w:pPr>
      <w:r w:rsidRPr="00C253B1">
        <w:rPr>
          <w:rFonts w:ascii="Verdana" w:hAnsi="Verdana" w:cstheme="minorHAnsi"/>
          <w:sz w:val="22"/>
          <w:szCs w:val="22"/>
        </w:rPr>
        <w:t>2</w:t>
      </w:r>
      <w:r w:rsidR="00800ADF" w:rsidRPr="00C253B1">
        <w:rPr>
          <w:rFonts w:ascii="Verdana" w:hAnsi="Verdana" w:cstheme="minorHAnsi"/>
          <w:sz w:val="22"/>
          <w:szCs w:val="22"/>
        </w:rPr>
        <w:t>)</w:t>
      </w:r>
      <w:r w:rsidR="00800ADF" w:rsidRPr="00C253B1">
        <w:rPr>
          <w:rFonts w:ascii="Verdana" w:hAnsi="Verdana" w:cstheme="minorHAnsi"/>
          <w:sz w:val="22"/>
          <w:szCs w:val="22"/>
        </w:rPr>
        <w:tab/>
      </w:r>
      <w:r w:rsidR="00516E35" w:rsidRPr="00C253B1">
        <w:rPr>
          <w:rFonts w:ascii="Verdana" w:hAnsi="Verdana" w:cstheme="minorHAnsi"/>
          <w:sz w:val="22"/>
          <w:szCs w:val="22"/>
        </w:rPr>
        <w:t>I</w:t>
      </w:r>
      <w:r w:rsidR="00A44AAE" w:rsidRPr="00C253B1">
        <w:rPr>
          <w:rFonts w:ascii="Verdana" w:hAnsi="Verdana" w:cstheme="minorHAnsi"/>
          <w:sz w:val="22"/>
          <w:szCs w:val="22"/>
        </w:rPr>
        <w:t>nspektor</w:t>
      </w:r>
      <w:r w:rsidR="00516E35" w:rsidRPr="00C253B1">
        <w:rPr>
          <w:rFonts w:ascii="Verdana" w:hAnsi="Verdana" w:cstheme="minorHAnsi"/>
          <w:sz w:val="22"/>
          <w:szCs w:val="22"/>
        </w:rPr>
        <w:t xml:space="preserve"> nadzoru robót w zakresie </w:t>
      </w:r>
      <w:r w:rsidR="00800ADF" w:rsidRPr="00C253B1">
        <w:rPr>
          <w:rFonts w:ascii="Verdana" w:hAnsi="Verdana" w:cstheme="minorHAnsi"/>
          <w:sz w:val="22"/>
          <w:szCs w:val="22"/>
        </w:rPr>
        <w:t>konstrukcyjno-budowlany</w:t>
      </w:r>
      <w:r w:rsidR="00516E35" w:rsidRPr="00C253B1">
        <w:rPr>
          <w:rFonts w:ascii="Verdana" w:hAnsi="Verdana" w:cstheme="minorHAnsi"/>
          <w:sz w:val="22"/>
          <w:szCs w:val="22"/>
        </w:rPr>
        <w:t>m</w:t>
      </w:r>
      <w:r w:rsidR="00800ADF" w:rsidRPr="00C253B1">
        <w:rPr>
          <w:rFonts w:ascii="Verdana" w:hAnsi="Verdana" w:cstheme="minorHAnsi"/>
          <w:sz w:val="22"/>
          <w:szCs w:val="22"/>
        </w:rPr>
        <w:t xml:space="preserve"> - …………………</w:t>
      </w:r>
      <w:r w:rsidR="003273FE" w:rsidRPr="00C253B1">
        <w:rPr>
          <w:rFonts w:ascii="Verdana" w:hAnsi="Verdana" w:cstheme="minorHAnsi"/>
          <w:sz w:val="22"/>
          <w:szCs w:val="22"/>
        </w:rPr>
        <w:t>nr uprawnień …………………..</w:t>
      </w:r>
    </w:p>
    <w:p w14:paraId="0AE8A56B" w14:textId="73808355" w:rsidR="00800ADF" w:rsidRPr="00C253B1" w:rsidRDefault="009C7FE7" w:rsidP="0095471F">
      <w:pPr>
        <w:spacing w:line="276" w:lineRule="auto"/>
        <w:ind w:left="1418" w:hanging="567"/>
        <w:contextualSpacing/>
        <w:jc w:val="both"/>
        <w:rPr>
          <w:rFonts w:ascii="Verdana" w:hAnsi="Verdana" w:cstheme="minorHAnsi"/>
          <w:sz w:val="22"/>
          <w:szCs w:val="22"/>
        </w:rPr>
      </w:pPr>
      <w:r w:rsidRPr="00C253B1">
        <w:rPr>
          <w:rFonts w:ascii="Verdana" w:hAnsi="Verdana" w:cstheme="minorHAnsi"/>
          <w:sz w:val="22"/>
          <w:szCs w:val="22"/>
        </w:rPr>
        <w:t>3</w:t>
      </w:r>
      <w:r w:rsidR="0095471F" w:rsidRPr="00C253B1">
        <w:rPr>
          <w:rFonts w:ascii="Verdana" w:hAnsi="Verdana" w:cstheme="minorHAnsi"/>
          <w:sz w:val="22"/>
          <w:szCs w:val="22"/>
        </w:rPr>
        <w:t>)</w:t>
      </w:r>
      <w:r w:rsidR="0095471F" w:rsidRPr="00C253B1">
        <w:rPr>
          <w:rFonts w:ascii="Verdana" w:hAnsi="Verdana" w:cstheme="minorHAnsi"/>
          <w:sz w:val="22"/>
          <w:szCs w:val="22"/>
        </w:rPr>
        <w:tab/>
      </w:r>
      <w:r w:rsidR="00A44AAE" w:rsidRPr="00C253B1">
        <w:rPr>
          <w:rFonts w:ascii="Verdana" w:hAnsi="Verdana" w:cstheme="minorHAnsi"/>
          <w:sz w:val="22"/>
          <w:szCs w:val="22"/>
        </w:rPr>
        <w:t>Inspektor</w:t>
      </w:r>
      <w:r w:rsidR="00516E35" w:rsidRPr="00C253B1">
        <w:rPr>
          <w:rFonts w:ascii="Verdana" w:hAnsi="Verdana" w:cstheme="minorHAnsi"/>
          <w:sz w:val="22"/>
          <w:szCs w:val="22"/>
        </w:rPr>
        <w:t xml:space="preserve"> nadzoru robót w zakresie</w:t>
      </w:r>
      <w:r w:rsidR="00800ADF" w:rsidRPr="00C253B1">
        <w:rPr>
          <w:rFonts w:ascii="Verdana" w:hAnsi="Verdana" w:cstheme="minorHAnsi"/>
          <w:sz w:val="22"/>
          <w:szCs w:val="22"/>
        </w:rPr>
        <w:t xml:space="preserve"> </w:t>
      </w:r>
      <w:r w:rsidR="0095471F" w:rsidRPr="00C253B1">
        <w:rPr>
          <w:rFonts w:ascii="Verdana" w:hAnsi="Verdana" w:cstheme="minorHAnsi"/>
          <w:sz w:val="22"/>
          <w:szCs w:val="22"/>
        </w:rPr>
        <w:t xml:space="preserve">sieci, instalacji i urządzeń cieplnych wentylacyjnych, gazowych, wodociągowych i kanalizacyjnych </w:t>
      </w:r>
      <w:r w:rsidR="00800ADF" w:rsidRPr="00C253B1">
        <w:rPr>
          <w:rFonts w:ascii="Verdana" w:hAnsi="Verdana" w:cstheme="minorHAnsi"/>
          <w:sz w:val="22"/>
          <w:szCs w:val="22"/>
        </w:rPr>
        <w:t>- …………………</w:t>
      </w:r>
      <w:r w:rsidR="003273FE" w:rsidRPr="00C253B1">
        <w:rPr>
          <w:rFonts w:ascii="Verdana" w:hAnsi="Verdana" w:cstheme="minorHAnsi"/>
          <w:sz w:val="22"/>
          <w:szCs w:val="22"/>
        </w:rPr>
        <w:t xml:space="preserve"> nr uprawnień………………..</w:t>
      </w:r>
    </w:p>
    <w:p w14:paraId="1A1EA482" w14:textId="5DDFA863" w:rsidR="00800ADF" w:rsidRPr="00C253B1" w:rsidRDefault="009C7FE7" w:rsidP="0095471F">
      <w:pPr>
        <w:spacing w:line="276" w:lineRule="auto"/>
        <w:ind w:left="1418" w:hanging="567"/>
        <w:contextualSpacing/>
        <w:jc w:val="both"/>
        <w:rPr>
          <w:rFonts w:ascii="Verdana" w:hAnsi="Verdana" w:cstheme="minorHAnsi"/>
          <w:sz w:val="22"/>
          <w:szCs w:val="22"/>
        </w:rPr>
      </w:pPr>
      <w:r w:rsidRPr="00C253B1">
        <w:rPr>
          <w:rFonts w:ascii="Verdana" w:hAnsi="Verdana" w:cstheme="minorHAnsi"/>
          <w:sz w:val="22"/>
          <w:szCs w:val="22"/>
        </w:rPr>
        <w:t>4</w:t>
      </w:r>
      <w:r w:rsidR="00800ADF" w:rsidRPr="00C253B1">
        <w:rPr>
          <w:rFonts w:ascii="Verdana" w:hAnsi="Verdana" w:cstheme="minorHAnsi"/>
          <w:sz w:val="22"/>
          <w:szCs w:val="22"/>
        </w:rPr>
        <w:t>)</w:t>
      </w:r>
      <w:r w:rsidR="00800ADF" w:rsidRPr="00C253B1">
        <w:rPr>
          <w:rFonts w:ascii="Verdana" w:hAnsi="Verdana" w:cstheme="minorHAnsi"/>
          <w:sz w:val="22"/>
          <w:szCs w:val="22"/>
        </w:rPr>
        <w:tab/>
      </w:r>
      <w:r w:rsidR="00A44AAE" w:rsidRPr="00C253B1">
        <w:rPr>
          <w:rFonts w:ascii="Verdana" w:hAnsi="Verdana" w:cstheme="minorHAnsi"/>
          <w:sz w:val="22"/>
          <w:szCs w:val="22"/>
        </w:rPr>
        <w:t>Inspektor</w:t>
      </w:r>
      <w:r w:rsidR="00516E35" w:rsidRPr="00C253B1">
        <w:rPr>
          <w:rFonts w:ascii="Verdana" w:hAnsi="Verdana" w:cstheme="minorHAnsi"/>
          <w:sz w:val="22"/>
          <w:szCs w:val="22"/>
        </w:rPr>
        <w:t xml:space="preserve"> nadzoru robót</w:t>
      </w:r>
      <w:r w:rsidR="00800ADF" w:rsidRPr="00C253B1">
        <w:rPr>
          <w:rFonts w:ascii="Verdana" w:hAnsi="Verdana" w:cstheme="minorHAnsi"/>
          <w:sz w:val="22"/>
          <w:szCs w:val="22"/>
        </w:rPr>
        <w:t xml:space="preserve"> w zakresie </w:t>
      </w:r>
      <w:r w:rsidR="0095471F" w:rsidRPr="00C253B1">
        <w:rPr>
          <w:rFonts w:ascii="Verdana" w:hAnsi="Verdana" w:cstheme="minorHAnsi"/>
          <w:sz w:val="22"/>
          <w:szCs w:val="22"/>
        </w:rPr>
        <w:t xml:space="preserve">sieci, instalacji i urządzeń elektrycznych i elektroenergetycznych </w:t>
      </w:r>
      <w:r w:rsidR="00800ADF" w:rsidRPr="00C253B1">
        <w:rPr>
          <w:rFonts w:ascii="Verdana" w:hAnsi="Verdana" w:cstheme="minorHAnsi"/>
          <w:sz w:val="22"/>
          <w:szCs w:val="22"/>
        </w:rPr>
        <w:t>- …………………</w:t>
      </w:r>
      <w:r w:rsidR="003273FE" w:rsidRPr="00C253B1">
        <w:rPr>
          <w:rFonts w:ascii="Verdana" w:hAnsi="Verdana" w:cstheme="minorHAnsi"/>
          <w:sz w:val="22"/>
          <w:szCs w:val="22"/>
        </w:rPr>
        <w:t xml:space="preserve"> nr uprawnień………….</w:t>
      </w:r>
    </w:p>
    <w:p w14:paraId="3BD78DA8" w14:textId="1F156374" w:rsidR="00800ADF" w:rsidRPr="00C253B1" w:rsidRDefault="009C7FE7" w:rsidP="0095471F">
      <w:pPr>
        <w:spacing w:line="276" w:lineRule="auto"/>
        <w:ind w:left="1418" w:hanging="567"/>
        <w:contextualSpacing/>
        <w:rPr>
          <w:rFonts w:ascii="Verdana" w:hAnsi="Verdana" w:cstheme="minorHAnsi"/>
          <w:sz w:val="22"/>
          <w:szCs w:val="22"/>
        </w:rPr>
      </w:pPr>
      <w:r w:rsidRPr="00C253B1">
        <w:rPr>
          <w:rFonts w:ascii="Verdana" w:hAnsi="Verdana" w:cstheme="minorHAnsi"/>
          <w:sz w:val="22"/>
          <w:szCs w:val="22"/>
        </w:rPr>
        <w:t>5</w:t>
      </w:r>
      <w:r w:rsidR="00E133D5" w:rsidRPr="00C253B1">
        <w:rPr>
          <w:rFonts w:ascii="Verdana" w:hAnsi="Verdana" w:cstheme="minorHAnsi"/>
          <w:sz w:val="22"/>
          <w:szCs w:val="22"/>
        </w:rPr>
        <w:t>)</w:t>
      </w:r>
      <w:r w:rsidR="00E133D5" w:rsidRPr="00C253B1">
        <w:rPr>
          <w:rFonts w:ascii="Verdana" w:hAnsi="Verdana" w:cstheme="minorHAnsi"/>
          <w:sz w:val="22"/>
          <w:szCs w:val="22"/>
        </w:rPr>
        <w:tab/>
      </w:r>
      <w:r w:rsidR="00A44AAE" w:rsidRPr="00C253B1">
        <w:rPr>
          <w:rFonts w:ascii="Verdana" w:hAnsi="Verdana" w:cstheme="minorHAnsi"/>
          <w:sz w:val="22"/>
          <w:szCs w:val="22"/>
        </w:rPr>
        <w:t>Inspektor</w:t>
      </w:r>
      <w:r w:rsidR="00516E35" w:rsidRPr="00C253B1">
        <w:rPr>
          <w:rFonts w:ascii="Verdana" w:hAnsi="Verdana" w:cstheme="minorHAnsi"/>
          <w:sz w:val="22"/>
          <w:szCs w:val="22"/>
        </w:rPr>
        <w:t xml:space="preserve"> nadzoru robót </w:t>
      </w:r>
      <w:r w:rsidR="00E133D5" w:rsidRPr="00C253B1">
        <w:rPr>
          <w:rFonts w:ascii="Verdana" w:hAnsi="Verdana" w:cstheme="minorHAnsi"/>
          <w:sz w:val="22"/>
          <w:szCs w:val="22"/>
        </w:rPr>
        <w:t>w zakresie</w:t>
      </w:r>
      <w:r w:rsidR="00800ADF" w:rsidRPr="00C253B1">
        <w:rPr>
          <w:rFonts w:ascii="Verdana" w:hAnsi="Verdana" w:cstheme="minorHAnsi"/>
          <w:sz w:val="22"/>
          <w:szCs w:val="22"/>
        </w:rPr>
        <w:t xml:space="preserve"> </w:t>
      </w:r>
      <w:r w:rsidR="00E133D5" w:rsidRPr="00C253B1">
        <w:rPr>
          <w:rFonts w:ascii="Verdana" w:hAnsi="Verdana" w:cstheme="minorHAnsi"/>
          <w:sz w:val="22"/>
          <w:szCs w:val="22"/>
        </w:rPr>
        <w:t xml:space="preserve">sieci, instalacji i urządzeń telekomunikacyjnych </w:t>
      </w:r>
      <w:r w:rsidR="00800ADF" w:rsidRPr="00C253B1">
        <w:rPr>
          <w:rFonts w:ascii="Verdana" w:hAnsi="Verdana" w:cstheme="minorHAnsi"/>
          <w:sz w:val="22"/>
          <w:szCs w:val="22"/>
        </w:rPr>
        <w:t>- …………………</w:t>
      </w:r>
      <w:r w:rsidR="003273FE" w:rsidRPr="00C253B1">
        <w:rPr>
          <w:rFonts w:ascii="Verdana" w:hAnsi="Verdana" w:cstheme="minorHAnsi"/>
          <w:sz w:val="22"/>
          <w:szCs w:val="22"/>
        </w:rPr>
        <w:t xml:space="preserve"> nr uprawnień………………..</w:t>
      </w:r>
    </w:p>
    <w:p w14:paraId="580180A0" w14:textId="77777777" w:rsidR="00F06C1E" w:rsidRPr="00C253B1" w:rsidRDefault="00120A49" w:rsidP="00B76293">
      <w:pPr>
        <w:pStyle w:val="Akapitzlist"/>
        <w:numPr>
          <w:ilvl w:val="0"/>
          <w:numId w:val="55"/>
        </w:numPr>
        <w:spacing w:line="276" w:lineRule="auto"/>
        <w:jc w:val="both"/>
        <w:rPr>
          <w:rFonts w:ascii="Verdana" w:hAnsi="Verdana" w:cstheme="minorHAnsi"/>
          <w:sz w:val="22"/>
          <w:szCs w:val="22"/>
        </w:rPr>
      </w:pPr>
      <w:r w:rsidRPr="00C253B1">
        <w:rPr>
          <w:rFonts w:ascii="Verdana" w:hAnsi="Verdana" w:cstheme="minorHAnsi"/>
          <w:sz w:val="22"/>
          <w:szCs w:val="22"/>
        </w:rPr>
        <w:t>oraz wyznaczone przez Wykonawcę osoby:</w:t>
      </w:r>
    </w:p>
    <w:p w14:paraId="4CB06306" w14:textId="20E9F936" w:rsidR="00F06C1E" w:rsidRPr="00C253B1" w:rsidRDefault="00120A49" w:rsidP="00B76293">
      <w:pPr>
        <w:pStyle w:val="Akapitzlist"/>
        <w:numPr>
          <w:ilvl w:val="0"/>
          <w:numId w:val="58"/>
        </w:numPr>
        <w:spacing w:line="276" w:lineRule="auto"/>
        <w:jc w:val="both"/>
        <w:rPr>
          <w:rFonts w:ascii="Verdana" w:hAnsi="Verdana" w:cstheme="minorHAnsi"/>
          <w:sz w:val="22"/>
          <w:szCs w:val="22"/>
        </w:rPr>
      </w:pPr>
      <w:r w:rsidRPr="00C253B1">
        <w:rPr>
          <w:rFonts w:ascii="Verdana" w:hAnsi="Verdana" w:cstheme="minorHAnsi"/>
          <w:sz w:val="22"/>
          <w:szCs w:val="22"/>
        </w:rPr>
        <w:t>(…)</w:t>
      </w:r>
      <w:r w:rsidR="00CC39E8" w:rsidRPr="00C253B1">
        <w:rPr>
          <w:rFonts w:ascii="Verdana" w:hAnsi="Verdana" w:cstheme="minorHAnsi"/>
          <w:sz w:val="22"/>
          <w:szCs w:val="22"/>
        </w:rPr>
        <w:t xml:space="preserve"> </w:t>
      </w:r>
      <w:r w:rsidR="00F06C1E" w:rsidRPr="00C253B1">
        <w:rPr>
          <w:rFonts w:ascii="Verdana" w:hAnsi="Verdana" w:cstheme="minorHAnsi"/>
          <w:sz w:val="22"/>
          <w:szCs w:val="22"/>
        </w:rPr>
        <w:t>umocowana do podejmowania decyzji finansowych, związanych z realizacja Umowy;</w:t>
      </w:r>
    </w:p>
    <w:p w14:paraId="25D3C269" w14:textId="0009CA2D" w:rsidR="00F06C1E" w:rsidRPr="00C253B1" w:rsidRDefault="00F06C1E" w:rsidP="00B76293">
      <w:pPr>
        <w:pStyle w:val="Akapitzlist"/>
        <w:numPr>
          <w:ilvl w:val="0"/>
          <w:numId w:val="58"/>
        </w:numPr>
        <w:spacing w:line="276" w:lineRule="auto"/>
        <w:jc w:val="both"/>
        <w:rPr>
          <w:rFonts w:ascii="Verdana" w:hAnsi="Verdana" w:cstheme="minorHAnsi"/>
          <w:sz w:val="22"/>
          <w:szCs w:val="22"/>
        </w:rPr>
      </w:pPr>
      <w:r w:rsidRPr="00C253B1">
        <w:rPr>
          <w:rFonts w:ascii="Verdana" w:hAnsi="Verdana" w:cstheme="minorHAnsi"/>
          <w:sz w:val="22"/>
          <w:szCs w:val="22"/>
        </w:rPr>
        <w:t>(…) umocowana do Kontaktu z Zamawiającym</w:t>
      </w:r>
      <w:r w:rsidR="00DB09BD" w:rsidRPr="00C253B1">
        <w:rPr>
          <w:rFonts w:ascii="Verdana" w:hAnsi="Verdana" w:cstheme="minorHAnsi"/>
          <w:sz w:val="22"/>
          <w:szCs w:val="22"/>
        </w:rPr>
        <w:t xml:space="preserve"> w sprawach bieżących.</w:t>
      </w:r>
    </w:p>
    <w:p w14:paraId="091F7D4F" w14:textId="4117056A" w:rsidR="00395BAD" w:rsidRPr="00C253B1" w:rsidRDefault="00395BAD" w:rsidP="005F7634">
      <w:pPr>
        <w:numPr>
          <w:ilvl w:val="0"/>
          <w:numId w:val="27"/>
        </w:numPr>
        <w:tabs>
          <w:tab w:val="left" w:pos="3150"/>
        </w:tabs>
        <w:spacing w:line="276" w:lineRule="auto"/>
        <w:contextualSpacing/>
        <w:jc w:val="both"/>
        <w:rPr>
          <w:rFonts w:ascii="Verdana" w:hAnsi="Verdana" w:cstheme="minorHAnsi"/>
          <w:sz w:val="22"/>
          <w:szCs w:val="22"/>
        </w:rPr>
      </w:pPr>
      <w:r w:rsidRPr="00C253B1">
        <w:rPr>
          <w:rFonts w:ascii="Verdana" w:hAnsi="Verdana" w:cstheme="minorHAnsi"/>
          <w:sz w:val="22"/>
          <w:szCs w:val="22"/>
        </w:rPr>
        <w:t xml:space="preserve">Wykonawca może </w:t>
      </w:r>
      <w:r w:rsidR="005F7634" w:rsidRPr="00C253B1">
        <w:rPr>
          <w:rFonts w:ascii="Verdana" w:hAnsi="Verdana" w:cstheme="minorHAnsi"/>
          <w:sz w:val="22"/>
          <w:szCs w:val="22"/>
        </w:rPr>
        <w:t>zmienić osoby</w:t>
      </w:r>
      <w:r w:rsidRPr="00C253B1">
        <w:rPr>
          <w:rFonts w:ascii="Verdana" w:hAnsi="Verdana" w:cstheme="minorHAnsi"/>
          <w:sz w:val="22"/>
          <w:szCs w:val="22"/>
        </w:rPr>
        <w:t xml:space="preserve"> wymienione w pkt. 6A wyłącznie za zgodą i akceptacją Zamawiającego, pod warunkiem, że będą</w:t>
      </w:r>
      <w:r w:rsidRPr="00C253B1">
        <w:t xml:space="preserve"> </w:t>
      </w:r>
      <w:r w:rsidRPr="00C253B1">
        <w:rPr>
          <w:rFonts w:ascii="Verdana" w:hAnsi="Verdana" w:cstheme="minorHAnsi"/>
          <w:sz w:val="22"/>
          <w:szCs w:val="22"/>
        </w:rPr>
        <w:t xml:space="preserve">posiadały odpowiednie uprawnienia i będą czynnie przynależały do Izby Samorządu Zawodowego, będą spełniać wszystkie wymogi dotyczące stażu pracy i kwalifikacji żądane w SWZ oraz złożyły dodatkowo oświadczenie o przyjęciu obowiązków inspektora nadzoru inwestorskiego wynikających z ustawy Prawo budowlane. </w:t>
      </w:r>
      <w:r w:rsidR="005F7634" w:rsidRPr="00C253B1">
        <w:rPr>
          <w:rFonts w:ascii="Verdana" w:hAnsi="Verdana" w:cstheme="minorHAnsi"/>
          <w:sz w:val="22"/>
          <w:szCs w:val="22"/>
        </w:rPr>
        <w:t xml:space="preserve">Wykonawca poinformuje Zamawiającego na co najmniej 7 dni roboczych, przed </w:t>
      </w:r>
      <w:r w:rsidR="005F7634" w:rsidRPr="00C253B1">
        <w:rPr>
          <w:rFonts w:ascii="Verdana" w:hAnsi="Verdana" w:cstheme="minorHAnsi"/>
          <w:sz w:val="22"/>
          <w:szCs w:val="22"/>
        </w:rPr>
        <w:lastRenderedPageBreak/>
        <w:t xml:space="preserve">wprowadzeniem takiej zmiany. </w:t>
      </w:r>
      <w:r w:rsidRPr="00C253B1">
        <w:rPr>
          <w:rFonts w:ascii="Verdana" w:hAnsi="Verdana" w:cstheme="minorHAnsi"/>
          <w:sz w:val="22"/>
          <w:szCs w:val="22"/>
        </w:rPr>
        <w:t>Zmiana osób wyznaczonych przez Wykonawcą w Umowie nie wymaga aneksu do Umowy.</w:t>
      </w:r>
    </w:p>
    <w:p w14:paraId="73890EDD" w14:textId="75AD5AE4" w:rsidR="007B1711" w:rsidRPr="00C253B1" w:rsidRDefault="007B1711" w:rsidP="007B1711">
      <w:pPr>
        <w:numPr>
          <w:ilvl w:val="0"/>
          <w:numId w:val="27"/>
        </w:numPr>
        <w:tabs>
          <w:tab w:val="left" w:pos="3150"/>
        </w:tabs>
        <w:spacing w:line="276" w:lineRule="auto"/>
        <w:contextualSpacing/>
        <w:jc w:val="both"/>
        <w:rPr>
          <w:rFonts w:ascii="Verdana" w:hAnsi="Verdana" w:cstheme="minorHAnsi"/>
          <w:sz w:val="22"/>
          <w:szCs w:val="22"/>
        </w:rPr>
      </w:pPr>
      <w:r w:rsidRPr="00C253B1">
        <w:rPr>
          <w:rFonts w:ascii="Verdana" w:hAnsi="Verdana" w:cstheme="minorHAnsi"/>
          <w:sz w:val="22"/>
          <w:szCs w:val="22"/>
        </w:rPr>
        <w:t>Wykonawca na życzenie Zamawiającego dokona wymiany osoby/osób pełniących funkcję Inspektora/Inspektorów wyszczególnionych w punkcie 6A, w sytuacji</w:t>
      </w:r>
      <w:r w:rsidR="005F7634" w:rsidRPr="00C253B1">
        <w:rPr>
          <w:rFonts w:ascii="Verdana" w:hAnsi="Verdana" w:cstheme="minorHAnsi"/>
          <w:sz w:val="22"/>
          <w:szCs w:val="22"/>
        </w:rPr>
        <w:t>,</w:t>
      </w:r>
      <w:r w:rsidRPr="00C253B1">
        <w:rPr>
          <w:rFonts w:ascii="Verdana" w:hAnsi="Verdana" w:cstheme="minorHAnsi"/>
          <w:sz w:val="22"/>
          <w:szCs w:val="22"/>
        </w:rPr>
        <w:t xml:space="preserve"> gdy trzykrotnie zostanie stwierdzone, że Inspektor/Inspektorzy nienależycie wykonują obowiązki lub nie wykonują któregokolwiek z obowiązków, o których mowa w niniejszej umowie. Wymiana Inspektora/Inspektorów nastąpi w okresie nie dłuższym niż 7 dni kalendarzowych. </w:t>
      </w:r>
    </w:p>
    <w:p w14:paraId="3C820370" w14:textId="2C967BEF" w:rsidR="00142BE3" w:rsidRPr="00C253B1" w:rsidRDefault="00142BE3" w:rsidP="005F7634">
      <w:pPr>
        <w:pStyle w:val="Akapitzlist"/>
        <w:numPr>
          <w:ilvl w:val="0"/>
          <w:numId w:val="27"/>
        </w:numPr>
        <w:spacing w:line="276" w:lineRule="auto"/>
        <w:jc w:val="both"/>
        <w:rPr>
          <w:rFonts w:ascii="Verdana" w:hAnsi="Verdana" w:cstheme="minorHAnsi"/>
          <w:sz w:val="22"/>
          <w:szCs w:val="22"/>
        </w:rPr>
      </w:pPr>
      <w:r w:rsidRPr="00C253B1">
        <w:rPr>
          <w:rFonts w:ascii="Verdana" w:hAnsi="Verdana" w:cstheme="minorHAnsi"/>
          <w:sz w:val="22"/>
          <w:szCs w:val="22"/>
        </w:rPr>
        <w:t>Każde polecenie, zawiadomienie, zgoda, decyzja, zatwierdzenie lub zaświadczenie Zamawiającego wobec Wykonawcy będzie dokonywane w formie pisemnej</w:t>
      </w:r>
      <w:r w:rsidR="00D425AF">
        <w:rPr>
          <w:rFonts w:ascii="Verdana" w:hAnsi="Verdana" w:cstheme="minorHAnsi"/>
          <w:sz w:val="22"/>
          <w:szCs w:val="22"/>
        </w:rPr>
        <w:t xml:space="preserve"> lub dokumentowej</w:t>
      </w:r>
      <w:r w:rsidRPr="00C253B1">
        <w:rPr>
          <w:rFonts w:ascii="Verdana" w:hAnsi="Verdana" w:cstheme="minorHAnsi"/>
          <w:sz w:val="22"/>
          <w:szCs w:val="22"/>
        </w:rPr>
        <w:t xml:space="preserve">, doręczone adresatom drogą elektroniczną, </w:t>
      </w:r>
      <w:r w:rsidR="007B1711" w:rsidRPr="00C253B1">
        <w:rPr>
          <w:rFonts w:ascii="Verdana" w:hAnsi="Verdana" w:cstheme="minorHAnsi"/>
          <w:sz w:val="22"/>
          <w:szCs w:val="22"/>
        </w:rPr>
        <w:t>lub zawarte w protokole z narad pomiędzy Zamawiającym a Wykonawcą</w:t>
      </w:r>
      <w:r w:rsidRPr="00C253B1">
        <w:rPr>
          <w:rFonts w:ascii="Verdana" w:hAnsi="Verdana" w:cstheme="minorHAnsi"/>
          <w:sz w:val="22"/>
          <w:szCs w:val="22"/>
        </w:rPr>
        <w:t>.</w:t>
      </w:r>
    </w:p>
    <w:p w14:paraId="2783DD25" w14:textId="1172E2D0" w:rsidR="00142BE3" w:rsidRPr="00C253B1" w:rsidRDefault="00142BE3" w:rsidP="005F7634">
      <w:pPr>
        <w:pStyle w:val="Akapitzlist"/>
        <w:numPr>
          <w:ilvl w:val="0"/>
          <w:numId w:val="27"/>
        </w:numPr>
        <w:spacing w:line="276" w:lineRule="auto"/>
        <w:jc w:val="both"/>
        <w:rPr>
          <w:rFonts w:ascii="Verdana" w:hAnsi="Verdana" w:cstheme="minorHAnsi"/>
          <w:sz w:val="22"/>
          <w:szCs w:val="22"/>
        </w:rPr>
      </w:pPr>
      <w:r w:rsidRPr="00C253B1">
        <w:rPr>
          <w:rFonts w:ascii="Verdana" w:hAnsi="Verdana" w:cstheme="minorHAnsi"/>
          <w:sz w:val="22"/>
          <w:szCs w:val="22"/>
        </w:rPr>
        <w:t>Wykonawca zobowiązany jest do stosowania się do poleceń przedstawiciela Zamawiającego. W przypadku, kiedy Wykonawca stwierdzi, że polecenie przedstawiciela Zamawiającego wykracza poza jego uprawnienia lub poza zakres Umowy ma prawo odmówić wykonania polecenia. W terminie 3 dni, licząc od dnia otrzymania takiego polecenia, Wykonawca powiadomi pisemnie o odmowie wykonania polecenia Zamawiającego wraz z uzasadnieniem, przekazując kopie polecenia przedstawiciela Zamawiającego.</w:t>
      </w:r>
      <w:r w:rsidR="007B1711" w:rsidRPr="00C253B1">
        <w:rPr>
          <w:rFonts w:ascii="Verdana" w:hAnsi="Verdana" w:cstheme="minorHAnsi"/>
          <w:sz w:val="22"/>
          <w:szCs w:val="22"/>
        </w:rPr>
        <w:t xml:space="preserve"> </w:t>
      </w:r>
      <w:r w:rsidRPr="00C253B1">
        <w:rPr>
          <w:rFonts w:ascii="Verdana" w:hAnsi="Verdana" w:cstheme="minorHAnsi"/>
          <w:sz w:val="22"/>
          <w:szCs w:val="22"/>
        </w:rPr>
        <w:t>Zamawiający przekaże swoją decyzję Wykonawcy, z kopią dla przedstawiciela Zamawiającego w terminie 3 dni, licząc od daty otrzymania powiadomienia, Decyzja Zamawiającego jest decyzją ostateczną.</w:t>
      </w:r>
    </w:p>
    <w:p w14:paraId="24E24731" w14:textId="174B413A" w:rsidR="00142BE3" w:rsidRPr="00C253B1" w:rsidRDefault="00142BE3" w:rsidP="005F7634">
      <w:pPr>
        <w:pStyle w:val="Akapitzlist"/>
        <w:numPr>
          <w:ilvl w:val="0"/>
          <w:numId w:val="27"/>
        </w:numPr>
        <w:spacing w:line="276" w:lineRule="auto"/>
        <w:jc w:val="both"/>
        <w:rPr>
          <w:rFonts w:ascii="Verdana" w:hAnsi="Verdana" w:cstheme="minorHAnsi"/>
          <w:sz w:val="22"/>
          <w:szCs w:val="22"/>
        </w:rPr>
      </w:pPr>
      <w:r w:rsidRPr="00C253B1">
        <w:rPr>
          <w:rFonts w:ascii="Verdana" w:hAnsi="Verdana" w:cstheme="minorHAnsi"/>
          <w:sz w:val="22"/>
          <w:szCs w:val="22"/>
        </w:rPr>
        <w:t xml:space="preserve">Zastosowanie procedury, o której mowa w pkt </w:t>
      </w:r>
      <w:r w:rsidR="007B1711" w:rsidRPr="00C253B1">
        <w:rPr>
          <w:rFonts w:ascii="Verdana" w:hAnsi="Verdana" w:cstheme="minorHAnsi"/>
          <w:sz w:val="22"/>
          <w:szCs w:val="22"/>
        </w:rPr>
        <w:t>10</w:t>
      </w:r>
      <w:r w:rsidRPr="00C253B1">
        <w:rPr>
          <w:rFonts w:ascii="Verdana" w:hAnsi="Verdana" w:cstheme="minorHAnsi"/>
          <w:sz w:val="22"/>
          <w:szCs w:val="22"/>
        </w:rPr>
        <w:t>, nie uchybia prawu Zamawiającego do</w:t>
      </w:r>
      <w:r w:rsidR="00FE7849" w:rsidRPr="00C253B1">
        <w:rPr>
          <w:rFonts w:ascii="Verdana" w:hAnsi="Verdana" w:cstheme="minorHAnsi"/>
          <w:sz w:val="22"/>
          <w:szCs w:val="22"/>
        </w:rPr>
        <w:t xml:space="preserve"> </w:t>
      </w:r>
      <w:r w:rsidRPr="00C253B1">
        <w:rPr>
          <w:rFonts w:ascii="Verdana" w:hAnsi="Verdana" w:cstheme="minorHAnsi"/>
          <w:sz w:val="22"/>
          <w:szCs w:val="22"/>
        </w:rPr>
        <w:t>dochodzenia od Wykonawcy zapłaty kar umownych lub odszkodowania z tytułu niewykonania lub</w:t>
      </w:r>
      <w:r w:rsidR="00FE7849" w:rsidRPr="00C253B1">
        <w:rPr>
          <w:rFonts w:ascii="Verdana" w:hAnsi="Verdana" w:cstheme="minorHAnsi"/>
          <w:sz w:val="22"/>
          <w:szCs w:val="22"/>
        </w:rPr>
        <w:t xml:space="preserve"> </w:t>
      </w:r>
      <w:r w:rsidRPr="00C253B1">
        <w:rPr>
          <w:rFonts w:ascii="Verdana" w:hAnsi="Verdana" w:cstheme="minorHAnsi"/>
          <w:sz w:val="22"/>
          <w:szCs w:val="22"/>
        </w:rPr>
        <w:t>nienależytego wykonania Umowy</w:t>
      </w:r>
    </w:p>
    <w:p w14:paraId="7B6F9CDD" w14:textId="6BB83F3F" w:rsidR="00DB78C4" w:rsidRPr="00C253B1" w:rsidRDefault="00B96340" w:rsidP="00B76293">
      <w:pPr>
        <w:pStyle w:val="Akapitzlist"/>
        <w:numPr>
          <w:ilvl w:val="0"/>
          <w:numId w:val="27"/>
        </w:numPr>
        <w:spacing w:line="276" w:lineRule="auto"/>
        <w:ind w:left="284"/>
        <w:jc w:val="both"/>
        <w:rPr>
          <w:rFonts w:ascii="Verdana" w:hAnsi="Verdana" w:cs="Arial"/>
          <w:sz w:val="22"/>
          <w:szCs w:val="22"/>
        </w:rPr>
      </w:pPr>
      <w:r w:rsidRPr="00C253B1">
        <w:rPr>
          <w:rFonts w:ascii="Verdana" w:hAnsi="Verdana" w:cstheme="minorHAnsi"/>
          <w:sz w:val="22"/>
          <w:szCs w:val="22"/>
        </w:rPr>
        <w:t xml:space="preserve">Zamawiający, zgodnie z art. 4c ustawy z dnia 8 marca 2013 r. </w:t>
      </w:r>
      <w:r w:rsidRPr="00C253B1">
        <w:rPr>
          <w:rFonts w:ascii="Verdana" w:hAnsi="Verdana" w:cstheme="minorHAnsi"/>
          <w:sz w:val="22"/>
          <w:szCs w:val="22"/>
        </w:rPr>
        <w:br/>
        <w:t>o przeciwdziałaniu nadmiernym opóźnieniom w transakcjach handlowych (Dz.U. z 2019 r. poz. 118) oświadcza, że posiada status dużego przedsiębiorcy, w rozumieniu art. 4 pkt 6 ustawy z dnia 8 marca 2013 r. o przeciwdziałaniu nadmiernym opóźnieniom w transakcjach handlowych.</w:t>
      </w:r>
    </w:p>
    <w:p w14:paraId="165F3299" w14:textId="77777777" w:rsidR="004F722F" w:rsidRPr="00C253B1" w:rsidRDefault="004F722F" w:rsidP="004F722F">
      <w:pPr>
        <w:pStyle w:val="Akapitzlist"/>
        <w:spacing w:line="276" w:lineRule="auto"/>
        <w:ind w:left="284"/>
        <w:jc w:val="both"/>
        <w:rPr>
          <w:rFonts w:ascii="Verdana" w:hAnsi="Verdana" w:cs="Arial"/>
          <w:sz w:val="22"/>
          <w:szCs w:val="22"/>
        </w:rPr>
      </w:pPr>
    </w:p>
    <w:p w14:paraId="03E1CA6B" w14:textId="3678BD99" w:rsidR="008F28DD" w:rsidRPr="00C253B1" w:rsidRDefault="00174A46" w:rsidP="000F62E8">
      <w:pPr>
        <w:pStyle w:val="Nagwek1"/>
        <w:contextualSpacing/>
        <w:rPr>
          <w:color w:val="auto"/>
          <w:szCs w:val="22"/>
        </w:rPr>
      </w:pPr>
      <w:bookmarkStart w:id="4" w:name="_Toc180495031"/>
      <w:r w:rsidRPr="00C253B1">
        <w:rPr>
          <w:color w:val="auto"/>
          <w:szCs w:val="22"/>
        </w:rPr>
        <w:t xml:space="preserve">§ </w:t>
      </w:r>
      <w:r w:rsidR="006A1863" w:rsidRPr="00C253B1">
        <w:rPr>
          <w:color w:val="auto"/>
          <w:szCs w:val="22"/>
        </w:rPr>
        <w:t>3</w:t>
      </w:r>
      <w:r w:rsidRPr="00C253B1">
        <w:rPr>
          <w:color w:val="auto"/>
          <w:szCs w:val="22"/>
        </w:rPr>
        <w:br/>
        <w:t>OBOWIĄZKI ZAMAWIAJĄCEGO</w:t>
      </w:r>
      <w:bookmarkEnd w:id="4"/>
    </w:p>
    <w:p w14:paraId="081F0F5D" w14:textId="77777777" w:rsidR="00174A46" w:rsidRPr="00C253B1" w:rsidRDefault="00174A46" w:rsidP="000F62E8">
      <w:pPr>
        <w:spacing w:line="276" w:lineRule="auto"/>
        <w:contextualSpacing/>
        <w:jc w:val="both"/>
        <w:rPr>
          <w:rFonts w:ascii="Verdana" w:hAnsi="Verdana" w:cstheme="minorHAnsi"/>
          <w:sz w:val="22"/>
          <w:szCs w:val="22"/>
        </w:rPr>
      </w:pPr>
    </w:p>
    <w:p w14:paraId="2A9D27DF" w14:textId="77777777" w:rsidR="00174A46" w:rsidRPr="00C253B1" w:rsidRDefault="00174A46" w:rsidP="000F62E8">
      <w:pPr>
        <w:spacing w:line="276" w:lineRule="auto"/>
        <w:contextualSpacing/>
        <w:jc w:val="both"/>
        <w:rPr>
          <w:rFonts w:ascii="Verdana" w:hAnsi="Verdana" w:cstheme="minorHAnsi"/>
          <w:sz w:val="22"/>
          <w:szCs w:val="22"/>
        </w:rPr>
      </w:pPr>
      <w:r w:rsidRPr="00C253B1">
        <w:rPr>
          <w:rFonts w:ascii="Verdana" w:hAnsi="Verdana" w:cstheme="minorHAnsi"/>
          <w:sz w:val="22"/>
          <w:szCs w:val="22"/>
        </w:rPr>
        <w:t>Do obowiązków Zamawiającego należy:</w:t>
      </w:r>
    </w:p>
    <w:p w14:paraId="6A0F5B9E" w14:textId="08F00E5B" w:rsidR="00174A46" w:rsidRPr="00C253B1" w:rsidRDefault="00981EE1" w:rsidP="00B76293">
      <w:pPr>
        <w:pStyle w:val="Akapitzlist"/>
        <w:numPr>
          <w:ilvl w:val="0"/>
          <w:numId w:val="19"/>
        </w:numPr>
        <w:spacing w:line="276" w:lineRule="auto"/>
        <w:jc w:val="both"/>
        <w:rPr>
          <w:rFonts w:ascii="Verdana" w:hAnsi="Verdana" w:cstheme="minorHAnsi"/>
          <w:b/>
          <w:sz w:val="22"/>
          <w:szCs w:val="22"/>
        </w:rPr>
      </w:pPr>
      <w:r w:rsidRPr="00C253B1">
        <w:rPr>
          <w:rFonts w:ascii="Verdana" w:hAnsi="Verdana" w:cstheme="minorHAnsi"/>
          <w:sz w:val="22"/>
          <w:szCs w:val="22"/>
        </w:rPr>
        <w:t>Przekazanie d</w:t>
      </w:r>
      <w:r w:rsidR="00174A46" w:rsidRPr="00C253B1">
        <w:rPr>
          <w:rFonts w:ascii="Verdana" w:hAnsi="Verdana" w:cstheme="minorHAnsi"/>
          <w:sz w:val="22"/>
          <w:szCs w:val="22"/>
        </w:rPr>
        <w:t xml:space="preserve">okumentacji </w:t>
      </w:r>
      <w:r w:rsidR="004C7F93" w:rsidRPr="00C253B1">
        <w:rPr>
          <w:rFonts w:ascii="Verdana" w:hAnsi="Verdana" w:cstheme="minorHAnsi"/>
          <w:sz w:val="22"/>
          <w:szCs w:val="22"/>
        </w:rPr>
        <w:t>projektowej</w:t>
      </w:r>
      <w:r w:rsidR="00755BC7" w:rsidRPr="00C253B1">
        <w:rPr>
          <w:rFonts w:ascii="Verdana" w:hAnsi="Verdana" w:cstheme="minorHAnsi"/>
          <w:sz w:val="22"/>
          <w:szCs w:val="22"/>
        </w:rPr>
        <w:t>, pozwoleń na budowę, umowy zawartej z Wykonawcą robót wraz z harmonogramem</w:t>
      </w:r>
      <w:r w:rsidR="004C7F93" w:rsidRPr="00C253B1">
        <w:rPr>
          <w:rFonts w:ascii="Verdana" w:hAnsi="Verdana" w:cstheme="minorHAnsi"/>
          <w:sz w:val="22"/>
          <w:szCs w:val="22"/>
        </w:rPr>
        <w:t>;</w:t>
      </w:r>
    </w:p>
    <w:p w14:paraId="478C300C" w14:textId="37CF9D33" w:rsidR="00174A46" w:rsidRPr="00C253B1" w:rsidRDefault="004C7F93" w:rsidP="00B76293">
      <w:pPr>
        <w:pStyle w:val="Akapitzlist"/>
        <w:numPr>
          <w:ilvl w:val="0"/>
          <w:numId w:val="19"/>
        </w:numPr>
        <w:spacing w:line="276" w:lineRule="auto"/>
        <w:jc w:val="both"/>
        <w:rPr>
          <w:rFonts w:ascii="Verdana" w:hAnsi="Verdana" w:cstheme="minorHAnsi"/>
          <w:b/>
          <w:sz w:val="22"/>
          <w:szCs w:val="22"/>
        </w:rPr>
      </w:pPr>
      <w:r w:rsidRPr="00C253B1">
        <w:rPr>
          <w:rFonts w:ascii="Verdana" w:hAnsi="Verdana" w:cstheme="minorHAnsi"/>
          <w:sz w:val="22"/>
          <w:szCs w:val="22"/>
        </w:rPr>
        <w:t>U</w:t>
      </w:r>
      <w:r w:rsidR="00174A46" w:rsidRPr="00C253B1">
        <w:rPr>
          <w:rFonts w:ascii="Verdana" w:hAnsi="Verdana" w:cstheme="minorHAnsi"/>
          <w:sz w:val="22"/>
          <w:szCs w:val="22"/>
        </w:rPr>
        <w:t>czestnictw</w:t>
      </w:r>
      <w:r w:rsidR="000F62E8" w:rsidRPr="00C253B1">
        <w:rPr>
          <w:rFonts w:ascii="Verdana" w:hAnsi="Verdana" w:cstheme="minorHAnsi"/>
          <w:sz w:val="22"/>
          <w:szCs w:val="22"/>
        </w:rPr>
        <w:t>o</w:t>
      </w:r>
      <w:r w:rsidR="00174A46" w:rsidRPr="00C253B1">
        <w:rPr>
          <w:rFonts w:ascii="Verdana" w:hAnsi="Verdana" w:cstheme="minorHAnsi"/>
          <w:sz w:val="22"/>
          <w:szCs w:val="22"/>
        </w:rPr>
        <w:t xml:space="preserve"> w </w:t>
      </w:r>
      <w:r w:rsidR="00DB09BD" w:rsidRPr="00C253B1">
        <w:rPr>
          <w:rFonts w:ascii="Verdana" w:hAnsi="Verdana" w:cstheme="minorHAnsi"/>
          <w:sz w:val="22"/>
          <w:szCs w:val="22"/>
        </w:rPr>
        <w:t>naradach</w:t>
      </w:r>
      <w:r w:rsidRPr="00C253B1">
        <w:rPr>
          <w:rFonts w:ascii="Verdana" w:hAnsi="Verdana" w:cstheme="minorHAnsi"/>
          <w:sz w:val="22"/>
          <w:szCs w:val="22"/>
        </w:rPr>
        <w:t xml:space="preserve"> dotyczących nadzorowanej inwestycji</w:t>
      </w:r>
      <w:r w:rsidR="00174A46" w:rsidRPr="00C253B1">
        <w:rPr>
          <w:rFonts w:ascii="Verdana" w:hAnsi="Verdana" w:cstheme="minorHAnsi"/>
          <w:sz w:val="22"/>
          <w:szCs w:val="22"/>
        </w:rPr>
        <w:t>;</w:t>
      </w:r>
    </w:p>
    <w:p w14:paraId="6B6F1976" w14:textId="42D8A32D" w:rsidR="00174A46" w:rsidRPr="00C253B1" w:rsidRDefault="004C7F93" w:rsidP="00B76293">
      <w:pPr>
        <w:pStyle w:val="Akapitzlist"/>
        <w:numPr>
          <w:ilvl w:val="0"/>
          <w:numId w:val="19"/>
        </w:numPr>
        <w:spacing w:line="276" w:lineRule="auto"/>
        <w:jc w:val="both"/>
        <w:rPr>
          <w:rFonts w:ascii="Verdana" w:hAnsi="Verdana" w:cstheme="minorHAnsi"/>
          <w:b/>
          <w:sz w:val="22"/>
          <w:szCs w:val="22"/>
        </w:rPr>
      </w:pPr>
      <w:r w:rsidRPr="00C253B1">
        <w:rPr>
          <w:rFonts w:ascii="Verdana" w:hAnsi="Verdana" w:cstheme="minorHAnsi"/>
          <w:sz w:val="22"/>
          <w:szCs w:val="22"/>
        </w:rPr>
        <w:t>Terminowe regulowanie płatności przy zachowaniu ustalonych warunków w umowie</w:t>
      </w:r>
      <w:r w:rsidR="005A3E8A">
        <w:rPr>
          <w:rFonts w:ascii="Verdana" w:hAnsi="Verdana" w:cstheme="minorHAnsi"/>
          <w:sz w:val="22"/>
          <w:szCs w:val="22"/>
        </w:rPr>
        <w:t>;</w:t>
      </w:r>
    </w:p>
    <w:p w14:paraId="241CDF20" w14:textId="69511B98" w:rsidR="00755BC7" w:rsidRPr="00C253B1" w:rsidRDefault="00755BC7" w:rsidP="00B76293">
      <w:pPr>
        <w:pStyle w:val="Akapitzlist"/>
        <w:numPr>
          <w:ilvl w:val="0"/>
          <w:numId w:val="19"/>
        </w:numPr>
        <w:spacing w:line="276" w:lineRule="auto"/>
        <w:jc w:val="both"/>
        <w:rPr>
          <w:rFonts w:ascii="Verdana" w:hAnsi="Verdana" w:cstheme="minorHAnsi"/>
          <w:b/>
          <w:sz w:val="22"/>
          <w:szCs w:val="22"/>
        </w:rPr>
      </w:pPr>
      <w:r w:rsidRPr="00C253B1">
        <w:rPr>
          <w:rFonts w:ascii="Verdana" w:hAnsi="Verdana" w:cstheme="minorHAnsi"/>
          <w:sz w:val="22"/>
          <w:szCs w:val="22"/>
        </w:rPr>
        <w:t>Udział w odbiorach częściowych i końcowych wykonywanych robót</w:t>
      </w:r>
      <w:r w:rsidR="00783EEF">
        <w:rPr>
          <w:rFonts w:ascii="Verdana" w:hAnsi="Verdana" w:cstheme="minorHAnsi"/>
          <w:sz w:val="22"/>
          <w:szCs w:val="22"/>
        </w:rPr>
        <w:t>, oraz przeglądach gwarancyjnych</w:t>
      </w:r>
      <w:r w:rsidR="004147B3">
        <w:rPr>
          <w:rFonts w:ascii="Verdana" w:hAnsi="Verdana" w:cstheme="minorHAnsi"/>
          <w:sz w:val="22"/>
          <w:szCs w:val="22"/>
        </w:rPr>
        <w:t xml:space="preserve"> przez cały okres udzielonej gwarancji i rękojmi</w:t>
      </w:r>
      <w:r w:rsidR="005A3E8A">
        <w:rPr>
          <w:rFonts w:ascii="Verdana" w:hAnsi="Verdana" w:cstheme="minorHAnsi"/>
          <w:sz w:val="22"/>
          <w:szCs w:val="22"/>
        </w:rPr>
        <w:t>;</w:t>
      </w:r>
    </w:p>
    <w:p w14:paraId="57A4E2DB" w14:textId="3FF69482" w:rsidR="00755BC7" w:rsidRPr="00C253B1" w:rsidRDefault="00755BC7" w:rsidP="00B76293">
      <w:pPr>
        <w:pStyle w:val="Akapitzlist"/>
        <w:numPr>
          <w:ilvl w:val="0"/>
          <w:numId w:val="19"/>
        </w:numPr>
        <w:spacing w:line="276" w:lineRule="auto"/>
        <w:jc w:val="both"/>
        <w:rPr>
          <w:rFonts w:ascii="Verdana" w:hAnsi="Verdana" w:cstheme="minorHAnsi"/>
          <w:b/>
          <w:sz w:val="22"/>
          <w:szCs w:val="22"/>
        </w:rPr>
      </w:pPr>
      <w:r w:rsidRPr="00C253B1">
        <w:rPr>
          <w:rFonts w:ascii="Verdana" w:hAnsi="Verdana" w:cstheme="minorHAnsi"/>
          <w:sz w:val="22"/>
          <w:szCs w:val="22"/>
        </w:rPr>
        <w:lastRenderedPageBreak/>
        <w:t xml:space="preserve">Podejmowanie decyzji </w:t>
      </w:r>
      <w:proofErr w:type="spellStart"/>
      <w:r w:rsidRPr="00C253B1">
        <w:rPr>
          <w:rFonts w:ascii="Verdana" w:hAnsi="Verdana" w:cstheme="minorHAnsi"/>
          <w:sz w:val="22"/>
          <w:szCs w:val="22"/>
        </w:rPr>
        <w:t>ws</w:t>
      </w:r>
      <w:proofErr w:type="spellEnd"/>
      <w:r w:rsidRPr="00C253B1">
        <w:rPr>
          <w:rFonts w:ascii="Verdana" w:hAnsi="Verdana" w:cstheme="minorHAnsi"/>
          <w:sz w:val="22"/>
          <w:szCs w:val="22"/>
        </w:rPr>
        <w:t xml:space="preserve">. realizacji zgłoszonych robót zamiennych i dodatkowych, w terminie do </w:t>
      </w:r>
      <w:r w:rsidR="00CE66DF" w:rsidRPr="00C253B1">
        <w:rPr>
          <w:rFonts w:ascii="Verdana" w:hAnsi="Verdana" w:cstheme="minorHAnsi"/>
          <w:sz w:val="22"/>
          <w:szCs w:val="22"/>
        </w:rPr>
        <w:t>14</w:t>
      </w:r>
      <w:r w:rsidRPr="00C253B1">
        <w:rPr>
          <w:rFonts w:ascii="Verdana" w:hAnsi="Verdana" w:cstheme="minorHAnsi"/>
          <w:sz w:val="22"/>
          <w:szCs w:val="22"/>
        </w:rPr>
        <w:t xml:space="preserve"> dni od daty otrzymania kompl</w:t>
      </w:r>
      <w:r w:rsidR="005A3E8A">
        <w:rPr>
          <w:rFonts w:ascii="Verdana" w:hAnsi="Verdana" w:cstheme="minorHAnsi"/>
          <w:sz w:val="22"/>
          <w:szCs w:val="22"/>
        </w:rPr>
        <w:t>etnych dokumentów od Inspektora.</w:t>
      </w:r>
    </w:p>
    <w:p w14:paraId="273FE58A" w14:textId="77777777" w:rsidR="004F722F" w:rsidRPr="00C253B1" w:rsidRDefault="004F722F" w:rsidP="004F722F">
      <w:pPr>
        <w:pStyle w:val="Akapitzlist"/>
        <w:spacing w:line="276" w:lineRule="auto"/>
        <w:jc w:val="both"/>
        <w:rPr>
          <w:rFonts w:ascii="Verdana" w:hAnsi="Verdana" w:cstheme="minorHAnsi"/>
          <w:b/>
          <w:sz w:val="22"/>
          <w:szCs w:val="22"/>
        </w:rPr>
      </w:pPr>
    </w:p>
    <w:p w14:paraId="2030B217" w14:textId="263D3A32" w:rsidR="008F28DD" w:rsidRPr="00C253B1" w:rsidRDefault="008F28DD" w:rsidP="000F62E8">
      <w:pPr>
        <w:pStyle w:val="Nagwek1"/>
        <w:contextualSpacing/>
        <w:rPr>
          <w:color w:val="auto"/>
          <w:szCs w:val="22"/>
        </w:rPr>
      </w:pPr>
      <w:bookmarkStart w:id="5" w:name="_Toc180495032"/>
      <w:r w:rsidRPr="00C253B1">
        <w:rPr>
          <w:color w:val="auto"/>
          <w:szCs w:val="22"/>
        </w:rPr>
        <w:t xml:space="preserve">§ </w:t>
      </w:r>
      <w:r w:rsidR="006A1863" w:rsidRPr="00C253B1">
        <w:rPr>
          <w:color w:val="auto"/>
          <w:szCs w:val="22"/>
        </w:rPr>
        <w:t>4</w:t>
      </w:r>
      <w:r w:rsidRPr="00C253B1">
        <w:rPr>
          <w:color w:val="auto"/>
          <w:szCs w:val="22"/>
        </w:rPr>
        <w:br/>
        <w:t>OBOWIĄZKI WYKONAWCY</w:t>
      </w:r>
      <w:bookmarkEnd w:id="5"/>
      <w:r w:rsidRPr="00C253B1">
        <w:rPr>
          <w:color w:val="auto"/>
          <w:szCs w:val="22"/>
        </w:rPr>
        <w:t xml:space="preserve"> </w:t>
      </w:r>
    </w:p>
    <w:p w14:paraId="3119824C" w14:textId="77777777" w:rsidR="004F722F" w:rsidRPr="00C253B1" w:rsidRDefault="004F722F" w:rsidP="004F722F">
      <w:pPr>
        <w:spacing w:line="276" w:lineRule="auto"/>
        <w:ind w:left="357"/>
        <w:contextualSpacing/>
        <w:jc w:val="both"/>
        <w:rPr>
          <w:rFonts w:ascii="Verdana" w:hAnsi="Verdana" w:cstheme="minorHAnsi"/>
          <w:b/>
          <w:sz w:val="22"/>
          <w:szCs w:val="22"/>
        </w:rPr>
      </w:pPr>
    </w:p>
    <w:p w14:paraId="5878FE53" w14:textId="03718C1D" w:rsidR="005C3CCE" w:rsidRPr="00C253B1" w:rsidRDefault="005C3CCE" w:rsidP="00B76293">
      <w:pPr>
        <w:numPr>
          <w:ilvl w:val="0"/>
          <w:numId w:val="20"/>
        </w:numPr>
        <w:tabs>
          <w:tab w:val="left" w:pos="3150"/>
        </w:tabs>
        <w:spacing w:line="276" w:lineRule="auto"/>
        <w:contextualSpacing/>
        <w:jc w:val="both"/>
        <w:rPr>
          <w:rFonts w:ascii="Verdana" w:hAnsi="Verdana" w:cstheme="minorHAnsi"/>
          <w:sz w:val="22"/>
          <w:szCs w:val="22"/>
        </w:rPr>
      </w:pPr>
      <w:r w:rsidRPr="00C253B1">
        <w:rPr>
          <w:rFonts w:ascii="Verdana" w:hAnsi="Verdana" w:cstheme="minorHAnsi"/>
          <w:sz w:val="22"/>
          <w:szCs w:val="22"/>
        </w:rPr>
        <w:t>Wykonawca będzie pełnić funkcję inspektora nadzoru zgodnie z art. 25 i 26 ustawy</w:t>
      </w:r>
      <w:r w:rsidR="000F05B9" w:rsidRPr="00C253B1">
        <w:rPr>
          <w:rFonts w:ascii="Verdana" w:hAnsi="Verdana" w:cstheme="minorHAnsi"/>
          <w:sz w:val="22"/>
          <w:szCs w:val="22"/>
        </w:rPr>
        <w:t xml:space="preserve"> z dnia 7 lipca 1994 r.</w:t>
      </w:r>
      <w:r w:rsidRPr="00C253B1">
        <w:rPr>
          <w:rFonts w:ascii="Verdana" w:hAnsi="Verdana" w:cstheme="minorHAnsi"/>
          <w:sz w:val="22"/>
          <w:szCs w:val="22"/>
        </w:rPr>
        <w:t xml:space="preserve"> Prawo budowlane.</w:t>
      </w:r>
      <w:r w:rsidR="000E2901" w:rsidRPr="00C253B1">
        <w:rPr>
          <w:rFonts w:ascii="Verdana" w:hAnsi="Verdana" w:cstheme="minorHAnsi"/>
          <w:sz w:val="22"/>
          <w:szCs w:val="22"/>
        </w:rPr>
        <w:t xml:space="preserve"> Wymagany jest kompleksowy nadzór nad robotami wielobranżowymi w tym konstrukcyjno-budowlanymi, sanitarnymi, elektrycznymi i telekomunikacyjnymi.</w:t>
      </w:r>
      <w:r w:rsidRPr="00C253B1">
        <w:rPr>
          <w:rFonts w:ascii="Verdana" w:hAnsi="Verdana" w:cstheme="minorHAnsi"/>
          <w:sz w:val="22"/>
          <w:szCs w:val="22"/>
        </w:rPr>
        <w:t xml:space="preserve"> Szczegółowy zakres usługi </w:t>
      </w:r>
      <w:r w:rsidR="000B7F09" w:rsidRPr="00C253B1">
        <w:rPr>
          <w:rFonts w:ascii="Verdana" w:hAnsi="Verdana" w:cstheme="minorHAnsi"/>
          <w:sz w:val="22"/>
          <w:szCs w:val="22"/>
        </w:rPr>
        <w:t xml:space="preserve">i obowiązki Wykonawcy </w:t>
      </w:r>
      <w:r w:rsidRPr="00C253B1">
        <w:rPr>
          <w:rFonts w:ascii="Verdana" w:hAnsi="Verdana" w:cstheme="minorHAnsi"/>
          <w:sz w:val="22"/>
          <w:szCs w:val="22"/>
        </w:rPr>
        <w:t xml:space="preserve">określono w pkt. 2 </w:t>
      </w:r>
      <w:r w:rsidR="000E2901" w:rsidRPr="00C253B1">
        <w:rPr>
          <w:rFonts w:ascii="Verdana" w:hAnsi="Verdana" w:cstheme="minorHAnsi"/>
          <w:sz w:val="22"/>
          <w:szCs w:val="22"/>
        </w:rPr>
        <w:t>Opisu Przedmiotu zamówienia OPZ</w:t>
      </w:r>
      <w:r w:rsidRPr="00C253B1">
        <w:rPr>
          <w:rFonts w:ascii="Verdana" w:hAnsi="Verdana" w:cstheme="minorHAnsi"/>
          <w:sz w:val="22"/>
          <w:szCs w:val="22"/>
        </w:rPr>
        <w:t xml:space="preserve"> </w:t>
      </w:r>
      <w:r w:rsidR="000B7F09" w:rsidRPr="00C253B1">
        <w:rPr>
          <w:rFonts w:ascii="Verdana" w:hAnsi="Verdana" w:cstheme="minorHAnsi"/>
          <w:sz w:val="22"/>
          <w:szCs w:val="22"/>
        </w:rPr>
        <w:t>(</w:t>
      </w:r>
      <w:r w:rsidRPr="00C253B1">
        <w:rPr>
          <w:rFonts w:ascii="Verdana" w:hAnsi="Verdana" w:cstheme="minorHAnsi"/>
          <w:sz w:val="22"/>
          <w:szCs w:val="22"/>
        </w:rPr>
        <w:t>załącznik 1 do Umowy</w:t>
      </w:r>
      <w:r w:rsidR="000B7F09" w:rsidRPr="00C253B1">
        <w:rPr>
          <w:rFonts w:ascii="Verdana" w:hAnsi="Verdana" w:cstheme="minorHAnsi"/>
          <w:sz w:val="22"/>
          <w:szCs w:val="22"/>
        </w:rPr>
        <w:t>)</w:t>
      </w:r>
      <w:r w:rsidRPr="00C253B1">
        <w:rPr>
          <w:rFonts w:ascii="Verdana" w:hAnsi="Verdana" w:cstheme="minorHAnsi"/>
          <w:sz w:val="22"/>
          <w:szCs w:val="22"/>
        </w:rPr>
        <w:t xml:space="preserve">. </w:t>
      </w:r>
    </w:p>
    <w:p w14:paraId="08E93E9C" w14:textId="4D0C4664" w:rsidR="000E2901" w:rsidRPr="00C253B1" w:rsidRDefault="000E2901" w:rsidP="00B76293">
      <w:pPr>
        <w:numPr>
          <w:ilvl w:val="0"/>
          <w:numId w:val="20"/>
        </w:numPr>
        <w:tabs>
          <w:tab w:val="left" w:pos="3150"/>
        </w:tabs>
        <w:spacing w:line="276" w:lineRule="auto"/>
        <w:contextualSpacing/>
        <w:jc w:val="both"/>
        <w:rPr>
          <w:rFonts w:ascii="Verdana" w:hAnsi="Verdana" w:cstheme="minorHAnsi"/>
          <w:sz w:val="22"/>
          <w:szCs w:val="22"/>
        </w:rPr>
      </w:pPr>
      <w:r w:rsidRPr="00C253B1">
        <w:rPr>
          <w:rFonts w:ascii="Verdana" w:hAnsi="Verdana" w:cstheme="minorHAnsi"/>
          <w:sz w:val="22"/>
          <w:szCs w:val="22"/>
        </w:rPr>
        <w:t>Wykonawca bierze odpowiedzialność za kompletne, wysokiej jakości i terminowe wykonanie przedmiotu umowy oraz za jego zgodność z obowiązującymi przepisami.</w:t>
      </w:r>
    </w:p>
    <w:p w14:paraId="283B15BE" w14:textId="748E7F48" w:rsidR="000E2901" w:rsidRPr="00C253B1" w:rsidRDefault="000E2901" w:rsidP="00B76293">
      <w:pPr>
        <w:numPr>
          <w:ilvl w:val="0"/>
          <w:numId w:val="20"/>
        </w:numPr>
        <w:tabs>
          <w:tab w:val="left" w:pos="3150"/>
        </w:tabs>
        <w:spacing w:line="276" w:lineRule="auto"/>
        <w:contextualSpacing/>
        <w:jc w:val="both"/>
        <w:rPr>
          <w:rFonts w:ascii="Verdana" w:hAnsi="Verdana" w:cstheme="minorHAnsi"/>
          <w:sz w:val="22"/>
          <w:szCs w:val="22"/>
        </w:rPr>
      </w:pPr>
      <w:r w:rsidRPr="00C253B1">
        <w:rPr>
          <w:rFonts w:ascii="Verdana" w:hAnsi="Verdana" w:cstheme="minorHAnsi"/>
          <w:sz w:val="22"/>
          <w:szCs w:val="22"/>
        </w:rPr>
        <w:t>Wykonawca ustanawia do wykonania przedmiotu umowy niżej wymienione osoby:</w:t>
      </w:r>
    </w:p>
    <w:p w14:paraId="0C406E56" w14:textId="5768334B" w:rsidR="00BB244F" w:rsidRDefault="006E4A27" w:rsidP="000E2901">
      <w:pPr>
        <w:tabs>
          <w:tab w:val="left" w:pos="3150"/>
        </w:tabs>
        <w:spacing w:line="276" w:lineRule="auto"/>
        <w:ind w:left="360"/>
        <w:contextualSpacing/>
        <w:jc w:val="both"/>
        <w:rPr>
          <w:rFonts w:ascii="Verdana" w:hAnsi="Verdana" w:cstheme="minorHAnsi"/>
          <w:sz w:val="22"/>
          <w:szCs w:val="22"/>
        </w:rPr>
      </w:pPr>
      <w:r w:rsidRPr="00C253B1">
        <w:rPr>
          <w:rFonts w:ascii="Verdana" w:hAnsi="Verdana" w:cstheme="minorHAnsi"/>
          <w:sz w:val="22"/>
          <w:szCs w:val="22"/>
        </w:rPr>
        <w:t xml:space="preserve">-  </w:t>
      </w:r>
      <w:r w:rsidR="000E2901" w:rsidRPr="00C253B1">
        <w:rPr>
          <w:rFonts w:ascii="Verdana" w:hAnsi="Verdana" w:cstheme="minorHAnsi"/>
          <w:sz w:val="22"/>
          <w:szCs w:val="22"/>
        </w:rPr>
        <w:t>1</w:t>
      </w:r>
      <w:r w:rsidR="00912A62" w:rsidRPr="00C253B1">
        <w:rPr>
          <w:rFonts w:ascii="Verdana" w:hAnsi="Verdana" w:cstheme="minorHAnsi"/>
          <w:sz w:val="22"/>
          <w:szCs w:val="22"/>
        </w:rPr>
        <w:t>*</w:t>
      </w:r>
      <w:r w:rsidR="000E2901" w:rsidRPr="00C253B1">
        <w:rPr>
          <w:rFonts w:ascii="Verdana" w:hAnsi="Verdana" w:cstheme="minorHAnsi"/>
          <w:sz w:val="22"/>
          <w:szCs w:val="22"/>
        </w:rPr>
        <w:t xml:space="preserve"> osoba do pełnienia funkcji koordynatora nadzoru</w:t>
      </w:r>
      <w:r w:rsidR="000B7F09" w:rsidRPr="00C253B1">
        <w:rPr>
          <w:rFonts w:ascii="Verdana" w:hAnsi="Verdana" w:cstheme="minorHAnsi"/>
          <w:sz w:val="22"/>
          <w:szCs w:val="22"/>
        </w:rPr>
        <w:t xml:space="preserve"> </w:t>
      </w:r>
      <w:r w:rsidR="000E2901" w:rsidRPr="00C253B1">
        <w:rPr>
          <w:rFonts w:ascii="Verdana" w:hAnsi="Verdana" w:cstheme="minorHAnsi"/>
          <w:sz w:val="22"/>
          <w:szCs w:val="22"/>
        </w:rPr>
        <w:t xml:space="preserve">inwestorskiego, </w:t>
      </w:r>
    </w:p>
    <w:p w14:paraId="5384B2D7" w14:textId="71B4B659" w:rsidR="0023534F" w:rsidRPr="00C253B1" w:rsidRDefault="0023534F" w:rsidP="000E2901">
      <w:pPr>
        <w:tabs>
          <w:tab w:val="left" w:pos="3150"/>
        </w:tabs>
        <w:spacing w:line="276" w:lineRule="auto"/>
        <w:ind w:left="360"/>
        <w:contextualSpacing/>
        <w:jc w:val="both"/>
        <w:rPr>
          <w:rFonts w:ascii="Verdana" w:hAnsi="Verdana" w:cstheme="minorHAnsi"/>
          <w:sz w:val="22"/>
          <w:szCs w:val="22"/>
        </w:rPr>
      </w:pPr>
      <w:r w:rsidRPr="00E90301">
        <w:rPr>
          <w:rFonts w:ascii="Verdana" w:hAnsi="Verdana" w:cstheme="minorHAnsi"/>
          <w:sz w:val="22"/>
          <w:szCs w:val="22"/>
        </w:rPr>
        <w:t>(*funkcja koordynatora nadzoru inwestorskiego oraz inspektora nadzoru robót branżowych może być połączona i pełniona przez 1 osobę).</w:t>
      </w:r>
    </w:p>
    <w:p w14:paraId="718251F3" w14:textId="54B5074A" w:rsidR="000E2901" w:rsidRPr="00C253B1" w:rsidRDefault="006E4A27" w:rsidP="000E2901">
      <w:pPr>
        <w:tabs>
          <w:tab w:val="left" w:pos="3150"/>
        </w:tabs>
        <w:spacing w:line="276" w:lineRule="auto"/>
        <w:ind w:left="360"/>
        <w:contextualSpacing/>
        <w:jc w:val="both"/>
        <w:rPr>
          <w:rFonts w:ascii="Verdana" w:hAnsi="Verdana" w:cstheme="minorHAnsi"/>
          <w:sz w:val="22"/>
          <w:szCs w:val="22"/>
        </w:rPr>
      </w:pPr>
      <w:r w:rsidRPr="00C253B1">
        <w:rPr>
          <w:rFonts w:ascii="Verdana" w:hAnsi="Verdana" w:cstheme="minorHAnsi"/>
          <w:sz w:val="22"/>
          <w:szCs w:val="22"/>
        </w:rPr>
        <w:t xml:space="preserve">- </w:t>
      </w:r>
      <w:r w:rsidR="00BB244F" w:rsidRPr="00C253B1">
        <w:rPr>
          <w:rFonts w:ascii="Verdana" w:hAnsi="Verdana" w:cstheme="minorHAnsi"/>
          <w:sz w:val="22"/>
          <w:szCs w:val="22"/>
        </w:rPr>
        <w:t>1</w:t>
      </w:r>
      <w:r w:rsidR="006E06A9">
        <w:rPr>
          <w:rFonts w:ascii="Verdana" w:hAnsi="Verdana" w:cstheme="minorHAnsi"/>
          <w:sz w:val="22"/>
          <w:szCs w:val="22"/>
        </w:rPr>
        <w:t xml:space="preserve"> </w:t>
      </w:r>
      <w:r w:rsidR="00BB244F" w:rsidRPr="00C253B1">
        <w:rPr>
          <w:rFonts w:ascii="Verdana" w:hAnsi="Verdana" w:cstheme="minorHAnsi"/>
          <w:sz w:val="22"/>
          <w:szCs w:val="22"/>
        </w:rPr>
        <w:t>osoba do pełnienia funkcji inspektora</w:t>
      </w:r>
      <w:r w:rsidR="00516E35" w:rsidRPr="00C253B1">
        <w:rPr>
          <w:rFonts w:ascii="Verdana" w:hAnsi="Verdana" w:cstheme="minorHAnsi"/>
          <w:sz w:val="22"/>
          <w:szCs w:val="22"/>
        </w:rPr>
        <w:t xml:space="preserve"> nadzoru robót w zakresie </w:t>
      </w:r>
      <w:r w:rsidR="000B7F09" w:rsidRPr="00C253B1">
        <w:rPr>
          <w:rFonts w:ascii="Verdana" w:hAnsi="Verdana" w:cstheme="minorHAnsi"/>
          <w:sz w:val="22"/>
          <w:szCs w:val="22"/>
        </w:rPr>
        <w:t>konstrukcyjno-budowlany</w:t>
      </w:r>
      <w:r w:rsidR="00516E35" w:rsidRPr="00C253B1">
        <w:rPr>
          <w:rFonts w:ascii="Verdana" w:hAnsi="Verdana" w:cstheme="minorHAnsi"/>
          <w:sz w:val="22"/>
          <w:szCs w:val="22"/>
        </w:rPr>
        <w:t>m</w:t>
      </w:r>
      <w:r w:rsidR="000B7F09" w:rsidRPr="00C253B1">
        <w:rPr>
          <w:rFonts w:ascii="Verdana" w:hAnsi="Verdana" w:cstheme="minorHAnsi"/>
          <w:sz w:val="22"/>
          <w:szCs w:val="22"/>
        </w:rPr>
        <w:t>,</w:t>
      </w:r>
    </w:p>
    <w:p w14:paraId="1BD382E0" w14:textId="780520D0" w:rsidR="000E2901" w:rsidRPr="00C253B1" w:rsidRDefault="000E2901" w:rsidP="000E2901">
      <w:pPr>
        <w:tabs>
          <w:tab w:val="left" w:pos="3150"/>
        </w:tabs>
        <w:spacing w:line="276" w:lineRule="auto"/>
        <w:ind w:left="360"/>
        <w:contextualSpacing/>
        <w:jc w:val="both"/>
        <w:rPr>
          <w:rFonts w:ascii="Verdana" w:hAnsi="Verdana" w:cstheme="minorHAnsi"/>
          <w:sz w:val="22"/>
          <w:szCs w:val="22"/>
        </w:rPr>
      </w:pPr>
      <w:r w:rsidRPr="00C253B1">
        <w:rPr>
          <w:rFonts w:ascii="Verdana" w:hAnsi="Verdana" w:cstheme="minorHAnsi"/>
          <w:sz w:val="22"/>
          <w:szCs w:val="22"/>
        </w:rPr>
        <w:t>- 1 osoba do pełnienia funkcji</w:t>
      </w:r>
      <w:r w:rsidR="000B7F09" w:rsidRPr="00C253B1">
        <w:rPr>
          <w:rFonts w:ascii="Verdana" w:hAnsi="Verdana" w:cstheme="minorHAnsi"/>
          <w:sz w:val="22"/>
          <w:szCs w:val="22"/>
        </w:rPr>
        <w:t xml:space="preserve"> inspektor</w:t>
      </w:r>
      <w:r w:rsidRPr="00C253B1">
        <w:rPr>
          <w:rFonts w:ascii="Verdana" w:hAnsi="Verdana" w:cstheme="minorHAnsi"/>
          <w:sz w:val="22"/>
          <w:szCs w:val="22"/>
        </w:rPr>
        <w:t>a</w:t>
      </w:r>
      <w:r w:rsidR="000B7F09" w:rsidRPr="00C253B1">
        <w:rPr>
          <w:rFonts w:ascii="Verdana" w:hAnsi="Verdana" w:cstheme="minorHAnsi"/>
          <w:sz w:val="22"/>
          <w:szCs w:val="22"/>
        </w:rPr>
        <w:t xml:space="preserve"> nadzoru robót </w:t>
      </w:r>
      <w:r w:rsidR="00516E35" w:rsidRPr="00C253B1">
        <w:rPr>
          <w:rFonts w:ascii="Verdana" w:hAnsi="Verdana" w:cstheme="minorHAnsi"/>
          <w:sz w:val="22"/>
          <w:szCs w:val="22"/>
        </w:rPr>
        <w:t>w zakresie sieci, instalacji i urządzeń cieplnych wentylacyjnych, gazowych, wodociągowych i kanalizacyjnych</w:t>
      </w:r>
      <w:r w:rsidR="000B7F09" w:rsidRPr="00C253B1">
        <w:rPr>
          <w:rFonts w:ascii="Verdana" w:hAnsi="Verdana" w:cstheme="minorHAnsi"/>
          <w:sz w:val="22"/>
          <w:szCs w:val="22"/>
        </w:rPr>
        <w:t xml:space="preserve">, </w:t>
      </w:r>
    </w:p>
    <w:p w14:paraId="110BC721" w14:textId="10D2C93A" w:rsidR="000E2901" w:rsidRPr="00C253B1" w:rsidRDefault="000E2901" w:rsidP="000E2901">
      <w:pPr>
        <w:tabs>
          <w:tab w:val="left" w:pos="3150"/>
        </w:tabs>
        <w:spacing w:line="276" w:lineRule="auto"/>
        <w:ind w:left="360"/>
        <w:contextualSpacing/>
        <w:jc w:val="both"/>
        <w:rPr>
          <w:rFonts w:ascii="Verdana" w:hAnsi="Verdana" w:cstheme="minorHAnsi"/>
          <w:sz w:val="22"/>
          <w:szCs w:val="22"/>
        </w:rPr>
      </w:pPr>
      <w:r w:rsidRPr="00C253B1">
        <w:rPr>
          <w:rFonts w:ascii="Verdana" w:hAnsi="Verdana" w:cstheme="minorHAnsi"/>
          <w:sz w:val="22"/>
          <w:szCs w:val="22"/>
        </w:rPr>
        <w:t>- 1 osoba do pełnienia funkcji inspektora nadzoru</w:t>
      </w:r>
      <w:r w:rsidR="000B7F09" w:rsidRPr="00C253B1">
        <w:rPr>
          <w:rFonts w:ascii="Verdana" w:hAnsi="Verdana" w:cstheme="minorHAnsi"/>
          <w:sz w:val="22"/>
          <w:szCs w:val="22"/>
        </w:rPr>
        <w:t xml:space="preserve"> robót </w:t>
      </w:r>
      <w:r w:rsidR="00516E35" w:rsidRPr="00C253B1">
        <w:rPr>
          <w:rFonts w:ascii="Verdana" w:hAnsi="Verdana" w:cstheme="minorHAnsi"/>
          <w:sz w:val="22"/>
          <w:szCs w:val="22"/>
        </w:rPr>
        <w:t>w zakresie sieci, instalacji i urządzeń elektrycznych i elektroenergetycznych</w:t>
      </w:r>
      <w:r w:rsidR="000B7F09" w:rsidRPr="00C253B1">
        <w:rPr>
          <w:rFonts w:ascii="Verdana" w:hAnsi="Verdana" w:cstheme="minorHAnsi"/>
          <w:sz w:val="22"/>
          <w:szCs w:val="22"/>
        </w:rPr>
        <w:t>,</w:t>
      </w:r>
    </w:p>
    <w:p w14:paraId="715DEC14" w14:textId="67E4D62A" w:rsidR="005C3CCE" w:rsidRPr="00C253B1" w:rsidRDefault="000E2901" w:rsidP="000E2901">
      <w:pPr>
        <w:tabs>
          <w:tab w:val="left" w:pos="3150"/>
        </w:tabs>
        <w:spacing w:line="276" w:lineRule="auto"/>
        <w:ind w:left="360"/>
        <w:contextualSpacing/>
        <w:jc w:val="both"/>
        <w:rPr>
          <w:rFonts w:ascii="Verdana" w:hAnsi="Verdana" w:cstheme="minorHAnsi"/>
          <w:sz w:val="22"/>
          <w:szCs w:val="22"/>
        </w:rPr>
      </w:pPr>
      <w:r w:rsidRPr="00C253B1">
        <w:rPr>
          <w:rFonts w:ascii="Verdana" w:hAnsi="Verdana" w:cstheme="minorHAnsi"/>
          <w:sz w:val="22"/>
          <w:szCs w:val="22"/>
        </w:rPr>
        <w:t xml:space="preserve">- 1 osoba </w:t>
      </w:r>
      <w:r w:rsidR="000B7F09" w:rsidRPr="00C253B1">
        <w:rPr>
          <w:rFonts w:ascii="Verdana" w:hAnsi="Verdana" w:cstheme="minorHAnsi"/>
          <w:sz w:val="22"/>
          <w:szCs w:val="22"/>
        </w:rPr>
        <w:t xml:space="preserve"> </w:t>
      </w:r>
      <w:r w:rsidRPr="00C253B1">
        <w:rPr>
          <w:rFonts w:ascii="Verdana" w:hAnsi="Verdana" w:cstheme="minorHAnsi"/>
          <w:sz w:val="22"/>
          <w:szCs w:val="22"/>
        </w:rPr>
        <w:t xml:space="preserve">do pełnienia funkcji inspektora nadzoru robót </w:t>
      </w:r>
      <w:r w:rsidR="00516E35" w:rsidRPr="00C253B1">
        <w:rPr>
          <w:rFonts w:ascii="Verdana" w:hAnsi="Verdana" w:cstheme="minorHAnsi"/>
          <w:sz w:val="22"/>
          <w:szCs w:val="22"/>
        </w:rPr>
        <w:t>w zakresie sieci, instalacji i urządzeń telekomunikacyjnych.</w:t>
      </w:r>
    </w:p>
    <w:p w14:paraId="264EB9FA" w14:textId="2F7B8C5E" w:rsidR="005C3CCE" w:rsidRPr="00C253B1" w:rsidRDefault="00112E1A" w:rsidP="00B76293">
      <w:pPr>
        <w:numPr>
          <w:ilvl w:val="0"/>
          <w:numId w:val="20"/>
        </w:numPr>
        <w:tabs>
          <w:tab w:val="left" w:pos="3150"/>
        </w:tabs>
        <w:spacing w:line="276" w:lineRule="auto"/>
        <w:contextualSpacing/>
        <w:jc w:val="both"/>
        <w:rPr>
          <w:rFonts w:ascii="Verdana" w:hAnsi="Verdana" w:cstheme="minorHAnsi"/>
          <w:sz w:val="22"/>
          <w:szCs w:val="22"/>
        </w:rPr>
      </w:pPr>
      <w:r w:rsidRPr="00C253B1">
        <w:rPr>
          <w:rFonts w:ascii="Verdana" w:hAnsi="Verdana" w:cstheme="minorHAnsi"/>
          <w:sz w:val="22"/>
          <w:szCs w:val="22"/>
        </w:rPr>
        <w:t xml:space="preserve">Osoby </w:t>
      </w:r>
      <w:r w:rsidR="000E2901" w:rsidRPr="00C253B1">
        <w:rPr>
          <w:rFonts w:ascii="Verdana" w:hAnsi="Verdana" w:cstheme="minorHAnsi"/>
          <w:sz w:val="22"/>
          <w:szCs w:val="22"/>
        </w:rPr>
        <w:t xml:space="preserve">wchodzące w skład nadzoru posiadają </w:t>
      </w:r>
      <w:r w:rsidRPr="00C253B1">
        <w:rPr>
          <w:rFonts w:ascii="Verdana" w:hAnsi="Verdana" w:cstheme="minorHAnsi"/>
          <w:sz w:val="22"/>
          <w:szCs w:val="22"/>
        </w:rPr>
        <w:t>uprawnienia do pełnienia samodzielnych funkcji technicznych w budownictwie, aktualne zaświadczenie o przynależności do Izby Samorządu Zawodowego, oraz przygotowanie zawodowe do wykonywania powierzonych czynności, zgodnie z wymaganiami przepisów prawa.</w:t>
      </w:r>
    </w:p>
    <w:p w14:paraId="32153672" w14:textId="4004A2D8" w:rsidR="000F05B9" w:rsidRPr="00C253B1" w:rsidRDefault="000F05B9" w:rsidP="00B76293">
      <w:pPr>
        <w:numPr>
          <w:ilvl w:val="0"/>
          <w:numId w:val="20"/>
        </w:numPr>
        <w:tabs>
          <w:tab w:val="left" w:pos="3150"/>
        </w:tabs>
        <w:spacing w:line="276" w:lineRule="auto"/>
        <w:contextualSpacing/>
        <w:jc w:val="both"/>
        <w:rPr>
          <w:rFonts w:ascii="Verdana" w:hAnsi="Verdana" w:cstheme="minorHAnsi"/>
          <w:sz w:val="22"/>
          <w:szCs w:val="22"/>
        </w:rPr>
      </w:pPr>
      <w:r w:rsidRPr="00C253B1">
        <w:rPr>
          <w:rFonts w:ascii="Verdana" w:hAnsi="Verdana" w:cstheme="minorHAnsi"/>
          <w:sz w:val="22"/>
          <w:szCs w:val="22"/>
        </w:rPr>
        <w:t>W przypadku konieczności zatrudnienia dodatkowych osób niezbędnych do prawidłowego wykonania przedmiotu zamówienia, Wykonawca zapewni nadzór i obecność takich osób we własnym zakresie i na własny koszt.</w:t>
      </w:r>
    </w:p>
    <w:p w14:paraId="6AE4E537" w14:textId="77777777" w:rsidR="00755BC7" w:rsidRPr="00C253B1" w:rsidRDefault="000F05B9" w:rsidP="00755BC7">
      <w:pPr>
        <w:numPr>
          <w:ilvl w:val="0"/>
          <w:numId w:val="20"/>
        </w:numPr>
        <w:tabs>
          <w:tab w:val="left" w:pos="3150"/>
        </w:tabs>
        <w:spacing w:line="276" w:lineRule="auto"/>
        <w:contextualSpacing/>
        <w:jc w:val="both"/>
        <w:rPr>
          <w:rFonts w:ascii="Verdana" w:hAnsi="Verdana" w:cstheme="minorHAnsi"/>
          <w:sz w:val="22"/>
          <w:szCs w:val="22"/>
        </w:rPr>
      </w:pPr>
      <w:r w:rsidRPr="00C253B1">
        <w:rPr>
          <w:rFonts w:ascii="Verdana" w:hAnsi="Verdana" w:cstheme="minorHAnsi"/>
          <w:sz w:val="22"/>
          <w:szCs w:val="22"/>
        </w:rPr>
        <w:t xml:space="preserve">Wykonawca jako Inspektor Nadzoru Inwestorskiego i jednocześnie przedstawiciel Zamawiającego, działa w imieniu Zamawiającego w zakresie nadzoru merytorycznego, sprawozdawczości, monitoringu, kontroli. Podejmuje decyzje we wszelkich sprawach związanych z interpretacją dokumentacji projektowej, specyfikacji technicznych oraz sprawach dotyczących akceptacji wypełniania warunków umowy przez Wykonawcę robót budowlanych, właściwej </w:t>
      </w:r>
      <w:r w:rsidRPr="00C253B1">
        <w:rPr>
          <w:rFonts w:ascii="Verdana" w:hAnsi="Verdana" w:cstheme="minorHAnsi"/>
          <w:sz w:val="22"/>
          <w:szCs w:val="22"/>
        </w:rPr>
        <w:lastRenderedPageBreak/>
        <w:t xml:space="preserve">interpretacji prawnej wszelkich zaistniałych faktów i zdarzeń. Pełni swoją funkcję przy pomocy zespołu (Personelu) wieloosobowego, którym kieruje </w:t>
      </w:r>
      <w:r w:rsidR="00314BB2" w:rsidRPr="00C253B1">
        <w:rPr>
          <w:rFonts w:ascii="Verdana" w:hAnsi="Verdana" w:cstheme="minorHAnsi"/>
          <w:sz w:val="22"/>
          <w:szCs w:val="22"/>
        </w:rPr>
        <w:t>i</w:t>
      </w:r>
      <w:r w:rsidRPr="00C253B1">
        <w:rPr>
          <w:rFonts w:ascii="Verdana" w:hAnsi="Verdana" w:cstheme="minorHAnsi"/>
          <w:sz w:val="22"/>
          <w:szCs w:val="22"/>
        </w:rPr>
        <w:t xml:space="preserve"> za który odpowiada.</w:t>
      </w:r>
    </w:p>
    <w:p w14:paraId="4E4E0A74" w14:textId="0798CAF5" w:rsidR="00A06554" w:rsidRPr="00C253B1" w:rsidRDefault="00174A46" w:rsidP="006E06A9">
      <w:pPr>
        <w:pStyle w:val="Akapitzlist"/>
        <w:numPr>
          <w:ilvl w:val="0"/>
          <w:numId w:val="20"/>
        </w:numPr>
        <w:spacing w:line="276" w:lineRule="auto"/>
        <w:jc w:val="both"/>
        <w:rPr>
          <w:rFonts w:ascii="Verdana" w:hAnsi="Verdana" w:cstheme="minorHAnsi"/>
          <w:bCs/>
          <w:sz w:val="22"/>
          <w:szCs w:val="22"/>
        </w:rPr>
      </w:pPr>
      <w:r w:rsidRPr="00C253B1">
        <w:rPr>
          <w:rFonts w:ascii="Verdana" w:hAnsi="Verdana" w:cstheme="minorHAnsi"/>
          <w:bCs/>
          <w:sz w:val="22"/>
          <w:szCs w:val="22"/>
        </w:rPr>
        <w:t xml:space="preserve">Wykonawca </w:t>
      </w:r>
      <w:r w:rsidR="00755BC7" w:rsidRPr="00C253B1">
        <w:rPr>
          <w:rFonts w:ascii="Verdana" w:hAnsi="Verdana" w:cstheme="minorHAnsi"/>
          <w:bCs/>
          <w:sz w:val="22"/>
          <w:szCs w:val="22"/>
        </w:rPr>
        <w:t xml:space="preserve">posiada polisę ubezpieczenia w zakresie odpowiedzialności cywilnej z tytułu prowadzonej działalności w wysokości nie mniejszej niż  </w:t>
      </w:r>
      <w:r w:rsidR="007B4530" w:rsidRPr="00E90301">
        <w:rPr>
          <w:rFonts w:ascii="Verdana" w:hAnsi="Verdana" w:cstheme="minorHAnsi"/>
          <w:bCs/>
          <w:sz w:val="22"/>
          <w:szCs w:val="22"/>
        </w:rPr>
        <w:t>5</w:t>
      </w:r>
      <w:r w:rsidR="00755BC7" w:rsidRPr="00E90301">
        <w:rPr>
          <w:rFonts w:ascii="Verdana" w:hAnsi="Verdana" w:cstheme="minorHAnsi"/>
          <w:bCs/>
          <w:sz w:val="22"/>
          <w:szCs w:val="22"/>
        </w:rPr>
        <w:t xml:space="preserve">00 000,00 zł </w:t>
      </w:r>
      <w:r w:rsidR="00755BC7" w:rsidRPr="00C253B1">
        <w:rPr>
          <w:rFonts w:ascii="Verdana" w:hAnsi="Verdana" w:cstheme="minorHAnsi"/>
          <w:bCs/>
          <w:sz w:val="22"/>
          <w:szCs w:val="22"/>
        </w:rPr>
        <w:t>(słownie……</w:t>
      </w:r>
      <w:r w:rsidR="007B4530" w:rsidRPr="00C253B1">
        <w:rPr>
          <w:rFonts w:ascii="Verdana" w:hAnsi="Verdana" w:cstheme="minorHAnsi"/>
          <w:bCs/>
          <w:sz w:val="22"/>
          <w:szCs w:val="22"/>
        </w:rPr>
        <w:t>…………….</w:t>
      </w:r>
      <w:r w:rsidR="00755BC7" w:rsidRPr="00C253B1">
        <w:rPr>
          <w:rFonts w:ascii="Verdana" w:hAnsi="Verdana" w:cstheme="minorHAnsi"/>
          <w:bCs/>
          <w:sz w:val="22"/>
          <w:szCs w:val="22"/>
        </w:rPr>
        <w:t xml:space="preserve"> zł).</w:t>
      </w:r>
      <w:r w:rsidR="00872300" w:rsidRPr="00C253B1">
        <w:rPr>
          <w:rFonts w:ascii="Verdana" w:hAnsi="Verdana" w:cstheme="minorHAnsi"/>
          <w:bCs/>
          <w:sz w:val="22"/>
          <w:szCs w:val="22"/>
        </w:rPr>
        <w:t xml:space="preserve"> </w:t>
      </w:r>
      <w:r w:rsidRPr="00C253B1">
        <w:rPr>
          <w:rFonts w:ascii="Verdana" w:hAnsi="Verdana" w:cstheme="minorHAnsi"/>
          <w:bCs/>
          <w:sz w:val="22"/>
          <w:szCs w:val="22"/>
        </w:rPr>
        <w:t xml:space="preserve">Ubezpieczenie Odpowiedzialności Cywilnej </w:t>
      </w:r>
      <w:r w:rsidR="00872300" w:rsidRPr="00C253B1">
        <w:rPr>
          <w:rFonts w:ascii="Verdana" w:hAnsi="Verdana" w:cstheme="minorHAnsi"/>
          <w:bCs/>
          <w:sz w:val="22"/>
          <w:szCs w:val="22"/>
        </w:rPr>
        <w:t>obejmuje c</w:t>
      </w:r>
      <w:r w:rsidR="00612757" w:rsidRPr="00C253B1">
        <w:rPr>
          <w:rFonts w:ascii="Verdana" w:hAnsi="Verdana" w:cstheme="minorHAnsi"/>
          <w:bCs/>
          <w:sz w:val="22"/>
          <w:szCs w:val="22"/>
        </w:rPr>
        <w:t xml:space="preserve">o najmniej okres wykonywania </w:t>
      </w:r>
      <w:r w:rsidR="00872300" w:rsidRPr="00C253B1">
        <w:rPr>
          <w:rFonts w:ascii="Verdana" w:hAnsi="Verdana" w:cstheme="minorHAnsi"/>
          <w:bCs/>
          <w:sz w:val="22"/>
          <w:szCs w:val="22"/>
        </w:rPr>
        <w:t>przedmiotu umowy tj. od daty podpisania umowy do przekazania Zamawiającemu ostatecznej decyzji o pozwoleniu na użytkowanie obiektu.</w:t>
      </w:r>
      <w:r w:rsidR="00612757" w:rsidRPr="00C253B1">
        <w:rPr>
          <w:rFonts w:ascii="Verdana" w:hAnsi="Verdana" w:cstheme="minorHAnsi"/>
          <w:bCs/>
          <w:sz w:val="22"/>
          <w:szCs w:val="22"/>
        </w:rPr>
        <w:t xml:space="preserve"> </w:t>
      </w:r>
      <w:r w:rsidRPr="00C253B1">
        <w:rPr>
          <w:rFonts w:ascii="Verdana" w:hAnsi="Verdana" w:cstheme="minorHAnsi"/>
          <w:bCs/>
          <w:sz w:val="22"/>
          <w:szCs w:val="22"/>
        </w:rPr>
        <w:t>Wykonawca utrzyma w mocy</w:t>
      </w:r>
      <w:r w:rsidR="00612757" w:rsidRPr="00C253B1">
        <w:rPr>
          <w:rFonts w:ascii="Verdana" w:hAnsi="Verdana" w:cstheme="minorHAnsi"/>
          <w:bCs/>
          <w:sz w:val="22"/>
          <w:szCs w:val="22"/>
        </w:rPr>
        <w:t xml:space="preserve"> i zapewni ciągłość</w:t>
      </w:r>
      <w:r w:rsidRPr="00C253B1">
        <w:rPr>
          <w:rFonts w:ascii="Verdana" w:hAnsi="Verdana" w:cstheme="minorHAnsi"/>
          <w:bCs/>
          <w:sz w:val="22"/>
          <w:szCs w:val="22"/>
        </w:rPr>
        <w:t xml:space="preserve"> ubezpieczenia odpowiedzialności cywilnej (OC), w któr</w:t>
      </w:r>
      <w:r w:rsidR="00612757" w:rsidRPr="00C253B1">
        <w:rPr>
          <w:rFonts w:ascii="Verdana" w:hAnsi="Verdana" w:cstheme="minorHAnsi"/>
          <w:bCs/>
          <w:sz w:val="22"/>
          <w:szCs w:val="22"/>
        </w:rPr>
        <w:t>ym</w:t>
      </w:r>
      <w:r w:rsidRPr="00C253B1">
        <w:rPr>
          <w:rFonts w:ascii="Verdana" w:hAnsi="Verdana" w:cstheme="minorHAnsi"/>
          <w:bCs/>
          <w:sz w:val="22"/>
          <w:szCs w:val="22"/>
        </w:rPr>
        <w:t xml:space="preserve"> rodzaj działalności objętej ochroną będzie zgodny z p</w:t>
      </w:r>
      <w:r w:rsidR="00E815AC" w:rsidRPr="00C253B1">
        <w:rPr>
          <w:rFonts w:ascii="Verdana" w:hAnsi="Verdana" w:cstheme="minorHAnsi"/>
          <w:bCs/>
          <w:sz w:val="22"/>
          <w:szCs w:val="22"/>
        </w:rPr>
        <w:t>rzedmiotem</w:t>
      </w:r>
      <w:r w:rsidRPr="00C253B1">
        <w:rPr>
          <w:rFonts w:ascii="Verdana" w:hAnsi="Verdana" w:cstheme="minorHAnsi"/>
          <w:bCs/>
          <w:sz w:val="22"/>
          <w:szCs w:val="22"/>
        </w:rPr>
        <w:t xml:space="preserve"> niniejszej Umowy.</w:t>
      </w:r>
      <w:r w:rsidR="007335EF" w:rsidRPr="00C253B1">
        <w:t xml:space="preserve"> </w:t>
      </w:r>
      <w:r w:rsidR="00A06554" w:rsidRPr="00C253B1">
        <w:rPr>
          <w:rFonts w:ascii="Verdana" w:hAnsi="Verdana" w:cstheme="minorHAnsi"/>
          <w:sz w:val="22"/>
          <w:szCs w:val="22"/>
        </w:rPr>
        <w:t>Jeżeli w trakcie trwania niniejszej Umowy upłynie okres ubezpieczenia z tytułu przedłożonej przez Wykonawcę umowy ubezpieczenia, Wykonawca niezwłocznie i bez wezwania dostarczy Zamawiającemu dokument potwierdzający przedłużenie bieżącej lub zawarcie nowej umowy ubezpieczenia, w terminie najpóźniej 7 dni przed końcem bieżącego okresu ubezpieczenia.</w:t>
      </w:r>
    </w:p>
    <w:p w14:paraId="358CE4B4" w14:textId="5941978F" w:rsidR="00174A46" w:rsidRPr="00C253B1" w:rsidRDefault="007335EF" w:rsidP="006E06A9">
      <w:pPr>
        <w:pStyle w:val="Akapitzlist"/>
        <w:numPr>
          <w:ilvl w:val="0"/>
          <w:numId w:val="20"/>
        </w:numPr>
        <w:spacing w:line="276" w:lineRule="auto"/>
        <w:jc w:val="both"/>
        <w:rPr>
          <w:rFonts w:ascii="Verdana" w:hAnsi="Verdana" w:cstheme="minorHAnsi"/>
          <w:bCs/>
          <w:sz w:val="22"/>
          <w:szCs w:val="22"/>
        </w:rPr>
      </w:pPr>
      <w:r w:rsidRPr="00C253B1">
        <w:rPr>
          <w:rFonts w:ascii="Verdana" w:hAnsi="Verdana" w:cstheme="minorHAnsi"/>
          <w:bCs/>
          <w:sz w:val="22"/>
          <w:szCs w:val="22"/>
        </w:rPr>
        <w:t>Wykonawca jest zobligowany dostarczyć Zamawiającemu kopie polisy OC (potwierdzone za zgodność z oryginałem) poświadczających zawarcie umowy ubezpieczenia, a także potwierdzenie opłacenia składki lub raty składki z tytułu zawartej umowy ubezpieczenia.</w:t>
      </w:r>
      <w:r w:rsidRPr="00C253B1">
        <w:t xml:space="preserve"> </w:t>
      </w:r>
      <w:r w:rsidRPr="00C253B1">
        <w:rPr>
          <w:rFonts w:ascii="Verdana" w:hAnsi="Verdana" w:cstheme="minorHAnsi"/>
          <w:bCs/>
          <w:sz w:val="22"/>
          <w:szCs w:val="22"/>
        </w:rPr>
        <w:t>Jeżeli składka jest płatna w ratach, Wykonawca zobligowany jest dostarczyć Zamawiającemu potwierdzenie opłacenia składki nie później niż w dniu płatności określonym w umowie ubezpieczenia. Dowód płatności, o którym mowa w zdaniu poprzedzającym należy dostarczyć do siedziby Zamawiającego.</w:t>
      </w:r>
      <w:r w:rsidR="00A06554" w:rsidRPr="00C253B1">
        <w:rPr>
          <w:rFonts w:ascii="Verdana" w:hAnsi="Verdana" w:cstheme="minorHAnsi"/>
          <w:bCs/>
          <w:sz w:val="22"/>
          <w:szCs w:val="22"/>
        </w:rPr>
        <w:t xml:space="preserve"> </w:t>
      </w:r>
    </w:p>
    <w:p w14:paraId="44603106" w14:textId="0E7E961E" w:rsidR="00A06554" w:rsidRPr="00C253B1" w:rsidRDefault="00A06554" w:rsidP="006E06A9">
      <w:pPr>
        <w:pStyle w:val="Akapitzlist"/>
        <w:numPr>
          <w:ilvl w:val="0"/>
          <w:numId w:val="20"/>
        </w:numPr>
        <w:spacing w:line="276" w:lineRule="auto"/>
        <w:jc w:val="both"/>
        <w:rPr>
          <w:rFonts w:ascii="Verdana" w:hAnsi="Verdana" w:cstheme="minorHAnsi"/>
          <w:bCs/>
          <w:sz w:val="22"/>
          <w:szCs w:val="22"/>
        </w:rPr>
      </w:pPr>
      <w:r w:rsidRPr="00C253B1">
        <w:rPr>
          <w:rFonts w:ascii="Verdana" w:hAnsi="Verdana" w:cstheme="minorHAnsi"/>
          <w:sz w:val="22"/>
          <w:szCs w:val="22"/>
        </w:rPr>
        <w:t xml:space="preserve">Jeżeli wymagana umowa ubezpieczenia Wykonawcy nie zostanie zawarta lub dokumenty potwierdzające jej zawarcie (w tym opłacenie składki) nie zostaną dostarczone, albo jeśli zakres ochrony będzie odbiegał na niekorzyść Zamawiającego lub Wykonawca w jakikolwiek sposób i stopniu zmieni zapisy umowy ubezpieczenia na niekorzyść Zamawiającego bez jego zgody, bądź gdy wprowadzi w błąd Zamawiającego co do istnienia lub warunków tejże umowy ubezpieczenia, </w:t>
      </w:r>
      <w:r w:rsidRPr="00C253B1">
        <w:rPr>
          <w:rFonts w:ascii="Verdana" w:hAnsi="Verdana" w:cstheme="minorHAnsi"/>
          <w:bCs/>
          <w:sz w:val="22"/>
          <w:szCs w:val="22"/>
        </w:rPr>
        <w:t>Zamawiający ma prawo samodzielnie zawrzeć stosowną umowę ubezpieczenia. Zamawiający obciąży Wykonawcę składką za tak zawartą umowę ubezpieczenia wzywając go do zapłaty lub dokonując potrącenia wraz z należnymi odsetkami z Wynagrodzenia, na co Wykonawca niniejszym wyraża zgodę.</w:t>
      </w:r>
    </w:p>
    <w:p w14:paraId="792E911F" w14:textId="051EBB78" w:rsidR="00174A46" w:rsidRPr="00C253B1" w:rsidRDefault="00174A46" w:rsidP="00A06554">
      <w:pPr>
        <w:pStyle w:val="Akapitzlist"/>
        <w:ind w:left="360"/>
        <w:rPr>
          <w:rFonts w:ascii="Verdana" w:hAnsi="Verdana" w:cstheme="minorHAnsi"/>
          <w:bCs/>
          <w:sz w:val="22"/>
          <w:szCs w:val="22"/>
        </w:rPr>
      </w:pPr>
    </w:p>
    <w:p w14:paraId="2E36442B" w14:textId="122C9D75" w:rsidR="00755BC7" w:rsidRPr="00C253B1" w:rsidRDefault="00755BC7" w:rsidP="004F722F">
      <w:pPr>
        <w:pStyle w:val="Akapitzlist"/>
        <w:spacing w:line="276" w:lineRule="auto"/>
        <w:ind w:left="1440"/>
        <w:jc w:val="both"/>
        <w:rPr>
          <w:rFonts w:ascii="Verdana" w:hAnsi="Verdana" w:cstheme="minorHAnsi"/>
          <w:sz w:val="22"/>
          <w:szCs w:val="22"/>
        </w:rPr>
      </w:pPr>
    </w:p>
    <w:p w14:paraId="0AEB5182" w14:textId="2BE9FB08" w:rsidR="008F28DD" w:rsidRPr="00C253B1" w:rsidRDefault="008F28DD" w:rsidP="00A00AA1">
      <w:pPr>
        <w:pStyle w:val="Nagwek1"/>
        <w:contextualSpacing/>
        <w:rPr>
          <w:color w:val="auto"/>
          <w:szCs w:val="22"/>
        </w:rPr>
      </w:pPr>
      <w:bookmarkStart w:id="6" w:name="_Toc180495033"/>
      <w:r w:rsidRPr="00C253B1">
        <w:rPr>
          <w:color w:val="auto"/>
          <w:szCs w:val="22"/>
        </w:rPr>
        <w:t xml:space="preserve">§ </w:t>
      </w:r>
      <w:r w:rsidR="006A1863" w:rsidRPr="00C253B1">
        <w:rPr>
          <w:color w:val="auto"/>
          <w:szCs w:val="22"/>
        </w:rPr>
        <w:t>5</w:t>
      </w:r>
      <w:r w:rsidRPr="00C253B1">
        <w:rPr>
          <w:color w:val="auto"/>
          <w:szCs w:val="22"/>
        </w:rPr>
        <w:br/>
        <w:t>KONSORCJUM</w:t>
      </w:r>
      <w:bookmarkEnd w:id="6"/>
    </w:p>
    <w:p w14:paraId="00A296B0" w14:textId="6FB1E10B" w:rsidR="00D15A06" w:rsidRPr="00C253B1" w:rsidRDefault="00D15A06" w:rsidP="00A00AA1">
      <w:pPr>
        <w:spacing w:line="276" w:lineRule="auto"/>
        <w:contextualSpacing/>
        <w:jc w:val="center"/>
        <w:rPr>
          <w:rFonts w:ascii="Verdana" w:eastAsia="Sylfaen" w:hAnsi="Verdana"/>
          <w:i/>
          <w:sz w:val="22"/>
          <w:szCs w:val="22"/>
        </w:rPr>
      </w:pPr>
      <w:r w:rsidRPr="00C253B1">
        <w:rPr>
          <w:rFonts w:ascii="Verdana" w:eastAsia="Sylfaen" w:hAnsi="Verdana"/>
          <w:i/>
          <w:sz w:val="22"/>
          <w:szCs w:val="22"/>
        </w:rPr>
        <w:t>(paragraf mający zastosowanie w przypadku zawarcia Umowy z Konsorcjum lub wykonawcami działającymi w formie spółki cywilnej; w innym przypadku zostanie usunięty)</w:t>
      </w:r>
    </w:p>
    <w:p w14:paraId="1613562A" w14:textId="77777777" w:rsidR="004F722F" w:rsidRPr="00C253B1" w:rsidRDefault="004F722F" w:rsidP="004F722F">
      <w:pPr>
        <w:spacing w:line="276" w:lineRule="auto"/>
        <w:contextualSpacing/>
        <w:jc w:val="center"/>
        <w:rPr>
          <w:rFonts w:ascii="Verdana" w:eastAsia="Sylfaen" w:hAnsi="Verdana"/>
          <w:i/>
          <w:sz w:val="22"/>
          <w:szCs w:val="22"/>
        </w:rPr>
      </w:pPr>
    </w:p>
    <w:p w14:paraId="787B82B9" w14:textId="77777777" w:rsidR="00D15A06" w:rsidRPr="00C253B1" w:rsidRDefault="00D15A06" w:rsidP="00B76293">
      <w:pPr>
        <w:numPr>
          <w:ilvl w:val="0"/>
          <w:numId w:val="14"/>
        </w:numPr>
        <w:spacing w:line="276" w:lineRule="auto"/>
        <w:ind w:left="360" w:right="20" w:hanging="360"/>
        <w:contextualSpacing/>
        <w:jc w:val="both"/>
        <w:rPr>
          <w:rFonts w:ascii="Verdana" w:eastAsia="Sylfaen" w:hAnsi="Verdana"/>
          <w:sz w:val="22"/>
          <w:szCs w:val="22"/>
        </w:rPr>
      </w:pPr>
      <w:r w:rsidRPr="00C253B1">
        <w:rPr>
          <w:rFonts w:ascii="Verdana" w:eastAsia="Sylfaen" w:hAnsi="Verdana"/>
          <w:sz w:val="22"/>
          <w:szCs w:val="22"/>
        </w:rPr>
        <w:lastRenderedPageBreak/>
        <w:t>Każdy z Wykonawców wspólnie realizujących zamówienie odpowiada solidarnie za wykonanie przedmiotu Umowy i wniesienie oraz wydłużenie (jeśli jest wymagane) Zabezpieczenia Wykonania.</w:t>
      </w:r>
    </w:p>
    <w:p w14:paraId="4B61F412" w14:textId="306F124D" w:rsidR="00D15A06" w:rsidRPr="00C253B1" w:rsidRDefault="00D15A06" w:rsidP="00B76293">
      <w:pPr>
        <w:numPr>
          <w:ilvl w:val="0"/>
          <w:numId w:val="14"/>
        </w:numPr>
        <w:spacing w:line="276" w:lineRule="auto"/>
        <w:ind w:left="360" w:right="20" w:hanging="360"/>
        <w:contextualSpacing/>
        <w:jc w:val="both"/>
        <w:rPr>
          <w:rFonts w:ascii="Verdana" w:eastAsia="Sylfaen" w:hAnsi="Verdana"/>
          <w:sz w:val="22"/>
          <w:szCs w:val="22"/>
        </w:rPr>
      </w:pPr>
      <w:r w:rsidRPr="00C253B1">
        <w:rPr>
          <w:rFonts w:ascii="Verdana" w:eastAsia="Sylfaen" w:hAnsi="Verdana"/>
          <w:sz w:val="22"/>
          <w:szCs w:val="22"/>
        </w:rPr>
        <w:t>Wykonawcy wspólnie realizujący zamówienie w ramach Konsorcjum są obowiązani do przedłożenia Zamawiającemu umowy Konsorcjum (albo innego porozumienia) określaj</w:t>
      </w:r>
      <w:r w:rsidR="002B1BF3" w:rsidRPr="00C253B1">
        <w:rPr>
          <w:rFonts w:ascii="Verdana" w:eastAsia="Sylfaen" w:hAnsi="Verdana"/>
          <w:sz w:val="22"/>
          <w:szCs w:val="22"/>
        </w:rPr>
        <w:t xml:space="preserve">ącego zasady działania w ramach </w:t>
      </w:r>
      <w:r w:rsidRPr="00C253B1">
        <w:rPr>
          <w:rFonts w:ascii="Verdana" w:eastAsia="Sylfaen" w:hAnsi="Verdana"/>
          <w:sz w:val="22"/>
          <w:szCs w:val="22"/>
        </w:rPr>
        <w:t xml:space="preserve">Konsorcjum, co najmniej w zakresie wskazanym w SWZ, najpóźniej w dacie </w:t>
      </w:r>
      <w:r w:rsidR="00912F1B" w:rsidRPr="00C253B1">
        <w:rPr>
          <w:rFonts w:ascii="Verdana" w:eastAsia="Sylfaen" w:hAnsi="Verdana"/>
          <w:sz w:val="22"/>
          <w:szCs w:val="22"/>
        </w:rPr>
        <w:t>zawa</w:t>
      </w:r>
      <w:r w:rsidR="00900CC9" w:rsidRPr="00C253B1">
        <w:rPr>
          <w:rFonts w:ascii="Verdana" w:eastAsia="Sylfaen" w:hAnsi="Verdana"/>
          <w:sz w:val="22"/>
          <w:szCs w:val="22"/>
        </w:rPr>
        <w:t xml:space="preserve">rcia </w:t>
      </w:r>
      <w:r w:rsidRPr="00C253B1">
        <w:rPr>
          <w:rFonts w:ascii="Verdana" w:eastAsia="Sylfaen" w:hAnsi="Verdana"/>
          <w:sz w:val="22"/>
          <w:szCs w:val="22"/>
        </w:rPr>
        <w:t>Umowy.</w:t>
      </w:r>
    </w:p>
    <w:p w14:paraId="07DD2704" w14:textId="77777777" w:rsidR="00D15A06" w:rsidRPr="00C253B1" w:rsidRDefault="00D15A06" w:rsidP="00B76293">
      <w:pPr>
        <w:numPr>
          <w:ilvl w:val="0"/>
          <w:numId w:val="14"/>
        </w:numPr>
        <w:spacing w:line="276" w:lineRule="auto"/>
        <w:ind w:left="360" w:right="20" w:hanging="360"/>
        <w:contextualSpacing/>
        <w:jc w:val="both"/>
        <w:rPr>
          <w:rFonts w:ascii="Verdana" w:eastAsia="Sylfaen" w:hAnsi="Verdana"/>
          <w:sz w:val="22"/>
          <w:szCs w:val="22"/>
        </w:rPr>
      </w:pPr>
      <w:r w:rsidRPr="00C253B1">
        <w:rPr>
          <w:rFonts w:ascii="Verdana" w:eastAsia="Sylfaen" w:hAnsi="Verdana"/>
          <w:sz w:val="22"/>
          <w:szCs w:val="22"/>
        </w:rPr>
        <w:t>Wszelkie zmiany organizacyjne w ramach Konsorcjum wymagają zawarcia aneksu do Umowy.</w:t>
      </w:r>
    </w:p>
    <w:p w14:paraId="4A2E7B13" w14:textId="146D5833" w:rsidR="00D15A06" w:rsidRPr="00C253B1" w:rsidRDefault="00D15A06" w:rsidP="00B76293">
      <w:pPr>
        <w:numPr>
          <w:ilvl w:val="0"/>
          <w:numId w:val="14"/>
        </w:numPr>
        <w:spacing w:line="276" w:lineRule="auto"/>
        <w:ind w:left="360" w:right="20" w:hanging="360"/>
        <w:contextualSpacing/>
        <w:jc w:val="both"/>
        <w:rPr>
          <w:rFonts w:ascii="Verdana" w:eastAsia="Sylfaen" w:hAnsi="Verdana"/>
          <w:sz w:val="22"/>
          <w:szCs w:val="22"/>
        </w:rPr>
      </w:pPr>
      <w:r w:rsidRPr="00C253B1">
        <w:rPr>
          <w:rFonts w:ascii="Verdana" w:eastAsia="Sylfaen" w:hAnsi="Verdana"/>
          <w:sz w:val="22"/>
          <w:szCs w:val="22"/>
        </w:rPr>
        <w:t xml:space="preserve">Jeżeli wszyscy członkowie Konsorcjum zawiążą umowę spółki cywilnej, kopia tej umowy wraz z dokumentacją umowy zostanie przedłożona Zamawiającemu w ciągu 3 </w:t>
      </w:r>
      <w:r w:rsidR="002B1BF3" w:rsidRPr="00C253B1">
        <w:rPr>
          <w:rFonts w:ascii="Verdana" w:eastAsia="Sylfaen" w:hAnsi="Verdana"/>
          <w:sz w:val="22"/>
          <w:szCs w:val="22"/>
        </w:rPr>
        <w:t>d</w:t>
      </w:r>
      <w:r w:rsidRPr="00C253B1">
        <w:rPr>
          <w:rFonts w:ascii="Verdana" w:eastAsia="Sylfaen" w:hAnsi="Verdana"/>
          <w:sz w:val="22"/>
          <w:szCs w:val="22"/>
        </w:rPr>
        <w:t>ni od jej zawarcia. Przyjmuje się, że od daty zawiadomienia Zamawiającego o zawarciu umowy spółki cywilnej wszelkie czynności Wykonawcy w czasie realizacji niniejszej Umowy będą dokonywane na podstawie przedłożonej umowy spółki cywilnej wraz z dokumentacją.</w:t>
      </w:r>
    </w:p>
    <w:p w14:paraId="743471B3" w14:textId="5A0840A5" w:rsidR="00D15A06" w:rsidRPr="00C253B1" w:rsidRDefault="00D15A06" w:rsidP="00B76293">
      <w:pPr>
        <w:numPr>
          <w:ilvl w:val="0"/>
          <w:numId w:val="14"/>
        </w:numPr>
        <w:spacing w:line="276" w:lineRule="auto"/>
        <w:ind w:left="360" w:right="20" w:hanging="360"/>
        <w:contextualSpacing/>
        <w:jc w:val="both"/>
        <w:rPr>
          <w:rFonts w:ascii="Verdana" w:eastAsia="Sylfaen" w:hAnsi="Verdana"/>
          <w:sz w:val="22"/>
          <w:szCs w:val="22"/>
        </w:rPr>
      </w:pPr>
      <w:r w:rsidRPr="00C253B1">
        <w:rPr>
          <w:rFonts w:ascii="Verdana" w:eastAsia="Sylfaen" w:hAnsi="Verdana"/>
          <w:sz w:val="22"/>
          <w:szCs w:val="22"/>
        </w:rPr>
        <w:t>W przypadku gdyby członkowie Konsorcjum chcieli</w:t>
      </w:r>
      <w:r w:rsidR="0033072B">
        <w:rPr>
          <w:rFonts w:ascii="Verdana" w:eastAsia="Sylfaen" w:hAnsi="Verdana"/>
          <w:sz w:val="22"/>
          <w:szCs w:val="22"/>
        </w:rPr>
        <w:t>by</w:t>
      </w:r>
      <w:r w:rsidRPr="00C253B1">
        <w:rPr>
          <w:rFonts w:ascii="Verdana" w:eastAsia="Sylfaen" w:hAnsi="Verdana"/>
          <w:sz w:val="22"/>
          <w:szCs w:val="22"/>
        </w:rPr>
        <w:t xml:space="preserve"> dokonać zmiany podzi</w:t>
      </w:r>
      <w:r w:rsidR="002B1BF3" w:rsidRPr="00C253B1">
        <w:rPr>
          <w:rFonts w:ascii="Verdana" w:eastAsia="Sylfaen" w:hAnsi="Verdana"/>
          <w:sz w:val="22"/>
          <w:szCs w:val="22"/>
        </w:rPr>
        <w:t>ału prac/</w:t>
      </w:r>
      <w:r w:rsidRPr="00C253B1">
        <w:rPr>
          <w:rFonts w:ascii="Verdana" w:eastAsia="Sylfaen" w:hAnsi="Verdana"/>
          <w:sz w:val="22"/>
          <w:szCs w:val="22"/>
        </w:rPr>
        <w:t xml:space="preserve">usług, które zgodnie z oświadczeniem Wykonawcy złożonym na podstawie art. 117 ust. 4 </w:t>
      </w:r>
      <w:proofErr w:type="spellStart"/>
      <w:r w:rsidRPr="00C253B1">
        <w:rPr>
          <w:rFonts w:ascii="Verdana" w:eastAsia="Sylfaen" w:hAnsi="Verdana"/>
          <w:sz w:val="22"/>
          <w:szCs w:val="22"/>
        </w:rPr>
        <w:t>Pzp</w:t>
      </w:r>
      <w:proofErr w:type="spellEnd"/>
      <w:r w:rsidRPr="00C253B1">
        <w:rPr>
          <w:rFonts w:ascii="Verdana" w:eastAsia="Sylfaen" w:hAnsi="Verdana"/>
          <w:sz w:val="22"/>
          <w:szCs w:val="22"/>
        </w:rPr>
        <w:t xml:space="preserve"> w </w:t>
      </w:r>
      <w:r w:rsidR="003F0773" w:rsidRPr="00C253B1">
        <w:rPr>
          <w:rFonts w:ascii="Verdana" w:eastAsia="Sylfaen" w:hAnsi="Verdana"/>
          <w:sz w:val="22"/>
          <w:szCs w:val="22"/>
        </w:rPr>
        <w:t>O</w:t>
      </w:r>
      <w:r w:rsidRPr="00C253B1">
        <w:rPr>
          <w:rFonts w:ascii="Verdana" w:eastAsia="Sylfaen" w:hAnsi="Verdana"/>
          <w:sz w:val="22"/>
          <w:szCs w:val="22"/>
        </w:rPr>
        <w:t xml:space="preserve">fercie są przypisane poszczególnym członkom Konsorcjum, Wykonawca jest zobowiązany wykazać Zamawiającemu, że inny członek Konsorcjum proponowany do wykonania </w:t>
      </w:r>
      <w:r w:rsidR="00C909CF" w:rsidRPr="00C253B1">
        <w:rPr>
          <w:rFonts w:ascii="Verdana" w:eastAsia="Sylfaen" w:hAnsi="Verdana"/>
          <w:sz w:val="22"/>
          <w:szCs w:val="22"/>
        </w:rPr>
        <w:t>prac</w:t>
      </w:r>
      <w:r w:rsidR="002B1BF3" w:rsidRPr="00C253B1">
        <w:rPr>
          <w:rFonts w:ascii="Verdana" w:eastAsia="Sylfaen" w:hAnsi="Verdana"/>
          <w:sz w:val="22"/>
          <w:szCs w:val="22"/>
        </w:rPr>
        <w:t>/</w:t>
      </w:r>
      <w:r w:rsidRPr="00C253B1">
        <w:rPr>
          <w:rFonts w:ascii="Verdana" w:eastAsia="Sylfaen" w:hAnsi="Verdana"/>
          <w:sz w:val="22"/>
          <w:szCs w:val="22"/>
        </w:rPr>
        <w:t>usług spełnia warunki udziału w postępowaniu w stopniu nie mniejszym niż członek Konsorcjum, któremu te roboty</w:t>
      </w:r>
      <w:r w:rsidR="00D8750E" w:rsidRPr="00C253B1">
        <w:rPr>
          <w:rFonts w:ascii="Verdana" w:eastAsia="Sylfaen" w:hAnsi="Verdana"/>
          <w:sz w:val="22"/>
          <w:szCs w:val="22"/>
        </w:rPr>
        <w:t>, dostawy</w:t>
      </w:r>
      <w:r w:rsidRPr="00C253B1">
        <w:rPr>
          <w:rFonts w:ascii="Verdana" w:eastAsia="Sylfaen" w:hAnsi="Verdana"/>
          <w:sz w:val="22"/>
          <w:szCs w:val="22"/>
        </w:rPr>
        <w:t xml:space="preserve"> lub usługi przypisano w oświadczeniu, o którym mowa wyżej albo wymaganym w SWZ.</w:t>
      </w:r>
    </w:p>
    <w:p w14:paraId="1AFACC27" w14:textId="215F2D8C" w:rsidR="00D15A06" w:rsidRPr="00C253B1" w:rsidRDefault="00D15A06" w:rsidP="00B76293">
      <w:pPr>
        <w:numPr>
          <w:ilvl w:val="0"/>
          <w:numId w:val="14"/>
        </w:numPr>
        <w:spacing w:line="276" w:lineRule="auto"/>
        <w:ind w:left="360" w:right="20" w:hanging="360"/>
        <w:contextualSpacing/>
        <w:jc w:val="both"/>
        <w:rPr>
          <w:rFonts w:ascii="Verdana" w:eastAsia="Sylfaen" w:hAnsi="Verdana"/>
          <w:sz w:val="22"/>
          <w:szCs w:val="22"/>
        </w:rPr>
      </w:pPr>
      <w:r w:rsidRPr="00C253B1">
        <w:rPr>
          <w:rFonts w:ascii="Verdana" w:eastAsia="Sylfaen" w:hAnsi="Verdana"/>
          <w:sz w:val="22"/>
          <w:szCs w:val="22"/>
        </w:rPr>
        <w:t>Podmiotem odpowiedzialnym, stosownie do umowy konsorcjum z dnia …………………….. r. i pełnomocnikiem upoważnionym do reprezentowania Wykonawców wobec Zamawiającego – działającym w imieniu i na rzecz dowolnego bądź wszystkich Wykonawców, oraz do prowadzenia całokształtu spraw związanych z realizacją Umowy jest: ……………………………………..</w:t>
      </w:r>
    </w:p>
    <w:p w14:paraId="5B63271A" w14:textId="77777777" w:rsidR="004F722F" w:rsidRPr="00C253B1" w:rsidRDefault="004F722F" w:rsidP="004F722F">
      <w:pPr>
        <w:spacing w:line="276" w:lineRule="auto"/>
        <w:ind w:left="360" w:right="20"/>
        <w:contextualSpacing/>
        <w:jc w:val="both"/>
        <w:rPr>
          <w:rFonts w:ascii="Verdana" w:eastAsia="Sylfaen" w:hAnsi="Verdana"/>
          <w:sz w:val="22"/>
          <w:szCs w:val="22"/>
        </w:rPr>
      </w:pPr>
    </w:p>
    <w:p w14:paraId="2276ABD8" w14:textId="12448825" w:rsidR="008F28DD" w:rsidRPr="00C253B1" w:rsidRDefault="008F28DD" w:rsidP="00A00AA1">
      <w:pPr>
        <w:pStyle w:val="Nagwek1"/>
        <w:contextualSpacing/>
        <w:rPr>
          <w:color w:val="auto"/>
          <w:szCs w:val="22"/>
        </w:rPr>
      </w:pPr>
      <w:bookmarkStart w:id="7" w:name="_Toc180495034"/>
      <w:r w:rsidRPr="00C253B1">
        <w:rPr>
          <w:color w:val="auto"/>
          <w:szCs w:val="22"/>
        </w:rPr>
        <w:t xml:space="preserve">§ </w:t>
      </w:r>
      <w:r w:rsidR="006A1863" w:rsidRPr="00C253B1">
        <w:rPr>
          <w:color w:val="auto"/>
          <w:szCs w:val="22"/>
        </w:rPr>
        <w:t>6</w:t>
      </w:r>
      <w:r w:rsidRPr="00C253B1">
        <w:rPr>
          <w:color w:val="auto"/>
          <w:szCs w:val="22"/>
        </w:rPr>
        <w:br/>
        <w:t xml:space="preserve">PODWYKONAWSTWO </w:t>
      </w:r>
      <w:bookmarkEnd w:id="7"/>
    </w:p>
    <w:p w14:paraId="07563D0A" w14:textId="77777777" w:rsidR="004F722F" w:rsidRPr="00C253B1" w:rsidRDefault="004F722F" w:rsidP="004F722F">
      <w:pPr>
        <w:tabs>
          <w:tab w:val="left" w:pos="340"/>
        </w:tabs>
        <w:suppressAutoHyphens/>
        <w:spacing w:line="276" w:lineRule="auto"/>
        <w:ind w:left="502"/>
        <w:contextualSpacing/>
        <w:jc w:val="both"/>
        <w:rPr>
          <w:rFonts w:ascii="Verdana" w:eastAsia="Calibri" w:hAnsi="Verdana" w:cstheme="minorHAnsi"/>
          <w:sz w:val="22"/>
          <w:szCs w:val="22"/>
          <w:lang w:eastAsia="en-US"/>
        </w:rPr>
      </w:pPr>
    </w:p>
    <w:p w14:paraId="3DAB2F5F" w14:textId="751A4941" w:rsidR="00B66047" w:rsidRPr="00C253B1" w:rsidRDefault="00B66047" w:rsidP="00B76293">
      <w:pPr>
        <w:numPr>
          <w:ilvl w:val="0"/>
          <w:numId w:val="8"/>
        </w:numPr>
        <w:tabs>
          <w:tab w:val="left" w:pos="340"/>
        </w:tabs>
        <w:suppressAutoHyphens/>
        <w:spacing w:line="276" w:lineRule="auto"/>
        <w:contextualSpacing/>
        <w:jc w:val="both"/>
        <w:rPr>
          <w:rFonts w:ascii="Verdana" w:eastAsia="Calibri" w:hAnsi="Verdana" w:cstheme="minorHAnsi"/>
          <w:sz w:val="22"/>
          <w:szCs w:val="22"/>
          <w:lang w:eastAsia="en-US"/>
        </w:rPr>
      </w:pPr>
      <w:r w:rsidRPr="00C253B1">
        <w:rPr>
          <w:rFonts w:ascii="Verdana" w:eastAsia="Calibri" w:hAnsi="Verdana" w:cstheme="minorHAnsi"/>
          <w:sz w:val="22"/>
          <w:szCs w:val="22"/>
          <w:lang w:eastAsia="en-US"/>
        </w:rPr>
        <w:t xml:space="preserve">Zamawiający nie zastrzega do osobistego wykonania poszczególnych </w:t>
      </w:r>
      <w:r w:rsidR="003D6F0F" w:rsidRPr="00C253B1">
        <w:rPr>
          <w:rFonts w:ascii="Verdana" w:eastAsia="Calibri" w:hAnsi="Verdana" w:cstheme="minorHAnsi"/>
          <w:sz w:val="22"/>
          <w:szCs w:val="22"/>
          <w:lang w:eastAsia="en-US"/>
        </w:rPr>
        <w:t>p</w:t>
      </w:r>
      <w:r w:rsidRPr="00C253B1">
        <w:rPr>
          <w:rFonts w:ascii="Verdana" w:eastAsia="Calibri" w:hAnsi="Verdana" w:cstheme="minorHAnsi"/>
          <w:sz w:val="22"/>
          <w:szCs w:val="22"/>
          <w:lang w:eastAsia="en-US"/>
        </w:rPr>
        <w:t>rac</w:t>
      </w:r>
      <w:r w:rsidR="003D6F0F" w:rsidRPr="00C253B1">
        <w:rPr>
          <w:rFonts w:ascii="Verdana" w:eastAsia="Calibri" w:hAnsi="Verdana" w:cstheme="minorHAnsi"/>
          <w:sz w:val="22"/>
          <w:szCs w:val="22"/>
          <w:lang w:eastAsia="en-US"/>
        </w:rPr>
        <w:t>/usług</w:t>
      </w:r>
      <w:r w:rsidRPr="00C253B1">
        <w:rPr>
          <w:rFonts w:ascii="Verdana" w:eastAsia="Calibri" w:hAnsi="Verdana" w:cstheme="minorHAnsi"/>
          <w:sz w:val="22"/>
          <w:szCs w:val="22"/>
          <w:lang w:eastAsia="en-US"/>
        </w:rPr>
        <w:t>. Wykonawca może wykonać przedmiot Umowy przy udziale Podwykonawców.</w:t>
      </w:r>
    </w:p>
    <w:p w14:paraId="6B45284D" w14:textId="01F829BC" w:rsidR="00B66047" w:rsidRPr="00C253B1" w:rsidRDefault="00B66047" w:rsidP="00B76293">
      <w:pPr>
        <w:numPr>
          <w:ilvl w:val="0"/>
          <w:numId w:val="8"/>
        </w:numPr>
        <w:tabs>
          <w:tab w:val="left" w:pos="340"/>
        </w:tabs>
        <w:autoSpaceDE w:val="0"/>
        <w:autoSpaceDN w:val="0"/>
        <w:adjustRightInd w:val="0"/>
        <w:spacing w:line="276" w:lineRule="auto"/>
        <w:contextualSpacing/>
        <w:jc w:val="both"/>
        <w:rPr>
          <w:rFonts w:ascii="Verdana" w:hAnsi="Verdana" w:cstheme="minorHAnsi"/>
          <w:sz w:val="22"/>
          <w:szCs w:val="22"/>
        </w:rPr>
      </w:pPr>
      <w:r w:rsidRPr="00C253B1">
        <w:rPr>
          <w:rFonts w:ascii="Verdana" w:hAnsi="Verdana" w:cstheme="minorHAnsi"/>
          <w:sz w:val="22"/>
          <w:szCs w:val="22"/>
        </w:rPr>
        <w:t xml:space="preserve">W przypadku powierzenia </w:t>
      </w:r>
      <w:r w:rsidRPr="00C253B1">
        <w:rPr>
          <w:rFonts w:ascii="Verdana" w:eastAsia="Cambria" w:hAnsi="Verdana" w:cstheme="minorHAnsi"/>
          <w:sz w:val="22"/>
          <w:szCs w:val="22"/>
          <w:lang w:eastAsia="en-US"/>
        </w:rPr>
        <w:t xml:space="preserve">wykonania części zamówienia Podwykonawcy, jeżeli Zamawiający </w:t>
      </w:r>
      <w:r w:rsidRPr="00C253B1">
        <w:rPr>
          <w:rFonts w:ascii="Verdana" w:eastAsia="Cambria" w:hAnsi="Verdana" w:cstheme="minorHAnsi"/>
          <w:spacing w:val="-3"/>
          <w:sz w:val="22"/>
          <w:szCs w:val="22"/>
          <w:lang w:eastAsia="en-US"/>
        </w:rPr>
        <w:t xml:space="preserve">stwierdzi, że wobec danego Podwykonawcy zachodzą podstawy wykluczenia </w:t>
      </w:r>
      <w:r w:rsidR="00C909CF" w:rsidRPr="00C253B1">
        <w:rPr>
          <w:rFonts w:ascii="Verdana" w:eastAsia="Cambria" w:hAnsi="Verdana" w:cstheme="minorHAnsi"/>
          <w:spacing w:val="-3"/>
          <w:sz w:val="22"/>
          <w:szCs w:val="22"/>
          <w:lang w:eastAsia="en-US"/>
        </w:rPr>
        <w:t xml:space="preserve">określone w SWZ, </w:t>
      </w:r>
      <w:r w:rsidRPr="00C253B1">
        <w:rPr>
          <w:rFonts w:ascii="Verdana" w:eastAsia="Cambria" w:hAnsi="Verdana" w:cstheme="minorHAnsi"/>
          <w:spacing w:val="-3"/>
          <w:sz w:val="22"/>
          <w:szCs w:val="22"/>
          <w:lang w:eastAsia="en-US"/>
        </w:rPr>
        <w:t>Wykonawca obowiązany</w:t>
      </w:r>
      <w:r w:rsidRPr="00C253B1">
        <w:rPr>
          <w:rFonts w:ascii="Verdana" w:eastAsia="Cambria" w:hAnsi="Verdana" w:cstheme="minorHAnsi"/>
          <w:sz w:val="22"/>
          <w:szCs w:val="22"/>
          <w:lang w:eastAsia="en-US"/>
        </w:rPr>
        <w:t xml:space="preserve"> jest zastąpić tego Podwykonawcę lub zrezygnować z powierzenia wykonania części zamówienia Podwykonawcy.</w:t>
      </w:r>
    </w:p>
    <w:p w14:paraId="5727F52D" w14:textId="34599393" w:rsidR="00B66047" w:rsidRPr="00C253B1" w:rsidRDefault="00B66047" w:rsidP="00B76293">
      <w:pPr>
        <w:numPr>
          <w:ilvl w:val="0"/>
          <w:numId w:val="8"/>
        </w:numPr>
        <w:tabs>
          <w:tab w:val="left" w:pos="340"/>
        </w:tabs>
        <w:autoSpaceDE w:val="0"/>
        <w:autoSpaceDN w:val="0"/>
        <w:adjustRightInd w:val="0"/>
        <w:spacing w:line="276" w:lineRule="auto"/>
        <w:contextualSpacing/>
        <w:jc w:val="both"/>
        <w:rPr>
          <w:rFonts w:ascii="Verdana" w:hAnsi="Verdana" w:cstheme="minorHAnsi"/>
          <w:sz w:val="22"/>
          <w:szCs w:val="22"/>
        </w:rPr>
      </w:pPr>
      <w:r w:rsidRPr="00C253B1">
        <w:rPr>
          <w:rFonts w:ascii="Verdana" w:eastAsia="Cambria" w:hAnsi="Verdana" w:cstheme="minorHAnsi"/>
          <w:sz w:val="22"/>
          <w:szCs w:val="22"/>
          <w:lang w:eastAsia="en-US"/>
        </w:rPr>
        <w:t xml:space="preserve">Powierzenie wykonania części zamówienia Podwykonawcom nie zwalnia Wykonawcy z odpowiedzialności za należyte wykonanie przedmiotu Umowy. Wykonawca jest odpowiedzialny za działania lub zaniechania Podwykonawcy, </w:t>
      </w:r>
      <w:r w:rsidRPr="00C253B1">
        <w:rPr>
          <w:rFonts w:ascii="Verdana" w:eastAsia="Cambria" w:hAnsi="Verdana" w:cstheme="minorHAnsi"/>
          <w:sz w:val="22"/>
          <w:szCs w:val="22"/>
          <w:lang w:eastAsia="en-US"/>
        </w:rPr>
        <w:lastRenderedPageBreak/>
        <w:t>jego przedstawicieli lub pracowników</w:t>
      </w:r>
      <w:r w:rsidRPr="00C253B1">
        <w:rPr>
          <w:rFonts w:ascii="Verdana" w:hAnsi="Verdana"/>
          <w:sz w:val="22"/>
          <w:szCs w:val="22"/>
        </w:rPr>
        <w:t xml:space="preserve"> </w:t>
      </w:r>
      <w:r w:rsidRPr="00C253B1">
        <w:rPr>
          <w:rFonts w:ascii="Verdana" w:eastAsia="Cambria" w:hAnsi="Verdana" w:cstheme="minorHAnsi"/>
          <w:sz w:val="22"/>
          <w:szCs w:val="22"/>
          <w:lang w:eastAsia="en-US"/>
        </w:rPr>
        <w:t>jak również osób zatrudnionych na podstawie umowy o dzieło bądź umowy zlecenia, jak za własne działania lub zaniechania.</w:t>
      </w:r>
    </w:p>
    <w:p w14:paraId="32F5AC12" w14:textId="03B1501C" w:rsidR="00B66047" w:rsidRPr="00C253B1" w:rsidRDefault="00B66047" w:rsidP="00B76293">
      <w:pPr>
        <w:numPr>
          <w:ilvl w:val="0"/>
          <w:numId w:val="8"/>
        </w:numPr>
        <w:tabs>
          <w:tab w:val="left" w:pos="340"/>
        </w:tabs>
        <w:autoSpaceDE w:val="0"/>
        <w:autoSpaceDN w:val="0"/>
        <w:adjustRightInd w:val="0"/>
        <w:spacing w:line="276" w:lineRule="auto"/>
        <w:contextualSpacing/>
        <w:jc w:val="both"/>
        <w:rPr>
          <w:rFonts w:ascii="Verdana" w:hAnsi="Verdana" w:cstheme="minorHAnsi"/>
          <w:sz w:val="22"/>
          <w:szCs w:val="22"/>
        </w:rPr>
      </w:pPr>
      <w:r w:rsidRPr="00C253B1">
        <w:rPr>
          <w:rFonts w:ascii="Verdana" w:hAnsi="Verdana"/>
          <w:sz w:val="22"/>
          <w:szCs w:val="22"/>
        </w:rPr>
        <w:t xml:space="preserve">Zamawiający żąda, aby przed przystąpieniem do wykonania części przedmiotu Umowy Wykonawca podał nazwy, dane kontaktowe oraz przedstawicieli, podwykonawców zaangażowanych w </w:t>
      </w:r>
      <w:r w:rsidR="00451CF9">
        <w:rPr>
          <w:rFonts w:ascii="Verdana" w:hAnsi="Verdana"/>
          <w:sz w:val="22"/>
          <w:szCs w:val="22"/>
        </w:rPr>
        <w:t>realizację Umowy</w:t>
      </w:r>
      <w:r w:rsidR="00743678">
        <w:rPr>
          <w:rFonts w:ascii="Verdana" w:hAnsi="Verdana"/>
          <w:sz w:val="22"/>
          <w:szCs w:val="22"/>
        </w:rPr>
        <w:t>,</w:t>
      </w:r>
      <w:r w:rsidRPr="00C253B1">
        <w:rPr>
          <w:rFonts w:ascii="Verdana" w:hAnsi="Verdana"/>
          <w:sz w:val="22"/>
          <w:szCs w:val="22"/>
        </w:rPr>
        <w:t xml:space="preserve"> które mają być wykonane w miejscu podlegającym bezpośredniemu nadzorowi Zamawiającego, jeżeli są już znani. Wykonawca zawiadamia Zamawiającego o wszelkich zmianach danych, o których mowa w zdaniu pierwszym, w trakcie realizacji Umowy, a także przekazuje informacje na temat nowych Podwykonawców, którym w późniejszym okresie zamierza powierzyć realizację usług.</w:t>
      </w:r>
    </w:p>
    <w:p w14:paraId="15D6F786" w14:textId="41FB2703" w:rsidR="00B66047" w:rsidRPr="00C253B1" w:rsidRDefault="00B66047" w:rsidP="00B76293">
      <w:pPr>
        <w:numPr>
          <w:ilvl w:val="0"/>
          <w:numId w:val="8"/>
        </w:numPr>
        <w:tabs>
          <w:tab w:val="left" w:pos="340"/>
        </w:tabs>
        <w:autoSpaceDE w:val="0"/>
        <w:autoSpaceDN w:val="0"/>
        <w:adjustRightInd w:val="0"/>
        <w:spacing w:line="276" w:lineRule="auto"/>
        <w:contextualSpacing/>
        <w:jc w:val="both"/>
        <w:rPr>
          <w:rFonts w:ascii="Verdana" w:hAnsi="Verdana" w:cstheme="minorHAnsi"/>
          <w:sz w:val="22"/>
          <w:szCs w:val="22"/>
        </w:rPr>
      </w:pPr>
      <w:r w:rsidRPr="00C253B1">
        <w:rPr>
          <w:rFonts w:ascii="Verdana" w:hAnsi="Verdana"/>
          <w:sz w:val="22"/>
          <w:szCs w:val="22"/>
        </w:rPr>
        <w:t xml:space="preserve">Jeżeli zmiana albo rezygnacja z Podwykonawcy dotyczy podmiotu, na którego zasoby Wykonawca powoływał się, na zasadach określonych w art. 118 ust. 1 </w:t>
      </w:r>
      <w:proofErr w:type="spellStart"/>
      <w:r w:rsidRPr="00C253B1">
        <w:rPr>
          <w:rFonts w:ascii="Verdana" w:hAnsi="Verdana"/>
          <w:sz w:val="22"/>
          <w:szCs w:val="22"/>
        </w:rPr>
        <w:t>P</w:t>
      </w:r>
      <w:r w:rsidR="00C909CF" w:rsidRPr="00C253B1">
        <w:rPr>
          <w:rFonts w:ascii="Verdana" w:hAnsi="Verdana"/>
          <w:sz w:val="22"/>
          <w:szCs w:val="22"/>
        </w:rPr>
        <w:t>zp</w:t>
      </w:r>
      <w:proofErr w:type="spellEnd"/>
      <w:r w:rsidRPr="00C253B1">
        <w:rPr>
          <w:rFonts w:ascii="Verdana" w:hAnsi="Verdana"/>
          <w:sz w:val="22"/>
          <w:szCs w:val="22"/>
        </w:rPr>
        <w:t xml:space="preserve">, w celu wykazania spełniania warunków udziału w postępowaniu, Wykonawca jest obowiązany wykazać Zamawiającemu, że proponowany inny podwykonawca lub Wykonawca samodzielnie spełnia je w stopniu nie mniejszym niż wymagane w SWZ w trakcie postępowania o udzielenie zamówienia. Obligatoryjnym dodatkowym warunkiem wyrażenia zgody Zamawiającego na zmianę Podwykonawcy, o którym mowa w zdaniu pierwszym, jest przedstawienie przez Wykonawcę wszystkich oświadczeń </w:t>
      </w:r>
      <w:r w:rsidR="003C70AD" w:rsidRPr="00C253B1">
        <w:rPr>
          <w:rFonts w:ascii="Verdana" w:hAnsi="Verdana"/>
          <w:sz w:val="22"/>
          <w:szCs w:val="22"/>
        </w:rPr>
        <w:t xml:space="preserve">(lub innych dowodów) </w:t>
      </w:r>
      <w:r w:rsidRPr="00C253B1">
        <w:rPr>
          <w:rFonts w:ascii="Verdana" w:hAnsi="Verdana"/>
          <w:sz w:val="22"/>
          <w:szCs w:val="22"/>
        </w:rPr>
        <w:t>Podwykonawc</w:t>
      </w:r>
      <w:r w:rsidR="003C70AD" w:rsidRPr="00C253B1">
        <w:rPr>
          <w:rFonts w:ascii="Verdana" w:hAnsi="Verdana"/>
          <w:sz w:val="22"/>
          <w:szCs w:val="22"/>
        </w:rPr>
        <w:t>y</w:t>
      </w:r>
      <w:r w:rsidRPr="00C253B1">
        <w:rPr>
          <w:rFonts w:ascii="Verdana" w:hAnsi="Verdana"/>
          <w:sz w:val="22"/>
          <w:szCs w:val="22"/>
        </w:rPr>
        <w:t xml:space="preserve"> i dalszych Podwykonawców  dotychczasowego Podwykonawcy potwierdzających zapłatę przez dotychczasowego Podwykonawcę należnego im wynagrodzenia za wykonany zakres Robót do dnia dokonania zmiany tego podmiotu.</w:t>
      </w:r>
    </w:p>
    <w:p w14:paraId="72E28001" w14:textId="5B7EEC3E" w:rsidR="00B66047" w:rsidRDefault="00B66047" w:rsidP="00B76293">
      <w:pPr>
        <w:numPr>
          <w:ilvl w:val="0"/>
          <w:numId w:val="8"/>
        </w:numPr>
        <w:tabs>
          <w:tab w:val="left" w:pos="340"/>
        </w:tabs>
        <w:suppressAutoHyphens/>
        <w:spacing w:line="276" w:lineRule="auto"/>
        <w:contextualSpacing/>
        <w:jc w:val="both"/>
        <w:rPr>
          <w:rFonts w:ascii="Verdana" w:eastAsia="Calibri" w:hAnsi="Verdana" w:cstheme="minorHAnsi"/>
          <w:sz w:val="22"/>
          <w:szCs w:val="22"/>
          <w:lang w:eastAsia="en-US"/>
        </w:rPr>
      </w:pPr>
      <w:r w:rsidRPr="00C253B1">
        <w:rPr>
          <w:rFonts w:ascii="Verdana" w:eastAsia="Calibri" w:hAnsi="Verdana" w:cstheme="minorHAnsi"/>
          <w:sz w:val="22"/>
          <w:szCs w:val="22"/>
          <w:lang w:eastAsia="en-US"/>
        </w:rPr>
        <w:t xml:space="preserve">Umowa o podwykonawstwo nie może naruszać postanowień niniejszej Umowy oraz nie może zawierać postanowień kształtujących prawa i obowiązki </w:t>
      </w:r>
      <w:r w:rsidR="004232F1" w:rsidRPr="00C253B1">
        <w:rPr>
          <w:rFonts w:ascii="Verdana" w:eastAsia="Calibri" w:hAnsi="Verdana" w:cstheme="minorHAnsi"/>
          <w:sz w:val="22"/>
          <w:szCs w:val="22"/>
          <w:lang w:eastAsia="en-US"/>
        </w:rPr>
        <w:t>P</w:t>
      </w:r>
      <w:r w:rsidRPr="00C253B1">
        <w:rPr>
          <w:rFonts w:ascii="Verdana" w:eastAsia="Calibri" w:hAnsi="Verdana" w:cstheme="minorHAnsi"/>
          <w:sz w:val="22"/>
          <w:szCs w:val="22"/>
          <w:lang w:eastAsia="en-US"/>
        </w:rPr>
        <w:t xml:space="preserve">odwykonawcy, w zakresie kar umownych oraz postanowień dotyczących warunków wypłaty wynagrodzenia, w sposób mniej korzystny dla </w:t>
      </w:r>
      <w:r w:rsidR="004232F1" w:rsidRPr="00C253B1">
        <w:rPr>
          <w:rFonts w:ascii="Verdana" w:eastAsia="Calibri" w:hAnsi="Verdana" w:cstheme="minorHAnsi"/>
          <w:sz w:val="22"/>
          <w:szCs w:val="22"/>
          <w:lang w:eastAsia="en-US"/>
        </w:rPr>
        <w:t>P</w:t>
      </w:r>
      <w:r w:rsidRPr="00C253B1">
        <w:rPr>
          <w:rFonts w:ascii="Verdana" w:eastAsia="Calibri" w:hAnsi="Verdana" w:cstheme="minorHAnsi"/>
          <w:sz w:val="22"/>
          <w:szCs w:val="22"/>
          <w:lang w:eastAsia="en-US"/>
        </w:rPr>
        <w:t>odwykonawcy niż prawa i obowiązki Wykonawcy, ukształtowane postanowieniami niniejszej Umowy</w:t>
      </w:r>
      <w:r w:rsidR="00743678">
        <w:rPr>
          <w:rFonts w:ascii="Verdana" w:eastAsia="Calibri" w:hAnsi="Verdana" w:cstheme="minorHAnsi"/>
          <w:sz w:val="22"/>
          <w:szCs w:val="22"/>
          <w:lang w:eastAsia="en-US"/>
        </w:rPr>
        <w:t>.</w:t>
      </w:r>
    </w:p>
    <w:p w14:paraId="5E844024" w14:textId="465F43F1" w:rsidR="00B66047" w:rsidRPr="00FE25EE" w:rsidRDefault="00C2339A" w:rsidP="00FE25EE">
      <w:pPr>
        <w:numPr>
          <w:ilvl w:val="0"/>
          <w:numId w:val="8"/>
        </w:numPr>
        <w:tabs>
          <w:tab w:val="left" w:pos="340"/>
        </w:tabs>
        <w:suppressAutoHyphens/>
        <w:spacing w:line="276" w:lineRule="auto"/>
        <w:contextualSpacing/>
        <w:jc w:val="both"/>
        <w:rPr>
          <w:rFonts w:ascii="Verdana" w:hAnsi="Verdana"/>
          <w:b/>
          <w:i/>
          <w:sz w:val="22"/>
          <w:szCs w:val="22"/>
          <w:u w:val="single"/>
        </w:rPr>
      </w:pPr>
      <w:r w:rsidRPr="00FE25EE">
        <w:rPr>
          <w:rFonts w:ascii="Verdana" w:hAnsi="Verdana" w:cs="Arial"/>
          <w:sz w:val="22"/>
          <w:szCs w:val="22"/>
        </w:rPr>
        <w:t xml:space="preserve">Umowa o podwykonawstwo powinna </w:t>
      </w:r>
      <w:r w:rsidR="00B66047" w:rsidRPr="00FE25EE">
        <w:rPr>
          <w:rFonts w:ascii="Verdana" w:hAnsi="Verdana" w:cs="Arial"/>
          <w:sz w:val="22"/>
          <w:szCs w:val="22"/>
        </w:rPr>
        <w:t>zaw</w:t>
      </w:r>
      <w:r w:rsidRPr="00FE25EE">
        <w:rPr>
          <w:rFonts w:ascii="Verdana" w:hAnsi="Verdana" w:cs="Arial"/>
          <w:sz w:val="22"/>
          <w:szCs w:val="22"/>
        </w:rPr>
        <w:t>ierać</w:t>
      </w:r>
      <w:r w:rsidR="00B66047" w:rsidRPr="00FE25EE">
        <w:rPr>
          <w:rFonts w:ascii="Verdana" w:hAnsi="Verdana" w:cs="Arial"/>
          <w:sz w:val="22"/>
          <w:szCs w:val="22"/>
        </w:rPr>
        <w:t xml:space="preserve"> postanowie</w:t>
      </w:r>
      <w:r w:rsidRPr="00FE25EE">
        <w:rPr>
          <w:rFonts w:ascii="Verdana" w:hAnsi="Verdana" w:cs="Arial"/>
          <w:sz w:val="22"/>
          <w:szCs w:val="22"/>
        </w:rPr>
        <w:t>nia</w:t>
      </w:r>
      <w:r w:rsidR="00B66047" w:rsidRPr="00FE25EE">
        <w:rPr>
          <w:rFonts w:ascii="Verdana" w:hAnsi="Verdana" w:cs="Arial"/>
          <w:sz w:val="22"/>
          <w:szCs w:val="22"/>
        </w:rPr>
        <w:t xml:space="preserve"> dotycząc</w:t>
      </w:r>
      <w:r w:rsidRPr="00FE25EE">
        <w:rPr>
          <w:rFonts w:ascii="Verdana" w:hAnsi="Verdana" w:cs="Arial"/>
          <w:sz w:val="22"/>
          <w:szCs w:val="22"/>
        </w:rPr>
        <w:t>e</w:t>
      </w:r>
      <w:r w:rsidR="00B66047" w:rsidRPr="00FE25EE">
        <w:rPr>
          <w:rFonts w:ascii="Verdana" w:hAnsi="Verdana" w:cs="Arial"/>
          <w:sz w:val="22"/>
          <w:szCs w:val="22"/>
        </w:rPr>
        <w:t xml:space="preserve"> waloryzacji w oparciu o art. 439 </w:t>
      </w:r>
      <w:proofErr w:type="spellStart"/>
      <w:r w:rsidR="00B66047" w:rsidRPr="00FE25EE">
        <w:rPr>
          <w:rFonts w:ascii="Verdana" w:hAnsi="Verdana" w:cs="Arial"/>
          <w:sz w:val="22"/>
          <w:szCs w:val="22"/>
        </w:rPr>
        <w:t>Pzp</w:t>
      </w:r>
      <w:proofErr w:type="spellEnd"/>
      <w:r w:rsidR="00B66047" w:rsidRPr="00FE25EE">
        <w:rPr>
          <w:rFonts w:ascii="Verdana" w:hAnsi="Verdana" w:cs="Arial"/>
          <w:sz w:val="22"/>
          <w:szCs w:val="22"/>
        </w:rPr>
        <w:t xml:space="preserve"> z uwzględnieniem postanowień Umowy;</w:t>
      </w:r>
    </w:p>
    <w:p w14:paraId="64187A74" w14:textId="5E56BB5A" w:rsidR="00B66047" w:rsidRPr="00C253B1" w:rsidRDefault="00B66047" w:rsidP="00B76293">
      <w:pPr>
        <w:numPr>
          <w:ilvl w:val="0"/>
          <w:numId w:val="8"/>
        </w:numPr>
        <w:tabs>
          <w:tab w:val="left" w:pos="340"/>
        </w:tabs>
        <w:suppressAutoHyphens/>
        <w:spacing w:line="276" w:lineRule="auto"/>
        <w:contextualSpacing/>
        <w:jc w:val="both"/>
        <w:rPr>
          <w:rFonts w:ascii="Verdana" w:hAnsi="Verdana"/>
          <w:sz w:val="22"/>
          <w:szCs w:val="22"/>
        </w:rPr>
      </w:pPr>
      <w:r w:rsidRPr="00C253B1">
        <w:rPr>
          <w:rFonts w:ascii="Verdana" w:eastAsia="Calibri" w:hAnsi="Verdana" w:cstheme="minorHAnsi"/>
          <w:sz w:val="22"/>
          <w:szCs w:val="22"/>
          <w:lang w:eastAsia="en-US"/>
        </w:rPr>
        <w:t>Umowa Wykonawcy z Podwykonawcą nie może zawierać postanowień:</w:t>
      </w:r>
    </w:p>
    <w:p w14:paraId="1A1E91BB" w14:textId="3D2BEF02" w:rsidR="00B66047" w:rsidRPr="00C253B1" w:rsidRDefault="00B66047" w:rsidP="00B76293">
      <w:pPr>
        <w:pStyle w:val="Tekstkomentarza"/>
        <w:numPr>
          <w:ilvl w:val="1"/>
          <w:numId w:val="8"/>
        </w:numPr>
        <w:spacing w:line="276" w:lineRule="auto"/>
        <w:ind w:left="1134" w:hanging="567"/>
        <w:contextualSpacing/>
        <w:jc w:val="both"/>
        <w:rPr>
          <w:rFonts w:ascii="Verdana" w:hAnsi="Verdana"/>
          <w:sz w:val="22"/>
          <w:szCs w:val="22"/>
        </w:rPr>
      </w:pPr>
      <w:r w:rsidRPr="00C253B1">
        <w:rPr>
          <w:rFonts w:ascii="Verdana" w:hAnsi="Verdana"/>
          <w:sz w:val="22"/>
          <w:szCs w:val="22"/>
        </w:rPr>
        <w:t xml:space="preserve">uzależniających uzyskanie przez Podwykonawcę lub dalszego Podwykonawcę zapłaty od Wykonawcy lub Podwykonawcy za wykonanie przedmiotu </w:t>
      </w:r>
      <w:r w:rsidR="003C5103" w:rsidRPr="00C253B1">
        <w:rPr>
          <w:rFonts w:ascii="Verdana" w:hAnsi="Verdana"/>
          <w:sz w:val="22"/>
          <w:szCs w:val="22"/>
        </w:rPr>
        <w:t>U</w:t>
      </w:r>
      <w:r w:rsidR="00751099" w:rsidRPr="00C253B1">
        <w:rPr>
          <w:rFonts w:ascii="Verdana" w:hAnsi="Verdana"/>
          <w:sz w:val="22"/>
          <w:szCs w:val="22"/>
        </w:rPr>
        <w:t xml:space="preserve">mowy </w:t>
      </w:r>
      <w:r w:rsidRPr="00C253B1">
        <w:rPr>
          <w:rFonts w:ascii="Verdana" w:hAnsi="Verdana"/>
          <w:sz w:val="22"/>
          <w:szCs w:val="22"/>
        </w:rPr>
        <w:t xml:space="preserve">o podwykonawstwo od zapłaty przez Zamawiającego </w:t>
      </w:r>
      <w:r w:rsidR="00A92302" w:rsidRPr="00C253B1">
        <w:rPr>
          <w:rFonts w:ascii="Verdana" w:hAnsi="Verdana"/>
          <w:sz w:val="22"/>
          <w:szCs w:val="22"/>
        </w:rPr>
        <w:t>W</w:t>
      </w:r>
      <w:r w:rsidRPr="00C253B1">
        <w:rPr>
          <w:rFonts w:ascii="Verdana" w:hAnsi="Verdana"/>
          <w:sz w:val="22"/>
          <w:szCs w:val="22"/>
        </w:rPr>
        <w:t>ynagrodzenia Wykonawcy lub odpowiednio od zapłaty przez Wykonawcę wynagrodzenia Podwykonawcy;</w:t>
      </w:r>
    </w:p>
    <w:p w14:paraId="21C96164" w14:textId="4B4331AB" w:rsidR="00B66047" w:rsidRPr="00C253B1" w:rsidRDefault="00B66047" w:rsidP="00B76293">
      <w:pPr>
        <w:pStyle w:val="Tekstkomentarza"/>
        <w:numPr>
          <w:ilvl w:val="1"/>
          <w:numId w:val="8"/>
        </w:numPr>
        <w:spacing w:line="276" w:lineRule="auto"/>
        <w:ind w:left="1134" w:hanging="567"/>
        <w:contextualSpacing/>
        <w:jc w:val="both"/>
        <w:rPr>
          <w:rFonts w:ascii="Verdana" w:hAnsi="Verdana"/>
          <w:sz w:val="22"/>
          <w:szCs w:val="22"/>
        </w:rPr>
      </w:pPr>
      <w:r w:rsidRPr="00C253B1">
        <w:rPr>
          <w:rFonts w:ascii="Verdana" w:hAnsi="Verdana"/>
          <w:sz w:val="22"/>
          <w:szCs w:val="22"/>
        </w:rPr>
        <w:t>uzależniających zwrot kwot zabezpieczenia przez Wykonawcę Podwykonawcy, od zwrotu Zabezpieczenia Wykonania Umowy przez Zamawiającego;</w:t>
      </w:r>
    </w:p>
    <w:p w14:paraId="45AA047B" w14:textId="77777777" w:rsidR="00B66047" w:rsidRPr="00C253B1" w:rsidRDefault="00B66047" w:rsidP="00B76293">
      <w:pPr>
        <w:pStyle w:val="Tekstkomentarza"/>
        <w:numPr>
          <w:ilvl w:val="1"/>
          <w:numId w:val="8"/>
        </w:numPr>
        <w:spacing w:line="276" w:lineRule="auto"/>
        <w:ind w:left="1134" w:hanging="567"/>
        <w:contextualSpacing/>
        <w:jc w:val="both"/>
        <w:rPr>
          <w:rFonts w:ascii="Verdana" w:hAnsi="Verdana"/>
          <w:sz w:val="22"/>
          <w:szCs w:val="22"/>
        </w:rPr>
      </w:pPr>
      <w:r w:rsidRPr="00C253B1">
        <w:rPr>
          <w:rFonts w:ascii="Verdana" w:hAnsi="Verdana"/>
          <w:sz w:val="22"/>
          <w:szCs w:val="22"/>
        </w:rPr>
        <w:t xml:space="preserve">uprawniających Wykonawcę, Podwykonawcę lub dalszego Podwykonawcę do dokonania potrącenia swoich niewymagalnych </w:t>
      </w:r>
      <w:r w:rsidRPr="00C253B1">
        <w:rPr>
          <w:rFonts w:ascii="Verdana" w:hAnsi="Verdana"/>
          <w:sz w:val="22"/>
          <w:szCs w:val="22"/>
        </w:rPr>
        <w:lastRenderedPageBreak/>
        <w:t>wierzytelności z wynagrodzenia odpowiednio Podwykonawcy lub dalszego Podwykonawcy.</w:t>
      </w:r>
    </w:p>
    <w:p w14:paraId="769F15EE" w14:textId="77777777" w:rsidR="00B66047" w:rsidRPr="00C253B1" w:rsidRDefault="00B66047" w:rsidP="000D52F0">
      <w:pPr>
        <w:spacing w:line="276" w:lineRule="auto"/>
        <w:contextualSpacing/>
        <w:rPr>
          <w:rFonts w:ascii="Verdana" w:hAnsi="Verdana"/>
          <w:sz w:val="22"/>
          <w:szCs w:val="22"/>
        </w:rPr>
      </w:pPr>
    </w:p>
    <w:p w14:paraId="50193795" w14:textId="41868646" w:rsidR="008F28DD" w:rsidRPr="00C253B1" w:rsidRDefault="008F28DD" w:rsidP="000D52F0">
      <w:pPr>
        <w:pStyle w:val="Nagwek1"/>
        <w:contextualSpacing/>
        <w:rPr>
          <w:color w:val="auto"/>
          <w:szCs w:val="22"/>
        </w:rPr>
      </w:pPr>
      <w:bookmarkStart w:id="8" w:name="_Toc180495035"/>
      <w:r w:rsidRPr="00C253B1">
        <w:rPr>
          <w:color w:val="auto"/>
          <w:szCs w:val="22"/>
        </w:rPr>
        <w:t xml:space="preserve">§ </w:t>
      </w:r>
      <w:r w:rsidR="006A1863" w:rsidRPr="00C253B1">
        <w:rPr>
          <w:color w:val="auto"/>
          <w:szCs w:val="22"/>
        </w:rPr>
        <w:t>7</w:t>
      </w:r>
      <w:r w:rsidRPr="00C253B1">
        <w:rPr>
          <w:color w:val="auto"/>
          <w:szCs w:val="22"/>
        </w:rPr>
        <w:br/>
        <w:t>TERMIN</w:t>
      </w:r>
      <w:bookmarkEnd w:id="8"/>
      <w:r w:rsidRPr="00C253B1">
        <w:rPr>
          <w:color w:val="auto"/>
          <w:szCs w:val="22"/>
        </w:rPr>
        <w:t xml:space="preserve"> </w:t>
      </w:r>
    </w:p>
    <w:p w14:paraId="0EF6C9A9" w14:textId="77777777" w:rsidR="004F722F" w:rsidRPr="00C253B1" w:rsidRDefault="004F722F" w:rsidP="004F722F">
      <w:pPr>
        <w:pStyle w:val="Akapitzlist"/>
        <w:spacing w:line="276" w:lineRule="auto"/>
        <w:ind w:left="426"/>
        <w:jc w:val="both"/>
        <w:rPr>
          <w:rFonts w:ascii="Verdana" w:hAnsi="Verdana" w:cstheme="minorHAnsi"/>
          <w:sz w:val="22"/>
          <w:szCs w:val="22"/>
        </w:rPr>
      </w:pPr>
    </w:p>
    <w:p w14:paraId="72762D29" w14:textId="5C24192E" w:rsidR="00216C1F" w:rsidRPr="00C253B1" w:rsidRDefault="00216C1F" w:rsidP="006E06A9">
      <w:pPr>
        <w:pStyle w:val="Akapitzlist"/>
        <w:numPr>
          <w:ilvl w:val="0"/>
          <w:numId w:val="4"/>
        </w:numPr>
        <w:spacing w:line="276" w:lineRule="auto"/>
        <w:ind w:left="426"/>
        <w:jc w:val="both"/>
        <w:rPr>
          <w:rFonts w:ascii="Verdana" w:hAnsi="Verdana" w:cstheme="minorHAnsi"/>
          <w:sz w:val="22"/>
          <w:szCs w:val="22"/>
        </w:rPr>
      </w:pPr>
      <w:r w:rsidRPr="00C253B1">
        <w:rPr>
          <w:rFonts w:ascii="Verdana" w:hAnsi="Verdana" w:cstheme="minorHAnsi"/>
          <w:sz w:val="22"/>
          <w:szCs w:val="22"/>
        </w:rPr>
        <w:t xml:space="preserve">Rozpoczęcie realizacji przedmiotu Umowy nastąpi w dacie </w:t>
      </w:r>
      <w:r w:rsidR="00FC5C84" w:rsidRPr="00C253B1">
        <w:rPr>
          <w:rFonts w:ascii="Verdana" w:hAnsi="Verdana" w:cstheme="minorHAnsi"/>
          <w:sz w:val="22"/>
          <w:szCs w:val="22"/>
        </w:rPr>
        <w:t>zawarcia</w:t>
      </w:r>
      <w:r w:rsidRPr="00C253B1">
        <w:rPr>
          <w:rFonts w:ascii="Verdana" w:hAnsi="Verdana" w:cstheme="minorHAnsi"/>
          <w:sz w:val="22"/>
          <w:szCs w:val="22"/>
        </w:rPr>
        <w:t xml:space="preserve"> Umowy.</w:t>
      </w:r>
    </w:p>
    <w:p w14:paraId="5DF05376" w14:textId="76C2D1BA" w:rsidR="00717AE7" w:rsidRDefault="00177373" w:rsidP="006E06A9">
      <w:pPr>
        <w:pStyle w:val="Akapitzlist"/>
        <w:numPr>
          <w:ilvl w:val="0"/>
          <w:numId w:val="4"/>
        </w:numPr>
        <w:spacing w:line="276" w:lineRule="auto"/>
        <w:ind w:left="426"/>
        <w:jc w:val="both"/>
        <w:rPr>
          <w:rFonts w:ascii="Verdana" w:hAnsi="Verdana" w:cstheme="minorHAnsi"/>
          <w:sz w:val="22"/>
          <w:szCs w:val="22"/>
        </w:rPr>
      </w:pPr>
      <w:r w:rsidRPr="00C253B1">
        <w:rPr>
          <w:rFonts w:ascii="Verdana" w:hAnsi="Verdana" w:cstheme="minorHAnsi"/>
          <w:sz w:val="22"/>
          <w:szCs w:val="22"/>
        </w:rPr>
        <w:t xml:space="preserve">Zakończenie i rozliczenie realizacji przedmiotu umowy rozumie się jako datę </w:t>
      </w:r>
      <w:r w:rsidR="00B221CF">
        <w:rPr>
          <w:rFonts w:ascii="Verdana" w:hAnsi="Verdana" w:cstheme="minorHAnsi"/>
          <w:sz w:val="22"/>
          <w:szCs w:val="22"/>
        </w:rPr>
        <w:t xml:space="preserve">podpisania protokołu odbioru </w:t>
      </w:r>
      <w:r w:rsidR="00B15CD6">
        <w:rPr>
          <w:rFonts w:ascii="Verdana" w:hAnsi="Verdana" w:cstheme="minorHAnsi"/>
          <w:sz w:val="22"/>
          <w:szCs w:val="22"/>
        </w:rPr>
        <w:t>po</w:t>
      </w:r>
      <w:r w:rsidR="00B221CF">
        <w:rPr>
          <w:rFonts w:ascii="Verdana" w:hAnsi="Verdana" w:cstheme="minorHAnsi"/>
          <w:sz w:val="22"/>
          <w:szCs w:val="22"/>
        </w:rPr>
        <w:t xml:space="preserve">gwarancyjnego z </w:t>
      </w:r>
      <w:r w:rsidR="00A93543">
        <w:rPr>
          <w:rFonts w:ascii="Verdana" w:hAnsi="Verdana" w:cstheme="minorHAnsi"/>
          <w:sz w:val="22"/>
          <w:szCs w:val="22"/>
        </w:rPr>
        <w:t>w</w:t>
      </w:r>
      <w:r w:rsidR="00B221CF">
        <w:rPr>
          <w:rFonts w:ascii="Verdana" w:hAnsi="Verdana" w:cstheme="minorHAnsi"/>
          <w:sz w:val="22"/>
          <w:szCs w:val="22"/>
        </w:rPr>
        <w:t xml:space="preserve">ykonawcą </w:t>
      </w:r>
      <w:r w:rsidR="00A93543">
        <w:rPr>
          <w:rFonts w:ascii="Verdana" w:hAnsi="Verdana" w:cstheme="minorHAnsi"/>
          <w:sz w:val="22"/>
          <w:szCs w:val="22"/>
        </w:rPr>
        <w:t>r</w:t>
      </w:r>
      <w:r w:rsidR="00B221CF">
        <w:rPr>
          <w:rFonts w:ascii="Verdana" w:hAnsi="Verdana" w:cstheme="minorHAnsi"/>
          <w:sz w:val="22"/>
          <w:szCs w:val="22"/>
        </w:rPr>
        <w:t xml:space="preserve">obót </w:t>
      </w:r>
      <w:r w:rsidR="00A93543">
        <w:rPr>
          <w:rFonts w:ascii="Verdana" w:hAnsi="Verdana" w:cstheme="minorHAnsi"/>
          <w:sz w:val="22"/>
          <w:szCs w:val="22"/>
        </w:rPr>
        <w:t>b</w:t>
      </w:r>
      <w:r w:rsidR="00B221CF">
        <w:rPr>
          <w:rFonts w:ascii="Verdana" w:hAnsi="Verdana" w:cstheme="minorHAnsi"/>
          <w:sz w:val="22"/>
          <w:szCs w:val="22"/>
        </w:rPr>
        <w:t xml:space="preserve">udowlanych. </w:t>
      </w:r>
    </w:p>
    <w:p w14:paraId="196C0F01" w14:textId="6FEC7924" w:rsidR="00B221CF" w:rsidRDefault="00B221CF" w:rsidP="006E06A9">
      <w:pPr>
        <w:pStyle w:val="Akapitzlist"/>
        <w:numPr>
          <w:ilvl w:val="0"/>
          <w:numId w:val="4"/>
        </w:numPr>
        <w:spacing w:line="276" w:lineRule="auto"/>
        <w:ind w:left="426"/>
        <w:jc w:val="both"/>
        <w:rPr>
          <w:rFonts w:ascii="Verdana" w:hAnsi="Verdana" w:cstheme="minorHAnsi"/>
          <w:sz w:val="22"/>
          <w:szCs w:val="22"/>
        </w:rPr>
      </w:pPr>
      <w:r>
        <w:rPr>
          <w:rFonts w:ascii="Verdana" w:hAnsi="Verdana" w:cstheme="minorHAnsi"/>
          <w:sz w:val="22"/>
          <w:szCs w:val="22"/>
        </w:rPr>
        <w:t xml:space="preserve">Realizacja przedmiotu umowy dzieli się na </w:t>
      </w:r>
      <w:r w:rsidR="00EF2CA9">
        <w:rPr>
          <w:rFonts w:ascii="Verdana" w:hAnsi="Verdana" w:cstheme="minorHAnsi"/>
          <w:sz w:val="22"/>
          <w:szCs w:val="22"/>
        </w:rPr>
        <w:t xml:space="preserve">dwa </w:t>
      </w:r>
      <w:r>
        <w:rPr>
          <w:rFonts w:ascii="Verdana" w:hAnsi="Verdana" w:cstheme="minorHAnsi"/>
          <w:sz w:val="22"/>
          <w:szCs w:val="22"/>
        </w:rPr>
        <w:t>etapy:</w:t>
      </w:r>
    </w:p>
    <w:p w14:paraId="76799895" w14:textId="1E53674F" w:rsidR="00D039C9" w:rsidRPr="00C253B1" w:rsidRDefault="00D039C9" w:rsidP="000200D2">
      <w:pPr>
        <w:pStyle w:val="Akapitzlist"/>
        <w:numPr>
          <w:ilvl w:val="1"/>
          <w:numId w:val="4"/>
        </w:numPr>
        <w:spacing w:line="276" w:lineRule="auto"/>
        <w:jc w:val="both"/>
        <w:rPr>
          <w:rFonts w:ascii="Verdana" w:hAnsi="Verdana" w:cstheme="minorHAnsi"/>
          <w:sz w:val="22"/>
          <w:szCs w:val="22"/>
        </w:rPr>
      </w:pPr>
      <w:r>
        <w:rPr>
          <w:rFonts w:ascii="Verdana" w:hAnsi="Verdana" w:cstheme="minorHAnsi"/>
          <w:sz w:val="22"/>
          <w:szCs w:val="22"/>
        </w:rPr>
        <w:t>Etap 1 - Nadzór inwestorski nad realizacja robót budowlanych - p</w:t>
      </w:r>
      <w:r w:rsidRPr="00C253B1">
        <w:rPr>
          <w:rFonts w:ascii="Verdana" w:hAnsi="Verdana" w:cstheme="minorHAnsi"/>
          <w:sz w:val="22"/>
          <w:szCs w:val="22"/>
        </w:rPr>
        <w:t xml:space="preserve">lanowany termin zakończenia robót budowlanych, tym samym uzyskania </w:t>
      </w:r>
      <w:r>
        <w:rPr>
          <w:rFonts w:ascii="Verdana" w:hAnsi="Verdana" w:cstheme="minorHAnsi"/>
          <w:sz w:val="22"/>
          <w:szCs w:val="22"/>
        </w:rPr>
        <w:t xml:space="preserve">ostatecznej i prawomocnej decyzji </w:t>
      </w:r>
      <w:r w:rsidRPr="00C253B1">
        <w:rPr>
          <w:rFonts w:ascii="Verdana" w:hAnsi="Verdana" w:cstheme="minorHAnsi"/>
          <w:sz w:val="22"/>
          <w:szCs w:val="22"/>
        </w:rPr>
        <w:t>pozwolenia na użytkowanie obiektu</w:t>
      </w:r>
      <w:r w:rsidR="000200D2">
        <w:rPr>
          <w:rFonts w:ascii="Verdana" w:hAnsi="Verdana" w:cstheme="minorHAnsi"/>
          <w:sz w:val="22"/>
          <w:szCs w:val="22"/>
        </w:rPr>
        <w:t>,</w:t>
      </w:r>
      <w:r w:rsidRPr="00C253B1">
        <w:rPr>
          <w:rFonts w:ascii="Verdana" w:hAnsi="Verdana" w:cstheme="minorHAnsi"/>
          <w:sz w:val="22"/>
          <w:szCs w:val="22"/>
        </w:rPr>
        <w:t xml:space="preserve"> zakłada się </w:t>
      </w:r>
      <w:r w:rsidRPr="00717AE7">
        <w:rPr>
          <w:rFonts w:ascii="Verdana" w:hAnsi="Verdana" w:cstheme="minorHAnsi"/>
          <w:b/>
          <w:sz w:val="22"/>
          <w:szCs w:val="22"/>
        </w:rPr>
        <w:t>do 31.12.2025r.</w:t>
      </w:r>
      <w:r w:rsidRPr="00C253B1">
        <w:rPr>
          <w:rFonts w:ascii="Verdana" w:hAnsi="Verdana" w:cstheme="minorHAnsi"/>
          <w:i/>
          <w:iCs/>
          <w:sz w:val="22"/>
          <w:szCs w:val="22"/>
        </w:rPr>
        <w:t xml:space="preserve"> </w:t>
      </w:r>
    </w:p>
    <w:p w14:paraId="6FE6E934" w14:textId="5BCCF744" w:rsidR="00177373" w:rsidRPr="000200D2" w:rsidRDefault="00177373" w:rsidP="000200D2">
      <w:pPr>
        <w:spacing w:line="276" w:lineRule="auto"/>
        <w:ind w:left="360"/>
        <w:jc w:val="both"/>
        <w:rPr>
          <w:rFonts w:ascii="Verdana" w:hAnsi="Verdana" w:cstheme="minorHAnsi"/>
          <w:sz w:val="22"/>
          <w:szCs w:val="22"/>
        </w:rPr>
      </w:pPr>
      <w:r w:rsidRPr="000200D2">
        <w:rPr>
          <w:rFonts w:ascii="Verdana" w:hAnsi="Verdana" w:cstheme="minorHAnsi"/>
          <w:sz w:val="22"/>
          <w:szCs w:val="22"/>
        </w:rPr>
        <w:t xml:space="preserve"> </w:t>
      </w:r>
    </w:p>
    <w:p w14:paraId="7AC586DE" w14:textId="4D986CE8" w:rsidR="00D039C9" w:rsidRPr="00C253B1" w:rsidRDefault="008919DC" w:rsidP="000200D2">
      <w:pPr>
        <w:pStyle w:val="Akapitzlist"/>
        <w:numPr>
          <w:ilvl w:val="1"/>
          <w:numId w:val="4"/>
        </w:numPr>
        <w:spacing w:line="276" w:lineRule="auto"/>
        <w:jc w:val="both"/>
        <w:rPr>
          <w:rFonts w:ascii="Verdana" w:hAnsi="Verdana" w:cstheme="minorHAnsi"/>
          <w:sz w:val="22"/>
          <w:szCs w:val="22"/>
        </w:rPr>
      </w:pPr>
      <w:r>
        <w:rPr>
          <w:rFonts w:ascii="Verdana" w:hAnsi="Verdana" w:cstheme="minorHAnsi"/>
          <w:sz w:val="22"/>
          <w:szCs w:val="22"/>
        </w:rPr>
        <w:t xml:space="preserve"> </w:t>
      </w:r>
      <w:r w:rsidR="00D039C9">
        <w:rPr>
          <w:rFonts w:ascii="Verdana" w:hAnsi="Verdana" w:cstheme="minorHAnsi"/>
          <w:sz w:val="22"/>
          <w:szCs w:val="22"/>
        </w:rPr>
        <w:t xml:space="preserve">Etap 2 – </w:t>
      </w:r>
      <w:r w:rsidR="000200D2">
        <w:rPr>
          <w:rFonts w:ascii="Verdana" w:hAnsi="Verdana" w:cstheme="minorHAnsi"/>
          <w:sz w:val="22"/>
          <w:szCs w:val="22"/>
        </w:rPr>
        <w:t>przeglądy</w:t>
      </w:r>
      <w:r w:rsidR="00D039C9">
        <w:rPr>
          <w:rFonts w:ascii="Verdana" w:hAnsi="Verdana" w:cstheme="minorHAnsi"/>
          <w:sz w:val="22"/>
          <w:szCs w:val="22"/>
        </w:rPr>
        <w:t xml:space="preserve"> gwarancyjne </w:t>
      </w:r>
      <w:r w:rsidR="000200D2">
        <w:rPr>
          <w:rFonts w:ascii="Verdana" w:hAnsi="Verdana" w:cstheme="minorHAnsi"/>
          <w:sz w:val="22"/>
          <w:szCs w:val="22"/>
        </w:rPr>
        <w:t xml:space="preserve">- </w:t>
      </w:r>
      <w:r w:rsidR="00D039C9">
        <w:rPr>
          <w:rFonts w:ascii="Verdana" w:hAnsi="Verdana" w:cstheme="minorHAnsi"/>
          <w:sz w:val="22"/>
          <w:szCs w:val="22"/>
        </w:rPr>
        <w:t xml:space="preserve">odbywające się 1 w roku w okresie </w:t>
      </w:r>
      <w:r w:rsidR="000200D2">
        <w:rPr>
          <w:rFonts w:ascii="Verdana" w:hAnsi="Verdana" w:cstheme="minorHAnsi"/>
          <w:sz w:val="22"/>
          <w:szCs w:val="22"/>
        </w:rPr>
        <w:t xml:space="preserve">trwania </w:t>
      </w:r>
      <w:r w:rsidR="00D039C9">
        <w:rPr>
          <w:rFonts w:ascii="Verdana" w:hAnsi="Verdana" w:cstheme="minorHAnsi"/>
          <w:sz w:val="22"/>
          <w:szCs w:val="22"/>
        </w:rPr>
        <w:t xml:space="preserve">gwarancji udzielanej przez </w:t>
      </w:r>
      <w:r w:rsidR="00A93543">
        <w:rPr>
          <w:rFonts w:ascii="Verdana" w:hAnsi="Verdana" w:cstheme="minorHAnsi"/>
          <w:sz w:val="22"/>
          <w:szCs w:val="22"/>
        </w:rPr>
        <w:t>w</w:t>
      </w:r>
      <w:r w:rsidR="00D039C9">
        <w:rPr>
          <w:rFonts w:ascii="Verdana" w:hAnsi="Verdana" w:cstheme="minorHAnsi"/>
          <w:sz w:val="22"/>
          <w:szCs w:val="22"/>
        </w:rPr>
        <w:t xml:space="preserve">ykonawcę </w:t>
      </w:r>
      <w:r w:rsidR="00A93543">
        <w:rPr>
          <w:rFonts w:ascii="Verdana" w:hAnsi="Verdana" w:cstheme="minorHAnsi"/>
          <w:sz w:val="22"/>
          <w:szCs w:val="22"/>
        </w:rPr>
        <w:t>r</w:t>
      </w:r>
      <w:r w:rsidR="00D039C9">
        <w:rPr>
          <w:rFonts w:ascii="Verdana" w:hAnsi="Verdana" w:cstheme="minorHAnsi"/>
          <w:sz w:val="22"/>
          <w:szCs w:val="22"/>
        </w:rPr>
        <w:t xml:space="preserve">obót </w:t>
      </w:r>
      <w:r w:rsidR="00A93543">
        <w:rPr>
          <w:rFonts w:ascii="Verdana" w:hAnsi="Verdana" w:cstheme="minorHAnsi"/>
          <w:sz w:val="22"/>
          <w:szCs w:val="22"/>
        </w:rPr>
        <w:t>b</w:t>
      </w:r>
      <w:r w:rsidR="00D039C9">
        <w:rPr>
          <w:rFonts w:ascii="Verdana" w:hAnsi="Verdana" w:cstheme="minorHAnsi"/>
          <w:sz w:val="22"/>
          <w:szCs w:val="22"/>
        </w:rPr>
        <w:t>udowlanych</w:t>
      </w:r>
      <w:r w:rsidR="000200D2">
        <w:rPr>
          <w:rFonts w:ascii="Verdana" w:hAnsi="Verdana" w:cstheme="minorHAnsi"/>
          <w:sz w:val="22"/>
          <w:szCs w:val="22"/>
        </w:rPr>
        <w:t>,</w:t>
      </w:r>
      <w:r w:rsidR="00D039C9">
        <w:rPr>
          <w:rFonts w:ascii="Verdana" w:hAnsi="Verdana" w:cstheme="minorHAnsi"/>
          <w:sz w:val="22"/>
          <w:szCs w:val="22"/>
        </w:rPr>
        <w:t xml:space="preserve"> tj. </w:t>
      </w:r>
      <w:r w:rsidR="006969D2">
        <w:rPr>
          <w:rFonts w:ascii="Verdana" w:hAnsi="Verdana" w:cstheme="minorHAnsi"/>
          <w:sz w:val="22"/>
          <w:szCs w:val="22"/>
        </w:rPr>
        <w:t xml:space="preserve">przez okres </w:t>
      </w:r>
      <w:r w:rsidR="00D039C9">
        <w:rPr>
          <w:rFonts w:ascii="Verdana" w:hAnsi="Verdana" w:cstheme="minorHAnsi"/>
          <w:sz w:val="22"/>
          <w:szCs w:val="22"/>
        </w:rPr>
        <w:t>60 miesięcy od daty po</w:t>
      </w:r>
      <w:r w:rsidR="00A93543">
        <w:rPr>
          <w:rFonts w:ascii="Verdana" w:hAnsi="Verdana" w:cstheme="minorHAnsi"/>
          <w:sz w:val="22"/>
          <w:szCs w:val="22"/>
        </w:rPr>
        <w:t>d</w:t>
      </w:r>
      <w:r w:rsidR="00D039C9">
        <w:rPr>
          <w:rFonts w:ascii="Verdana" w:hAnsi="Verdana" w:cstheme="minorHAnsi"/>
          <w:sz w:val="22"/>
          <w:szCs w:val="22"/>
        </w:rPr>
        <w:t xml:space="preserve">pisania z </w:t>
      </w:r>
      <w:r w:rsidR="00A93543">
        <w:rPr>
          <w:rFonts w:ascii="Verdana" w:hAnsi="Verdana" w:cstheme="minorHAnsi"/>
          <w:sz w:val="22"/>
          <w:szCs w:val="22"/>
        </w:rPr>
        <w:t>w</w:t>
      </w:r>
      <w:r w:rsidR="00D039C9">
        <w:rPr>
          <w:rFonts w:ascii="Verdana" w:hAnsi="Verdana" w:cstheme="minorHAnsi"/>
          <w:sz w:val="22"/>
          <w:szCs w:val="22"/>
        </w:rPr>
        <w:t xml:space="preserve">ykonawcą </w:t>
      </w:r>
      <w:r w:rsidR="00A93543">
        <w:rPr>
          <w:rFonts w:ascii="Verdana" w:hAnsi="Verdana" w:cstheme="minorHAnsi"/>
          <w:sz w:val="22"/>
          <w:szCs w:val="22"/>
        </w:rPr>
        <w:t>r</w:t>
      </w:r>
      <w:r w:rsidR="00D039C9">
        <w:rPr>
          <w:rFonts w:ascii="Verdana" w:hAnsi="Verdana" w:cstheme="minorHAnsi"/>
          <w:sz w:val="22"/>
          <w:szCs w:val="22"/>
        </w:rPr>
        <w:t>obót</w:t>
      </w:r>
      <w:r w:rsidR="000200D2">
        <w:rPr>
          <w:rFonts w:ascii="Verdana" w:hAnsi="Verdana" w:cstheme="minorHAnsi"/>
          <w:sz w:val="22"/>
          <w:szCs w:val="22"/>
        </w:rPr>
        <w:t xml:space="preserve"> </w:t>
      </w:r>
      <w:r w:rsidR="00A93543">
        <w:rPr>
          <w:rFonts w:ascii="Verdana" w:hAnsi="Verdana" w:cstheme="minorHAnsi"/>
          <w:sz w:val="22"/>
          <w:szCs w:val="22"/>
        </w:rPr>
        <w:t>b</w:t>
      </w:r>
      <w:r w:rsidR="000200D2">
        <w:rPr>
          <w:rFonts w:ascii="Verdana" w:hAnsi="Verdana" w:cstheme="minorHAnsi"/>
          <w:sz w:val="22"/>
          <w:szCs w:val="22"/>
        </w:rPr>
        <w:t>udowlanych</w:t>
      </w:r>
      <w:r w:rsidR="00D039C9">
        <w:rPr>
          <w:rFonts w:ascii="Verdana" w:hAnsi="Verdana" w:cstheme="minorHAnsi"/>
          <w:sz w:val="22"/>
          <w:szCs w:val="22"/>
        </w:rPr>
        <w:t xml:space="preserve"> protokołu odbioru </w:t>
      </w:r>
      <w:r w:rsidR="00360DC3">
        <w:rPr>
          <w:rFonts w:ascii="Verdana" w:hAnsi="Verdana" w:cstheme="minorHAnsi"/>
          <w:sz w:val="22"/>
          <w:szCs w:val="22"/>
        </w:rPr>
        <w:t>końcowego</w:t>
      </w:r>
      <w:r w:rsidR="000200D2">
        <w:rPr>
          <w:rFonts w:ascii="Verdana" w:hAnsi="Verdana" w:cstheme="minorHAnsi"/>
          <w:sz w:val="22"/>
          <w:szCs w:val="22"/>
        </w:rPr>
        <w:t xml:space="preserve">; łącznie </w:t>
      </w:r>
      <w:r w:rsidR="006969D2">
        <w:rPr>
          <w:rFonts w:ascii="Verdana" w:hAnsi="Verdana" w:cstheme="minorHAnsi"/>
          <w:sz w:val="22"/>
          <w:szCs w:val="22"/>
        </w:rPr>
        <w:t xml:space="preserve">zakłada się </w:t>
      </w:r>
      <w:r w:rsidR="000200D2">
        <w:rPr>
          <w:rFonts w:ascii="Verdana" w:hAnsi="Verdana" w:cstheme="minorHAnsi"/>
          <w:sz w:val="22"/>
          <w:szCs w:val="22"/>
        </w:rPr>
        <w:t>5 przeglądów gwarancyjnych.</w:t>
      </w:r>
    </w:p>
    <w:p w14:paraId="61EE04AC" w14:textId="4B89A1BA" w:rsidR="006969D2" w:rsidRDefault="00BB244F" w:rsidP="006E06A9">
      <w:pPr>
        <w:pStyle w:val="Akapitzlist"/>
        <w:numPr>
          <w:ilvl w:val="0"/>
          <w:numId w:val="4"/>
        </w:numPr>
        <w:spacing w:line="276" w:lineRule="auto"/>
        <w:ind w:left="426"/>
        <w:jc w:val="both"/>
        <w:rPr>
          <w:rFonts w:ascii="Verdana" w:hAnsi="Verdana"/>
          <w:sz w:val="22"/>
          <w:szCs w:val="22"/>
        </w:rPr>
      </w:pPr>
      <w:r w:rsidRPr="00C253B1">
        <w:rPr>
          <w:rFonts w:ascii="Verdana" w:hAnsi="Verdana"/>
          <w:sz w:val="22"/>
          <w:szCs w:val="22"/>
        </w:rPr>
        <w:t>W sytuacji</w:t>
      </w:r>
      <w:r w:rsidR="00D37E18" w:rsidRPr="00C253B1">
        <w:rPr>
          <w:rFonts w:ascii="Verdana" w:hAnsi="Verdana"/>
          <w:sz w:val="22"/>
          <w:szCs w:val="22"/>
        </w:rPr>
        <w:t xml:space="preserve"> </w:t>
      </w:r>
      <w:r w:rsidRPr="00C253B1">
        <w:rPr>
          <w:rFonts w:ascii="Verdana" w:hAnsi="Verdana"/>
          <w:sz w:val="22"/>
          <w:szCs w:val="22"/>
        </w:rPr>
        <w:t>przedłu</w:t>
      </w:r>
      <w:r w:rsidR="00D37E18" w:rsidRPr="00C253B1">
        <w:rPr>
          <w:rFonts w:ascii="Verdana" w:hAnsi="Verdana"/>
          <w:sz w:val="22"/>
          <w:szCs w:val="22"/>
        </w:rPr>
        <w:t>żenia terminu realizacji umowy</w:t>
      </w:r>
      <w:r w:rsidR="00F56EE0">
        <w:rPr>
          <w:rFonts w:ascii="Verdana" w:hAnsi="Verdana"/>
          <w:sz w:val="22"/>
          <w:szCs w:val="22"/>
        </w:rPr>
        <w:t xml:space="preserve"> na roboty budowlane</w:t>
      </w:r>
      <w:r w:rsidR="00D37E18" w:rsidRPr="00C253B1">
        <w:rPr>
          <w:rFonts w:ascii="Verdana" w:hAnsi="Verdana"/>
          <w:sz w:val="22"/>
          <w:szCs w:val="22"/>
        </w:rPr>
        <w:t xml:space="preserve">, </w:t>
      </w:r>
      <w:r w:rsidR="006979D9" w:rsidRPr="00C253B1">
        <w:rPr>
          <w:rFonts w:ascii="Verdana" w:hAnsi="Verdana"/>
          <w:sz w:val="22"/>
          <w:szCs w:val="22"/>
        </w:rPr>
        <w:t>Z</w:t>
      </w:r>
      <w:r w:rsidRPr="00C253B1">
        <w:rPr>
          <w:rFonts w:ascii="Verdana" w:hAnsi="Verdana"/>
          <w:sz w:val="22"/>
          <w:szCs w:val="22"/>
        </w:rPr>
        <w:t xml:space="preserve">amawiający </w:t>
      </w:r>
      <w:r w:rsidR="00391DC2">
        <w:rPr>
          <w:rFonts w:ascii="Verdana" w:hAnsi="Verdana"/>
          <w:sz w:val="22"/>
          <w:szCs w:val="22"/>
        </w:rPr>
        <w:t>przygotuje</w:t>
      </w:r>
      <w:r w:rsidRPr="00C253B1">
        <w:rPr>
          <w:rFonts w:ascii="Verdana" w:hAnsi="Verdana"/>
          <w:sz w:val="22"/>
          <w:szCs w:val="22"/>
        </w:rPr>
        <w:t xml:space="preserve"> aneks do umowy określający dalsze warunki współpracy </w:t>
      </w:r>
      <w:r w:rsidR="00A93543">
        <w:rPr>
          <w:rFonts w:ascii="Verdana" w:hAnsi="Verdana"/>
          <w:sz w:val="22"/>
          <w:szCs w:val="22"/>
        </w:rPr>
        <w:t xml:space="preserve">z Wykonawcą </w:t>
      </w:r>
      <w:r w:rsidRPr="00C253B1">
        <w:rPr>
          <w:rFonts w:ascii="Verdana" w:hAnsi="Verdana"/>
          <w:sz w:val="22"/>
          <w:szCs w:val="22"/>
        </w:rPr>
        <w:t>na podobnych za</w:t>
      </w:r>
      <w:r w:rsidR="006E06A9">
        <w:rPr>
          <w:rFonts w:ascii="Verdana" w:hAnsi="Verdana"/>
          <w:sz w:val="22"/>
          <w:szCs w:val="22"/>
        </w:rPr>
        <w:t xml:space="preserve">sadach jak w umowie </w:t>
      </w:r>
      <w:r w:rsidR="006E06A9" w:rsidRPr="00DA4964">
        <w:rPr>
          <w:rFonts w:ascii="Verdana" w:hAnsi="Verdana"/>
          <w:sz w:val="22"/>
          <w:szCs w:val="22"/>
        </w:rPr>
        <w:t>podstawowej (zgodnie z paragrafem 15).</w:t>
      </w:r>
    </w:p>
    <w:p w14:paraId="7FE74AA3" w14:textId="65B38C9B" w:rsidR="00216C1F" w:rsidRPr="00C253B1" w:rsidRDefault="006969D2" w:rsidP="006E06A9">
      <w:pPr>
        <w:pStyle w:val="Akapitzlist"/>
        <w:numPr>
          <w:ilvl w:val="0"/>
          <w:numId w:val="4"/>
        </w:numPr>
        <w:spacing w:line="276" w:lineRule="auto"/>
        <w:ind w:left="426"/>
        <w:jc w:val="both"/>
        <w:rPr>
          <w:rFonts w:ascii="Verdana" w:hAnsi="Verdana"/>
          <w:sz w:val="22"/>
          <w:szCs w:val="22"/>
        </w:rPr>
      </w:pPr>
      <w:r>
        <w:rPr>
          <w:rFonts w:ascii="Verdana" w:hAnsi="Verdana"/>
          <w:sz w:val="22"/>
          <w:szCs w:val="22"/>
        </w:rPr>
        <w:t xml:space="preserve">Za uczestnictwo w przeglądach gwarancyjnych Wykonawcy nie przysługuje dodatkowe wynagrodzenie. </w:t>
      </w:r>
    </w:p>
    <w:p w14:paraId="1707F562" w14:textId="77777777" w:rsidR="00D37E18" w:rsidRPr="00C253B1" w:rsidRDefault="00D37E18" w:rsidP="00D37E18">
      <w:pPr>
        <w:spacing w:line="276" w:lineRule="auto"/>
        <w:rPr>
          <w:rFonts w:ascii="Verdana" w:hAnsi="Verdana"/>
          <w:sz w:val="22"/>
          <w:szCs w:val="22"/>
        </w:rPr>
      </w:pPr>
    </w:p>
    <w:p w14:paraId="67275BA1" w14:textId="0BDFD474" w:rsidR="008F28DD" w:rsidRPr="00C253B1" w:rsidRDefault="008F28DD" w:rsidP="00BA3F87">
      <w:pPr>
        <w:pStyle w:val="Nagwek1"/>
        <w:contextualSpacing/>
        <w:rPr>
          <w:color w:val="auto"/>
          <w:szCs w:val="22"/>
        </w:rPr>
      </w:pPr>
      <w:bookmarkStart w:id="9" w:name="_Toc180495036"/>
      <w:r w:rsidRPr="00C253B1">
        <w:rPr>
          <w:color w:val="auto"/>
          <w:szCs w:val="22"/>
        </w:rPr>
        <w:t xml:space="preserve">§ </w:t>
      </w:r>
      <w:r w:rsidR="006A1863" w:rsidRPr="00C253B1">
        <w:rPr>
          <w:color w:val="auto"/>
          <w:szCs w:val="22"/>
        </w:rPr>
        <w:t>8</w:t>
      </w:r>
      <w:r w:rsidRPr="00C253B1">
        <w:rPr>
          <w:color w:val="auto"/>
          <w:szCs w:val="22"/>
        </w:rPr>
        <w:br/>
        <w:t>ODBI</w:t>
      </w:r>
      <w:r w:rsidR="005E412C" w:rsidRPr="00C253B1">
        <w:rPr>
          <w:color w:val="auto"/>
          <w:szCs w:val="22"/>
        </w:rPr>
        <w:t>ORY</w:t>
      </w:r>
      <w:r w:rsidRPr="00C253B1">
        <w:rPr>
          <w:color w:val="auto"/>
          <w:szCs w:val="22"/>
        </w:rPr>
        <w:t xml:space="preserve"> </w:t>
      </w:r>
      <w:r w:rsidR="006F68F4" w:rsidRPr="00C253B1">
        <w:rPr>
          <w:color w:val="auto"/>
          <w:szCs w:val="22"/>
        </w:rPr>
        <w:t>ROBÓT BUDowlanych</w:t>
      </w:r>
      <w:bookmarkEnd w:id="9"/>
    </w:p>
    <w:p w14:paraId="7EC5AD8F" w14:textId="77777777" w:rsidR="004F722F" w:rsidRPr="00C253B1" w:rsidRDefault="004F722F" w:rsidP="004F722F">
      <w:pPr>
        <w:pStyle w:val="Akapitzlist"/>
        <w:spacing w:line="276" w:lineRule="auto"/>
        <w:ind w:left="426"/>
        <w:jc w:val="both"/>
        <w:rPr>
          <w:rFonts w:ascii="Verdana" w:hAnsi="Verdana" w:cstheme="minorHAnsi"/>
          <w:sz w:val="22"/>
          <w:szCs w:val="22"/>
        </w:rPr>
      </w:pPr>
    </w:p>
    <w:p w14:paraId="6BF3189C" w14:textId="7C7EDDFC" w:rsidR="00DB78C4" w:rsidRPr="00C253B1" w:rsidRDefault="00DB78C4" w:rsidP="00B76293">
      <w:pPr>
        <w:pStyle w:val="Akapitzlist"/>
        <w:numPr>
          <w:ilvl w:val="0"/>
          <w:numId w:val="28"/>
        </w:numPr>
        <w:spacing w:line="276" w:lineRule="auto"/>
        <w:ind w:left="426"/>
        <w:jc w:val="both"/>
        <w:rPr>
          <w:rFonts w:ascii="Verdana" w:hAnsi="Verdana" w:cstheme="minorHAnsi"/>
          <w:sz w:val="22"/>
          <w:szCs w:val="22"/>
        </w:rPr>
      </w:pPr>
      <w:r w:rsidRPr="00C253B1">
        <w:rPr>
          <w:rFonts w:ascii="Verdana" w:hAnsi="Verdana" w:cstheme="minorHAnsi"/>
          <w:sz w:val="22"/>
          <w:szCs w:val="22"/>
        </w:rPr>
        <w:t>Ustala się następujące rodzaje odbiorów</w:t>
      </w:r>
      <w:r w:rsidR="00094357" w:rsidRPr="00C253B1">
        <w:rPr>
          <w:rFonts w:ascii="Verdana" w:hAnsi="Verdana" w:cstheme="minorHAnsi"/>
          <w:sz w:val="22"/>
          <w:szCs w:val="22"/>
        </w:rPr>
        <w:t xml:space="preserve"> pomiędzy Wykonawcą robót Budowlanych a Zamawiającym, którego przedstawicielem jest Nadzór Inwestorski</w:t>
      </w:r>
      <w:r w:rsidRPr="00C253B1">
        <w:rPr>
          <w:rFonts w:ascii="Verdana" w:hAnsi="Verdana" w:cstheme="minorHAnsi"/>
          <w:sz w:val="22"/>
          <w:szCs w:val="22"/>
        </w:rPr>
        <w:t>:</w:t>
      </w:r>
    </w:p>
    <w:p w14:paraId="680412CE" w14:textId="79326B49" w:rsidR="00DB78C4" w:rsidRPr="00C253B1" w:rsidRDefault="00DB78C4" w:rsidP="00B76293">
      <w:pPr>
        <w:pStyle w:val="Akapitzlist"/>
        <w:numPr>
          <w:ilvl w:val="0"/>
          <w:numId w:val="30"/>
        </w:numPr>
        <w:spacing w:line="276" w:lineRule="auto"/>
        <w:jc w:val="both"/>
        <w:rPr>
          <w:rFonts w:ascii="Verdana" w:hAnsi="Verdana" w:cstheme="minorHAnsi"/>
          <w:sz w:val="22"/>
          <w:szCs w:val="22"/>
        </w:rPr>
      </w:pPr>
      <w:r w:rsidRPr="00C253B1">
        <w:rPr>
          <w:rFonts w:ascii="Verdana" w:hAnsi="Verdana" w:cstheme="minorHAnsi"/>
          <w:b/>
          <w:bCs/>
          <w:sz w:val="22"/>
          <w:szCs w:val="22"/>
        </w:rPr>
        <w:t xml:space="preserve">odbiór </w:t>
      </w:r>
      <w:r w:rsidR="00FD6EC3" w:rsidRPr="00C253B1">
        <w:rPr>
          <w:rFonts w:ascii="Verdana" w:hAnsi="Verdana" w:cstheme="minorHAnsi"/>
          <w:b/>
          <w:bCs/>
          <w:sz w:val="22"/>
          <w:szCs w:val="22"/>
        </w:rPr>
        <w:t>Projektów</w:t>
      </w:r>
      <w:r w:rsidRPr="00C253B1">
        <w:rPr>
          <w:rFonts w:ascii="Verdana" w:hAnsi="Verdana" w:cstheme="minorHAnsi"/>
          <w:sz w:val="22"/>
          <w:szCs w:val="22"/>
        </w:rPr>
        <w:t xml:space="preserve"> – odbioru </w:t>
      </w:r>
      <w:r w:rsidR="00FD6EC3" w:rsidRPr="00C253B1">
        <w:rPr>
          <w:rFonts w:ascii="Verdana" w:hAnsi="Verdana" w:cstheme="minorHAnsi"/>
          <w:sz w:val="22"/>
          <w:szCs w:val="22"/>
        </w:rPr>
        <w:t>Projektów</w:t>
      </w:r>
      <w:r w:rsidRPr="00C253B1">
        <w:rPr>
          <w:rFonts w:ascii="Verdana" w:hAnsi="Verdana" w:cstheme="minorHAnsi"/>
          <w:sz w:val="22"/>
          <w:szCs w:val="22"/>
        </w:rPr>
        <w:t xml:space="preserve"> dokonuje się po </w:t>
      </w:r>
      <w:r w:rsidR="00FD6EC3" w:rsidRPr="00C253B1">
        <w:rPr>
          <w:rFonts w:ascii="Verdana" w:hAnsi="Verdana" w:cstheme="minorHAnsi"/>
          <w:sz w:val="22"/>
          <w:szCs w:val="22"/>
        </w:rPr>
        <w:t>ich</w:t>
      </w:r>
      <w:r w:rsidRPr="00C253B1">
        <w:rPr>
          <w:rFonts w:ascii="Verdana" w:hAnsi="Verdana" w:cstheme="minorHAnsi"/>
          <w:sz w:val="22"/>
          <w:szCs w:val="22"/>
        </w:rPr>
        <w:t xml:space="preserve"> zakończeniu i złożeniu </w:t>
      </w:r>
      <w:r w:rsidR="00FD6EC3" w:rsidRPr="00C253B1">
        <w:rPr>
          <w:rFonts w:ascii="Verdana" w:hAnsi="Verdana" w:cstheme="minorHAnsi"/>
          <w:sz w:val="22"/>
          <w:szCs w:val="22"/>
        </w:rPr>
        <w:t xml:space="preserve">Projektów </w:t>
      </w:r>
      <w:r w:rsidR="00CD54CF" w:rsidRPr="00C253B1">
        <w:rPr>
          <w:rFonts w:ascii="Verdana" w:hAnsi="Verdana" w:cstheme="minorHAnsi"/>
          <w:sz w:val="22"/>
          <w:szCs w:val="22"/>
        </w:rPr>
        <w:t xml:space="preserve">przez Wykonawcę </w:t>
      </w:r>
      <w:r w:rsidR="00FF0275">
        <w:rPr>
          <w:rFonts w:ascii="Verdana" w:hAnsi="Verdana" w:cstheme="minorHAnsi"/>
          <w:sz w:val="22"/>
          <w:szCs w:val="22"/>
        </w:rPr>
        <w:t xml:space="preserve">Robót </w:t>
      </w:r>
      <w:r w:rsidR="006969D2">
        <w:rPr>
          <w:rFonts w:ascii="Verdana" w:hAnsi="Verdana" w:cstheme="minorHAnsi"/>
          <w:sz w:val="22"/>
          <w:szCs w:val="22"/>
        </w:rPr>
        <w:t xml:space="preserve">wraz </w:t>
      </w:r>
      <w:r w:rsidR="00CD54CF" w:rsidRPr="00C253B1">
        <w:rPr>
          <w:rFonts w:ascii="Verdana" w:hAnsi="Verdana" w:cstheme="minorHAnsi"/>
          <w:sz w:val="22"/>
          <w:szCs w:val="22"/>
        </w:rPr>
        <w:t>z oświadczeniem o gotowości do odbioru</w:t>
      </w:r>
      <w:r w:rsidRPr="00C253B1">
        <w:rPr>
          <w:rFonts w:ascii="Verdana" w:hAnsi="Verdana" w:cstheme="minorHAnsi"/>
          <w:sz w:val="22"/>
          <w:szCs w:val="22"/>
        </w:rPr>
        <w:t xml:space="preserve">. </w:t>
      </w:r>
      <w:r w:rsidR="00FD6EC3" w:rsidRPr="00C253B1">
        <w:rPr>
          <w:rFonts w:ascii="Verdana" w:hAnsi="Verdana" w:cstheme="minorHAnsi"/>
          <w:sz w:val="22"/>
          <w:szCs w:val="22"/>
        </w:rPr>
        <w:t>Projekty</w:t>
      </w:r>
      <w:r w:rsidR="009457EB" w:rsidRPr="00C253B1">
        <w:rPr>
          <w:rFonts w:ascii="Verdana" w:hAnsi="Verdana" w:cstheme="minorHAnsi"/>
          <w:sz w:val="22"/>
          <w:szCs w:val="22"/>
        </w:rPr>
        <w:t xml:space="preserve"> podlegają</w:t>
      </w:r>
      <w:r w:rsidRPr="00C253B1">
        <w:rPr>
          <w:rFonts w:ascii="Verdana" w:hAnsi="Verdana" w:cstheme="minorHAnsi"/>
          <w:sz w:val="22"/>
          <w:szCs w:val="22"/>
        </w:rPr>
        <w:t xml:space="preserve"> zatwierdzeniu przez </w:t>
      </w:r>
      <w:r w:rsidR="009457EB" w:rsidRPr="00C253B1">
        <w:rPr>
          <w:rFonts w:ascii="Verdana" w:hAnsi="Verdana" w:cstheme="minorHAnsi"/>
          <w:sz w:val="22"/>
          <w:szCs w:val="22"/>
        </w:rPr>
        <w:t xml:space="preserve">Inspektora Nadzoru oraz </w:t>
      </w:r>
      <w:r w:rsidRPr="00C253B1">
        <w:rPr>
          <w:rFonts w:ascii="Verdana" w:hAnsi="Verdana" w:cstheme="minorHAnsi"/>
          <w:sz w:val="22"/>
          <w:szCs w:val="22"/>
        </w:rPr>
        <w:t xml:space="preserve">Zamawiającego w terminie </w:t>
      </w:r>
      <w:r w:rsidR="008573E0" w:rsidRPr="00C253B1">
        <w:rPr>
          <w:rFonts w:ascii="Verdana" w:hAnsi="Verdana" w:cstheme="minorHAnsi"/>
          <w:sz w:val="22"/>
          <w:szCs w:val="22"/>
        </w:rPr>
        <w:t>do 21</w:t>
      </w:r>
      <w:r w:rsidRPr="00C253B1">
        <w:rPr>
          <w:rFonts w:ascii="Verdana" w:hAnsi="Verdana" w:cstheme="minorHAnsi"/>
          <w:sz w:val="22"/>
          <w:szCs w:val="22"/>
        </w:rPr>
        <w:t xml:space="preserve"> Dni Roboczych od dnia </w:t>
      </w:r>
      <w:r w:rsidR="00CD54CF" w:rsidRPr="00C253B1">
        <w:rPr>
          <w:rFonts w:ascii="Verdana" w:hAnsi="Verdana" w:cstheme="minorHAnsi"/>
          <w:sz w:val="22"/>
          <w:szCs w:val="22"/>
        </w:rPr>
        <w:t xml:space="preserve">ich </w:t>
      </w:r>
      <w:r w:rsidR="008573E0" w:rsidRPr="00C253B1">
        <w:rPr>
          <w:rFonts w:ascii="Verdana" w:hAnsi="Verdana" w:cstheme="minorHAnsi"/>
          <w:sz w:val="22"/>
          <w:szCs w:val="22"/>
        </w:rPr>
        <w:t xml:space="preserve">kompletnego </w:t>
      </w:r>
      <w:r w:rsidRPr="00C253B1">
        <w:rPr>
          <w:rFonts w:ascii="Verdana" w:hAnsi="Verdana" w:cstheme="minorHAnsi"/>
          <w:sz w:val="22"/>
          <w:szCs w:val="22"/>
        </w:rPr>
        <w:t xml:space="preserve">przekazania. </w:t>
      </w:r>
      <w:r w:rsidR="009457EB" w:rsidRPr="00C253B1">
        <w:rPr>
          <w:rFonts w:ascii="Verdana" w:hAnsi="Verdana" w:cstheme="minorHAnsi"/>
          <w:sz w:val="22"/>
          <w:szCs w:val="22"/>
        </w:rPr>
        <w:t>Zamawiający</w:t>
      </w:r>
      <w:r w:rsidRPr="00C253B1">
        <w:rPr>
          <w:rFonts w:ascii="Verdana" w:hAnsi="Verdana" w:cstheme="minorHAnsi"/>
          <w:sz w:val="22"/>
          <w:szCs w:val="22"/>
        </w:rPr>
        <w:t xml:space="preserve"> dopuszcza bieżące przekazywanie </w:t>
      </w:r>
      <w:r w:rsidR="00FD6EC3" w:rsidRPr="00C253B1">
        <w:rPr>
          <w:rFonts w:ascii="Verdana" w:hAnsi="Verdana" w:cstheme="minorHAnsi"/>
          <w:sz w:val="22"/>
          <w:szCs w:val="22"/>
        </w:rPr>
        <w:t>P</w:t>
      </w:r>
      <w:r w:rsidRPr="00C253B1">
        <w:rPr>
          <w:rFonts w:ascii="Verdana" w:hAnsi="Verdana" w:cstheme="minorHAnsi"/>
          <w:sz w:val="22"/>
          <w:szCs w:val="22"/>
        </w:rPr>
        <w:t>rojektów częściowych</w:t>
      </w:r>
      <w:r w:rsidR="009457EB" w:rsidRPr="00C253B1">
        <w:rPr>
          <w:rFonts w:ascii="Verdana" w:hAnsi="Verdana" w:cstheme="minorHAnsi"/>
          <w:sz w:val="22"/>
          <w:szCs w:val="22"/>
        </w:rPr>
        <w:t xml:space="preserve"> przez Wykonawcę robót</w:t>
      </w:r>
      <w:r w:rsidRPr="00C253B1">
        <w:rPr>
          <w:rFonts w:ascii="Verdana" w:hAnsi="Verdana" w:cstheme="minorHAnsi"/>
          <w:sz w:val="22"/>
          <w:szCs w:val="22"/>
        </w:rPr>
        <w:t xml:space="preserve"> celem usprawnienia procesu projektowania. Bieżące dokonywanie sprawdzeń i określanie wskazówek nie będzie miało znaczenia nadanego odbiorowi </w:t>
      </w:r>
      <w:r w:rsidR="00FD6EC3" w:rsidRPr="00C253B1">
        <w:rPr>
          <w:rFonts w:ascii="Verdana" w:hAnsi="Verdana" w:cstheme="minorHAnsi"/>
          <w:sz w:val="22"/>
          <w:szCs w:val="22"/>
        </w:rPr>
        <w:t>Projektów</w:t>
      </w:r>
      <w:r w:rsidRPr="00C253B1">
        <w:rPr>
          <w:rFonts w:ascii="Verdana" w:hAnsi="Verdana" w:cstheme="minorHAnsi"/>
          <w:sz w:val="22"/>
          <w:szCs w:val="22"/>
        </w:rPr>
        <w:t>. Odbiór</w:t>
      </w:r>
      <w:r w:rsidR="005E412C" w:rsidRPr="00C253B1">
        <w:rPr>
          <w:rFonts w:ascii="Verdana" w:hAnsi="Verdana" w:cstheme="minorHAnsi"/>
          <w:sz w:val="22"/>
          <w:szCs w:val="22"/>
        </w:rPr>
        <w:t xml:space="preserve"> Projektu</w:t>
      </w:r>
      <w:r w:rsidRPr="00C253B1">
        <w:rPr>
          <w:rFonts w:ascii="Verdana" w:hAnsi="Verdana" w:cstheme="minorHAnsi"/>
          <w:sz w:val="22"/>
          <w:szCs w:val="22"/>
        </w:rPr>
        <w:t xml:space="preserve"> musi być potwierdzony, Protokołem Odbioru </w:t>
      </w:r>
      <w:r w:rsidRPr="00C253B1">
        <w:rPr>
          <w:rFonts w:ascii="Verdana" w:hAnsi="Verdana" w:cstheme="minorHAnsi"/>
          <w:sz w:val="22"/>
          <w:szCs w:val="22"/>
        </w:rPr>
        <w:lastRenderedPageBreak/>
        <w:t>Częściowego podpisanym przez komisję odbiorową</w:t>
      </w:r>
      <w:r w:rsidR="0003206F" w:rsidRPr="00C253B1">
        <w:rPr>
          <w:rFonts w:ascii="Verdana" w:hAnsi="Verdana" w:cstheme="minorHAnsi"/>
          <w:sz w:val="22"/>
          <w:szCs w:val="22"/>
        </w:rPr>
        <w:t>, w której skład wchodzą przedstawiciele Zamawiającego oraz Nadzór Inwestorski</w:t>
      </w:r>
      <w:r w:rsidRPr="00C253B1">
        <w:rPr>
          <w:rFonts w:ascii="Verdana" w:hAnsi="Verdana" w:cstheme="minorHAnsi"/>
          <w:sz w:val="22"/>
          <w:szCs w:val="22"/>
        </w:rPr>
        <w:t xml:space="preserve">. </w:t>
      </w:r>
    </w:p>
    <w:p w14:paraId="6713D9DB" w14:textId="22BCA1EA" w:rsidR="00803448" w:rsidRPr="00C253B1" w:rsidRDefault="008573E0" w:rsidP="00B76293">
      <w:pPr>
        <w:pStyle w:val="Akapitzlist"/>
        <w:numPr>
          <w:ilvl w:val="0"/>
          <w:numId w:val="30"/>
        </w:numPr>
        <w:spacing w:line="276" w:lineRule="auto"/>
        <w:ind w:right="23"/>
        <w:jc w:val="both"/>
        <w:rPr>
          <w:rFonts w:ascii="Verdana" w:hAnsi="Verdana" w:cstheme="minorHAnsi"/>
          <w:sz w:val="22"/>
          <w:szCs w:val="22"/>
        </w:rPr>
      </w:pPr>
      <w:r w:rsidRPr="00C253B1">
        <w:rPr>
          <w:rFonts w:ascii="Verdana" w:hAnsi="Verdana" w:cstheme="minorHAnsi"/>
          <w:b/>
          <w:sz w:val="22"/>
          <w:szCs w:val="22"/>
        </w:rPr>
        <w:t>odbio</w:t>
      </w:r>
      <w:r w:rsidR="00DB78C4" w:rsidRPr="00C253B1">
        <w:rPr>
          <w:rFonts w:ascii="Verdana" w:hAnsi="Verdana" w:cstheme="minorHAnsi"/>
          <w:b/>
          <w:sz w:val="22"/>
          <w:szCs w:val="22"/>
        </w:rPr>
        <w:t>r</w:t>
      </w:r>
      <w:r w:rsidR="00F350F6" w:rsidRPr="00C253B1">
        <w:rPr>
          <w:rFonts w:ascii="Verdana" w:hAnsi="Verdana" w:cstheme="minorHAnsi"/>
          <w:b/>
          <w:sz w:val="22"/>
          <w:szCs w:val="22"/>
        </w:rPr>
        <w:t>y</w:t>
      </w:r>
      <w:r w:rsidR="00DB78C4" w:rsidRPr="00C253B1">
        <w:rPr>
          <w:rFonts w:ascii="Verdana" w:hAnsi="Verdana" w:cstheme="minorHAnsi"/>
          <w:b/>
          <w:sz w:val="22"/>
          <w:szCs w:val="22"/>
        </w:rPr>
        <w:t xml:space="preserve"> </w:t>
      </w:r>
      <w:r w:rsidR="00CC10C0" w:rsidRPr="00C253B1">
        <w:rPr>
          <w:rFonts w:ascii="Verdana" w:hAnsi="Verdana" w:cstheme="minorHAnsi"/>
          <w:b/>
          <w:sz w:val="22"/>
          <w:szCs w:val="22"/>
        </w:rPr>
        <w:t>R</w:t>
      </w:r>
      <w:r w:rsidR="00DB78C4" w:rsidRPr="00C253B1">
        <w:rPr>
          <w:rFonts w:ascii="Verdana" w:hAnsi="Verdana" w:cstheme="minorHAnsi"/>
          <w:b/>
          <w:sz w:val="22"/>
          <w:szCs w:val="22"/>
        </w:rPr>
        <w:t xml:space="preserve">obót zanikających i ulegających zakryciu </w:t>
      </w:r>
      <w:r w:rsidR="00CC10C0" w:rsidRPr="00C253B1">
        <w:rPr>
          <w:rFonts w:ascii="Verdana" w:hAnsi="Verdana" w:cstheme="minorHAnsi"/>
          <w:sz w:val="22"/>
          <w:szCs w:val="22"/>
        </w:rPr>
        <w:t>–</w:t>
      </w:r>
      <w:r w:rsidR="00803448" w:rsidRPr="00C253B1">
        <w:rPr>
          <w:rFonts w:ascii="Verdana" w:hAnsi="Verdana" w:cstheme="minorHAnsi"/>
          <w:sz w:val="22"/>
          <w:szCs w:val="22"/>
        </w:rPr>
        <w:t xml:space="preserve"> będą dokonywane w czasie umożliwiającym wykonanie ewentualnych korekt i poprawek bez hamowania ogólnego postępu Robót. Gotowość danej części </w:t>
      </w:r>
      <w:r w:rsidR="00F350F6" w:rsidRPr="00C253B1">
        <w:rPr>
          <w:rFonts w:ascii="Verdana" w:hAnsi="Verdana" w:cstheme="minorHAnsi"/>
          <w:sz w:val="22"/>
          <w:szCs w:val="22"/>
        </w:rPr>
        <w:t xml:space="preserve">tych </w:t>
      </w:r>
      <w:r w:rsidR="00803448" w:rsidRPr="00C253B1">
        <w:rPr>
          <w:rFonts w:ascii="Verdana" w:hAnsi="Verdana" w:cstheme="minorHAnsi"/>
          <w:sz w:val="22"/>
          <w:szCs w:val="22"/>
        </w:rPr>
        <w:t>Robót do odbioru zgłasza Wykonawca</w:t>
      </w:r>
      <w:r w:rsidR="0003206F" w:rsidRPr="00C253B1">
        <w:rPr>
          <w:rFonts w:ascii="Verdana" w:hAnsi="Verdana" w:cstheme="minorHAnsi"/>
          <w:sz w:val="22"/>
          <w:szCs w:val="22"/>
        </w:rPr>
        <w:t xml:space="preserve"> robót budowlanych</w:t>
      </w:r>
      <w:r w:rsidR="00803448" w:rsidRPr="00C253B1">
        <w:rPr>
          <w:rFonts w:ascii="Verdana" w:hAnsi="Verdana" w:cstheme="minorHAnsi"/>
          <w:sz w:val="22"/>
          <w:szCs w:val="22"/>
        </w:rPr>
        <w:t xml:space="preserve"> </w:t>
      </w:r>
      <w:r w:rsidR="00F350F6" w:rsidRPr="00C253B1">
        <w:rPr>
          <w:rFonts w:ascii="Verdana" w:hAnsi="Verdana" w:cstheme="minorHAnsi"/>
          <w:sz w:val="22"/>
          <w:szCs w:val="22"/>
        </w:rPr>
        <w:t>poprzez wpis do Dziennika Budowy.</w:t>
      </w:r>
      <w:r w:rsidR="00803448" w:rsidRPr="00C253B1">
        <w:rPr>
          <w:rFonts w:ascii="Verdana" w:hAnsi="Verdana" w:cstheme="minorHAnsi"/>
          <w:sz w:val="22"/>
          <w:szCs w:val="22"/>
        </w:rPr>
        <w:t xml:space="preserve"> Odbiór będzie przeprowadzony przez Inspektora Nadzoru Inwestorskiego niezwłocznie, nie później jednak niż w ciągu 3 Dni Roboczych </w:t>
      </w:r>
      <w:r w:rsidR="00F350F6" w:rsidRPr="00C253B1">
        <w:rPr>
          <w:rFonts w:ascii="Verdana" w:hAnsi="Verdana" w:cstheme="minorHAnsi"/>
          <w:sz w:val="22"/>
          <w:szCs w:val="22"/>
        </w:rPr>
        <w:t>od daty zgłoszenia ich gotowości do odbioru w postaci wpisu do Dziennika Budowy. Jakość i ilość R</w:t>
      </w:r>
      <w:r w:rsidR="00803448" w:rsidRPr="00C253B1">
        <w:rPr>
          <w:rFonts w:ascii="Verdana" w:hAnsi="Verdana" w:cstheme="minorHAnsi"/>
          <w:sz w:val="22"/>
          <w:szCs w:val="22"/>
        </w:rPr>
        <w:t xml:space="preserve">obót ulegających zakryciu ocenia Inspektor Nadzoru Inwestorskiego na podstawie przedłożonych dokumentów, wyników badań i pomiarów oraz zgodności wykonania robót z Dokumentacją projektową.  </w:t>
      </w:r>
    </w:p>
    <w:p w14:paraId="63B82B7B" w14:textId="7ABFDD92" w:rsidR="00DB78C4" w:rsidRPr="00C253B1" w:rsidRDefault="00FC39B8" w:rsidP="00B76293">
      <w:pPr>
        <w:pStyle w:val="Akapitzlist"/>
        <w:numPr>
          <w:ilvl w:val="0"/>
          <w:numId w:val="30"/>
        </w:numPr>
        <w:spacing w:line="276" w:lineRule="auto"/>
        <w:jc w:val="both"/>
        <w:rPr>
          <w:rFonts w:ascii="Verdana" w:hAnsi="Verdana" w:cstheme="minorHAnsi"/>
          <w:sz w:val="22"/>
          <w:szCs w:val="22"/>
        </w:rPr>
      </w:pPr>
      <w:r w:rsidRPr="00C253B1">
        <w:rPr>
          <w:rFonts w:ascii="Verdana" w:hAnsi="Verdana" w:cstheme="minorHAnsi"/>
          <w:b/>
          <w:sz w:val="22"/>
          <w:szCs w:val="22"/>
        </w:rPr>
        <w:t>O</w:t>
      </w:r>
      <w:r w:rsidR="00DB78C4" w:rsidRPr="00C253B1">
        <w:rPr>
          <w:rFonts w:ascii="Verdana" w:hAnsi="Verdana" w:cstheme="minorHAnsi"/>
          <w:b/>
          <w:sz w:val="22"/>
          <w:szCs w:val="22"/>
        </w:rPr>
        <w:t xml:space="preserve">dbiór </w:t>
      </w:r>
      <w:r w:rsidRPr="00C253B1">
        <w:rPr>
          <w:rFonts w:ascii="Verdana" w:hAnsi="Verdana" w:cstheme="minorHAnsi"/>
          <w:b/>
          <w:sz w:val="22"/>
          <w:szCs w:val="22"/>
        </w:rPr>
        <w:t>C</w:t>
      </w:r>
      <w:r w:rsidR="00DB78C4" w:rsidRPr="00C253B1">
        <w:rPr>
          <w:rFonts w:ascii="Verdana" w:hAnsi="Verdana" w:cstheme="minorHAnsi"/>
          <w:b/>
          <w:sz w:val="22"/>
          <w:szCs w:val="22"/>
        </w:rPr>
        <w:t xml:space="preserve">zęściowy </w:t>
      </w:r>
      <w:r w:rsidR="00DB78C4" w:rsidRPr="00C253B1">
        <w:rPr>
          <w:rFonts w:ascii="Verdana" w:hAnsi="Verdana" w:cstheme="minorHAnsi"/>
          <w:sz w:val="22"/>
          <w:szCs w:val="22"/>
        </w:rPr>
        <w:t>–</w:t>
      </w:r>
      <w:r w:rsidRPr="00C253B1">
        <w:rPr>
          <w:rFonts w:ascii="Verdana" w:hAnsi="Verdana" w:cstheme="minorHAnsi"/>
          <w:sz w:val="22"/>
          <w:szCs w:val="22"/>
        </w:rPr>
        <w:t xml:space="preserve"> </w:t>
      </w:r>
      <w:r w:rsidR="00DB78C4" w:rsidRPr="00C253B1">
        <w:rPr>
          <w:rFonts w:ascii="Verdana" w:hAnsi="Verdana" w:cstheme="minorHAnsi"/>
          <w:sz w:val="22"/>
          <w:szCs w:val="22"/>
        </w:rPr>
        <w:t>dokonywany</w:t>
      </w:r>
      <w:r w:rsidR="00DB78C4" w:rsidRPr="00C253B1">
        <w:rPr>
          <w:rFonts w:ascii="Verdana" w:hAnsi="Verdana" w:cstheme="minorHAnsi"/>
          <w:b/>
          <w:sz w:val="22"/>
          <w:szCs w:val="22"/>
        </w:rPr>
        <w:t xml:space="preserve"> </w:t>
      </w:r>
      <w:r w:rsidR="00DB78C4" w:rsidRPr="00C253B1">
        <w:rPr>
          <w:rFonts w:ascii="Verdana" w:hAnsi="Verdana" w:cstheme="minorHAnsi"/>
          <w:sz w:val="22"/>
          <w:szCs w:val="22"/>
        </w:rPr>
        <w:t xml:space="preserve">będzie komisyjnie z udziałem przedstawiciela Wykonawcy </w:t>
      </w:r>
      <w:r w:rsidR="0003206F" w:rsidRPr="00C253B1">
        <w:rPr>
          <w:rFonts w:ascii="Verdana" w:hAnsi="Verdana" w:cstheme="minorHAnsi"/>
          <w:sz w:val="22"/>
          <w:szCs w:val="22"/>
        </w:rPr>
        <w:t xml:space="preserve">robót </w:t>
      </w:r>
      <w:r w:rsidR="00DB78C4" w:rsidRPr="00C253B1">
        <w:rPr>
          <w:rFonts w:ascii="Verdana" w:hAnsi="Verdana" w:cstheme="minorHAnsi"/>
          <w:sz w:val="22"/>
          <w:szCs w:val="22"/>
        </w:rPr>
        <w:t>(Kierownika Budowy), Zamawiającego</w:t>
      </w:r>
      <w:r w:rsidR="00CC10C0" w:rsidRPr="00C253B1">
        <w:rPr>
          <w:rFonts w:ascii="Verdana" w:hAnsi="Verdana" w:cstheme="minorHAnsi"/>
          <w:sz w:val="22"/>
          <w:szCs w:val="22"/>
        </w:rPr>
        <w:t xml:space="preserve"> i</w:t>
      </w:r>
      <w:r w:rsidR="00DB78C4" w:rsidRPr="00C253B1">
        <w:rPr>
          <w:rFonts w:ascii="Verdana" w:hAnsi="Verdana" w:cstheme="minorHAnsi"/>
          <w:sz w:val="22"/>
          <w:szCs w:val="22"/>
        </w:rPr>
        <w:t xml:space="preserve"> Inspektora Nadzoru Inwestorskiego. Na wniosek Zamawiającego w </w:t>
      </w:r>
      <w:r w:rsidRPr="00C253B1">
        <w:rPr>
          <w:rFonts w:ascii="Verdana" w:hAnsi="Verdana" w:cstheme="minorHAnsi"/>
          <w:sz w:val="22"/>
          <w:szCs w:val="22"/>
        </w:rPr>
        <w:t>O</w:t>
      </w:r>
      <w:r w:rsidR="00DB78C4" w:rsidRPr="00C253B1">
        <w:rPr>
          <w:rFonts w:ascii="Verdana" w:hAnsi="Verdana" w:cstheme="minorHAnsi"/>
          <w:sz w:val="22"/>
          <w:szCs w:val="22"/>
        </w:rPr>
        <w:t xml:space="preserve">dbiorach </w:t>
      </w:r>
      <w:r w:rsidRPr="00C253B1">
        <w:rPr>
          <w:rFonts w:ascii="Verdana" w:hAnsi="Verdana" w:cstheme="minorHAnsi"/>
          <w:sz w:val="22"/>
          <w:szCs w:val="22"/>
        </w:rPr>
        <w:t>C</w:t>
      </w:r>
      <w:r w:rsidR="00DB78C4" w:rsidRPr="00C253B1">
        <w:rPr>
          <w:rFonts w:ascii="Verdana" w:hAnsi="Verdana" w:cstheme="minorHAnsi"/>
          <w:sz w:val="22"/>
          <w:szCs w:val="22"/>
        </w:rPr>
        <w:t xml:space="preserve">zęściowych mogą brać udział także przedstawiciele innych podmiotów. Odbiór </w:t>
      </w:r>
      <w:r w:rsidRPr="00C253B1">
        <w:rPr>
          <w:rFonts w:ascii="Verdana" w:hAnsi="Verdana" w:cstheme="minorHAnsi"/>
          <w:sz w:val="22"/>
          <w:szCs w:val="22"/>
        </w:rPr>
        <w:t>C</w:t>
      </w:r>
      <w:r w:rsidR="00DB78C4" w:rsidRPr="00C253B1">
        <w:rPr>
          <w:rFonts w:ascii="Verdana" w:hAnsi="Verdana" w:cstheme="minorHAnsi"/>
          <w:sz w:val="22"/>
          <w:szCs w:val="22"/>
        </w:rPr>
        <w:t>zęściowy musi być potwierdzony, sporządzonym przez Inspektora Nadzoru Inwestorskiego z udziałem Wykonawcy</w:t>
      </w:r>
      <w:r w:rsidR="0003206F" w:rsidRPr="00C253B1">
        <w:rPr>
          <w:rFonts w:ascii="Verdana" w:hAnsi="Verdana" w:cstheme="minorHAnsi"/>
          <w:sz w:val="22"/>
          <w:szCs w:val="22"/>
        </w:rPr>
        <w:t xml:space="preserve"> robót</w:t>
      </w:r>
      <w:r w:rsidR="00DB78C4" w:rsidRPr="00C253B1">
        <w:rPr>
          <w:rFonts w:ascii="Verdana" w:hAnsi="Verdana" w:cstheme="minorHAnsi"/>
          <w:sz w:val="22"/>
          <w:szCs w:val="22"/>
        </w:rPr>
        <w:t xml:space="preserve">, </w:t>
      </w:r>
      <w:r w:rsidR="00FD6EC3" w:rsidRPr="00C253B1">
        <w:rPr>
          <w:rFonts w:ascii="Verdana" w:hAnsi="Verdana" w:cstheme="minorHAnsi"/>
          <w:sz w:val="22"/>
          <w:szCs w:val="22"/>
        </w:rPr>
        <w:t>P</w:t>
      </w:r>
      <w:r w:rsidR="00DB78C4" w:rsidRPr="00C253B1">
        <w:rPr>
          <w:rFonts w:ascii="Verdana" w:hAnsi="Verdana" w:cstheme="minorHAnsi"/>
          <w:sz w:val="22"/>
          <w:szCs w:val="22"/>
        </w:rPr>
        <w:t xml:space="preserve">rotokołem </w:t>
      </w:r>
      <w:r w:rsidR="00FD6EC3" w:rsidRPr="00C253B1">
        <w:rPr>
          <w:rFonts w:ascii="Verdana" w:hAnsi="Verdana" w:cstheme="minorHAnsi"/>
          <w:sz w:val="22"/>
          <w:szCs w:val="22"/>
        </w:rPr>
        <w:t>O</w:t>
      </w:r>
      <w:r w:rsidR="00DB78C4" w:rsidRPr="00C253B1">
        <w:rPr>
          <w:rFonts w:ascii="Verdana" w:hAnsi="Verdana" w:cstheme="minorHAnsi"/>
          <w:sz w:val="22"/>
          <w:szCs w:val="22"/>
        </w:rPr>
        <w:t xml:space="preserve">dbioru </w:t>
      </w:r>
      <w:r w:rsidR="00FD6EC3" w:rsidRPr="00C253B1">
        <w:rPr>
          <w:rFonts w:ascii="Verdana" w:hAnsi="Verdana" w:cstheme="minorHAnsi"/>
          <w:sz w:val="22"/>
          <w:szCs w:val="22"/>
        </w:rPr>
        <w:t>C</w:t>
      </w:r>
      <w:r w:rsidR="00DB78C4" w:rsidRPr="00C253B1">
        <w:rPr>
          <w:rFonts w:ascii="Verdana" w:hAnsi="Verdana" w:cstheme="minorHAnsi"/>
          <w:sz w:val="22"/>
          <w:szCs w:val="22"/>
        </w:rPr>
        <w:t>zęściowego podpisanym przez komisję</w:t>
      </w:r>
      <w:r w:rsidR="00CC10C0" w:rsidRPr="00C253B1">
        <w:rPr>
          <w:rFonts w:ascii="Verdana" w:hAnsi="Verdana" w:cstheme="minorHAnsi"/>
          <w:sz w:val="22"/>
          <w:szCs w:val="22"/>
        </w:rPr>
        <w:t xml:space="preserve"> odbiorową</w:t>
      </w:r>
      <w:r w:rsidR="00202066" w:rsidRPr="00C253B1">
        <w:rPr>
          <w:rFonts w:ascii="Verdana" w:hAnsi="Verdana" w:cstheme="minorHAnsi"/>
          <w:sz w:val="22"/>
          <w:szCs w:val="22"/>
        </w:rPr>
        <w:t>,</w:t>
      </w:r>
      <w:r w:rsidR="008D0945" w:rsidRPr="00C253B1">
        <w:rPr>
          <w:rFonts w:ascii="Verdana" w:hAnsi="Verdana" w:cstheme="minorHAnsi"/>
          <w:bCs/>
          <w:sz w:val="22"/>
          <w:szCs w:val="22"/>
        </w:rPr>
        <w:t xml:space="preserve"> którą powołuje Zamawiający</w:t>
      </w:r>
      <w:r w:rsidR="00DB78C4" w:rsidRPr="00C253B1">
        <w:rPr>
          <w:rFonts w:ascii="Verdana" w:hAnsi="Verdana" w:cstheme="minorHAnsi"/>
          <w:sz w:val="22"/>
          <w:szCs w:val="22"/>
        </w:rPr>
        <w:t xml:space="preserve">. Każdorazowo datę </w:t>
      </w:r>
      <w:r w:rsidRPr="00C253B1">
        <w:rPr>
          <w:rFonts w:ascii="Verdana" w:hAnsi="Verdana" w:cstheme="minorHAnsi"/>
          <w:sz w:val="22"/>
          <w:szCs w:val="22"/>
        </w:rPr>
        <w:t>O</w:t>
      </w:r>
      <w:r w:rsidR="00DB78C4" w:rsidRPr="00C253B1">
        <w:rPr>
          <w:rFonts w:ascii="Verdana" w:hAnsi="Verdana" w:cstheme="minorHAnsi"/>
          <w:sz w:val="22"/>
          <w:szCs w:val="22"/>
        </w:rPr>
        <w:t xml:space="preserve">dbioru </w:t>
      </w:r>
      <w:r w:rsidRPr="00C253B1">
        <w:rPr>
          <w:rFonts w:ascii="Verdana" w:hAnsi="Verdana" w:cstheme="minorHAnsi"/>
          <w:sz w:val="22"/>
          <w:szCs w:val="22"/>
        </w:rPr>
        <w:t>C</w:t>
      </w:r>
      <w:r w:rsidR="00DB78C4" w:rsidRPr="00C253B1">
        <w:rPr>
          <w:rFonts w:ascii="Verdana" w:hAnsi="Verdana" w:cstheme="minorHAnsi"/>
          <w:sz w:val="22"/>
          <w:szCs w:val="22"/>
        </w:rPr>
        <w:t xml:space="preserve">zęściowego Inspektor Nadzoru Inwestorskiego uzgodni z Zamawiającym. Odbiory </w:t>
      </w:r>
      <w:r w:rsidRPr="00C253B1">
        <w:rPr>
          <w:rFonts w:ascii="Verdana" w:hAnsi="Verdana" w:cstheme="minorHAnsi"/>
          <w:sz w:val="22"/>
          <w:szCs w:val="22"/>
        </w:rPr>
        <w:t>C</w:t>
      </w:r>
      <w:r w:rsidR="00DB78C4" w:rsidRPr="00C253B1">
        <w:rPr>
          <w:rFonts w:ascii="Verdana" w:hAnsi="Verdana" w:cstheme="minorHAnsi"/>
          <w:sz w:val="22"/>
          <w:szCs w:val="22"/>
        </w:rPr>
        <w:t xml:space="preserve">zęściowe będą miały </w:t>
      </w:r>
      <w:r w:rsidRPr="00C253B1">
        <w:rPr>
          <w:rFonts w:ascii="Verdana" w:hAnsi="Verdana" w:cstheme="minorHAnsi"/>
          <w:sz w:val="22"/>
          <w:szCs w:val="22"/>
        </w:rPr>
        <w:t xml:space="preserve">znaczenie </w:t>
      </w:r>
      <w:r w:rsidR="00DB78C4" w:rsidRPr="00C253B1">
        <w:rPr>
          <w:rFonts w:ascii="Verdana" w:hAnsi="Verdana" w:cstheme="minorHAnsi"/>
          <w:sz w:val="22"/>
          <w:szCs w:val="22"/>
        </w:rPr>
        <w:t>dla potwierdzenia wykonania danej części przedmiotu Umowy zgodnie z Umową</w:t>
      </w:r>
      <w:r w:rsidR="0003206F" w:rsidRPr="00C253B1">
        <w:rPr>
          <w:rFonts w:ascii="Verdana" w:hAnsi="Verdana" w:cstheme="minorHAnsi"/>
          <w:sz w:val="22"/>
          <w:szCs w:val="22"/>
        </w:rPr>
        <w:t xml:space="preserve"> zawartą z Wykonawcą robót</w:t>
      </w:r>
      <w:r w:rsidR="00DB78C4" w:rsidRPr="00C253B1">
        <w:rPr>
          <w:rFonts w:ascii="Verdana" w:hAnsi="Verdana" w:cstheme="minorHAnsi"/>
          <w:sz w:val="22"/>
          <w:szCs w:val="22"/>
        </w:rPr>
        <w:t xml:space="preserve">, zachowania wymaganego terminu realizacji i rozliczenia. Odbiory </w:t>
      </w:r>
      <w:r w:rsidRPr="00C253B1">
        <w:rPr>
          <w:rFonts w:ascii="Verdana" w:hAnsi="Verdana" w:cstheme="minorHAnsi"/>
          <w:sz w:val="22"/>
          <w:szCs w:val="22"/>
        </w:rPr>
        <w:t>C</w:t>
      </w:r>
      <w:r w:rsidR="00DB78C4" w:rsidRPr="00C253B1">
        <w:rPr>
          <w:rFonts w:ascii="Verdana" w:hAnsi="Verdana" w:cstheme="minorHAnsi"/>
          <w:sz w:val="22"/>
          <w:szCs w:val="22"/>
        </w:rPr>
        <w:t xml:space="preserve">zęściowe nie stanowią odbioru rozumianego jako przejście prawa własności </w:t>
      </w:r>
      <w:r w:rsidR="00CC10C0" w:rsidRPr="00C253B1">
        <w:rPr>
          <w:rFonts w:ascii="Verdana" w:hAnsi="Verdana" w:cstheme="minorHAnsi"/>
          <w:sz w:val="22"/>
          <w:szCs w:val="22"/>
        </w:rPr>
        <w:t xml:space="preserve">lub </w:t>
      </w:r>
      <w:proofErr w:type="spellStart"/>
      <w:r w:rsidR="00DB78C4" w:rsidRPr="00C253B1">
        <w:rPr>
          <w:rFonts w:ascii="Verdana" w:hAnsi="Verdana" w:cstheme="minorHAnsi"/>
          <w:sz w:val="22"/>
          <w:szCs w:val="22"/>
        </w:rPr>
        <w:t>ryzyk</w:t>
      </w:r>
      <w:proofErr w:type="spellEnd"/>
      <w:r w:rsidR="00DB78C4" w:rsidRPr="00C253B1">
        <w:rPr>
          <w:rFonts w:ascii="Verdana" w:hAnsi="Verdana" w:cstheme="minorHAnsi"/>
          <w:sz w:val="22"/>
          <w:szCs w:val="22"/>
        </w:rPr>
        <w:t xml:space="preserve"> związanych z uszkodzeniem czy utratą rzeczy. </w:t>
      </w:r>
    </w:p>
    <w:p w14:paraId="2B68F8D5" w14:textId="002850FB" w:rsidR="00DB78C4" w:rsidRPr="00C253B1" w:rsidRDefault="00DB78C4" w:rsidP="00B76293">
      <w:pPr>
        <w:pStyle w:val="Akapitzlist"/>
        <w:numPr>
          <w:ilvl w:val="0"/>
          <w:numId w:val="30"/>
        </w:numPr>
        <w:spacing w:line="276" w:lineRule="auto"/>
        <w:jc w:val="both"/>
        <w:rPr>
          <w:rFonts w:ascii="Verdana" w:hAnsi="Verdana" w:cstheme="minorHAnsi"/>
          <w:sz w:val="22"/>
          <w:szCs w:val="22"/>
        </w:rPr>
      </w:pPr>
      <w:r w:rsidRPr="00C253B1">
        <w:rPr>
          <w:rFonts w:ascii="Verdana" w:hAnsi="Verdana" w:cstheme="minorHAnsi"/>
          <w:b/>
          <w:sz w:val="22"/>
          <w:szCs w:val="22"/>
        </w:rPr>
        <w:t xml:space="preserve">Odbiór Końcowy </w:t>
      </w:r>
      <w:r w:rsidR="00CC10C0" w:rsidRPr="00C253B1">
        <w:rPr>
          <w:rFonts w:ascii="Verdana" w:hAnsi="Verdana" w:cstheme="minorHAnsi"/>
          <w:sz w:val="22"/>
          <w:szCs w:val="22"/>
        </w:rPr>
        <w:t xml:space="preserve">– </w:t>
      </w:r>
      <w:r w:rsidRPr="00C253B1">
        <w:rPr>
          <w:rFonts w:ascii="Verdana" w:hAnsi="Verdana" w:cstheme="minorHAnsi"/>
          <w:sz w:val="22"/>
          <w:szCs w:val="22"/>
        </w:rPr>
        <w:t xml:space="preserve">dokonywany jest po całkowitym zakończeniu wszystkich prac i </w:t>
      </w:r>
      <w:r w:rsidR="00FC39B8" w:rsidRPr="00C253B1">
        <w:rPr>
          <w:rFonts w:ascii="Verdana" w:hAnsi="Verdana" w:cstheme="minorHAnsi"/>
          <w:sz w:val="22"/>
          <w:szCs w:val="22"/>
        </w:rPr>
        <w:t xml:space="preserve">Robót </w:t>
      </w:r>
      <w:r w:rsidRPr="00C253B1">
        <w:rPr>
          <w:rFonts w:ascii="Verdana" w:hAnsi="Verdana" w:cstheme="minorHAnsi"/>
          <w:sz w:val="22"/>
          <w:szCs w:val="22"/>
        </w:rPr>
        <w:t>składających się na przedmiot Umowy</w:t>
      </w:r>
      <w:r w:rsidR="0003206F" w:rsidRPr="00C253B1">
        <w:rPr>
          <w:rFonts w:ascii="Verdana" w:hAnsi="Verdana" w:cstheme="minorHAnsi"/>
          <w:sz w:val="22"/>
          <w:szCs w:val="22"/>
        </w:rPr>
        <w:t xml:space="preserve"> z </w:t>
      </w:r>
      <w:r w:rsidR="007035AE">
        <w:rPr>
          <w:rFonts w:ascii="Verdana" w:hAnsi="Verdana" w:cstheme="minorHAnsi"/>
          <w:sz w:val="22"/>
          <w:szCs w:val="22"/>
        </w:rPr>
        <w:t>w</w:t>
      </w:r>
      <w:r w:rsidR="0003206F" w:rsidRPr="00C253B1">
        <w:rPr>
          <w:rFonts w:ascii="Verdana" w:hAnsi="Verdana" w:cstheme="minorHAnsi"/>
          <w:sz w:val="22"/>
          <w:szCs w:val="22"/>
        </w:rPr>
        <w:t xml:space="preserve">ykonawcą robót </w:t>
      </w:r>
      <w:r w:rsidRPr="00C253B1">
        <w:rPr>
          <w:rFonts w:ascii="Verdana" w:hAnsi="Verdana" w:cstheme="minorHAnsi"/>
          <w:sz w:val="22"/>
          <w:szCs w:val="22"/>
        </w:rPr>
        <w:t xml:space="preserve">- na podstawie pisemnego zgłoszenia przez Kierownika Budowy Zamawiającemu o zakończeniu robót budowlanych i gotowości do ich odbioru oraz innych czynności przewidzianych przepisami ustawy Prawo budowlane, potwierdzonych przez Inspektora Nadzoru Inwestorskiego. </w:t>
      </w:r>
      <w:r w:rsidRPr="00C253B1">
        <w:rPr>
          <w:rFonts w:ascii="Verdana" w:hAnsi="Verdana" w:cstheme="minorHAnsi"/>
          <w:bCs/>
          <w:sz w:val="22"/>
          <w:szCs w:val="22"/>
        </w:rPr>
        <w:t>Odbiór Końcowy musi być potwierdzony przez Inspektora Nadzoru Inwestorskiego Protokołem Odbioru Końcowego podpisanym przez komisję odbiorową, którą powołuje Zamawiający. W czynnościach odbioru powinni uczestniczyć: Zamawiający, Wykonawca</w:t>
      </w:r>
      <w:r w:rsidR="0003206F" w:rsidRPr="00C253B1">
        <w:rPr>
          <w:rFonts w:ascii="Verdana" w:hAnsi="Verdana" w:cstheme="minorHAnsi"/>
          <w:bCs/>
          <w:sz w:val="22"/>
          <w:szCs w:val="22"/>
        </w:rPr>
        <w:t xml:space="preserve"> robót</w:t>
      </w:r>
      <w:r w:rsidRPr="00C253B1">
        <w:rPr>
          <w:rFonts w:ascii="Verdana" w:hAnsi="Verdana" w:cstheme="minorHAnsi"/>
          <w:bCs/>
          <w:sz w:val="22"/>
          <w:szCs w:val="22"/>
        </w:rPr>
        <w:t xml:space="preserve"> </w:t>
      </w:r>
      <w:r w:rsidR="007035AE">
        <w:rPr>
          <w:rFonts w:ascii="Verdana" w:hAnsi="Verdana" w:cstheme="minorHAnsi"/>
          <w:bCs/>
          <w:sz w:val="22"/>
          <w:szCs w:val="22"/>
        </w:rPr>
        <w:t xml:space="preserve">budowlanych </w:t>
      </w:r>
      <w:r w:rsidRPr="00C253B1">
        <w:rPr>
          <w:rFonts w:ascii="Verdana" w:hAnsi="Verdana" w:cstheme="minorHAnsi"/>
          <w:bCs/>
          <w:sz w:val="22"/>
          <w:szCs w:val="22"/>
        </w:rPr>
        <w:t>(w tym Kierownik Budowy i Kierownicy Robót poszczególnych branż), Inspektor Nadzoru Inwestorskiego, inne osoby wskazane przez Zamawiającego. Nieobecność poszczególnych powołanych uczestników w czynnościach odbioru ni</w:t>
      </w:r>
      <w:r w:rsidR="006D3394" w:rsidRPr="00C253B1">
        <w:rPr>
          <w:rFonts w:ascii="Verdana" w:hAnsi="Verdana" w:cstheme="minorHAnsi"/>
          <w:bCs/>
          <w:sz w:val="22"/>
          <w:szCs w:val="22"/>
        </w:rPr>
        <w:t>e wstrzymuje czynności odbioru.</w:t>
      </w:r>
    </w:p>
    <w:p w14:paraId="751ED379" w14:textId="3606A650" w:rsidR="00DB78C4" w:rsidRPr="00C253B1" w:rsidRDefault="00A5359E" w:rsidP="00B15CD6">
      <w:pPr>
        <w:pStyle w:val="Akapitzlist"/>
        <w:numPr>
          <w:ilvl w:val="0"/>
          <w:numId w:val="30"/>
        </w:numPr>
        <w:spacing w:line="276" w:lineRule="auto"/>
        <w:jc w:val="both"/>
        <w:rPr>
          <w:rFonts w:ascii="Verdana" w:hAnsi="Verdana" w:cstheme="minorHAnsi"/>
          <w:sz w:val="22"/>
          <w:szCs w:val="22"/>
        </w:rPr>
      </w:pPr>
      <w:r>
        <w:rPr>
          <w:rFonts w:ascii="Verdana" w:hAnsi="Verdana" w:cstheme="minorHAnsi"/>
          <w:b/>
          <w:bCs/>
          <w:sz w:val="22"/>
          <w:szCs w:val="22"/>
        </w:rPr>
        <w:t>Przeglądy i odbiory</w:t>
      </w:r>
      <w:r w:rsidR="00DB78C4" w:rsidRPr="00C253B1">
        <w:rPr>
          <w:rFonts w:ascii="Verdana" w:hAnsi="Verdana" w:cstheme="minorHAnsi"/>
          <w:b/>
          <w:bCs/>
          <w:sz w:val="22"/>
          <w:szCs w:val="22"/>
        </w:rPr>
        <w:t xml:space="preserve"> </w:t>
      </w:r>
      <w:r w:rsidR="00B855E7">
        <w:rPr>
          <w:rFonts w:ascii="Verdana" w:hAnsi="Verdana" w:cstheme="minorHAnsi"/>
          <w:b/>
          <w:bCs/>
          <w:sz w:val="22"/>
          <w:szCs w:val="22"/>
        </w:rPr>
        <w:t>gwarancyjne</w:t>
      </w:r>
      <w:r w:rsidR="000200D2">
        <w:rPr>
          <w:rFonts w:ascii="Verdana" w:hAnsi="Verdana" w:cstheme="minorHAnsi"/>
          <w:b/>
          <w:bCs/>
          <w:sz w:val="22"/>
          <w:szCs w:val="22"/>
        </w:rPr>
        <w:t xml:space="preserve"> </w:t>
      </w:r>
      <w:r w:rsidR="00CC10C0" w:rsidRPr="00C253B1">
        <w:rPr>
          <w:rFonts w:ascii="Verdana" w:hAnsi="Verdana" w:cstheme="minorHAnsi"/>
          <w:sz w:val="22"/>
          <w:szCs w:val="22"/>
        </w:rPr>
        <w:t xml:space="preserve">– </w:t>
      </w:r>
      <w:r w:rsidR="00B855E7">
        <w:rPr>
          <w:rFonts w:ascii="Verdana" w:hAnsi="Verdana" w:cstheme="minorHAnsi"/>
          <w:sz w:val="22"/>
          <w:szCs w:val="22"/>
        </w:rPr>
        <w:t>odbywają się raz w roku w trak</w:t>
      </w:r>
      <w:r w:rsidR="00FF0275">
        <w:rPr>
          <w:rFonts w:ascii="Verdana" w:hAnsi="Verdana" w:cstheme="minorHAnsi"/>
          <w:sz w:val="22"/>
          <w:szCs w:val="22"/>
        </w:rPr>
        <w:t xml:space="preserve">cie trwania okresu </w:t>
      </w:r>
      <w:r w:rsidR="00D47869">
        <w:rPr>
          <w:rFonts w:ascii="Verdana" w:hAnsi="Verdana" w:cstheme="minorHAnsi"/>
          <w:sz w:val="22"/>
          <w:szCs w:val="22"/>
        </w:rPr>
        <w:t xml:space="preserve">rękojmi i </w:t>
      </w:r>
      <w:r w:rsidR="00FF0275">
        <w:rPr>
          <w:rFonts w:ascii="Verdana" w:hAnsi="Verdana" w:cstheme="minorHAnsi"/>
          <w:sz w:val="22"/>
          <w:szCs w:val="22"/>
        </w:rPr>
        <w:t xml:space="preserve">gwarancji </w:t>
      </w:r>
      <w:r w:rsidR="00B855E7">
        <w:rPr>
          <w:rFonts w:ascii="Verdana" w:hAnsi="Verdana" w:cstheme="minorHAnsi"/>
          <w:sz w:val="22"/>
          <w:szCs w:val="22"/>
        </w:rPr>
        <w:t xml:space="preserve">udzielanej przez </w:t>
      </w:r>
      <w:r w:rsidR="00A93543">
        <w:rPr>
          <w:rFonts w:ascii="Verdana" w:hAnsi="Verdana" w:cstheme="minorHAnsi"/>
          <w:sz w:val="22"/>
          <w:szCs w:val="22"/>
        </w:rPr>
        <w:t>w</w:t>
      </w:r>
      <w:r w:rsidR="00B855E7">
        <w:rPr>
          <w:rFonts w:ascii="Verdana" w:hAnsi="Verdana" w:cstheme="minorHAnsi"/>
          <w:sz w:val="22"/>
          <w:szCs w:val="22"/>
        </w:rPr>
        <w:t xml:space="preserve">ykonawcę </w:t>
      </w:r>
      <w:r w:rsidR="00A93543">
        <w:rPr>
          <w:rFonts w:ascii="Verdana" w:hAnsi="Verdana" w:cstheme="minorHAnsi"/>
          <w:sz w:val="22"/>
          <w:szCs w:val="22"/>
        </w:rPr>
        <w:t>r</w:t>
      </w:r>
      <w:r w:rsidR="00B855E7">
        <w:rPr>
          <w:rFonts w:ascii="Verdana" w:hAnsi="Verdana" w:cstheme="minorHAnsi"/>
          <w:sz w:val="22"/>
          <w:szCs w:val="22"/>
        </w:rPr>
        <w:t xml:space="preserve">obót </w:t>
      </w:r>
      <w:r w:rsidR="00A93543">
        <w:rPr>
          <w:rFonts w:ascii="Verdana" w:hAnsi="Verdana" w:cstheme="minorHAnsi"/>
          <w:sz w:val="22"/>
          <w:szCs w:val="22"/>
        </w:rPr>
        <w:lastRenderedPageBreak/>
        <w:t>b</w:t>
      </w:r>
      <w:r w:rsidR="00B855E7">
        <w:rPr>
          <w:rFonts w:ascii="Verdana" w:hAnsi="Verdana" w:cstheme="minorHAnsi"/>
          <w:sz w:val="22"/>
          <w:szCs w:val="22"/>
        </w:rPr>
        <w:t>udowlanych</w:t>
      </w:r>
      <w:r w:rsidR="00A93543">
        <w:rPr>
          <w:rFonts w:ascii="Verdana" w:hAnsi="Verdana" w:cstheme="minorHAnsi"/>
          <w:sz w:val="22"/>
          <w:szCs w:val="22"/>
        </w:rPr>
        <w:t xml:space="preserve"> . </w:t>
      </w:r>
      <w:r w:rsidR="00B855E7">
        <w:rPr>
          <w:rFonts w:ascii="Verdana" w:hAnsi="Verdana" w:cstheme="minorHAnsi"/>
          <w:sz w:val="22"/>
          <w:szCs w:val="22"/>
        </w:rPr>
        <w:t>Odbiory</w:t>
      </w:r>
      <w:r w:rsidR="00CC6CBC" w:rsidRPr="00C253B1">
        <w:rPr>
          <w:rFonts w:ascii="Verdana" w:hAnsi="Verdana" w:cstheme="minorHAnsi"/>
          <w:sz w:val="22"/>
          <w:szCs w:val="22"/>
        </w:rPr>
        <w:t xml:space="preserve"> </w:t>
      </w:r>
      <w:r w:rsidR="00B855E7" w:rsidRPr="00C253B1">
        <w:rPr>
          <w:rFonts w:ascii="Verdana" w:hAnsi="Verdana" w:cstheme="minorHAnsi"/>
          <w:sz w:val="22"/>
          <w:szCs w:val="22"/>
        </w:rPr>
        <w:t xml:space="preserve"> </w:t>
      </w:r>
      <w:r w:rsidR="00DB78C4" w:rsidRPr="00C253B1">
        <w:rPr>
          <w:rFonts w:ascii="Verdana" w:hAnsi="Verdana" w:cstheme="minorHAnsi"/>
          <w:sz w:val="22"/>
          <w:szCs w:val="22"/>
        </w:rPr>
        <w:t>dokonywan</w:t>
      </w:r>
      <w:r w:rsidR="00B855E7">
        <w:rPr>
          <w:rFonts w:ascii="Verdana" w:hAnsi="Verdana" w:cstheme="minorHAnsi"/>
          <w:sz w:val="22"/>
          <w:szCs w:val="22"/>
        </w:rPr>
        <w:t>e</w:t>
      </w:r>
      <w:r w:rsidR="00DB78C4" w:rsidRPr="00C253B1">
        <w:rPr>
          <w:rFonts w:ascii="Verdana" w:hAnsi="Verdana" w:cstheme="minorHAnsi"/>
          <w:sz w:val="22"/>
          <w:szCs w:val="22"/>
        </w:rPr>
        <w:t xml:space="preserve"> </w:t>
      </w:r>
      <w:r w:rsidR="00FF0275">
        <w:rPr>
          <w:rFonts w:ascii="Verdana" w:hAnsi="Verdana" w:cstheme="minorHAnsi"/>
          <w:sz w:val="22"/>
          <w:szCs w:val="22"/>
        </w:rPr>
        <w:t xml:space="preserve">są </w:t>
      </w:r>
      <w:r w:rsidR="00DB78C4" w:rsidRPr="00C253B1">
        <w:rPr>
          <w:rFonts w:ascii="Verdana" w:hAnsi="Verdana" w:cstheme="minorHAnsi"/>
          <w:sz w:val="22"/>
          <w:szCs w:val="22"/>
        </w:rPr>
        <w:t>przez Zamawiającego</w:t>
      </w:r>
      <w:r w:rsidR="00DF6B84" w:rsidRPr="00C253B1">
        <w:rPr>
          <w:rFonts w:ascii="Verdana" w:hAnsi="Verdana" w:cstheme="minorHAnsi"/>
          <w:sz w:val="22"/>
          <w:szCs w:val="22"/>
        </w:rPr>
        <w:t>, Inspektora Nadzoru</w:t>
      </w:r>
      <w:r w:rsidR="00DB78C4" w:rsidRPr="00C253B1">
        <w:rPr>
          <w:rFonts w:ascii="Verdana" w:hAnsi="Verdana" w:cstheme="minorHAnsi"/>
          <w:sz w:val="22"/>
          <w:szCs w:val="22"/>
        </w:rPr>
        <w:t xml:space="preserve"> z udziałem </w:t>
      </w:r>
      <w:r w:rsidR="00A93543">
        <w:rPr>
          <w:rFonts w:ascii="Verdana" w:hAnsi="Verdana" w:cstheme="minorHAnsi"/>
          <w:sz w:val="22"/>
          <w:szCs w:val="22"/>
        </w:rPr>
        <w:t>w</w:t>
      </w:r>
      <w:r w:rsidR="00DB78C4" w:rsidRPr="00C253B1">
        <w:rPr>
          <w:rFonts w:ascii="Verdana" w:hAnsi="Verdana" w:cstheme="minorHAnsi"/>
          <w:sz w:val="22"/>
          <w:szCs w:val="22"/>
        </w:rPr>
        <w:t>ykonawcy</w:t>
      </w:r>
      <w:r w:rsidR="006969D2">
        <w:rPr>
          <w:rFonts w:ascii="Verdana" w:hAnsi="Verdana" w:cstheme="minorHAnsi"/>
          <w:sz w:val="22"/>
          <w:szCs w:val="22"/>
        </w:rPr>
        <w:t xml:space="preserve"> </w:t>
      </w:r>
      <w:r w:rsidR="00A93543">
        <w:rPr>
          <w:rFonts w:ascii="Verdana" w:hAnsi="Verdana" w:cstheme="minorHAnsi"/>
          <w:sz w:val="22"/>
          <w:szCs w:val="22"/>
        </w:rPr>
        <w:t>r</w:t>
      </w:r>
      <w:r w:rsidR="006969D2">
        <w:rPr>
          <w:rFonts w:ascii="Verdana" w:hAnsi="Verdana" w:cstheme="minorHAnsi"/>
          <w:sz w:val="22"/>
          <w:szCs w:val="22"/>
        </w:rPr>
        <w:t xml:space="preserve">obót </w:t>
      </w:r>
      <w:r w:rsidR="00A93543">
        <w:rPr>
          <w:rFonts w:ascii="Verdana" w:hAnsi="Verdana" w:cstheme="minorHAnsi"/>
          <w:sz w:val="22"/>
          <w:szCs w:val="22"/>
        </w:rPr>
        <w:t>b</w:t>
      </w:r>
      <w:r w:rsidR="006969D2">
        <w:rPr>
          <w:rFonts w:ascii="Verdana" w:hAnsi="Verdana" w:cstheme="minorHAnsi"/>
          <w:sz w:val="22"/>
          <w:szCs w:val="22"/>
        </w:rPr>
        <w:t>udowlanych</w:t>
      </w:r>
      <w:r w:rsidR="00DB78C4" w:rsidRPr="00C253B1">
        <w:rPr>
          <w:rFonts w:ascii="Verdana" w:hAnsi="Verdana" w:cstheme="minorHAnsi"/>
          <w:sz w:val="22"/>
          <w:szCs w:val="22"/>
        </w:rPr>
        <w:t xml:space="preserve"> w formie protokolarnej</w:t>
      </w:r>
      <w:r w:rsidR="00B15CD6">
        <w:rPr>
          <w:rFonts w:ascii="Verdana" w:hAnsi="Verdana" w:cstheme="minorHAnsi"/>
          <w:sz w:val="22"/>
          <w:szCs w:val="22"/>
        </w:rPr>
        <w:t xml:space="preserve">. </w:t>
      </w:r>
      <w:r>
        <w:rPr>
          <w:rFonts w:ascii="Verdana" w:hAnsi="Verdana" w:cstheme="minorHAnsi"/>
          <w:sz w:val="22"/>
          <w:szCs w:val="22"/>
        </w:rPr>
        <w:t>M</w:t>
      </w:r>
      <w:r w:rsidR="00DB78C4" w:rsidRPr="00C253B1">
        <w:rPr>
          <w:rFonts w:ascii="Verdana" w:hAnsi="Verdana" w:cstheme="minorHAnsi"/>
          <w:sz w:val="22"/>
          <w:szCs w:val="22"/>
        </w:rPr>
        <w:t>a</w:t>
      </w:r>
      <w:r w:rsidR="00B855E7">
        <w:rPr>
          <w:rFonts w:ascii="Verdana" w:hAnsi="Verdana" w:cstheme="minorHAnsi"/>
          <w:sz w:val="22"/>
          <w:szCs w:val="22"/>
        </w:rPr>
        <w:t>ją</w:t>
      </w:r>
      <w:r w:rsidR="00DB78C4" w:rsidRPr="00C253B1">
        <w:rPr>
          <w:rFonts w:ascii="Verdana" w:hAnsi="Verdana" w:cstheme="minorHAnsi"/>
          <w:sz w:val="22"/>
          <w:szCs w:val="22"/>
        </w:rPr>
        <w:t xml:space="preserve"> na celu </w:t>
      </w:r>
      <w:r>
        <w:rPr>
          <w:rFonts w:ascii="Verdana" w:hAnsi="Verdana" w:cstheme="minorHAnsi"/>
          <w:sz w:val="22"/>
          <w:szCs w:val="22"/>
        </w:rPr>
        <w:t>wykrycie wad i wykonanie napraw</w:t>
      </w:r>
      <w:r w:rsidR="00A93543">
        <w:rPr>
          <w:rFonts w:ascii="Verdana" w:hAnsi="Verdana" w:cstheme="minorHAnsi"/>
          <w:sz w:val="22"/>
          <w:szCs w:val="22"/>
        </w:rPr>
        <w:t>.</w:t>
      </w:r>
      <w:r>
        <w:rPr>
          <w:rFonts w:ascii="Verdana" w:hAnsi="Verdana" w:cstheme="minorHAnsi"/>
          <w:sz w:val="22"/>
          <w:szCs w:val="22"/>
        </w:rPr>
        <w:t xml:space="preserve"> </w:t>
      </w:r>
      <w:r w:rsidR="009C14D7">
        <w:rPr>
          <w:rFonts w:ascii="Verdana" w:hAnsi="Verdana" w:cstheme="minorHAnsi"/>
          <w:sz w:val="22"/>
          <w:szCs w:val="22"/>
        </w:rPr>
        <w:t>Sprawozdanie z</w:t>
      </w:r>
      <w:r w:rsidR="00B15CD6" w:rsidRPr="00B15CD6">
        <w:rPr>
          <w:rFonts w:ascii="Verdana" w:hAnsi="Verdana" w:cstheme="minorHAnsi"/>
          <w:sz w:val="22"/>
          <w:szCs w:val="22"/>
        </w:rPr>
        <w:t xml:space="preserve"> przeglądu gwarancyjnego </w:t>
      </w:r>
      <w:r w:rsidR="00B15CD6">
        <w:rPr>
          <w:rFonts w:ascii="Verdana" w:hAnsi="Verdana" w:cstheme="minorHAnsi"/>
          <w:sz w:val="22"/>
          <w:szCs w:val="22"/>
        </w:rPr>
        <w:t xml:space="preserve">jest spisem </w:t>
      </w:r>
      <w:r w:rsidR="00AD1BE3">
        <w:rPr>
          <w:rFonts w:ascii="Verdana" w:hAnsi="Verdana" w:cstheme="minorHAnsi"/>
          <w:sz w:val="22"/>
          <w:szCs w:val="22"/>
        </w:rPr>
        <w:t xml:space="preserve">wykrytych wad i usterek, z określeniem terminu ich usunięcia. </w:t>
      </w:r>
      <w:r>
        <w:rPr>
          <w:rFonts w:ascii="Verdana" w:hAnsi="Verdana" w:cstheme="minorHAnsi"/>
          <w:sz w:val="22"/>
          <w:szCs w:val="22"/>
        </w:rPr>
        <w:t xml:space="preserve">Protokół odbioru gwarancyjnego potwierdza </w:t>
      </w:r>
      <w:r w:rsidR="006969D2">
        <w:rPr>
          <w:rFonts w:ascii="Verdana" w:hAnsi="Verdana" w:cstheme="minorHAnsi"/>
          <w:sz w:val="22"/>
          <w:szCs w:val="22"/>
        </w:rPr>
        <w:t>zrealizowani</w:t>
      </w:r>
      <w:r>
        <w:rPr>
          <w:rFonts w:ascii="Verdana" w:hAnsi="Verdana" w:cstheme="minorHAnsi"/>
          <w:sz w:val="22"/>
          <w:szCs w:val="22"/>
        </w:rPr>
        <w:t>e</w:t>
      </w:r>
      <w:r w:rsidR="006969D2">
        <w:rPr>
          <w:rFonts w:ascii="Verdana" w:hAnsi="Verdana" w:cstheme="minorHAnsi"/>
          <w:sz w:val="22"/>
          <w:szCs w:val="22"/>
        </w:rPr>
        <w:t xml:space="preserve"> </w:t>
      </w:r>
      <w:r w:rsidR="00DB78C4" w:rsidRPr="00C253B1">
        <w:rPr>
          <w:rFonts w:ascii="Verdana" w:hAnsi="Verdana" w:cstheme="minorHAnsi"/>
          <w:sz w:val="22"/>
          <w:szCs w:val="22"/>
        </w:rPr>
        <w:t xml:space="preserve">przez </w:t>
      </w:r>
      <w:r w:rsidR="00A93543">
        <w:rPr>
          <w:rFonts w:ascii="Verdana" w:hAnsi="Verdana" w:cstheme="minorHAnsi"/>
          <w:sz w:val="22"/>
          <w:szCs w:val="22"/>
        </w:rPr>
        <w:t>w</w:t>
      </w:r>
      <w:r w:rsidR="00DB78C4" w:rsidRPr="00C253B1">
        <w:rPr>
          <w:rFonts w:ascii="Verdana" w:hAnsi="Verdana" w:cstheme="minorHAnsi"/>
          <w:sz w:val="22"/>
          <w:szCs w:val="22"/>
        </w:rPr>
        <w:t>ykonawcę</w:t>
      </w:r>
      <w:r w:rsidR="006969D2">
        <w:rPr>
          <w:rFonts w:ascii="Verdana" w:hAnsi="Verdana" w:cstheme="minorHAnsi"/>
          <w:sz w:val="22"/>
          <w:szCs w:val="22"/>
        </w:rPr>
        <w:t xml:space="preserve"> </w:t>
      </w:r>
      <w:r w:rsidR="00A93543">
        <w:rPr>
          <w:rFonts w:ascii="Verdana" w:hAnsi="Verdana" w:cstheme="minorHAnsi"/>
          <w:sz w:val="22"/>
          <w:szCs w:val="22"/>
        </w:rPr>
        <w:t>r</w:t>
      </w:r>
      <w:r w:rsidR="006969D2">
        <w:rPr>
          <w:rFonts w:ascii="Verdana" w:hAnsi="Verdana" w:cstheme="minorHAnsi"/>
          <w:sz w:val="22"/>
          <w:szCs w:val="22"/>
        </w:rPr>
        <w:t>obót</w:t>
      </w:r>
      <w:r w:rsidR="00A93543">
        <w:rPr>
          <w:rFonts w:ascii="Verdana" w:hAnsi="Verdana" w:cstheme="minorHAnsi"/>
          <w:sz w:val="22"/>
          <w:szCs w:val="22"/>
        </w:rPr>
        <w:t xml:space="preserve"> budowlanych</w:t>
      </w:r>
      <w:r w:rsidR="00DB78C4" w:rsidRPr="00C253B1">
        <w:rPr>
          <w:rFonts w:ascii="Verdana" w:hAnsi="Verdana" w:cstheme="minorHAnsi"/>
          <w:sz w:val="22"/>
          <w:szCs w:val="22"/>
        </w:rPr>
        <w:t xml:space="preserve"> zobowiązań wynikających z </w:t>
      </w:r>
      <w:r w:rsidR="00B15CD6">
        <w:rPr>
          <w:rFonts w:ascii="Verdana" w:hAnsi="Verdana" w:cstheme="minorHAnsi"/>
          <w:sz w:val="22"/>
          <w:szCs w:val="22"/>
        </w:rPr>
        <w:t xml:space="preserve">udzielanej </w:t>
      </w:r>
      <w:r w:rsidR="00DB78C4" w:rsidRPr="00C253B1">
        <w:rPr>
          <w:rFonts w:ascii="Verdana" w:hAnsi="Verdana" w:cstheme="minorHAnsi"/>
          <w:sz w:val="22"/>
          <w:szCs w:val="22"/>
        </w:rPr>
        <w:t>gwarancji jakości</w:t>
      </w:r>
      <w:r w:rsidR="00AD1BE3">
        <w:rPr>
          <w:rFonts w:ascii="Verdana" w:hAnsi="Verdana" w:cstheme="minorHAnsi"/>
          <w:sz w:val="22"/>
          <w:szCs w:val="22"/>
        </w:rPr>
        <w:t>, tj. usunięcie usterek wykrytych w czasie przeglądu gwarancyjnego</w:t>
      </w:r>
      <w:r w:rsidR="00DB78C4" w:rsidRPr="00C253B1">
        <w:rPr>
          <w:rFonts w:ascii="Verdana" w:hAnsi="Verdana" w:cstheme="minorHAnsi"/>
          <w:sz w:val="22"/>
          <w:szCs w:val="22"/>
        </w:rPr>
        <w:t xml:space="preserve">. </w:t>
      </w:r>
      <w:r>
        <w:rPr>
          <w:rFonts w:ascii="Verdana" w:hAnsi="Verdana" w:cstheme="minorHAnsi"/>
          <w:sz w:val="22"/>
          <w:szCs w:val="22"/>
        </w:rPr>
        <w:t>P</w:t>
      </w:r>
      <w:r w:rsidR="00B855E7">
        <w:rPr>
          <w:rFonts w:ascii="Verdana" w:hAnsi="Verdana" w:cstheme="minorHAnsi"/>
          <w:sz w:val="22"/>
          <w:szCs w:val="22"/>
        </w:rPr>
        <w:t>ierwszy</w:t>
      </w:r>
      <w:r>
        <w:rPr>
          <w:rFonts w:ascii="Verdana" w:hAnsi="Verdana" w:cstheme="minorHAnsi"/>
          <w:sz w:val="22"/>
          <w:szCs w:val="22"/>
        </w:rPr>
        <w:t xml:space="preserve"> odbiór gwarancyjny</w:t>
      </w:r>
      <w:r w:rsidR="00B855E7">
        <w:rPr>
          <w:rFonts w:ascii="Verdana" w:hAnsi="Verdana" w:cstheme="minorHAnsi"/>
          <w:sz w:val="22"/>
          <w:szCs w:val="22"/>
        </w:rPr>
        <w:t xml:space="preserve"> odbędzie się po roku eksploatacji obiektu, a ostatni </w:t>
      </w:r>
      <w:r w:rsidR="00DB78C4" w:rsidRPr="00C253B1">
        <w:rPr>
          <w:rFonts w:ascii="Verdana" w:hAnsi="Verdana" w:cstheme="minorHAnsi"/>
          <w:sz w:val="22"/>
          <w:szCs w:val="22"/>
        </w:rPr>
        <w:t>w terminie 1 miesiąca przed upływem okresu rękojmi i gwarancji</w:t>
      </w:r>
      <w:r w:rsidR="00B855E7">
        <w:rPr>
          <w:rFonts w:ascii="Verdana" w:hAnsi="Verdana" w:cstheme="minorHAnsi"/>
          <w:sz w:val="22"/>
          <w:szCs w:val="22"/>
        </w:rPr>
        <w:t xml:space="preserve"> udzielanej przez </w:t>
      </w:r>
      <w:r w:rsidR="00A93543">
        <w:rPr>
          <w:rFonts w:ascii="Verdana" w:hAnsi="Verdana" w:cstheme="minorHAnsi"/>
          <w:sz w:val="22"/>
          <w:szCs w:val="22"/>
        </w:rPr>
        <w:t>w</w:t>
      </w:r>
      <w:r w:rsidR="00B855E7">
        <w:rPr>
          <w:rFonts w:ascii="Verdana" w:hAnsi="Verdana" w:cstheme="minorHAnsi"/>
          <w:sz w:val="22"/>
          <w:szCs w:val="22"/>
        </w:rPr>
        <w:t xml:space="preserve">ykonawcę </w:t>
      </w:r>
      <w:r w:rsidR="00A93543">
        <w:rPr>
          <w:rFonts w:ascii="Verdana" w:hAnsi="Verdana" w:cstheme="minorHAnsi"/>
          <w:sz w:val="22"/>
          <w:szCs w:val="22"/>
        </w:rPr>
        <w:t>r</w:t>
      </w:r>
      <w:r w:rsidR="00B855E7">
        <w:rPr>
          <w:rFonts w:ascii="Verdana" w:hAnsi="Verdana" w:cstheme="minorHAnsi"/>
          <w:sz w:val="22"/>
          <w:szCs w:val="22"/>
        </w:rPr>
        <w:t xml:space="preserve">obót </w:t>
      </w:r>
      <w:r w:rsidR="00A93543">
        <w:rPr>
          <w:rFonts w:ascii="Verdana" w:hAnsi="Verdana" w:cstheme="minorHAnsi"/>
          <w:sz w:val="22"/>
          <w:szCs w:val="22"/>
        </w:rPr>
        <w:t>b</w:t>
      </w:r>
      <w:r w:rsidR="00B855E7">
        <w:rPr>
          <w:rFonts w:ascii="Verdana" w:hAnsi="Verdana" w:cstheme="minorHAnsi"/>
          <w:sz w:val="22"/>
          <w:szCs w:val="22"/>
        </w:rPr>
        <w:t>udowlanych</w:t>
      </w:r>
      <w:r w:rsidR="00DB78C4" w:rsidRPr="00C253B1">
        <w:rPr>
          <w:rFonts w:ascii="Verdana" w:hAnsi="Verdana" w:cstheme="minorHAnsi"/>
          <w:sz w:val="22"/>
          <w:szCs w:val="22"/>
        </w:rPr>
        <w:t>.</w:t>
      </w:r>
      <w:r w:rsidR="00B15CD6">
        <w:rPr>
          <w:rFonts w:ascii="Verdana" w:hAnsi="Verdana" w:cstheme="minorHAnsi"/>
          <w:sz w:val="22"/>
          <w:szCs w:val="22"/>
        </w:rPr>
        <w:t xml:space="preserve"> </w:t>
      </w:r>
      <w:r w:rsidR="00AD1BE3">
        <w:rPr>
          <w:rFonts w:ascii="Verdana" w:hAnsi="Verdana" w:cstheme="minorHAnsi"/>
          <w:sz w:val="22"/>
          <w:szCs w:val="22"/>
        </w:rPr>
        <w:t>Po ostatnim</w:t>
      </w:r>
      <w:r w:rsidR="00B15CD6">
        <w:rPr>
          <w:rFonts w:ascii="Verdana" w:hAnsi="Verdana" w:cstheme="minorHAnsi"/>
          <w:sz w:val="22"/>
          <w:szCs w:val="22"/>
        </w:rPr>
        <w:t xml:space="preserve"> przegląd</w:t>
      </w:r>
      <w:r w:rsidR="00AD1BE3">
        <w:rPr>
          <w:rFonts w:ascii="Verdana" w:hAnsi="Verdana" w:cstheme="minorHAnsi"/>
          <w:sz w:val="22"/>
          <w:szCs w:val="22"/>
        </w:rPr>
        <w:t>zie</w:t>
      </w:r>
      <w:r w:rsidR="00B15CD6">
        <w:rPr>
          <w:rFonts w:ascii="Verdana" w:hAnsi="Verdana" w:cstheme="minorHAnsi"/>
          <w:sz w:val="22"/>
          <w:szCs w:val="22"/>
        </w:rPr>
        <w:t xml:space="preserve"> gwarancyjn</w:t>
      </w:r>
      <w:r w:rsidR="00AD1BE3">
        <w:rPr>
          <w:rFonts w:ascii="Verdana" w:hAnsi="Verdana" w:cstheme="minorHAnsi"/>
          <w:sz w:val="22"/>
          <w:szCs w:val="22"/>
        </w:rPr>
        <w:t>ym</w:t>
      </w:r>
      <w:r w:rsidR="001B7E96">
        <w:rPr>
          <w:rFonts w:ascii="Verdana" w:hAnsi="Verdana" w:cstheme="minorHAnsi"/>
          <w:sz w:val="22"/>
          <w:szCs w:val="22"/>
        </w:rPr>
        <w:t xml:space="preserve"> i usunięciu ewentualnych usterek w nim wskazanych,</w:t>
      </w:r>
      <w:r w:rsidR="00B15CD6">
        <w:rPr>
          <w:rFonts w:ascii="Verdana" w:hAnsi="Verdana" w:cstheme="minorHAnsi"/>
          <w:sz w:val="22"/>
          <w:szCs w:val="22"/>
        </w:rPr>
        <w:t xml:space="preserve"> </w:t>
      </w:r>
      <w:r w:rsidR="00AD1BE3">
        <w:rPr>
          <w:rFonts w:ascii="Verdana" w:hAnsi="Verdana" w:cstheme="minorHAnsi"/>
          <w:sz w:val="22"/>
          <w:szCs w:val="22"/>
        </w:rPr>
        <w:t>spisany zostanie</w:t>
      </w:r>
      <w:r w:rsidR="00B15CD6">
        <w:rPr>
          <w:rFonts w:ascii="Verdana" w:hAnsi="Verdana" w:cstheme="minorHAnsi"/>
          <w:sz w:val="22"/>
          <w:szCs w:val="22"/>
        </w:rPr>
        <w:t xml:space="preserve"> Protokół</w:t>
      </w:r>
      <w:r w:rsidR="00AD1BE3">
        <w:rPr>
          <w:rFonts w:ascii="Verdana" w:hAnsi="Verdana" w:cstheme="minorHAnsi"/>
          <w:sz w:val="22"/>
          <w:szCs w:val="22"/>
        </w:rPr>
        <w:t xml:space="preserve"> odbioru pogwarancyjnego, </w:t>
      </w:r>
      <w:r w:rsidR="001B7E96">
        <w:rPr>
          <w:rFonts w:ascii="Verdana" w:hAnsi="Verdana" w:cstheme="minorHAnsi"/>
          <w:sz w:val="22"/>
          <w:szCs w:val="22"/>
        </w:rPr>
        <w:t xml:space="preserve">który potwierdza zakończenie okresu gwarancji </w:t>
      </w:r>
      <w:r w:rsidR="00A93543">
        <w:rPr>
          <w:rFonts w:ascii="Verdana" w:hAnsi="Verdana" w:cstheme="minorHAnsi"/>
          <w:sz w:val="22"/>
          <w:szCs w:val="22"/>
        </w:rPr>
        <w:t>w</w:t>
      </w:r>
      <w:r w:rsidR="001B7E96">
        <w:rPr>
          <w:rFonts w:ascii="Verdana" w:hAnsi="Verdana" w:cstheme="minorHAnsi"/>
          <w:sz w:val="22"/>
          <w:szCs w:val="22"/>
        </w:rPr>
        <w:t>ykonawcy robót budowlanych, oraz potwierdza zrealizowanie przedmiotu umowy przez Nadzór Inwestorski</w:t>
      </w:r>
      <w:r w:rsidR="00AD1BE3">
        <w:rPr>
          <w:rFonts w:ascii="Verdana" w:hAnsi="Verdana" w:cstheme="minorHAnsi"/>
          <w:sz w:val="22"/>
          <w:szCs w:val="22"/>
        </w:rPr>
        <w:t>.</w:t>
      </w:r>
    </w:p>
    <w:p w14:paraId="3AA3CFD4" w14:textId="6DEDF0BE" w:rsidR="00DB78C4" w:rsidRPr="006E06A9" w:rsidRDefault="00DB78C4" w:rsidP="00B76293">
      <w:pPr>
        <w:numPr>
          <w:ilvl w:val="0"/>
          <w:numId w:val="28"/>
        </w:numPr>
        <w:spacing w:line="276" w:lineRule="auto"/>
        <w:ind w:left="426" w:hanging="284"/>
        <w:contextualSpacing/>
        <w:jc w:val="both"/>
        <w:rPr>
          <w:rFonts w:ascii="Verdana" w:hAnsi="Verdana" w:cstheme="minorHAnsi"/>
          <w:sz w:val="22"/>
          <w:szCs w:val="22"/>
        </w:rPr>
      </w:pPr>
      <w:r w:rsidRPr="00C253B1">
        <w:rPr>
          <w:rFonts w:ascii="Verdana" w:hAnsi="Verdana" w:cstheme="minorHAnsi"/>
          <w:sz w:val="22"/>
          <w:szCs w:val="22"/>
        </w:rPr>
        <w:t>Pr</w:t>
      </w:r>
      <w:r w:rsidRPr="006E06A9">
        <w:rPr>
          <w:rFonts w:ascii="Verdana" w:hAnsi="Verdana" w:cstheme="minorHAnsi"/>
          <w:sz w:val="22"/>
          <w:szCs w:val="22"/>
        </w:rPr>
        <w:t>zedstawiciel Wykonawcy</w:t>
      </w:r>
      <w:r w:rsidR="00DF6B84" w:rsidRPr="006E06A9">
        <w:rPr>
          <w:rFonts w:ascii="Verdana" w:hAnsi="Verdana" w:cstheme="minorHAnsi"/>
          <w:sz w:val="22"/>
          <w:szCs w:val="22"/>
        </w:rPr>
        <w:t xml:space="preserve"> robót budowlanych</w:t>
      </w:r>
      <w:r w:rsidRPr="006E06A9">
        <w:rPr>
          <w:rFonts w:ascii="Verdana" w:hAnsi="Verdana" w:cstheme="minorHAnsi"/>
          <w:sz w:val="22"/>
          <w:szCs w:val="22"/>
        </w:rPr>
        <w:t xml:space="preserve"> (Kierownik Budowy) zgłosi zakończenie</w:t>
      </w:r>
      <w:r w:rsidR="005E412C" w:rsidRPr="006E06A9">
        <w:rPr>
          <w:rFonts w:ascii="Verdana" w:hAnsi="Verdana" w:cstheme="minorHAnsi"/>
          <w:sz w:val="22"/>
          <w:szCs w:val="22"/>
        </w:rPr>
        <w:t xml:space="preserve"> </w:t>
      </w:r>
      <w:r w:rsidR="00D66159" w:rsidRPr="006E06A9">
        <w:rPr>
          <w:rFonts w:ascii="Verdana" w:hAnsi="Verdana" w:cstheme="minorHAnsi"/>
          <w:sz w:val="22"/>
          <w:szCs w:val="22"/>
        </w:rPr>
        <w:t>R</w:t>
      </w:r>
      <w:r w:rsidRPr="006E06A9">
        <w:rPr>
          <w:rFonts w:ascii="Verdana" w:hAnsi="Verdana" w:cstheme="minorHAnsi"/>
          <w:sz w:val="22"/>
          <w:szCs w:val="22"/>
        </w:rPr>
        <w:t xml:space="preserve">obót podlegających </w:t>
      </w:r>
      <w:r w:rsidR="00D66159" w:rsidRPr="006E06A9">
        <w:rPr>
          <w:rFonts w:ascii="Verdana" w:hAnsi="Verdana" w:cstheme="minorHAnsi"/>
          <w:sz w:val="22"/>
          <w:szCs w:val="22"/>
        </w:rPr>
        <w:t>O</w:t>
      </w:r>
      <w:r w:rsidRPr="006E06A9">
        <w:rPr>
          <w:rFonts w:ascii="Verdana" w:hAnsi="Verdana" w:cstheme="minorHAnsi"/>
          <w:sz w:val="22"/>
          <w:szCs w:val="22"/>
        </w:rPr>
        <w:t xml:space="preserve">dbiorowi </w:t>
      </w:r>
      <w:r w:rsidR="00D66159" w:rsidRPr="006E06A9">
        <w:rPr>
          <w:rFonts w:ascii="Verdana" w:hAnsi="Verdana" w:cstheme="minorHAnsi"/>
          <w:sz w:val="22"/>
          <w:szCs w:val="22"/>
        </w:rPr>
        <w:t>C</w:t>
      </w:r>
      <w:r w:rsidRPr="006E06A9">
        <w:rPr>
          <w:rFonts w:ascii="Verdana" w:hAnsi="Verdana" w:cstheme="minorHAnsi"/>
          <w:sz w:val="22"/>
          <w:szCs w:val="22"/>
        </w:rPr>
        <w:t xml:space="preserve">zęściowemu </w:t>
      </w:r>
      <w:r w:rsidR="005A52AA" w:rsidRPr="006E06A9">
        <w:rPr>
          <w:rFonts w:ascii="Verdana" w:hAnsi="Verdana" w:cstheme="minorHAnsi"/>
          <w:sz w:val="22"/>
          <w:szCs w:val="22"/>
        </w:rPr>
        <w:t>wpisem w Dzienniku Budowy, o czym powiadomi pisemnie Zamawiającego</w:t>
      </w:r>
      <w:r w:rsidRPr="006E06A9">
        <w:rPr>
          <w:rFonts w:ascii="Verdana" w:hAnsi="Verdana" w:cstheme="minorHAnsi"/>
          <w:sz w:val="22"/>
          <w:szCs w:val="22"/>
        </w:rPr>
        <w:t xml:space="preserve">. Potwierdzenie tego wpisu przez Inspektora Nadzoru Inwestorskiego w terminie </w:t>
      </w:r>
      <w:r w:rsidR="008573E0" w:rsidRPr="006E06A9">
        <w:rPr>
          <w:rFonts w:ascii="Verdana" w:hAnsi="Verdana" w:cstheme="minorHAnsi"/>
          <w:sz w:val="22"/>
          <w:szCs w:val="22"/>
        </w:rPr>
        <w:t>7</w:t>
      </w:r>
      <w:r w:rsidRPr="006E06A9">
        <w:rPr>
          <w:rFonts w:ascii="Verdana" w:hAnsi="Verdana" w:cstheme="minorHAnsi"/>
          <w:sz w:val="22"/>
          <w:szCs w:val="22"/>
        </w:rPr>
        <w:t xml:space="preserve"> Dni Roboczych, </w:t>
      </w:r>
      <w:r w:rsidRPr="006E06A9">
        <w:rPr>
          <w:rFonts w:ascii="Verdana" w:hAnsi="Verdana" w:cstheme="minorHAnsi"/>
          <w:bCs/>
          <w:iCs/>
          <w:sz w:val="22"/>
          <w:szCs w:val="22"/>
        </w:rPr>
        <w:t>liczonych od daty dokonania wpisu</w:t>
      </w:r>
      <w:r w:rsidR="00BF348D" w:rsidRPr="006E06A9">
        <w:rPr>
          <w:rFonts w:ascii="Verdana" w:hAnsi="Verdana" w:cstheme="minorHAnsi"/>
          <w:bCs/>
          <w:iCs/>
          <w:sz w:val="22"/>
          <w:szCs w:val="22"/>
        </w:rPr>
        <w:t>,</w:t>
      </w:r>
      <w:r w:rsidRPr="006E06A9">
        <w:rPr>
          <w:rFonts w:ascii="Verdana" w:hAnsi="Verdana" w:cstheme="minorHAnsi"/>
          <w:bCs/>
          <w:iCs/>
          <w:sz w:val="22"/>
          <w:szCs w:val="22"/>
        </w:rPr>
        <w:t xml:space="preserve"> </w:t>
      </w:r>
      <w:r w:rsidRPr="006E06A9">
        <w:rPr>
          <w:rFonts w:ascii="Verdana" w:hAnsi="Verdana" w:cstheme="minorHAnsi"/>
          <w:sz w:val="22"/>
          <w:szCs w:val="22"/>
        </w:rPr>
        <w:t xml:space="preserve">oznaczać będzie gotowość do </w:t>
      </w:r>
      <w:r w:rsidR="00D66159" w:rsidRPr="006E06A9">
        <w:rPr>
          <w:rFonts w:ascii="Verdana" w:hAnsi="Verdana" w:cstheme="minorHAnsi"/>
          <w:sz w:val="22"/>
          <w:szCs w:val="22"/>
        </w:rPr>
        <w:t>O</w:t>
      </w:r>
      <w:r w:rsidRPr="006E06A9">
        <w:rPr>
          <w:rFonts w:ascii="Verdana" w:hAnsi="Verdana" w:cstheme="minorHAnsi"/>
          <w:sz w:val="22"/>
          <w:szCs w:val="22"/>
        </w:rPr>
        <w:t xml:space="preserve">dbioru </w:t>
      </w:r>
      <w:r w:rsidR="00D66159" w:rsidRPr="006E06A9">
        <w:rPr>
          <w:rFonts w:ascii="Verdana" w:hAnsi="Verdana" w:cstheme="minorHAnsi"/>
          <w:sz w:val="22"/>
          <w:szCs w:val="22"/>
        </w:rPr>
        <w:t>C</w:t>
      </w:r>
      <w:r w:rsidRPr="006E06A9">
        <w:rPr>
          <w:rFonts w:ascii="Verdana" w:hAnsi="Verdana" w:cstheme="minorHAnsi"/>
          <w:sz w:val="22"/>
          <w:szCs w:val="22"/>
        </w:rPr>
        <w:t>zęściowego.</w:t>
      </w:r>
    </w:p>
    <w:p w14:paraId="3968D00F" w14:textId="01376FD3" w:rsidR="00DB78C4" w:rsidRPr="00C253B1" w:rsidRDefault="00DB78C4" w:rsidP="003E72E0">
      <w:pPr>
        <w:spacing w:line="276" w:lineRule="auto"/>
        <w:ind w:left="426"/>
        <w:contextualSpacing/>
        <w:jc w:val="both"/>
        <w:rPr>
          <w:rFonts w:ascii="Verdana" w:hAnsi="Verdana" w:cstheme="minorHAnsi"/>
          <w:sz w:val="22"/>
          <w:szCs w:val="22"/>
        </w:rPr>
      </w:pPr>
      <w:r w:rsidRPr="006E06A9">
        <w:rPr>
          <w:rFonts w:ascii="Verdana" w:hAnsi="Verdana" w:cstheme="minorHAnsi"/>
          <w:sz w:val="22"/>
          <w:szCs w:val="22"/>
        </w:rPr>
        <w:t xml:space="preserve">Przystąpienie do </w:t>
      </w:r>
      <w:r w:rsidR="00D66159" w:rsidRPr="006E06A9">
        <w:rPr>
          <w:rFonts w:ascii="Verdana" w:hAnsi="Verdana" w:cstheme="minorHAnsi"/>
          <w:sz w:val="22"/>
          <w:szCs w:val="22"/>
        </w:rPr>
        <w:t>O</w:t>
      </w:r>
      <w:r w:rsidRPr="006E06A9">
        <w:rPr>
          <w:rFonts w:ascii="Verdana" w:hAnsi="Verdana" w:cstheme="minorHAnsi"/>
          <w:sz w:val="22"/>
          <w:szCs w:val="22"/>
        </w:rPr>
        <w:t xml:space="preserve">dbioru </w:t>
      </w:r>
      <w:r w:rsidR="00D66159" w:rsidRPr="006E06A9">
        <w:rPr>
          <w:rFonts w:ascii="Verdana" w:hAnsi="Verdana" w:cstheme="minorHAnsi"/>
          <w:sz w:val="22"/>
          <w:szCs w:val="22"/>
        </w:rPr>
        <w:t>C</w:t>
      </w:r>
      <w:r w:rsidRPr="006E06A9">
        <w:rPr>
          <w:rFonts w:ascii="Verdana" w:hAnsi="Verdana" w:cstheme="minorHAnsi"/>
          <w:sz w:val="22"/>
          <w:szCs w:val="22"/>
        </w:rPr>
        <w:t xml:space="preserve">zęściowego następuje w terminie </w:t>
      </w:r>
      <w:r w:rsidRPr="006E06A9">
        <w:rPr>
          <w:rFonts w:ascii="Verdana" w:hAnsi="Verdana" w:cstheme="minorHAnsi"/>
          <w:bCs/>
          <w:sz w:val="22"/>
          <w:szCs w:val="22"/>
        </w:rPr>
        <w:t>nie dłuższym niż 3 Dni</w:t>
      </w:r>
      <w:r w:rsidRPr="006E06A9">
        <w:rPr>
          <w:rFonts w:ascii="Verdana" w:hAnsi="Verdana" w:cstheme="minorHAnsi"/>
          <w:sz w:val="22"/>
          <w:szCs w:val="22"/>
        </w:rPr>
        <w:t xml:space="preserve"> Robocz</w:t>
      </w:r>
      <w:r w:rsidR="00D66159" w:rsidRPr="006E06A9">
        <w:rPr>
          <w:rFonts w:ascii="Verdana" w:hAnsi="Verdana" w:cstheme="minorHAnsi"/>
          <w:sz w:val="22"/>
          <w:szCs w:val="22"/>
        </w:rPr>
        <w:t>e</w:t>
      </w:r>
      <w:r w:rsidRPr="006E06A9">
        <w:rPr>
          <w:rFonts w:ascii="Verdana" w:hAnsi="Verdana" w:cstheme="minorHAnsi"/>
          <w:sz w:val="22"/>
          <w:szCs w:val="22"/>
        </w:rPr>
        <w:t xml:space="preserve"> </w:t>
      </w:r>
      <w:r w:rsidRPr="00C253B1">
        <w:rPr>
          <w:rFonts w:ascii="Verdana" w:hAnsi="Verdana" w:cstheme="minorHAnsi"/>
          <w:sz w:val="22"/>
          <w:szCs w:val="22"/>
        </w:rPr>
        <w:t>od daty potwierdzenia przez Inspektor</w:t>
      </w:r>
      <w:r w:rsidR="00D66159" w:rsidRPr="00C253B1">
        <w:rPr>
          <w:rFonts w:ascii="Verdana" w:hAnsi="Verdana" w:cstheme="minorHAnsi"/>
          <w:sz w:val="22"/>
          <w:szCs w:val="22"/>
        </w:rPr>
        <w:t>a</w:t>
      </w:r>
      <w:r w:rsidRPr="00C253B1">
        <w:rPr>
          <w:rFonts w:ascii="Verdana" w:hAnsi="Verdana" w:cstheme="minorHAnsi"/>
          <w:sz w:val="22"/>
          <w:szCs w:val="22"/>
        </w:rPr>
        <w:t xml:space="preserve"> Nadzoru Inwestorskiego wpisu do Dziennika Budowy.</w:t>
      </w:r>
    </w:p>
    <w:p w14:paraId="05029357" w14:textId="2BBFE488" w:rsidR="00DB78C4" w:rsidRPr="00C253B1" w:rsidRDefault="00DB78C4" w:rsidP="00B76293">
      <w:pPr>
        <w:numPr>
          <w:ilvl w:val="0"/>
          <w:numId w:val="28"/>
        </w:numPr>
        <w:spacing w:line="276" w:lineRule="auto"/>
        <w:ind w:left="426" w:hanging="357"/>
        <w:contextualSpacing/>
        <w:jc w:val="both"/>
        <w:rPr>
          <w:rFonts w:ascii="Verdana" w:hAnsi="Verdana" w:cstheme="minorHAnsi"/>
          <w:sz w:val="22"/>
          <w:szCs w:val="22"/>
        </w:rPr>
      </w:pPr>
      <w:r w:rsidRPr="00C253B1">
        <w:rPr>
          <w:rFonts w:ascii="Verdana" w:hAnsi="Verdana" w:cstheme="minorHAnsi"/>
          <w:sz w:val="22"/>
          <w:szCs w:val="22"/>
        </w:rPr>
        <w:t>Przedstawiciel Wykonawcy</w:t>
      </w:r>
      <w:r w:rsidR="00DF6B84" w:rsidRPr="00C253B1">
        <w:rPr>
          <w:rFonts w:ascii="Verdana" w:hAnsi="Verdana" w:cstheme="minorHAnsi"/>
          <w:sz w:val="22"/>
          <w:szCs w:val="22"/>
        </w:rPr>
        <w:t xml:space="preserve"> robót budowlanych</w:t>
      </w:r>
      <w:r w:rsidRPr="00C253B1">
        <w:rPr>
          <w:rFonts w:ascii="Verdana" w:hAnsi="Verdana" w:cstheme="minorHAnsi"/>
          <w:sz w:val="22"/>
          <w:szCs w:val="22"/>
        </w:rPr>
        <w:t xml:space="preserve"> (Kierownik Budo</w:t>
      </w:r>
      <w:r w:rsidRPr="006E06A9">
        <w:rPr>
          <w:rFonts w:ascii="Verdana" w:hAnsi="Verdana" w:cstheme="minorHAnsi"/>
          <w:sz w:val="22"/>
          <w:szCs w:val="22"/>
        </w:rPr>
        <w:t xml:space="preserve">wy) zgłosi zakończenie </w:t>
      </w:r>
      <w:r w:rsidR="004A0191" w:rsidRPr="006E06A9">
        <w:rPr>
          <w:rFonts w:ascii="Verdana" w:hAnsi="Verdana" w:cstheme="minorHAnsi"/>
          <w:sz w:val="22"/>
          <w:szCs w:val="22"/>
        </w:rPr>
        <w:t>R</w:t>
      </w:r>
      <w:r w:rsidRPr="006E06A9">
        <w:rPr>
          <w:rFonts w:ascii="Verdana" w:hAnsi="Verdana" w:cstheme="minorHAnsi"/>
          <w:sz w:val="22"/>
          <w:szCs w:val="22"/>
        </w:rPr>
        <w:t xml:space="preserve">obót i gotowość do Odbioru Końcowego wpisem w Dzienniku Budowy, o czym powiadomi pisemnie Zamawiającego. Przystąpienie do Odbioru Końcowego następuje w terminie </w:t>
      </w:r>
      <w:r w:rsidRPr="006E06A9">
        <w:rPr>
          <w:rFonts w:ascii="Verdana" w:hAnsi="Verdana" w:cstheme="minorHAnsi"/>
          <w:bCs/>
          <w:sz w:val="22"/>
          <w:szCs w:val="22"/>
        </w:rPr>
        <w:t>nie dłuższym niż 10 Dni</w:t>
      </w:r>
      <w:r w:rsidRPr="006E06A9">
        <w:rPr>
          <w:rFonts w:ascii="Verdana" w:hAnsi="Verdana" w:cstheme="minorHAnsi"/>
          <w:sz w:val="22"/>
          <w:szCs w:val="22"/>
        </w:rPr>
        <w:t xml:space="preserve"> Roboczych</w:t>
      </w:r>
      <w:r w:rsidRPr="00C253B1">
        <w:rPr>
          <w:rFonts w:ascii="Verdana" w:hAnsi="Verdana" w:cstheme="minorHAnsi"/>
          <w:sz w:val="22"/>
          <w:szCs w:val="22"/>
        </w:rPr>
        <w:t xml:space="preserve"> od daty potwierdzenia przez Inspektor</w:t>
      </w:r>
      <w:r w:rsidR="00D66159" w:rsidRPr="00C253B1">
        <w:rPr>
          <w:rFonts w:ascii="Verdana" w:hAnsi="Verdana" w:cstheme="minorHAnsi"/>
          <w:sz w:val="22"/>
          <w:szCs w:val="22"/>
        </w:rPr>
        <w:t>a</w:t>
      </w:r>
      <w:r w:rsidRPr="00C253B1">
        <w:rPr>
          <w:rFonts w:ascii="Verdana" w:hAnsi="Verdana" w:cstheme="minorHAnsi"/>
          <w:sz w:val="22"/>
          <w:szCs w:val="22"/>
        </w:rPr>
        <w:t xml:space="preserve"> Nadzoru Inwestorskiego wpisu do Dziennika Budowy</w:t>
      </w:r>
      <w:r w:rsidR="00A60A05" w:rsidRPr="00C253B1">
        <w:rPr>
          <w:rFonts w:ascii="Verdana" w:hAnsi="Verdana" w:cstheme="minorHAnsi"/>
          <w:sz w:val="22"/>
          <w:szCs w:val="22"/>
        </w:rPr>
        <w:t xml:space="preserve"> </w:t>
      </w:r>
      <w:r w:rsidR="00210375" w:rsidRPr="00C253B1">
        <w:rPr>
          <w:rFonts w:ascii="Verdana" w:hAnsi="Verdana" w:cstheme="minorHAnsi"/>
          <w:sz w:val="22"/>
          <w:szCs w:val="22"/>
        </w:rPr>
        <w:t xml:space="preserve">dokonanym </w:t>
      </w:r>
      <w:r w:rsidR="00A60A05" w:rsidRPr="00C253B1">
        <w:rPr>
          <w:rFonts w:ascii="Verdana" w:hAnsi="Verdana" w:cstheme="minorHAnsi"/>
          <w:sz w:val="22"/>
          <w:szCs w:val="22"/>
        </w:rPr>
        <w:t>nie póź</w:t>
      </w:r>
      <w:r w:rsidR="00210375" w:rsidRPr="00C253B1">
        <w:rPr>
          <w:rFonts w:ascii="Verdana" w:hAnsi="Verdana" w:cstheme="minorHAnsi"/>
          <w:sz w:val="22"/>
          <w:szCs w:val="22"/>
        </w:rPr>
        <w:t>niej</w:t>
      </w:r>
      <w:r w:rsidR="00A60A05" w:rsidRPr="00C253B1">
        <w:rPr>
          <w:rFonts w:ascii="Verdana" w:hAnsi="Verdana" w:cstheme="minorHAnsi"/>
          <w:sz w:val="22"/>
          <w:szCs w:val="22"/>
        </w:rPr>
        <w:t xml:space="preserve"> niż w terminie</w:t>
      </w:r>
      <w:r w:rsidR="00210375" w:rsidRPr="00C253B1">
        <w:rPr>
          <w:rFonts w:ascii="Verdana" w:hAnsi="Verdana" w:cstheme="minorHAnsi"/>
          <w:sz w:val="22"/>
          <w:szCs w:val="22"/>
        </w:rPr>
        <w:t xml:space="preserve"> </w:t>
      </w:r>
      <w:r w:rsidR="008573E0" w:rsidRPr="00C253B1">
        <w:rPr>
          <w:rFonts w:ascii="Verdana" w:hAnsi="Verdana" w:cstheme="minorHAnsi"/>
          <w:sz w:val="22"/>
          <w:szCs w:val="22"/>
        </w:rPr>
        <w:t>10</w:t>
      </w:r>
      <w:r w:rsidR="00210375" w:rsidRPr="00C253B1">
        <w:rPr>
          <w:rFonts w:ascii="Verdana" w:hAnsi="Verdana" w:cstheme="minorHAnsi"/>
          <w:sz w:val="22"/>
          <w:szCs w:val="22"/>
        </w:rPr>
        <w:t xml:space="preserve"> Dni Roboczych, liczonych od daty dokonania wpisu</w:t>
      </w:r>
      <w:r w:rsidRPr="00C253B1">
        <w:rPr>
          <w:rFonts w:ascii="Verdana" w:hAnsi="Verdana" w:cstheme="minorHAnsi"/>
          <w:sz w:val="22"/>
          <w:szCs w:val="22"/>
        </w:rPr>
        <w:t>.</w:t>
      </w:r>
    </w:p>
    <w:p w14:paraId="4EDB1372" w14:textId="2D9A4D9F" w:rsidR="00DB78C4" w:rsidRPr="00C253B1" w:rsidRDefault="00DB78C4" w:rsidP="00B76293">
      <w:pPr>
        <w:numPr>
          <w:ilvl w:val="0"/>
          <w:numId w:val="28"/>
        </w:numPr>
        <w:spacing w:line="276" w:lineRule="auto"/>
        <w:ind w:left="426"/>
        <w:contextualSpacing/>
        <w:jc w:val="both"/>
        <w:rPr>
          <w:rFonts w:ascii="Verdana" w:hAnsi="Verdana" w:cstheme="minorHAnsi"/>
          <w:sz w:val="22"/>
          <w:szCs w:val="22"/>
        </w:rPr>
      </w:pPr>
      <w:r w:rsidRPr="00C253B1">
        <w:rPr>
          <w:rFonts w:ascii="Verdana" w:hAnsi="Verdana" w:cstheme="minorHAnsi"/>
          <w:sz w:val="22"/>
          <w:szCs w:val="22"/>
        </w:rPr>
        <w:t xml:space="preserve">Do obowiązków </w:t>
      </w:r>
      <w:r w:rsidR="00374A51" w:rsidRPr="00C253B1">
        <w:rPr>
          <w:rFonts w:ascii="Verdana" w:hAnsi="Verdana" w:cstheme="minorHAnsi"/>
          <w:sz w:val="22"/>
          <w:szCs w:val="22"/>
        </w:rPr>
        <w:t>Inspektora Nadzoru należy</w:t>
      </w:r>
      <w:r w:rsidRPr="00C253B1">
        <w:rPr>
          <w:rFonts w:ascii="Verdana" w:hAnsi="Verdana" w:cstheme="minorHAnsi"/>
          <w:sz w:val="22"/>
          <w:szCs w:val="22"/>
        </w:rPr>
        <w:t xml:space="preserve"> </w:t>
      </w:r>
      <w:r w:rsidR="00374A51" w:rsidRPr="00C253B1">
        <w:rPr>
          <w:rFonts w:ascii="Verdana" w:hAnsi="Verdana" w:cstheme="minorHAnsi"/>
          <w:sz w:val="22"/>
          <w:szCs w:val="22"/>
        </w:rPr>
        <w:t>zatwierdzenie dokumentacji</w:t>
      </w:r>
      <w:r w:rsidRPr="00C253B1">
        <w:rPr>
          <w:rFonts w:ascii="Verdana" w:hAnsi="Verdana" w:cstheme="minorHAnsi"/>
          <w:sz w:val="22"/>
          <w:szCs w:val="22"/>
        </w:rPr>
        <w:t xml:space="preserve"> </w:t>
      </w:r>
      <w:r w:rsidR="00374A51" w:rsidRPr="00C253B1">
        <w:rPr>
          <w:rFonts w:ascii="Verdana" w:hAnsi="Verdana" w:cstheme="minorHAnsi"/>
          <w:sz w:val="22"/>
          <w:szCs w:val="22"/>
        </w:rPr>
        <w:t xml:space="preserve">powykonawczej </w:t>
      </w:r>
      <w:r w:rsidRPr="00C253B1">
        <w:rPr>
          <w:rFonts w:ascii="Verdana" w:hAnsi="Verdana" w:cstheme="minorHAnsi"/>
          <w:sz w:val="22"/>
          <w:szCs w:val="22"/>
        </w:rPr>
        <w:t>przekazan</w:t>
      </w:r>
      <w:r w:rsidR="00374A51" w:rsidRPr="00C253B1">
        <w:rPr>
          <w:rFonts w:ascii="Verdana" w:hAnsi="Verdana" w:cstheme="minorHAnsi"/>
          <w:sz w:val="22"/>
          <w:szCs w:val="22"/>
        </w:rPr>
        <w:t>ej przez Wykonawcę robót; jej kompletności, zgodności z przepisami i zgodności ze zmianami wprowadzonymi na etapie prowadzenia prac; oraz przekazanie do akceptacji Zamawiającego w terminie nie później niż 10 dni roboczych przed terminem odbioru końcowego</w:t>
      </w:r>
      <w:r w:rsidRPr="00C253B1">
        <w:rPr>
          <w:rFonts w:ascii="Verdana" w:hAnsi="Verdana" w:cstheme="minorHAnsi"/>
          <w:sz w:val="22"/>
          <w:szCs w:val="22"/>
        </w:rPr>
        <w:t>.</w:t>
      </w:r>
    </w:p>
    <w:p w14:paraId="4585E803" w14:textId="51B74500" w:rsidR="00DB78C4" w:rsidRPr="00C253B1" w:rsidRDefault="00DB78C4" w:rsidP="00B76293">
      <w:pPr>
        <w:numPr>
          <w:ilvl w:val="0"/>
          <w:numId w:val="28"/>
        </w:numPr>
        <w:spacing w:line="276" w:lineRule="auto"/>
        <w:ind w:left="426"/>
        <w:contextualSpacing/>
        <w:jc w:val="both"/>
        <w:rPr>
          <w:rFonts w:ascii="Verdana" w:hAnsi="Verdana" w:cstheme="minorHAnsi"/>
          <w:sz w:val="22"/>
          <w:szCs w:val="22"/>
        </w:rPr>
      </w:pPr>
      <w:r w:rsidRPr="00C253B1">
        <w:rPr>
          <w:rFonts w:ascii="Verdana" w:hAnsi="Verdana" w:cstheme="minorHAnsi"/>
          <w:sz w:val="22"/>
          <w:szCs w:val="22"/>
        </w:rPr>
        <w:t>Strony postanawiają, że z czynności wszelkich odbiorów</w:t>
      </w:r>
      <w:r w:rsidR="00D66159" w:rsidRPr="00C253B1">
        <w:rPr>
          <w:rFonts w:ascii="Verdana" w:hAnsi="Verdana" w:cstheme="minorHAnsi"/>
          <w:sz w:val="22"/>
          <w:szCs w:val="22"/>
        </w:rPr>
        <w:t xml:space="preserve"> </w:t>
      </w:r>
      <w:r w:rsidRPr="00C253B1">
        <w:rPr>
          <w:rFonts w:ascii="Verdana" w:hAnsi="Verdana" w:cstheme="minorHAnsi"/>
          <w:sz w:val="22"/>
          <w:szCs w:val="22"/>
        </w:rPr>
        <w:t>będą spisywane (</w:t>
      </w:r>
      <w:r w:rsidR="00374A51" w:rsidRPr="00C253B1">
        <w:rPr>
          <w:rFonts w:ascii="Verdana" w:hAnsi="Verdana" w:cstheme="minorHAnsi"/>
          <w:sz w:val="22"/>
          <w:szCs w:val="22"/>
        </w:rPr>
        <w:t xml:space="preserve">Inspektor Nadzoru w uzgodnieniu z Zamawiającym, </w:t>
      </w:r>
      <w:r w:rsidRPr="00C253B1">
        <w:rPr>
          <w:rFonts w:ascii="Verdana" w:hAnsi="Verdana" w:cstheme="minorHAnsi"/>
          <w:sz w:val="22"/>
          <w:szCs w:val="22"/>
        </w:rPr>
        <w:t>przy współpracy z Wykonawcą</w:t>
      </w:r>
      <w:r w:rsidR="00374A51" w:rsidRPr="00C253B1">
        <w:rPr>
          <w:rFonts w:ascii="Verdana" w:hAnsi="Verdana" w:cstheme="minorHAnsi"/>
          <w:sz w:val="22"/>
          <w:szCs w:val="22"/>
        </w:rPr>
        <w:t xml:space="preserve"> robót budowlanych</w:t>
      </w:r>
      <w:r w:rsidRPr="00C253B1">
        <w:rPr>
          <w:rFonts w:ascii="Verdana" w:hAnsi="Verdana" w:cstheme="minorHAnsi"/>
          <w:sz w:val="22"/>
          <w:szCs w:val="22"/>
        </w:rPr>
        <w:t xml:space="preserve">) </w:t>
      </w:r>
      <w:r w:rsidR="009E1102" w:rsidRPr="00C253B1">
        <w:rPr>
          <w:rFonts w:ascii="Verdana" w:hAnsi="Verdana" w:cstheme="minorHAnsi"/>
          <w:sz w:val="22"/>
          <w:szCs w:val="22"/>
        </w:rPr>
        <w:t xml:space="preserve">w formie </w:t>
      </w:r>
      <w:r w:rsidRPr="00C253B1">
        <w:rPr>
          <w:rFonts w:ascii="Verdana" w:hAnsi="Verdana" w:cstheme="minorHAnsi"/>
          <w:sz w:val="22"/>
          <w:szCs w:val="22"/>
        </w:rPr>
        <w:t>protokoł</w:t>
      </w:r>
      <w:r w:rsidR="009E1102" w:rsidRPr="00C253B1">
        <w:rPr>
          <w:rFonts w:ascii="Verdana" w:hAnsi="Verdana" w:cstheme="minorHAnsi"/>
          <w:sz w:val="22"/>
          <w:szCs w:val="22"/>
        </w:rPr>
        <w:t>u</w:t>
      </w:r>
      <w:r w:rsidRPr="00C253B1">
        <w:rPr>
          <w:rFonts w:ascii="Verdana" w:hAnsi="Verdana" w:cstheme="minorHAnsi"/>
          <w:sz w:val="22"/>
          <w:szCs w:val="22"/>
        </w:rPr>
        <w:t xml:space="preserve"> zawierające</w:t>
      </w:r>
      <w:r w:rsidR="009E1102" w:rsidRPr="00C253B1">
        <w:rPr>
          <w:rFonts w:ascii="Verdana" w:hAnsi="Verdana" w:cstheme="minorHAnsi"/>
          <w:sz w:val="22"/>
          <w:szCs w:val="22"/>
        </w:rPr>
        <w:t>go</w:t>
      </w:r>
      <w:r w:rsidRPr="00C253B1">
        <w:rPr>
          <w:rFonts w:ascii="Verdana" w:hAnsi="Verdana" w:cstheme="minorHAnsi"/>
          <w:sz w:val="22"/>
          <w:szCs w:val="22"/>
        </w:rPr>
        <w:t xml:space="preserve"> wszystkie ustalenia dokonane w toku odbioru oraz terminy wyznaczone do usunięcia stwierdzonych przy odbiorze wad</w:t>
      </w:r>
      <w:r w:rsidR="00D66159" w:rsidRPr="00C253B1">
        <w:rPr>
          <w:rFonts w:ascii="Verdana" w:hAnsi="Verdana" w:cstheme="minorHAnsi"/>
          <w:sz w:val="22"/>
          <w:szCs w:val="22"/>
        </w:rPr>
        <w:t xml:space="preserve"> lub usterek</w:t>
      </w:r>
      <w:r w:rsidRPr="00C253B1">
        <w:rPr>
          <w:rFonts w:ascii="Verdana" w:hAnsi="Verdana" w:cstheme="minorHAnsi"/>
          <w:sz w:val="22"/>
          <w:szCs w:val="22"/>
        </w:rPr>
        <w:t>.</w:t>
      </w:r>
    </w:p>
    <w:p w14:paraId="303DF2F6" w14:textId="2844ECC5" w:rsidR="00DB78C4" w:rsidRPr="00C253B1" w:rsidRDefault="00DB78C4" w:rsidP="005924B6">
      <w:pPr>
        <w:numPr>
          <w:ilvl w:val="0"/>
          <w:numId w:val="28"/>
        </w:numPr>
        <w:spacing w:line="276" w:lineRule="auto"/>
        <w:ind w:left="426"/>
        <w:contextualSpacing/>
        <w:jc w:val="both"/>
        <w:rPr>
          <w:rFonts w:ascii="Verdana" w:hAnsi="Verdana" w:cstheme="minorHAnsi"/>
          <w:sz w:val="22"/>
          <w:szCs w:val="22"/>
        </w:rPr>
      </w:pPr>
      <w:r w:rsidRPr="00C253B1">
        <w:rPr>
          <w:rFonts w:ascii="Verdana" w:hAnsi="Verdana" w:cstheme="minorHAnsi"/>
          <w:sz w:val="22"/>
          <w:szCs w:val="22"/>
        </w:rPr>
        <w:t>Wykonawca</w:t>
      </w:r>
      <w:r w:rsidR="00094357" w:rsidRPr="00C253B1">
        <w:rPr>
          <w:rFonts w:ascii="Verdana" w:hAnsi="Verdana" w:cstheme="minorHAnsi"/>
          <w:sz w:val="22"/>
          <w:szCs w:val="22"/>
        </w:rPr>
        <w:t xml:space="preserve"> robót</w:t>
      </w:r>
      <w:r w:rsidRPr="00C253B1">
        <w:rPr>
          <w:rFonts w:ascii="Verdana" w:hAnsi="Verdana" w:cstheme="minorHAnsi"/>
          <w:sz w:val="22"/>
          <w:szCs w:val="22"/>
        </w:rPr>
        <w:t xml:space="preserve"> </w:t>
      </w:r>
      <w:r w:rsidR="007035AE">
        <w:rPr>
          <w:rFonts w:ascii="Verdana" w:hAnsi="Verdana" w:cstheme="minorHAnsi"/>
          <w:sz w:val="22"/>
          <w:szCs w:val="22"/>
        </w:rPr>
        <w:t xml:space="preserve">budowlanych </w:t>
      </w:r>
      <w:r w:rsidRPr="00C253B1">
        <w:rPr>
          <w:rFonts w:ascii="Verdana" w:hAnsi="Verdana" w:cstheme="minorHAnsi"/>
          <w:sz w:val="22"/>
          <w:szCs w:val="22"/>
        </w:rPr>
        <w:t>zobowiązany jest do zawiadomienia Zamawiającego (w tym Inspektor</w:t>
      </w:r>
      <w:r w:rsidR="00834139" w:rsidRPr="00C253B1">
        <w:rPr>
          <w:rFonts w:ascii="Verdana" w:hAnsi="Verdana" w:cstheme="minorHAnsi"/>
          <w:sz w:val="22"/>
          <w:szCs w:val="22"/>
        </w:rPr>
        <w:t>a</w:t>
      </w:r>
      <w:r w:rsidRPr="00C253B1">
        <w:rPr>
          <w:rFonts w:ascii="Verdana" w:hAnsi="Verdana" w:cstheme="minorHAnsi"/>
          <w:sz w:val="22"/>
          <w:szCs w:val="22"/>
        </w:rPr>
        <w:t xml:space="preserve"> Nadzoru Inwestorskiego) o usunięciu wad </w:t>
      </w:r>
      <w:r w:rsidRPr="00C253B1">
        <w:rPr>
          <w:rFonts w:ascii="Verdana" w:hAnsi="Verdana" w:cstheme="minorHAnsi"/>
          <w:sz w:val="22"/>
          <w:szCs w:val="22"/>
        </w:rPr>
        <w:lastRenderedPageBreak/>
        <w:t xml:space="preserve">oraz do żądania wyznaczenia terminu </w:t>
      </w:r>
      <w:r w:rsidR="00834139" w:rsidRPr="00C253B1">
        <w:rPr>
          <w:rFonts w:ascii="Verdana" w:hAnsi="Verdana" w:cstheme="minorHAnsi"/>
          <w:sz w:val="22"/>
          <w:szCs w:val="22"/>
        </w:rPr>
        <w:t>po</w:t>
      </w:r>
      <w:r w:rsidRPr="00C253B1">
        <w:rPr>
          <w:rFonts w:ascii="Verdana" w:hAnsi="Verdana" w:cstheme="minorHAnsi"/>
          <w:sz w:val="22"/>
          <w:szCs w:val="22"/>
        </w:rPr>
        <w:t>twierdzenia usunięcia wad w terminie i w sposób uzgodniony przez Strony.</w:t>
      </w:r>
      <w:r w:rsidR="00094357" w:rsidRPr="00C253B1">
        <w:rPr>
          <w:rFonts w:ascii="Verdana" w:hAnsi="Verdana" w:cstheme="minorHAnsi"/>
          <w:sz w:val="22"/>
          <w:szCs w:val="22"/>
        </w:rPr>
        <w:t xml:space="preserve"> Inspektor Nadzoru w uzgodnieniu z </w:t>
      </w:r>
      <w:r w:rsidRPr="00C253B1">
        <w:rPr>
          <w:rFonts w:ascii="Verdana" w:hAnsi="Verdana" w:cstheme="minorHAnsi"/>
          <w:sz w:val="22"/>
          <w:szCs w:val="22"/>
        </w:rPr>
        <w:t>Zamawiający</w:t>
      </w:r>
      <w:r w:rsidR="00094357" w:rsidRPr="00C253B1">
        <w:rPr>
          <w:rFonts w:ascii="Verdana" w:hAnsi="Verdana" w:cstheme="minorHAnsi"/>
          <w:sz w:val="22"/>
          <w:szCs w:val="22"/>
        </w:rPr>
        <w:t>m</w:t>
      </w:r>
      <w:r w:rsidRPr="00C253B1">
        <w:rPr>
          <w:rFonts w:ascii="Verdana" w:hAnsi="Verdana" w:cstheme="minorHAnsi"/>
          <w:sz w:val="22"/>
          <w:szCs w:val="22"/>
        </w:rPr>
        <w:t xml:space="preserve"> wyznaczy termin na protokolarne stwierdzenie usunięcia wad.</w:t>
      </w:r>
    </w:p>
    <w:p w14:paraId="59395694" w14:textId="02278419" w:rsidR="006979D9" w:rsidRPr="00C253B1" w:rsidRDefault="006979D9" w:rsidP="006979D9">
      <w:pPr>
        <w:numPr>
          <w:ilvl w:val="0"/>
          <w:numId w:val="28"/>
        </w:numPr>
        <w:spacing w:line="276" w:lineRule="auto"/>
        <w:ind w:left="426"/>
        <w:contextualSpacing/>
        <w:jc w:val="both"/>
        <w:rPr>
          <w:rFonts w:ascii="Verdana" w:hAnsi="Verdana" w:cstheme="minorHAnsi"/>
          <w:sz w:val="22"/>
          <w:szCs w:val="22"/>
        </w:rPr>
      </w:pPr>
      <w:r w:rsidRPr="00C253B1">
        <w:rPr>
          <w:rFonts w:ascii="Verdana" w:hAnsi="Verdana" w:cstheme="minorHAnsi"/>
          <w:sz w:val="22"/>
          <w:szCs w:val="22"/>
        </w:rPr>
        <w:t>Niezwłocznie po uzyskaniu decyzji o pozwoleniu na użytkowanie</w:t>
      </w:r>
      <w:r w:rsidRPr="00C253B1">
        <w:rPr>
          <w:rFonts w:ascii="Verdana" w:hAnsi="Verdana"/>
          <w:sz w:val="22"/>
          <w:szCs w:val="22"/>
        </w:rPr>
        <w:t xml:space="preserve"> </w:t>
      </w:r>
      <w:r w:rsidRPr="00C253B1">
        <w:rPr>
          <w:rFonts w:ascii="Verdana" w:hAnsi="Verdana" w:cstheme="minorHAnsi"/>
          <w:sz w:val="22"/>
          <w:szCs w:val="22"/>
        </w:rPr>
        <w:t>Wykonawca robót przekaże ją Zamawiającemu i Nadzorowi Inwestorskiemu w celu sprawdzenia. Jeśli Nadzór Inwestorski w uzgodnieniu z Zamawiającym stwierdzi wady w powyższej decyzji, wezwie Wykonawcę do wniesienia odwołania do organu wydającego decyzję.</w:t>
      </w:r>
    </w:p>
    <w:p w14:paraId="07BB59FD" w14:textId="7BBC0C62" w:rsidR="006979D9" w:rsidRPr="00C253B1" w:rsidRDefault="006979D9" w:rsidP="006979D9">
      <w:pPr>
        <w:numPr>
          <w:ilvl w:val="0"/>
          <w:numId w:val="28"/>
        </w:numPr>
        <w:spacing w:line="276" w:lineRule="auto"/>
        <w:ind w:left="426"/>
        <w:contextualSpacing/>
        <w:jc w:val="both"/>
        <w:rPr>
          <w:rFonts w:ascii="Verdana" w:hAnsi="Verdana" w:cstheme="minorHAnsi"/>
          <w:sz w:val="22"/>
          <w:szCs w:val="22"/>
        </w:rPr>
      </w:pPr>
      <w:r w:rsidRPr="00C253B1">
        <w:rPr>
          <w:rFonts w:ascii="Verdana" w:hAnsi="Verdana" w:cstheme="minorHAnsi"/>
          <w:sz w:val="22"/>
          <w:szCs w:val="22"/>
        </w:rPr>
        <w:t>Podstawą do sporządzenia Protokołu Odbioru Końcowego dla Wykonawcy robót budowlanych będą:</w:t>
      </w:r>
    </w:p>
    <w:p w14:paraId="3977F9CE" w14:textId="3E486913" w:rsidR="006979D9" w:rsidRPr="00C253B1" w:rsidRDefault="006979D9" w:rsidP="006979D9">
      <w:pPr>
        <w:spacing w:line="276" w:lineRule="auto"/>
        <w:ind w:left="426"/>
        <w:contextualSpacing/>
        <w:jc w:val="both"/>
        <w:rPr>
          <w:rFonts w:ascii="Verdana" w:hAnsi="Verdana" w:cstheme="minorHAnsi"/>
          <w:sz w:val="22"/>
          <w:szCs w:val="22"/>
        </w:rPr>
      </w:pPr>
      <w:r w:rsidRPr="00C253B1">
        <w:rPr>
          <w:rFonts w:ascii="Verdana" w:hAnsi="Verdana" w:cstheme="minorHAnsi"/>
          <w:sz w:val="22"/>
          <w:szCs w:val="22"/>
        </w:rPr>
        <w:t>- dokumenty określone w PFU i Umowie zawartej z Wykonawcą Robót,</w:t>
      </w:r>
    </w:p>
    <w:p w14:paraId="4AB724D5" w14:textId="77777777" w:rsidR="006979D9" w:rsidRPr="00C253B1" w:rsidRDefault="006979D9" w:rsidP="006979D9">
      <w:pPr>
        <w:spacing w:line="276" w:lineRule="auto"/>
        <w:ind w:left="426"/>
        <w:contextualSpacing/>
        <w:jc w:val="both"/>
        <w:rPr>
          <w:rFonts w:ascii="Verdana" w:hAnsi="Verdana" w:cstheme="minorHAnsi"/>
          <w:sz w:val="22"/>
          <w:szCs w:val="22"/>
        </w:rPr>
      </w:pPr>
      <w:r w:rsidRPr="00C253B1">
        <w:rPr>
          <w:rFonts w:ascii="Verdana" w:hAnsi="Verdana" w:cstheme="minorHAnsi"/>
          <w:sz w:val="22"/>
          <w:szCs w:val="22"/>
        </w:rPr>
        <w:t>- wymagane wpisy w Dzienniku Budowy,</w:t>
      </w:r>
    </w:p>
    <w:p w14:paraId="1E646AF5" w14:textId="0AB7A45C" w:rsidR="005511AC" w:rsidRPr="00EF2CA9" w:rsidRDefault="006979D9" w:rsidP="00EF2CA9">
      <w:pPr>
        <w:spacing w:line="276" w:lineRule="auto"/>
        <w:ind w:firstLine="360"/>
        <w:jc w:val="both"/>
        <w:rPr>
          <w:rFonts w:ascii="Verdana" w:hAnsi="Verdana" w:cstheme="minorHAnsi"/>
          <w:sz w:val="22"/>
          <w:szCs w:val="22"/>
        </w:rPr>
      </w:pPr>
      <w:r w:rsidRPr="00C253B1">
        <w:rPr>
          <w:rFonts w:ascii="Verdana" w:hAnsi="Verdana" w:cstheme="minorHAnsi"/>
          <w:sz w:val="22"/>
          <w:szCs w:val="22"/>
        </w:rPr>
        <w:t>- ostateczna</w:t>
      </w:r>
      <w:r w:rsidR="00EF2CA9">
        <w:rPr>
          <w:rFonts w:ascii="Verdana" w:hAnsi="Verdana" w:cstheme="minorHAnsi"/>
          <w:sz w:val="22"/>
          <w:szCs w:val="22"/>
        </w:rPr>
        <w:t xml:space="preserve"> i prawomocna</w:t>
      </w:r>
      <w:r w:rsidRPr="00C253B1">
        <w:rPr>
          <w:rFonts w:ascii="Verdana" w:hAnsi="Verdana" w:cstheme="minorHAnsi"/>
          <w:sz w:val="22"/>
          <w:szCs w:val="22"/>
        </w:rPr>
        <w:t xml:space="preserve"> decyzja o pozwoleniu na użytkowanie obiektu.</w:t>
      </w:r>
    </w:p>
    <w:p w14:paraId="2B34F91C" w14:textId="08ACA747" w:rsidR="00AF479B" w:rsidRPr="00C253B1" w:rsidRDefault="00AF479B" w:rsidP="006979D9">
      <w:pPr>
        <w:spacing w:line="276" w:lineRule="auto"/>
        <w:ind w:left="426"/>
        <w:contextualSpacing/>
        <w:jc w:val="both"/>
        <w:rPr>
          <w:rFonts w:ascii="Verdana" w:hAnsi="Verdana" w:cstheme="minorHAnsi"/>
          <w:sz w:val="22"/>
          <w:szCs w:val="22"/>
        </w:rPr>
      </w:pPr>
    </w:p>
    <w:p w14:paraId="31B89A5F" w14:textId="0E04883B" w:rsidR="00AF479B" w:rsidRPr="00C253B1" w:rsidRDefault="00AF479B" w:rsidP="00AF479B">
      <w:pPr>
        <w:pStyle w:val="Nagwek1"/>
        <w:contextualSpacing/>
        <w:rPr>
          <w:color w:val="auto"/>
          <w:szCs w:val="22"/>
        </w:rPr>
      </w:pPr>
      <w:bookmarkStart w:id="10" w:name="_Toc180495037"/>
      <w:r w:rsidRPr="00C253B1">
        <w:rPr>
          <w:color w:val="auto"/>
          <w:szCs w:val="22"/>
        </w:rPr>
        <w:t xml:space="preserve">§ </w:t>
      </w:r>
      <w:r w:rsidR="006A1863" w:rsidRPr="00C253B1">
        <w:rPr>
          <w:color w:val="auto"/>
          <w:szCs w:val="22"/>
        </w:rPr>
        <w:t>9</w:t>
      </w:r>
      <w:r w:rsidRPr="00C253B1">
        <w:rPr>
          <w:color w:val="auto"/>
          <w:szCs w:val="22"/>
        </w:rPr>
        <w:br/>
      </w:r>
      <w:r w:rsidR="006A1863" w:rsidRPr="00C253B1">
        <w:rPr>
          <w:caps w:val="0"/>
          <w:color w:val="auto"/>
          <w:szCs w:val="22"/>
        </w:rPr>
        <w:t>ODBIORY USŁUGI NADZORU INWESTORSKIEGO</w:t>
      </w:r>
      <w:bookmarkEnd w:id="10"/>
    </w:p>
    <w:p w14:paraId="0DCB0D5B" w14:textId="407D6EBE" w:rsidR="00AF479B" w:rsidRDefault="00AF479B" w:rsidP="004F4D05">
      <w:pPr>
        <w:pStyle w:val="Nagwek1"/>
        <w:contextualSpacing/>
      </w:pPr>
    </w:p>
    <w:p w14:paraId="270E4A37" w14:textId="77777777" w:rsidR="00340463" w:rsidRPr="00340463" w:rsidRDefault="00340463" w:rsidP="00340463"/>
    <w:p w14:paraId="3B576131" w14:textId="5C0D355F" w:rsidR="004F4D05" w:rsidRDefault="004F4D05" w:rsidP="004F4D05">
      <w:pPr>
        <w:pStyle w:val="Akapitzlist"/>
        <w:numPr>
          <w:ilvl w:val="0"/>
          <w:numId w:val="70"/>
        </w:numPr>
        <w:spacing w:line="276" w:lineRule="auto"/>
        <w:jc w:val="both"/>
        <w:rPr>
          <w:rFonts w:ascii="Verdana" w:hAnsi="Verdana" w:cstheme="minorHAnsi"/>
          <w:sz w:val="22"/>
          <w:szCs w:val="22"/>
        </w:rPr>
      </w:pPr>
      <w:r>
        <w:rPr>
          <w:rFonts w:ascii="Verdana" w:hAnsi="Verdana" w:cstheme="minorHAnsi"/>
          <w:sz w:val="22"/>
          <w:szCs w:val="22"/>
        </w:rPr>
        <w:t>Etap 1 przedmiotu umowy</w:t>
      </w:r>
      <w:r w:rsidR="007035AE">
        <w:rPr>
          <w:rFonts w:ascii="Verdana" w:hAnsi="Verdana" w:cstheme="minorHAnsi"/>
          <w:sz w:val="22"/>
          <w:szCs w:val="22"/>
        </w:rPr>
        <w:t>:</w:t>
      </w:r>
    </w:p>
    <w:p w14:paraId="650034D9" w14:textId="57282D1C" w:rsidR="00AF479B" w:rsidRPr="00C253B1" w:rsidRDefault="00AF479B" w:rsidP="005511AC">
      <w:pPr>
        <w:pStyle w:val="Akapitzlist"/>
        <w:numPr>
          <w:ilvl w:val="1"/>
          <w:numId w:val="70"/>
        </w:numPr>
        <w:spacing w:line="276" w:lineRule="auto"/>
        <w:jc w:val="both"/>
        <w:rPr>
          <w:rFonts w:ascii="Verdana" w:hAnsi="Verdana" w:cstheme="minorHAnsi"/>
          <w:sz w:val="22"/>
          <w:szCs w:val="22"/>
        </w:rPr>
      </w:pPr>
      <w:r w:rsidRPr="00C253B1">
        <w:rPr>
          <w:rFonts w:ascii="Verdana" w:hAnsi="Verdana" w:cstheme="minorHAnsi"/>
          <w:sz w:val="22"/>
          <w:szCs w:val="22"/>
        </w:rPr>
        <w:t>Odbiór usługi będzie odbywał się raz w miesiącu</w:t>
      </w:r>
      <w:r w:rsidR="005924B6" w:rsidRPr="00C253B1">
        <w:rPr>
          <w:rFonts w:ascii="Verdana" w:hAnsi="Verdana" w:cstheme="minorHAnsi"/>
          <w:sz w:val="22"/>
          <w:szCs w:val="22"/>
        </w:rPr>
        <w:t xml:space="preserve"> (odbiór częściowy usługi)</w:t>
      </w:r>
      <w:r w:rsidRPr="005511AC">
        <w:rPr>
          <w:rFonts w:ascii="Verdana" w:hAnsi="Verdana" w:cstheme="minorHAnsi"/>
          <w:sz w:val="22"/>
          <w:szCs w:val="22"/>
        </w:rPr>
        <w:t xml:space="preserve"> </w:t>
      </w:r>
      <w:r w:rsidRPr="00C253B1">
        <w:rPr>
          <w:rFonts w:ascii="Verdana" w:hAnsi="Verdana" w:cstheme="minorHAnsi"/>
          <w:sz w:val="22"/>
          <w:szCs w:val="22"/>
        </w:rPr>
        <w:t>poprzez podpisanie protokołów potwierdzających wykonanie usługi nadzoru inwestorskiego za dany okres, po miesiącu w którym nadzór inwestorski był pełniony przez Wykonawcę.</w:t>
      </w:r>
    </w:p>
    <w:p w14:paraId="33A4BB9F" w14:textId="33510D56" w:rsidR="00AF479B" w:rsidRPr="00C253B1" w:rsidRDefault="00AF479B" w:rsidP="005511AC">
      <w:pPr>
        <w:pStyle w:val="Akapitzlist"/>
        <w:numPr>
          <w:ilvl w:val="1"/>
          <w:numId w:val="70"/>
        </w:numPr>
        <w:spacing w:line="276" w:lineRule="auto"/>
        <w:jc w:val="both"/>
        <w:rPr>
          <w:rFonts w:ascii="Verdana" w:hAnsi="Verdana" w:cstheme="minorHAnsi"/>
          <w:sz w:val="22"/>
          <w:szCs w:val="22"/>
        </w:rPr>
      </w:pPr>
      <w:r w:rsidRPr="00C253B1">
        <w:rPr>
          <w:rFonts w:ascii="Verdana" w:hAnsi="Verdana" w:cstheme="minorHAnsi"/>
          <w:sz w:val="22"/>
          <w:szCs w:val="22"/>
        </w:rPr>
        <w:t xml:space="preserve">Podstawą do podpisania </w:t>
      </w:r>
      <w:r w:rsidR="005924B6" w:rsidRPr="00C253B1">
        <w:rPr>
          <w:rFonts w:ascii="Verdana" w:hAnsi="Verdana" w:cstheme="minorHAnsi"/>
          <w:sz w:val="22"/>
          <w:szCs w:val="22"/>
        </w:rPr>
        <w:t xml:space="preserve">protokołu będzie przekazanie przez </w:t>
      </w:r>
      <w:r w:rsidR="007035AE">
        <w:rPr>
          <w:rFonts w:ascii="Verdana" w:hAnsi="Verdana" w:cstheme="minorHAnsi"/>
          <w:sz w:val="22"/>
          <w:szCs w:val="22"/>
        </w:rPr>
        <w:t xml:space="preserve"> Wykonawcę</w:t>
      </w:r>
      <w:r w:rsidR="005924B6" w:rsidRPr="00C253B1">
        <w:rPr>
          <w:rFonts w:ascii="Verdana" w:hAnsi="Verdana" w:cstheme="minorHAnsi"/>
          <w:sz w:val="22"/>
          <w:szCs w:val="22"/>
        </w:rPr>
        <w:t xml:space="preserve"> sprawozdania miesięcznego z zestawieniem czynności wykonanych w ramach weryfikowania dokumentacji i/lub z zestawieniem wykonanych, nadzorowanych robót.</w:t>
      </w:r>
      <w:r w:rsidR="0045138E" w:rsidRPr="00C253B1">
        <w:rPr>
          <w:rFonts w:ascii="Verdana" w:hAnsi="Verdana" w:cstheme="minorHAnsi"/>
          <w:sz w:val="22"/>
          <w:szCs w:val="22"/>
        </w:rPr>
        <w:t xml:space="preserve"> Szczegółowy zakres sprawozdania został opisany w OPZ pkt 5 (załącznik 1 do Umowy).</w:t>
      </w:r>
    </w:p>
    <w:p w14:paraId="349C37F8" w14:textId="376AFAF5" w:rsidR="0045138E" w:rsidRPr="00C253B1" w:rsidRDefault="0045138E" w:rsidP="005511AC">
      <w:pPr>
        <w:pStyle w:val="Akapitzlist"/>
        <w:numPr>
          <w:ilvl w:val="1"/>
          <w:numId w:val="70"/>
        </w:numPr>
        <w:spacing w:line="276" w:lineRule="auto"/>
        <w:jc w:val="both"/>
        <w:rPr>
          <w:rFonts w:ascii="Verdana" w:hAnsi="Verdana" w:cstheme="minorHAnsi"/>
          <w:sz w:val="22"/>
          <w:szCs w:val="22"/>
        </w:rPr>
      </w:pPr>
      <w:r w:rsidRPr="00C253B1">
        <w:rPr>
          <w:rFonts w:ascii="Verdana" w:hAnsi="Verdana" w:cstheme="minorHAnsi"/>
          <w:sz w:val="22"/>
          <w:szCs w:val="22"/>
        </w:rPr>
        <w:t>Sprawozdanie powinno zostać przekazane w ciągu 3 dni roboczych po zakończeniu każdego miesiąca kalendarzowego.</w:t>
      </w:r>
    </w:p>
    <w:p w14:paraId="6CF64157" w14:textId="3B6EEC63" w:rsidR="0045138E" w:rsidRDefault="0045138E" w:rsidP="005511AC">
      <w:pPr>
        <w:pStyle w:val="Akapitzlist"/>
        <w:numPr>
          <w:ilvl w:val="1"/>
          <w:numId w:val="70"/>
        </w:numPr>
        <w:spacing w:line="276" w:lineRule="auto"/>
        <w:jc w:val="both"/>
        <w:rPr>
          <w:rFonts w:ascii="Verdana" w:hAnsi="Verdana" w:cstheme="minorHAnsi"/>
          <w:sz w:val="22"/>
          <w:szCs w:val="22"/>
        </w:rPr>
      </w:pPr>
      <w:r w:rsidRPr="00C253B1">
        <w:rPr>
          <w:rFonts w:ascii="Verdana" w:hAnsi="Verdana" w:cstheme="minorHAnsi"/>
          <w:sz w:val="22"/>
          <w:szCs w:val="22"/>
        </w:rPr>
        <w:t>Protokół odbioru końcowego</w:t>
      </w:r>
      <w:r w:rsidR="007C4747">
        <w:rPr>
          <w:rFonts w:ascii="Verdana" w:hAnsi="Verdana" w:cstheme="minorHAnsi"/>
          <w:sz w:val="22"/>
          <w:szCs w:val="22"/>
        </w:rPr>
        <w:t xml:space="preserve"> dla</w:t>
      </w:r>
      <w:r w:rsidR="00F94A70">
        <w:rPr>
          <w:rFonts w:ascii="Verdana" w:hAnsi="Verdana" w:cstheme="minorHAnsi"/>
          <w:sz w:val="22"/>
          <w:szCs w:val="22"/>
        </w:rPr>
        <w:t xml:space="preserve"> Etapu 1</w:t>
      </w:r>
      <w:r w:rsidRPr="00C253B1">
        <w:rPr>
          <w:rFonts w:ascii="Verdana" w:hAnsi="Verdana" w:cstheme="minorHAnsi"/>
          <w:sz w:val="22"/>
          <w:szCs w:val="22"/>
        </w:rPr>
        <w:t xml:space="preserve"> zostanie podpisany p</w:t>
      </w:r>
      <w:r w:rsidR="00D7685B" w:rsidRPr="00C253B1">
        <w:rPr>
          <w:rFonts w:ascii="Verdana" w:hAnsi="Verdana" w:cstheme="minorHAnsi"/>
          <w:sz w:val="22"/>
          <w:szCs w:val="22"/>
        </w:rPr>
        <w:t>o</w:t>
      </w:r>
      <w:r w:rsidR="002E6982" w:rsidRPr="005511AC">
        <w:rPr>
          <w:rFonts w:ascii="Verdana" w:hAnsi="Verdana" w:cstheme="minorHAnsi"/>
          <w:sz w:val="22"/>
          <w:szCs w:val="22"/>
        </w:rPr>
        <w:t xml:space="preserve"> </w:t>
      </w:r>
      <w:r w:rsidR="002E6982" w:rsidRPr="00C253B1">
        <w:rPr>
          <w:rFonts w:ascii="Verdana" w:hAnsi="Verdana" w:cstheme="minorHAnsi"/>
          <w:sz w:val="22"/>
          <w:szCs w:val="22"/>
        </w:rPr>
        <w:t xml:space="preserve">uzyskaniu </w:t>
      </w:r>
      <w:r w:rsidR="00793FB7">
        <w:rPr>
          <w:rFonts w:ascii="Verdana" w:hAnsi="Verdana" w:cstheme="minorHAnsi"/>
          <w:sz w:val="22"/>
          <w:szCs w:val="22"/>
        </w:rPr>
        <w:t xml:space="preserve">prawomocnego </w:t>
      </w:r>
      <w:r w:rsidR="002E6982" w:rsidRPr="00C253B1">
        <w:rPr>
          <w:rFonts w:ascii="Verdana" w:hAnsi="Verdana" w:cstheme="minorHAnsi"/>
          <w:sz w:val="22"/>
          <w:szCs w:val="22"/>
        </w:rPr>
        <w:t>pozwolenia na użytkowanie oraz przekazaniu sprawozdania</w:t>
      </w:r>
      <w:r w:rsidR="00D7685B" w:rsidRPr="00C253B1">
        <w:rPr>
          <w:rFonts w:ascii="Verdana" w:hAnsi="Verdana" w:cstheme="minorHAnsi"/>
          <w:sz w:val="22"/>
          <w:szCs w:val="22"/>
        </w:rPr>
        <w:t xml:space="preserve">, w którego skład wchodzi: protokół odbioru końcowego robót budowlanych, dokumentacja powykonawcza </w:t>
      </w:r>
      <w:r w:rsidRPr="00C253B1">
        <w:rPr>
          <w:rFonts w:ascii="Verdana" w:hAnsi="Verdana" w:cstheme="minorHAnsi"/>
          <w:sz w:val="22"/>
          <w:szCs w:val="22"/>
        </w:rPr>
        <w:t>(przygotowan</w:t>
      </w:r>
      <w:r w:rsidR="007035AE">
        <w:rPr>
          <w:rFonts w:ascii="Verdana" w:hAnsi="Verdana" w:cstheme="minorHAnsi"/>
          <w:sz w:val="22"/>
          <w:szCs w:val="22"/>
        </w:rPr>
        <w:t>a</w:t>
      </w:r>
      <w:r w:rsidRPr="00C253B1">
        <w:rPr>
          <w:rFonts w:ascii="Verdana" w:hAnsi="Verdana" w:cstheme="minorHAnsi"/>
          <w:sz w:val="22"/>
          <w:szCs w:val="22"/>
        </w:rPr>
        <w:t xml:space="preserve"> przez Wykonawcę Robót Budowalnych, ale po weryfikacji kompletności i jakości przez Nadzór Inwestorski)</w:t>
      </w:r>
      <w:r w:rsidR="006A1863" w:rsidRPr="00C253B1">
        <w:rPr>
          <w:rFonts w:ascii="Verdana" w:hAnsi="Verdana" w:cstheme="minorHAnsi"/>
          <w:sz w:val="22"/>
          <w:szCs w:val="22"/>
        </w:rPr>
        <w:t>, pozostała dokumentacja kontraktowa zgodnie z</w:t>
      </w:r>
      <w:r w:rsidR="00480800">
        <w:rPr>
          <w:rFonts w:ascii="Verdana" w:hAnsi="Verdana" w:cstheme="minorHAnsi"/>
          <w:sz w:val="22"/>
          <w:szCs w:val="22"/>
        </w:rPr>
        <w:t> </w:t>
      </w:r>
      <w:r w:rsidR="006A1863" w:rsidRPr="00C253B1">
        <w:rPr>
          <w:rFonts w:ascii="Verdana" w:hAnsi="Verdana" w:cstheme="minorHAnsi"/>
          <w:sz w:val="22"/>
          <w:szCs w:val="22"/>
        </w:rPr>
        <w:t>OPZ pkt. 5 (załącznik 1 do Umowy)</w:t>
      </w:r>
      <w:r w:rsidR="00D7685B" w:rsidRPr="00C253B1">
        <w:rPr>
          <w:rFonts w:ascii="Verdana" w:hAnsi="Verdana" w:cstheme="minorHAnsi"/>
          <w:sz w:val="22"/>
          <w:szCs w:val="22"/>
        </w:rPr>
        <w:t xml:space="preserve">. </w:t>
      </w:r>
    </w:p>
    <w:p w14:paraId="27FF2ECA" w14:textId="5C4ED771" w:rsidR="004F4D05" w:rsidRPr="005511AC" w:rsidRDefault="004F4D05" w:rsidP="004F4D05">
      <w:pPr>
        <w:pStyle w:val="Akapitzlist"/>
        <w:numPr>
          <w:ilvl w:val="0"/>
          <w:numId w:val="70"/>
        </w:numPr>
        <w:spacing w:line="276" w:lineRule="auto"/>
        <w:jc w:val="both"/>
        <w:rPr>
          <w:rFonts w:ascii="Verdana" w:hAnsi="Verdana" w:cstheme="minorHAnsi"/>
          <w:sz w:val="22"/>
          <w:szCs w:val="22"/>
        </w:rPr>
      </w:pPr>
      <w:r>
        <w:rPr>
          <w:rFonts w:ascii="Verdana" w:hAnsi="Verdana" w:cstheme="minorHAnsi"/>
          <w:sz w:val="22"/>
          <w:szCs w:val="22"/>
        </w:rPr>
        <w:t>E</w:t>
      </w:r>
      <w:r w:rsidR="00A80617">
        <w:rPr>
          <w:rFonts w:ascii="Verdana" w:hAnsi="Verdana" w:cstheme="minorHAnsi"/>
          <w:sz w:val="22"/>
          <w:szCs w:val="22"/>
        </w:rPr>
        <w:t>tap</w:t>
      </w:r>
      <w:r>
        <w:rPr>
          <w:rFonts w:ascii="Verdana" w:hAnsi="Verdana" w:cstheme="minorHAnsi"/>
          <w:sz w:val="22"/>
          <w:szCs w:val="22"/>
        </w:rPr>
        <w:t xml:space="preserve"> 2 przedmiotu umowy</w:t>
      </w:r>
      <w:r w:rsidR="007035AE">
        <w:rPr>
          <w:rFonts w:ascii="Verdana" w:hAnsi="Verdana" w:cstheme="minorHAnsi"/>
          <w:sz w:val="22"/>
          <w:szCs w:val="22"/>
        </w:rPr>
        <w:t>:</w:t>
      </w:r>
    </w:p>
    <w:p w14:paraId="45C817B1" w14:textId="6A876523" w:rsidR="004F4D05" w:rsidRDefault="004F4D05" w:rsidP="007C4747">
      <w:pPr>
        <w:pStyle w:val="Akapitzlist"/>
        <w:numPr>
          <w:ilvl w:val="1"/>
          <w:numId w:val="70"/>
        </w:numPr>
        <w:spacing w:line="276" w:lineRule="auto"/>
        <w:jc w:val="both"/>
        <w:rPr>
          <w:rFonts w:ascii="Verdana" w:hAnsi="Verdana" w:cstheme="minorHAnsi"/>
          <w:sz w:val="22"/>
          <w:szCs w:val="22"/>
        </w:rPr>
      </w:pPr>
      <w:r>
        <w:rPr>
          <w:rFonts w:ascii="Verdana" w:hAnsi="Verdana" w:cstheme="minorHAnsi"/>
          <w:sz w:val="22"/>
          <w:szCs w:val="22"/>
        </w:rPr>
        <w:t>Odbiór usługi będzie odbywał się raz w roku</w:t>
      </w:r>
      <w:r w:rsidR="00A5050A">
        <w:rPr>
          <w:rFonts w:ascii="Verdana" w:hAnsi="Verdana" w:cstheme="minorHAnsi"/>
          <w:sz w:val="22"/>
          <w:szCs w:val="22"/>
        </w:rPr>
        <w:t xml:space="preserve"> (odbiór częściowy usługi) poprzez podpisanie protokołów </w:t>
      </w:r>
      <w:r w:rsidR="005511AC">
        <w:rPr>
          <w:rFonts w:ascii="Verdana" w:hAnsi="Verdana" w:cstheme="minorHAnsi"/>
          <w:sz w:val="22"/>
          <w:szCs w:val="22"/>
        </w:rPr>
        <w:t>odbiorów</w:t>
      </w:r>
      <w:r w:rsidR="00A5050A">
        <w:rPr>
          <w:rFonts w:ascii="Verdana" w:hAnsi="Verdana" w:cstheme="minorHAnsi"/>
          <w:sz w:val="22"/>
          <w:szCs w:val="22"/>
        </w:rPr>
        <w:t xml:space="preserve"> gwaran</w:t>
      </w:r>
      <w:r w:rsidR="007C4747">
        <w:rPr>
          <w:rFonts w:ascii="Verdana" w:hAnsi="Verdana" w:cstheme="minorHAnsi"/>
          <w:sz w:val="22"/>
          <w:szCs w:val="22"/>
        </w:rPr>
        <w:t>cyjnych w okresie obowiązywania gwarancji Wykonawcy robót budowlanych</w:t>
      </w:r>
      <w:r w:rsidR="00F71BF3">
        <w:rPr>
          <w:rFonts w:ascii="Verdana" w:hAnsi="Verdana" w:cstheme="minorHAnsi"/>
          <w:sz w:val="22"/>
          <w:szCs w:val="22"/>
        </w:rPr>
        <w:t xml:space="preserve">. Łącznie zakłada się 5 </w:t>
      </w:r>
      <w:r w:rsidR="007C4747">
        <w:rPr>
          <w:rFonts w:ascii="Verdana" w:hAnsi="Verdana" w:cstheme="minorHAnsi"/>
          <w:sz w:val="22"/>
          <w:szCs w:val="22"/>
        </w:rPr>
        <w:t>odbiorów</w:t>
      </w:r>
      <w:r w:rsidR="00F71BF3">
        <w:rPr>
          <w:rFonts w:ascii="Verdana" w:hAnsi="Verdana" w:cstheme="minorHAnsi"/>
          <w:sz w:val="22"/>
          <w:szCs w:val="22"/>
        </w:rPr>
        <w:t xml:space="preserve"> gwarancyjnych</w:t>
      </w:r>
      <w:r w:rsidR="007C4747">
        <w:rPr>
          <w:rFonts w:ascii="Verdana" w:hAnsi="Verdana" w:cstheme="minorHAnsi"/>
          <w:sz w:val="22"/>
          <w:szCs w:val="22"/>
        </w:rPr>
        <w:t>, przy czym ostatni protokół będzie odbiorem końcowym - pogwarancyjnym.</w:t>
      </w:r>
    </w:p>
    <w:p w14:paraId="58EBD250" w14:textId="345C211A" w:rsidR="00F71BF3" w:rsidRPr="000F0FF6" w:rsidRDefault="00F71BF3" w:rsidP="000F0FF6">
      <w:pPr>
        <w:pStyle w:val="Akapitzlist"/>
        <w:numPr>
          <w:ilvl w:val="1"/>
          <w:numId w:val="70"/>
        </w:numPr>
        <w:spacing w:line="276" w:lineRule="auto"/>
        <w:jc w:val="both"/>
        <w:rPr>
          <w:rFonts w:ascii="Verdana" w:hAnsi="Verdana" w:cstheme="minorHAnsi"/>
          <w:sz w:val="22"/>
          <w:szCs w:val="22"/>
        </w:rPr>
      </w:pPr>
      <w:r w:rsidRPr="000F0FF6">
        <w:rPr>
          <w:rFonts w:ascii="Verdana" w:hAnsi="Verdana" w:cstheme="minorHAnsi"/>
          <w:sz w:val="22"/>
          <w:szCs w:val="22"/>
        </w:rPr>
        <w:lastRenderedPageBreak/>
        <w:t xml:space="preserve">Podstawą do podpisania </w:t>
      </w:r>
      <w:r w:rsidR="007035AE">
        <w:rPr>
          <w:rFonts w:ascii="Verdana" w:hAnsi="Verdana" w:cstheme="minorHAnsi"/>
          <w:sz w:val="22"/>
          <w:szCs w:val="22"/>
        </w:rPr>
        <w:t xml:space="preserve">każdorazowo </w:t>
      </w:r>
      <w:r w:rsidRPr="000F0FF6">
        <w:rPr>
          <w:rFonts w:ascii="Verdana" w:hAnsi="Verdana" w:cstheme="minorHAnsi"/>
          <w:sz w:val="22"/>
          <w:szCs w:val="22"/>
        </w:rPr>
        <w:t>protokołu</w:t>
      </w:r>
      <w:r w:rsidR="007C4747" w:rsidRPr="000F0FF6">
        <w:rPr>
          <w:rFonts w:ascii="Verdana" w:hAnsi="Verdana" w:cstheme="minorHAnsi"/>
          <w:sz w:val="22"/>
          <w:szCs w:val="22"/>
        </w:rPr>
        <w:t xml:space="preserve"> odbioru gwarancyjnego</w:t>
      </w:r>
      <w:r w:rsidR="00480800">
        <w:rPr>
          <w:rFonts w:ascii="Verdana" w:hAnsi="Verdana" w:cstheme="minorHAnsi"/>
          <w:sz w:val="22"/>
          <w:szCs w:val="22"/>
        </w:rPr>
        <w:t xml:space="preserve"> i </w:t>
      </w:r>
      <w:r w:rsidR="007C4747" w:rsidRPr="000F0FF6">
        <w:rPr>
          <w:rFonts w:ascii="Verdana" w:hAnsi="Verdana" w:cstheme="minorHAnsi"/>
          <w:sz w:val="22"/>
          <w:szCs w:val="22"/>
        </w:rPr>
        <w:t>pogwarancyjnego</w:t>
      </w:r>
      <w:r w:rsidRPr="000F0FF6">
        <w:rPr>
          <w:rFonts w:ascii="Verdana" w:hAnsi="Verdana" w:cstheme="minorHAnsi"/>
          <w:sz w:val="22"/>
          <w:szCs w:val="22"/>
        </w:rPr>
        <w:t xml:space="preserve"> </w:t>
      </w:r>
      <w:r w:rsidR="007C4747" w:rsidRPr="000F0FF6">
        <w:rPr>
          <w:rFonts w:ascii="Verdana" w:hAnsi="Verdana" w:cstheme="minorHAnsi"/>
          <w:sz w:val="22"/>
          <w:szCs w:val="22"/>
        </w:rPr>
        <w:t>będzie</w:t>
      </w:r>
      <w:r w:rsidR="000F0FF6" w:rsidRPr="000F0FF6">
        <w:rPr>
          <w:rFonts w:ascii="Verdana" w:hAnsi="Verdana" w:cstheme="minorHAnsi"/>
          <w:sz w:val="22"/>
          <w:szCs w:val="22"/>
        </w:rPr>
        <w:t xml:space="preserve">: </w:t>
      </w:r>
      <w:r w:rsidR="009C14D7" w:rsidRPr="000F0FF6">
        <w:rPr>
          <w:rFonts w:ascii="Verdana" w:hAnsi="Verdana" w:cstheme="minorHAnsi"/>
          <w:sz w:val="22"/>
          <w:szCs w:val="22"/>
        </w:rPr>
        <w:t xml:space="preserve">wykonanie </w:t>
      </w:r>
      <w:r w:rsidR="007C4747" w:rsidRPr="000F0FF6">
        <w:rPr>
          <w:rFonts w:ascii="Verdana" w:hAnsi="Verdana" w:cstheme="minorHAnsi"/>
          <w:sz w:val="22"/>
          <w:szCs w:val="22"/>
        </w:rPr>
        <w:t>przeglądu gwarancyjnego</w:t>
      </w:r>
      <w:r w:rsidR="007035AE">
        <w:rPr>
          <w:rFonts w:ascii="Verdana" w:hAnsi="Verdana" w:cstheme="minorHAnsi"/>
          <w:sz w:val="22"/>
          <w:szCs w:val="22"/>
        </w:rPr>
        <w:t>,</w:t>
      </w:r>
      <w:r w:rsidR="007C4747" w:rsidRPr="000F0FF6">
        <w:rPr>
          <w:rFonts w:ascii="Verdana" w:hAnsi="Verdana" w:cstheme="minorHAnsi"/>
          <w:sz w:val="22"/>
          <w:szCs w:val="22"/>
        </w:rPr>
        <w:t xml:space="preserve"> </w:t>
      </w:r>
      <w:r w:rsidR="000F0FF6" w:rsidRPr="000F0FF6">
        <w:rPr>
          <w:rFonts w:ascii="Verdana" w:hAnsi="Verdana" w:cstheme="minorHAnsi"/>
          <w:sz w:val="22"/>
          <w:szCs w:val="22"/>
        </w:rPr>
        <w:t>obiektu</w:t>
      </w:r>
      <w:r w:rsidR="00340463">
        <w:rPr>
          <w:rFonts w:ascii="Verdana" w:hAnsi="Verdana" w:cstheme="minorHAnsi"/>
          <w:sz w:val="22"/>
          <w:szCs w:val="22"/>
        </w:rPr>
        <w:t xml:space="preserve"> określenie jego stanu technicznego,</w:t>
      </w:r>
      <w:r w:rsidR="000F0FF6" w:rsidRPr="000F0FF6">
        <w:rPr>
          <w:rFonts w:ascii="Verdana" w:hAnsi="Verdana" w:cstheme="minorHAnsi"/>
          <w:sz w:val="22"/>
          <w:szCs w:val="22"/>
        </w:rPr>
        <w:t xml:space="preserve"> </w:t>
      </w:r>
      <w:r w:rsidR="009C14D7" w:rsidRPr="000F0FF6">
        <w:rPr>
          <w:rFonts w:ascii="Verdana" w:hAnsi="Verdana" w:cstheme="minorHAnsi"/>
          <w:sz w:val="22"/>
          <w:szCs w:val="22"/>
        </w:rPr>
        <w:t>wraz ze spisaniem sprawozdania</w:t>
      </w:r>
      <w:r w:rsidR="00480800">
        <w:rPr>
          <w:rFonts w:ascii="Verdana" w:hAnsi="Verdana" w:cstheme="minorHAnsi"/>
          <w:sz w:val="22"/>
          <w:szCs w:val="22"/>
        </w:rPr>
        <w:t xml:space="preserve"> z </w:t>
      </w:r>
      <w:r w:rsidR="000F0FF6">
        <w:rPr>
          <w:rFonts w:ascii="Verdana" w:hAnsi="Verdana" w:cstheme="minorHAnsi"/>
          <w:sz w:val="22"/>
          <w:szCs w:val="22"/>
        </w:rPr>
        <w:t>przeglądu gwarancyjnego</w:t>
      </w:r>
      <w:r w:rsidR="009C14D7" w:rsidRPr="000F0FF6">
        <w:rPr>
          <w:rFonts w:ascii="Verdana" w:hAnsi="Verdana" w:cstheme="minorHAnsi"/>
          <w:sz w:val="22"/>
          <w:szCs w:val="22"/>
        </w:rPr>
        <w:t xml:space="preserve"> zawierającego</w:t>
      </w:r>
      <w:r w:rsidR="000F0FF6" w:rsidRPr="000F0FF6">
        <w:rPr>
          <w:rFonts w:ascii="Verdana" w:hAnsi="Verdana" w:cstheme="minorHAnsi"/>
          <w:sz w:val="22"/>
          <w:szCs w:val="22"/>
        </w:rPr>
        <w:t xml:space="preserve"> wykaz</w:t>
      </w:r>
      <w:r w:rsidR="009C14D7" w:rsidRPr="000F0FF6">
        <w:rPr>
          <w:rFonts w:ascii="Verdana" w:hAnsi="Verdana" w:cstheme="minorHAnsi"/>
          <w:sz w:val="22"/>
          <w:szCs w:val="22"/>
        </w:rPr>
        <w:t xml:space="preserve"> wykrytych</w:t>
      </w:r>
      <w:r w:rsidR="007C4747" w:rsidRPr="000F0FF6">
        <w:rPr>
          <w:rFonts w:ascii="Verdana" w:hAnsi="Verdana" w:cstheme="minorHAnsi"/>
          <w:sz w:val="22"/>
          <w:szCs w:val="22"/>
        </w:rPr>
        <w:t xml:space="preserve"> usterek</w:t>
      </w:r>
      <w:r w:rsidR="000F0FF6" w:rsidRPr="000F0FF6">
        <w:rPr>
          <w:rFonts w:ascii="Verdana" w:hAnsi="Verdana" w:cstheme="minorHAnsi"/>
          <w:sz w:val="22"/>
          <w:szCs w:val="22"/>
        </w:rPr>
        <w:t xml:space="preserve">, oraz </w:t>
      </w:r>
      <w:r w:rsidR="000F0FF6">
        <w:rPr>
          <w:rFonts w:ascii="Verdana" w:hAnsi="Verdana" w:cstheme="minorHAnsi"/>
          <w:sz w:val="22"/>
          <w:szCs w:val="22"/>
        </w:rPr>
        <w:t>wymagane</w:t>
      </w:r>
      <w:r w:rsidR="000F0FF6" w:rsidRPr="000F0FF6">
        <w:rPr>
          <w:rFonts w:ascii="Verdana" w:hAnsi="Verdana" w:cstheme="minorHAnsi"/>
          <w:sz w:val="22"/>
          <w:szCs w:val="22"/>
        </w:rPr>
        <w:t xml:space="preserve"> daty ich usunięcia; następnie </w:t>
      </w:r>
      <w:r w:rsidR="007C4747" w:rsidRPr="000F0FF6">
        <w:rPr>
          <w:rFonts w:ascii="Verdana" w:hAnsi="Verdana" w:cstheme="minorHAnsi"/>
          <w:sz w:val="22"/>
          <w:szCs w:val="22"/>
        </w:rPr>
        <w:t xml:space="preserve">potwierdzenie </w:t>
      </w:r>
      <w:r w:rsidR="00031452">
        <w:rPr>
          <w:rFonts w:ascii="Verdana" w:hAnsi="Verdana" w:cstheme="minorHAnsi"/>
          <w:sz w:val="22"/>
          <w:szCs w:val="22"/>
        </w:rPr>
        <w:t xml:space="preserve">poprawnego </w:t>
      </w:r>
      <w:r w:rsidR="007C4747" w:rsidRPr="000F0FF6">
        <w:rPr>
          <w:rFonts w:ascii="Verdana" w:hAnsi="Verdana" w:cstheme="minorHAnsi"/>
          <w:sz w:val="22"/>
          <w:szCs w:val="22"/>
        </w:rPr>
        <w:t xml:space="preserve">usunięcia </w:t>
      </w:r>
      <w:r w:rsidR="009C14D7" w:rsidRPr="000F0FF6">
        <w:rPr>
          <w:rFonts w:ascii="Verdana" w:hAnsi="Verdana" w:cstheme="minorHAnsi"/>
          <w:sz w:val="22"/>
          <w:szCs w:val="22"/>
        </w:rPr>
        <w:t xml:space="preserve">tych </w:t>
      </w:r>
      <w:r w:rsidR="007C4747" w:rsidRPr="000F0FF6">
        <w:rPr>
          <w:rFonts w:ascii="Verdana" w:hAnsi="Verdana" w:cstheme="minorHAnsi"/>
          <w:sz w:val="22"/>
          <w:szCs w:val="22"/>
        </w:rPr>
        <w:t>usterek</w:t>
      </w:r>
      <w:r w:rsidR="009C14D7" w:rsidRPr="000F0FF6">
        <w:rPr>
          <w:rFonts w:ascii="Verdana" w:hAnsi="Verdana" w:cstheme="minorHAnsi"/>
          <w:sz w:val="22"/>
          <w:szCs w:val="22"/>
        </w:rPr>
        <w:t xml:space="preserve"> przez Wykonawcę robót budowlanych.</w:t>
      </w:r>
    </w:p>
    <w:p w14:paraId="7C1087EC" w14:textId="3C07F4E9" w:rsidR="00A5050A" w:rsidRPr="00C253B1" w:rsidRDefault="00A5050A" w:rsidP="007C4747">
      <w:pPr>
        <w:pStyle w:val="Akapitzlist"/>
        <w:numPr>
          <w:ilvl w:val="1"/>
          <w:numId w:val="70"/>
        </w:numPr>
        <w:spacing w:line="276" w:lineRule="auto"/>
        <w:jc w:val="both"/>
        <w:rPr>
          <w:rFonts w:ascii="Verdana" w:hAnsi="Verdana" w:cstheme="minorHAnsi"/>
          <w:sz w:val="22"/>
          <w:szCs w:val="22"/>
        </w:rPr>
      </w:pPr>
      <w:r>
        <w:rPr>
          <w:rFonts w:ascii="Verdana" w:hAnsi="Verdana" w:cstheme="minorHAnsi"/>
          <w:sz w:val="22"/>
          <w:szCs w:val="22"/>
        </w:rPr>
        <w:t xml:space="preserve">Odbiór końcowy </w:t>
      </w:r>
      <w:r w:rsidR="007035AE">
        <w:rPr>
          <w:rFonts w:ascii="Verdana" w:hAnsi="Verdana" w:cstheme="minorHAnsi"/>
          <w:sz w:val="22"/>
          <w:szCs w:val="22"/>
        </w:rPr>
        <w:t xml:space="preserve">przedmiotu umowy </w:t>
      </w:r>
      <w:r>
        <w:rPr>
          <w:rFonts w:ascii="Verdana" w:hAnsi="Verdana" w:cstheme="minorHAnsi"/>
          <w:sz w:val="22"/>
          <w:szCs w:val="22"/>
        </w:rPr>
        <w:t xml:space="preserve"> </w:t>
      </w:r>
      <w:r w:rsidR="007C4747">
        <w:rPr>
          <w:rFonts w:ascii="Verdana" w:hAnsi="Verdana" w:cstheme="minorHAnsi"/>
          <w:sz w:val="22"/>
          <w:szCs w:val="22"/>
        </w:rPr>
        <w:t>dla</w:t>
      </w:r>
      <w:r>
        <w:rPr>
          <w:rFonts w:ascii="Verdana" w:hAnsi="Verdana" w:cstheme="minorHAnsi"/>
          <w:sz w:val="22"/>
          <w:szCs w:val="22"/>
        </w:rPr>
        <w:t xml:space="preserve"> Etapu 2 zostanie dokonany po podpisaniu </w:t>
      </w:r>
      <w:r w:rsidR="00F71BF3">
        <w:rPr>
          <w:rFonts w:ascii="Verdana" w:hAnsi="Verdana" w:cstheme="minorHAnsi"/>
          <w:sz w:val="22"/>
          <w:szCs w:val="22"/>
        </w:rPr>
        <w:t xml:space="preserve">protokołu z </w:t>
      </w:r>
      <w:r>
        <w:rPr>
          <w:rFonts w:ascii="Verdana" w:hAnsi="Verdana" w:cstheme="minorHAnsi"/>
          <w:sz w:val="22"/>
          <w:szCs w:val="22"/>
        </w:rPr>
        <w:t xml:space="preserve">ostatniego tj. 5 </w:t>
      </w:r>
      <w:r w:rsidR="007C4747">
        <w:rPr>
          <w:rFonts w:ascii="Verdana" w:hAnsi="Verdana" w:cstheme="minorHAnsi"/>
          <w:sz w:val="22"/>
          <w:szCs w:val="22"/>
        </w:rPr>
        <w:t>odbioru</w:t>
      </w:r>
      <w:r>
        <w:rPr>
          <w:rFonts w:ascii="Verdana" w:hAnsi="Verdana" w:cstheme="minorHAnsi"/>
          <w:sz w:val="22"/>
          <w:szCs w:val="22"/>
        </w:rPr>
        <w:t xml:space="preserve"> gwarancyjnego</w:t>
      </w:r>
      <w:r w:rsidR="007C4747">
        <w:rPr>
          <w:rFonts w:ascii="Verdana" w:hAnsi="Verdana" w:cstheme="minorHAnsi"/>
          <w:sz w:val="22"/>
          <w:szCs w:val="22"/>
        </w:rPr>
        <w:t xml:space="preserve"> – Protokół odbioru pogwarancyjnego</w:t>
      </w:r>
      <w:r w:rsidR="007035AE">
        <w:rPr>
          <w:rFonts w:ascii="Verdana" w:hAnsi="Verdana" w:cstheme="minorHAnsi"/>
          <w:sz w:val="22"/>
          <w:szCs w:val="22"/>
        </w:rPr>
        <w:t xml:space="preserve"> robót budowlanych, wg wytycznych jak w pkt. 2.2. powyżej.</w:t>
      </w:r>
    </w:p>
    <w:p w14:paraId="2FA799FC" w14:textId="77777777" w:rsidR="006979D9" w:rsidRPr="00C253B1" w:rsidRDefault="006979D9" w:rsidP="00A80617">
      <w:pPr>
        <w:pStyle w:val="Akapitzlist"/>
        <w:spacing w:line="276" w:lineRule="auto"/>
        <w:ind w:left="360"/>
        <w:jc w:val="both"/>
        <w:rPr>
          <w:rFonts w:ascii="Verdana" w:hAnsi="Verdana" w:cstheme="minorHAnsi"/>
          <w:sz w:val="22"/>
          <w:szCs w:val="22"/>
        </w:rPr>
      </w:pPr>
    </w:p>
    <w:p w14:paraId="35731FC1" w14:textId="3CA1C820" w:rsidR="00DB78C4" w:rsidRPr="00C253B1" w:rsidRDefault="00DB78C4" w:rsidP="00FC63FE">
      <w:pPr>
        <w:spacing w:line="276" w:lineRule="auto"/>
        <w:contextualSpacing/>
        <w:rPr>
          <w:rFonts w:ascii="Verdana" w:hAnsi="Verdana" w:cstheme="minorHAnsi"/>
          <w:sz w:val="22"/>
          <w:szCs w:val="22"/>
        </w:rPr>
      </w:pPr>
    </w:p>
    <w:p w14:paraId="1C95F087" w14:textId="623FE816" w:rsidR="00C94492" w:rsidRDefault="008F28DD" w:rsidP="00FC63FE">
      <w:pPr>
        <w:pStyle w:val="Nagwek1"/>
        <w:contextualSpacing/>
        <w:rPr>
          <w:color w:val="auto"/>
          <w:szCs w:val="22"/>
        </w:rPr>
      </w:pPr>
      <w:bookmarkStart w:id="11" w:name="_Toc180495038"/>
      <w:r w:rsidRPr="00C253B1">
        <w:rPr>
          <w:color w:val="auto"/>
          <w:szCs w:val="22"/>
        </w:rPr>
        <w:t>§ 10</w:t>
      </w:r>
      <w:r w:rsidRPr="00C253B1">
        <w:rPr>
          <w:color w:val="auto"/>
          <w:szCs w:val="22"/>
        </w:rPr>
        <w:br/>
        <w:t>WYNAGRODZENIE</w:t>
      </w:r>
      <w:bookmarkEnd w:id="11"/>
    </w:p>
    <w:p w14:paraId="48B77CF7" w14:textId="77777777" w:rsidR="006E06A9" w:rsidRPr="006E06A9" w:rsidRDefault="006E06A9" w:rsidP="006E06A9"/>
    <w:p w14:paraId="3F393479" w14:textId="0730A88B" w:rsidR="00C94492" w:rsidRPr="00C253B1" w:rsidRDefault="00C94492" w:rsidP="00B76293">
      <w:pPr>
        <w:numPr>
          <w:ilvl w:val="0"/>
          <w:numId w:val="6"/>
        </w:numPr>
        <w:spacing w:line="276" w:lineRule="auto"/>
        <w:ind w:left="426" w:hanging="426"/>
        <w:contextualSpacing/>
        <w:jc w:val="both"/>
        <w:rPr>
          <w:rFonts w:ascii="Verdana" w:hAnsi="Verdana" w:cstheme="minorHAnsi"/>
          <w:b/>
          <w:bCs/>
          <w:sz w:val="22"/>
          <w:szCs w:val="22"/>
        </w:rPr>
      </w:pPr>
      <w:r w:rsidRPr="00C253B1">
        <w:rPr>
          <w:rFonts w:ascii="Verdana" w:hAnsi="Verdana" w:cstheme="minorHAnsi"/>
          <w:sz w:val="22"/>
          <w:szCs w:val="22"/>
        </w:rPr>
        <w:t xml:space="preserve">Strony ustalają, że </w:t>
      </w:r>
      <w:r w:rsidR="0088374E" w:rsidRPr="00C253B1">
        <w:rPr>
          <w:rFonts w:ascii="Verdana" w:hAnsi="Verdana" w:cstheme="minorHAnsi"/>
          <w:sz w:val="22"/>
          <w:szCs w:val="22"/>
        </w:rPr>
        <w:t>W</w:t>
      </w:r>
      <w:r w:rsidRPr="00C253B1">
        <w:rPr>
          <w:rFonts w:ascii="Verdana" w:hAnsi="Verdana" w:cstheme="minorHAnsi"/>
          <w:sz w:val="22"/>
          <w:szCs w:val="22"/>
        </w:rPr>
        <w:t>ynagrodzenie</w:t>
      </w:r>
      <w:r w:rsidR="00917F7D" w:rsidRPr="00C253B1">
        <w:rPr>
          <w:rFonts w:ascii="Verdana" w:hAnsi="Verdana" w:cstheme="minorHAnsi"/>
          <w:sz w:val="22"/>
          <w:szCs w:val="22"/>
        </w:rPr>
        <w:t xml:space="preserve"> Wykonawcy</w:t>
      </w:r>
      <w:r w:rsidRPr="00C253B1">
        <w:rPr>
          <w:rFonts w:ascii="Verdana" w:hAnsi="Verdana" w:cstheme="minorHAnsi"/>
          <w:sz w:val="22"/>
          <w:szCs w:val="22"/>
        </w:rPr>
        <w:t xml:space="preserve"> za wykonanie całego przedmiotu Umowy</w:t>
      </w:r>
      <w:r w:rsidR="00077701" w:rsidRPr="00C253B1">
        <w:rPr>
          <w:rFonts w:ascii="Verdana" w:hAnsi="Verdana" w:cstheme="minorHAnsi"/>
          <w:sz w:val="22"/>
          <w:szCs w:val="22"/>
        </w:rPr>
        <w:t>,</w:t>
      </w:r>
      <w:r w:rsidRPr="00C253B1">
        <w:rPr>
          <w:rFonts w:ascii="Verdana" w:hAnsi="Verdana" w:cstheme="minorHAnsi"/>
          <w:sz w:val="22"/>
          <w:szCs w:val="22"/>
        </w:rPr>
        <w:t xml:space="preserve"> określonego w § </w:t>
      </w:r>
      <w:r w:rsidR="00917F7D" w:rsidRPr="00C253B1">
        <w:rPr>
          <w:rFonts w:ascii="Verdana" w:hAnsi="Verdana" w:cstheme="minorHAnsi"/>
          <w:sz w:val="22"/>
          <w:szCs w:val="22"/>
        </w:rPr>
        <w:t>1, ustala się w formie ryczałtu w wysokości</w:t>
      </w:r>
      <w:r w:rsidRPr="00C253B1">
        <w:rPr>
          <w:rFonts w:ascii="Verdana" w:hAnsi="Verdana" w:cstheme="minorHAnsi"/>
          <w:sz w:val="22"/>
          <w:szCs w:val="22"/>
        </w:rPr>
        <w:t xml:space="preserve">: </w:t>
      </w:r>
      <w:r w:rsidRPr="00C253B1">
        <w:rPr>
          <w:rFonts w:ascii="Verdana" w:hAnsi="Verdana" w:cstheme="minorHAnsi"/>
          <w:b/>
          <w:bCs/>
          <w:sz w:val="22"/>
          <w:szCs w:val="22"/>
        </w:rPr>
        <w:t>………………</w:t>
      </w:r>
      <w:r w:rsidRPr="00C253B1">
        <w:rPr>
          <w:rFonts w:ascii="Verdana" w:hAnsi="Verdana" w:cstheme="minorHAnsi"/>
          <w:bCs/>
          <w:sz w:val="22"/>
          <w:szCs w:val="22"/>
        </w:rPr>
        <w:t>..</w:t>
      </w:r>
      <w:r w:rsidRPr="00C253B1">
        <w:rPr>
          <w:rFonts w:ascii="Verdana" w:hAnsi="Verdana" w:cstheme="minorHAnsi"/>
          <w:b/>
          <w:bCs/>
          <w:sz w:val="22"/>
          <w:szCs w:val="22"/>
        </w:rPr>
        <w:t xml:space="preserve">…zł </w:t>
      </w:r>
      <w:r w:rsidR="00917F7D" w:rsidRPr="00C253B1">
        <w:rPr>
          <w:rFonts w:ascii="Verdana" w:hAnsi="Verdana" w:cstheme="minorHAnsi"/>
          <w:b/>
          <w:bCs/>
          <w:sz w:val="22"/>
          <w:szCs w:val="22"/>
        </w:rPr>
        <w:t>netto</w:t>
      </w:r>
      <w:r w:rsidRPr="00C253B1">
        <w:rPr>
          <w:rFonts w:ascii="Verdana" w:hAnsi="Verdana" w:cstheme="minorHAnsi"/>
          <w:b/>
          <w:bCs/>
          <w:sz w:val="22"/>
          <w:szCs w:val="22"/>
        </w:rPr>
        <w:t xml:space="preserve"> (słownie: ………………… ), </w:t>
      </w:r>
      <w:r w:rsidR="00917F7D" w:rsidRPr="00C253B1">
        <w:rPr>
          <w:rFonts w:ascii="Verdana" w:hAnsi="Verdana" w:cstheme="minorHAnsi"/>
          <w:b/>
          <w:bCs/>
          <w:sz w:val="22"/>
          <w:szCs w:val="22"/>
        </w:rPr>
        <w:t>co stanowi ………… zł</w:t>
      </w:r>
      <w:r w:rsidR="00D44D6C" w:rsidRPr="00C253B1">
        <w:rPr>
          <w:rFonts w:ascii="Verdana" w:hAnsi="Verdana" w:cstheme="minorHAnsi"/>
          <w:b/>
          <w:bCs/>
          <w:sz w:val="22"/>
          <w:szCs w:val="22"/>
        </w:rPr>
        <w:t xml:space="preserve"> brutto</w:t>
      </w:r>
      <w:r w:rsidR="00917F7D" w:rsidRPr="00C253B1">
        <w:rPr>
          <w:rFonts w:ascii="Verdana" w:hAnsi="Verdana" w:cstheme="minorHAnsi"/>
          <w:b/>
          <w:bCs/>
          <w:sz w:val="22"/>
          <w:szCs w:val="22"/>
        </w:rPr>
        <w:t xml:space="preserve"> (słownie: …………), w tym podatek VAT</w:t>
      </w:r>
      <w:r w:rsidRPr="00C253B1">
        <w:rPr>
          <w:rFonts w:ascii="Verdana" w:hAnsi="Verdana" w:cstheme="minorHAnsi"/>
          <w:b/>
          <w:bCs/>
          <w:sz w:val="22"/>
          <w:szCs w:val="22"/>
        </w:rPr>
        <w:t xml:space="preserve"> 23 % </w:t>
      </w:r>
      <w:r w:rsidR="006E70DE" w:rsidRPr="00C253B1">
        <w:rPr>
          <w:rFonts w:ascii="Verdana" w:hAnsi="Verdana" w:cstheme="minorHAnsi"/>
          <w:b/>
          <w:bCs/>
          <w:sz w:val="22"/>
          <w:szCs w:val="22"/>
        </w:rPr>
        <w:t>tj.</w:t>
      </w:r>
      <w:r w:rsidRPr="00C253B1">
        <w:rPr>
          <w:rFonts w:ascii="Verdana" w:hAnsi="Verdana" w:cstheme="minorHAnsi"/>
          <w:b/>
          <w:bCs/>
          <w:sz w:val="22"/>
          <w:szCs w:val="22"/>
        </w:rPr>
        <w:t xml:space="preserve"> …………………</w:t>
      </w:r>
      <w:r w:rsidR="00D44D6C" w:rsidRPr="00C253B1">
        <w:rPr>
          <w:rFonts w:ascii="Verdana" w:hAnsi="Verdana" w:cstheme="minorHAnsi"/>
          <w:b/>
          <w:bCs/>
          <w:sz w:val="22"/>
          <w:szCs w:val="22"/>
        </w:rPr>
        <w:t>.</w:t>
      </w:r>
      <w:r w:rsidRPr="00C253B1">
        <w:rPr>
          <w:rFonts w:ascii="Verdana" w:hAnsi="Verdana" w:cstheme="minorHAnsi"/>
          <w:b/>
          <w:bCs/>
          <w:sz w:val="22"/>
          <w:szCs w:val="22"/>
        </w:rPr>
        <w:t xml:space="preserve"> </w:t>
      </w:r>
      <w:r w:rsidR="00D44D6C" w:rsidRPr="00C253B1">
        <w:rPr>
          <w:rFonts w:ascii="Verdana" w:hAnsi="Verdana" w:cstheme="minorHAnsi"/>
          <w:b/>
          <w:bCs/>
          <w:sz w:val="22"/>
          <w:szCs w:val="22"/>
        </w:rPr>
        <w:t>z</w:t>
      </w:r>
      <w:r w:rsidRPr="00C253B1">
        <w:rPr>
          <w:rFonts w:ascii="Verdana" w:hAnsi="Verdana" w:cstheme="minorHAnsi"/>
          <w:b/>
          <w:bCs/>
          <w:sz w:val="22"/>
          <w:szCs w:val="22"/>
        </w:rPr>
        <w:t>ł</w:t>
      </w:r>
      <w:r w:rsidR="00917F7D" w:rsidRPr="00C253B1">
        <w:rPr>
          <w:rFonts w:ascii="Verdana" w:hAnsi="Verdana" w:cstheme="minorHAnsi"/>
          <w:b/>
          <w:bCs/>
          <w:sz w:val="22"/>
          <w:szCs w:val="22"/>
        </w:rPr>
        <w:t xml:space="preserve"> (słownie: …………..)</w:t>
      </w:r>
      <w:r w:rsidRPr="00C253B1">
        <w:rPr>
          <w:rFonts w:ascii="Verdana" w:hAnsi="Verdana" w:cstheme="minorHAnsi"/>
          <w:b/>
          <w:bCs/>
          <w:sz w:val="22"/>
          <w:szCs w:val="22"/>
        </w:rPr>
        <w:t>.</w:t>
      </w:r>
    </w:p>
    <w:p w14:paraId="5A72F781" w14:textId="0443876C" w:rsidR="00917F7D" w:rsidRPr="00C253B1" w:rsidRDefault="00917F7D" w:rsidP="00B76293">
      <w:pPr>
        <w:numPr>
          <w:ilvl w:val="0"/>
          <w:numId w:val="6"/>
        </w:numPr>
        <w:spacing w:line="276" w:lineRule="auto"/>
        <w:ind w:left="426" w:hanging="426"/>
        <w:contextualSpacing/>
        <w:jc w:val="both"/>
        <w:rPr>
          <w:rFonts w:ascii="Verdana" w:hAnsi="Verdana" w:cstheme="minorHAnsi"/>
          <w:sz w:val="22"/>
          <w:szCs w:val="22"/>
        </w:rPr>
      </w:pPr>
      <w:r w:rsidRPr="00C253B1">
        <w:rPr>
          <w:rFonts w:ascii="Verdana" w:hAnsi="Verdana" w:cstheme="minorHAnsi"/>
          <w:sz w:val="22"/>
          <w:szCs w:val="22"/>
        </w:rPr>
        <w:t>Zapłata wynagrodzenia Wykonawcy będzie dokonywana w walucie polskiej i wszystkie płatności będą dokonywane w tej walucie.</w:t>
      </w:r>
    </w:p>
    <w:p w14:paraId="16235660" w14:textId="77777777" w:rsidR="00077701" w:rsidRPr="00C253B1" w:rsidRDefault="00C94492" w:rsidP="00B76293">
      <w:pPr>
        <w:numPr>
          <w:ilvl w:val="0"/>
          <w:numId w:val="6"/>
        </w:numPr>
        <w:spacing w:line="276" w:lineRule="auto"/>
        <w:ind w:left="426" w:hanging="426"/>
        <w:contextualSpacing/>
        <w:jc w:val="both"/>
        <w:rPr>
          <w:rFonts w:ascii="Verdana" w:hAnsi="Verdana" w:cstheme="minorHAnsi"/>
          <w:b/>
          <w:bCs/>
          <w:sz w:val="22"/>
          <w:szCs w:val="22"/>
        </w:rPr>
      </w:pPr>
      <w:r w:rsidRPr="00C253B1">
        <w:rPr>
          <w:rFonts w:ascii="Verdana" w:hAnsi="Verdana" w:cstheme="minorHAnsi"/>
          <w:sz w:val="22"/>
          <w:szCs w:val="22"/>
        </w:rPr>
        <w:t>Wykonawca oświadcza, że jest płatnikiem podatku VAT, uprawnionym do wystawiania faktur.</w:t>
      </w:r>
    </w:p>
    <w:p w14:paraId="7FC4A65F" w14:textId="68D818F7" w:rsidR="00C9419C" w:rsidRPr="00C253B1" w:rsidRDefault="00D35A36" w:rsidP="00B76293">
      <w:pPr>
        <w:numPr>
          <w:ilvl w:val="0"/>
          <w:numId w:val="6"/>
        </w:numPr>
        <w:spacing w:line="276" w:lineRule="auto"/>
        <w:ind w:left="426" w:hanging="426"/>
        <w:contextualSpacing/>
        <w:jc w:val="both"/>
        <w:rPr>
          <w:rFonts w:ascii="Verdana" w:hAnsi="Verdana" w:cstheme="minorHAnsi"/>
          <w:b/>
          <w:bCs/>
          <w:sz w:val="22"/>
          <w:szCs w:val="22"/>
        </w:rPr>
      </w:pPr>
      <w:r w:rsidRPr="00C253B1">
        <w:rPr>
          <w:rFonts w:ascii="Verdana" w:hAnsi="Verdana" w:cs="Arial"/>
          <w:sz w:val="22"/>
          <w:szCs w:val="22"/>
        </w:rPr>
        <w:t xml:space="preserve">Wynagrodzenie </w:t>
      </w:r>
      <w:r w:rsidR="00C94492" w:rsidRPr="00C253B1">
        <w:rPr>
          <w:rFonts w:ascii="Verdana" w:hAnsi="Verdana" w:cs="Arial"/>
          <w:sz w:val="22"/>
          <w:szCs w:val="22"/>
        </w:rPr>
        <w:t xml:space="preserve">stanowi </w:t>
      </w:r>
      <w:r w:rsidR="00C94492" w:rsidRPr="00C253B1">
        <w:rPr>
          <w:rFonts w:ascii="Verdana" w:hAnsi="Verdana" w:cs="Arial"/>
          <w:bCs/>
          <w:sz w:val="22"/>
          <w:szCs w:val="22"/>
        </w:rPr>
        <w:t>wynagrodzenie</w:t>
      </w:r>
      <w:r w:rsidR="00C94492" w:rsidRPr="00C253B1" w:rsidDel="004562CC">
        <w:rPr>
          <w:rFonts w:ascii="Verdana" w:hAnsi="Verdana" w:cs="Arial"/>
          <w:bCs/>
          <w:sz w:val="22"/>
          <w:szCs w:val="22"/>
        </w:rPr>
        <w:t xml:space="preserve"> </w:t>
      </w:r>
      <w:r w:rsidR="00C94492" w:rsidRPr="00C253B1">
        <w:rPr>
          <w:rFonts w:ascii="Verdana" w:hAnsi="Verdana" w:cs="Arial"/>
          <w:bCs/>
          <w:sz w:val="22"/>
          <w:szCs w:val="22"/>
        </w:rPr>
        <w:t>ryczałtowe w rozumieniu przepisu art. 632 Kodeksu cywilnego</w:t>
      </w:r>
      <w:r w:rsidR="00C94492" w:rsidRPr="00C253B1">
        <w:rPr>
          <w:rFonts w:ascii="Verdana" w:hAnsi="Verdana" w:cs="Arial"/>
          <w:sz w:val="22"/>
          <w:szCs w:val="22"/>
        </w:rPr>
        <w:t xml:space="preserve"> za wykonanie przedmiotu Umowy, z zastrzeżeniem postanowień Umowy dopuszczających jego zmianę. </w:t>
      </w:r>
      <w:bookmarkStart w:id="12" w:name="_Hlk92828738"/>
      <w:r w:rsidR="00C94492" w:rsidRPr="00C253B1">
        <w:rPr>
          <w:rFonts w:ascii="Verdana" w:hAnsi="Verdana" w:cs="Arial"/>
          <w:sz w:val="22"/>
          <w:szCs w:val="22"/>
        </w:rPr>
        <w:t>Oznacza</w:t>
      </w:r>
      <w:r w:rsidR="00C94492" w:rsidRPr="00C253B1">
        <w:rPr>
          <w:rFonts w:ascii="Verdana" w:hAnsi="Verdana" w:cs="Arial"/>
          <w:iCs/>
          <w:sz w:val="22"/>
          <w:szCs w:val="22"/>
        </w:rPr>
        <w:t xml:space="preserve"> to, że Wykonawca, poza przypadkami określonymi w Umowie</w:t>
      </w:r>
      <w:r w:rsidR="0088374E" w:rsidRPr="00C253B1">
        <w:rPr>
          <w:rFonts w:ascii="Verdana" w:hAnsi="Verdana" w:cs="Arial"/>
          <w:iCs/>
          <w:sz w:val="22"/>
          <w:szCs w:val="22"/>
        </w:rPr>
        <w:t xml:space="preserve"> i w</w:t>
      </w:r>
      <w:r w:rsidR="00834139" w:rsidRPr="00C253B1">
        <w:rPr>
          <w:rFonts w:ascii="Verdana" w:hAnsi="Verdana" w:cs="Arial"/>
          <w:iCs/>
          <w:sz w:val="22"/>
          <w:szCs w:val="22"/>
        </w:rPr>
        <w:t xml:space="preserve"> Prawie</w:t>
      </w:r>
      <w:r w:rsidR="0088374E" w:rsidRPr="00C253B1">
        <w:rPr>
          <w:rFonts w:ascii="Verdana" w:hAnsi="Verdana" w:cs="Arial"/>
          <w:iCs/>
          <w:sz w:val="22"/>
          <w:szCs w:val="22"/>
        </w:rPr>
        <w:t>,</w:t>
      </w:r>
      <w:r w:rsidR="00C94492" w:rsidRPr="00C253B1">
        <w:rPr>
          <w:rFonts w:ascii="Verdana" w:hAnsi="Verdana" w:cs="Arial"/>
          <w:iCs/>
          <w:sz w:val="22"/>
          <w:szCs w:val="22"/>
        </w:rPr>
        <w:t xml:space="preserve"> w </w:t>
      </w:r>
      <w:r w:rsidR="00834139" w:rsidRPr="00C253B1">
        <w:rPr>
          <w:rFonts w:ascii="Verdana" w:hAnsi="Verdana" w:cs="Arial"/>
          <w:iCs/>
          <w:sz w:val="22"/>
          <w:szCs w:val="22"/>
        </w:rPr>
        <w:t xml:space="preserve">tym w </w:t>
      </w:r>
      <w:proofErr w:type="spellStart"/>
      <w:r w:rsidR="00C94492" w:rsidRPr="00C253B1">
        <w:rPr>
          <w:rFonts w:ascii="Verdana" w:hAnsi="Verdana" w:cs="Arial"/>
          <w:iCs/>
          <w:sz w:val="22"/>
          <w:szCs w:val="22"/>
        </w:rPr>
        <w:t>Pzp</w:t>
      </w:r>
      <w:proofErr w:type="spellEnd"/>
      <w:r w:rsidR="00C94492" w:rsidRPr="00C253B1">
        <w:rPr>
          <w:rFonts w:ascii="Verdana" w:hAnsi="Verdana" w:cs="Arial"/>
          <w:iCs/>
          <w:sz w:val="22"/>
          <w:szCs w:val="22"/>
        </w:rPr>
        <w:t>, nie może żądać jego podwyższenia</w:t>
      </w:r>
      <w:r w:rsidRPr="00C253B1">
        <w:rPr>
          <w:rFonts w:ascii="Verdana" w:hAnsi="Verdana" w:cs="Arial"/>
          <w:iCs/>
          <w:sz w:val="22"/>
          <w:szCs w:val="22"/>
        </w:rPr>
        <w:t>.</w:t>
      </w:r>
      <w:bookmarkEnd w:id="12"/>
      <w:r w:rsidRPr="00C253B1">
        <w:rPr>
          <w:rFonts w:ascii="Verdana" w:hAnsi="Verdana" w:cs="Arial"/>
          <w:iCs/>
          <w:sz w:val="22"/>
          <w:szCs w:val="22"/>
        </w:rPr>
        <w:t xml:space="preserve"> </w:t>
      </w:r>
      <w:r w:rsidR="00C94492" w:rsidRPr="00C253B1">
        <w:rPr>
          <w:rFonts w:ascii="Verdana" w:hAnsi="Verdana"/>
          <w:sz w:val="22"/>
          <w:szCs w:val="22"/>
        </w:rPr>
        <w:t xml:space="preserve">Wynagrodzenie ryczałtowe </w:t>
      </w:r>
      <w:r w:rsidR="00C9419C" w:rsidRPr="00C253B1">
        <w:rPr>
          <w:rFonts w:ascii="Verdana" w:hAnsi="Verdana"/>
          <w:sz w:val="22"/>
          <w:szCs w:val="22"/>
        </w:rPr>
        <w:t>obejmuje wszystkie elementy niezbędne do wykonania przedmiotu umowy, uwzględniające wnikliwą i całościową znajomość przedmiotu nadzorowanej inwestycji oraz wszelkie standardy</w:t>
      </w:r>
      <w:r w:rsidRPr="00C253B1">
        <w:rPr>
          <w:rFonts w:ascii="Verdana" w:hAnsi="Verdana"/>
          <w:sz w:val="22"/>
          <w:szCs w:val="22"/>
        </w:rPr>
        <w:t>,</w:t>
      </w:r>
      <w:r w:rsidR="00C9419C" w:rsidRPr="00C253B1">
        <w:rPr>
          <w:rFonts w:ascii="Verdana" w:hAnsi="Verdana"/>
          <w:sz w:val="22"/>
          <w:szCs w:val="22"/>
        </w:rPr>
        <w:t xml:space="preserve"> a także obejmuje wszelkie ryzyka oraz uwzględnia wszystkie koszty, które nie zostały wprost wyszczególnione</w:t>
      </w:r>
      <w:r w:rsidRPr="00C253B1">
        <w:rPr>
          <w:rFonts w:ascii="Verdana" w:hAnsi="Verdana"/>
          <w:sz w:val="22"/>
          <w:szCs w:val="22"/>
        </w:rPr>
        <w:t>,</w:t>
      </w:r>
      <w:r w:rsidR="00C9419C" w:rsidRPr="00C253B1">
        <w:rPr>
          <w:rFonts w:ascii="Verdana" w:hAnsi="Verdana"/>
          <w:sz w:val="22"/>
          <w:szCs w:val="22"/>
        </w:rPr>
        <w:t xml:space="preserve"> a są konieczne do wykonania przedmiotu Umowy. </w:t>
      </w:r>
    </w:p>
    <w:p w14:paraId="5C19879B" w14:textId="13523E98" w:rsidR="00C94492" w:rsidRPr="00C253B1" w:rsidRDefault="00C94492" w:rsidP="00B76293">
      <w:pPr>
        <w:numPr>
          <w:ilvl w:val="0"/>
          <w:numId w:val="6"/>
        </w:numPr>
        <w:spacing w:line="276" w:lineRule="auto"/>
        <w:ind w:left="426" w:hanging="426"/>
        <w:contextualSpacing/>
        <w:jc w:val="both"/>
        <w:rPr>
          <w:rFonts w:ascii="Verdana" w:hAnsi="Verdana" w:cstheme="minorHAnsi"/>
          <w:b/>
          <w:bCs/>
          <w:sz w:val="22"/>
          <w:szCs w:val="22"/>
        </w:rPr>
      </w:pPr>
      <w:r w:rsidRPr="00C253B1">
        <w:rPr>
          <w:rFonts w:ascii="Verdana" w:hAnsi="Verdana" w:cstheme="minorHAnsi"/>
          <w:sz w:val="22"/>
          <w:szCs w:val="22"/>
        </w:rPr>
        <w:t xml:space="preserve">Wynagrodzenie, o którym mowa w ust. 1 </w:t>
      </w:r>
      <w:r w:rsidR="008573E0" w:rsidRPr="00C253B1">
        <w:rPr>
          <w:rFonts w:ascii="Verdana" w:hAnsi="Verdana" w:cstheme="minorHAnsi"/>
          <w:sz w:val="22"/>
          <w:szCs w:val="22"/>
        </w:rPr>
        <w:t>uwzględnia wszystkie K</w:t>
      </w:r>
      <w:r w:rsidRPr="00C253B1">
        <w:rPr>
          <w:rFonts w:ascii="Verdana" w:hAnsi="Verdana" w:cstheme="minorHAnsi"/>
          <w:sz w:val="22"/>
          <w:szCs w:val="22"/>
        </w:rPr>
        <w:t>oszty związane z organizacją i realizacją przedmiotu Umowy,</w:t>
      </w:r>
      <w:r w:rsidR="009F15A8" w:rsidRPr="00C253B1">
        <w:rPr>
          <w:rFonts w:ascii="Verdana" w:hAnsi="Verdana" w:cstheme="minorHAnsi"/>
          <w:sz w:val="22"/>
          <w:szCs w:val="22"/>
        </w:rPr>
        <w:t xml:space="preserve"> Zysk Wykonawcy oraz </w:t>
      </w:r>
      <w:r w:rsidRPr="00C253B1">
        <w:rPr>
          <w:rFonts w:ascii="Verdana" w:hAnsi="Verdana" w:cstheme="minorHAnsi"/>
          <w:sz w:val="22"/>
          <w:szCs w:val="22"/>
        </w:rPr>
        <w:t xml:space="preserve"> obowiązujące podatki, w tym podatek VAT oraz inne </w:t>
      </w:r>
      <w:r w:rsidR="009C0193" w:rsidRPr="00C253B1">
        <w:rPr>
          <w:rFonts w:ascii="Verdana" w:hAnsi="Verdana" w:cstheme="minorHAnsi"/>
          <w:sz w:val="22"/>
          <w:szCs w:val="22"/>
        </w:rPr>
        <w:t>wydatki związane z wykonywaniem</w:t>
      </w:r>
      <w:r w:rsidR="00D35A36" w:rsidRPr="00C253B1">
        <w:rPr>
          <w:rFonts w:ascii="Verdana" w:hAnsi="Verdana" w:cstheme="minorHAnsi"/>
          <w:sz w:val="22"/>
          <w:szCs w:val="22"/>
        </w:rPr>
        <w:t xml:space="preserve"> </w:t>
      </w:r>
      <w:r w:rsidR="009C0193" w:rsidRPr="00C253B1">
        <w:rPr>
          <w:rFonts w:ascii="Verdana" w:hAnsi="Verdana" w:cstheme="minorHAnsi"/>
          <w:sz w:val="22"/>
          <w:szCs w:val="22"/>
        </w:rPr>
        <w:t>R</w:t>
      </w:r>
      <w:r w:rsidRPr="00C253B1">
        <w:rPr>
          <w:rFonts w:ascii="Verdana" w:hAnsi="Verdana" w:cstheme="minorHAnsi"/>
          <w:sz w:val="22"/>
          <w:szCs w:val="22"/>
        </w:rPr>
        <w:t>obót, wskazane w dokumentacji zamówienia, w szczególności:</w:t>
      </w:r>
    </w:p>
    <w:p w14:paraId="15AF0BB9" w14:textId="7AB09FD7" w:rsidR="00C9419C" w:rsidRPr="00C253B1" w:rsidRDefault="00C9419C" w:rsidP="00B76293">
      <w:pPr>
        <w:pStyle w:val="Akapitzlist"/>
        <w:numPr>
          <w:ilvl w:val="0"/>
          <w:numId w:val="7"/>
        </w:numPr>
        <w:rPr>
          <w:rFonts w:ascii="Verdana" w:hAnsi="Verdana" w:cstheme="minorHAnsi"/>
          <w:sz w:val="22"/>
          <w:szCs w:val="22"/>
        </w:rPr>
      </w:pPr>
      <w:r w:rsidRPr="00C253B1">
        <w:rPr>
          <w:rFonts w:ascii="Verdana" w:hAnsi="Verdana" w:cstheme="minorHAnsi"/>
          <w:sz w:val="22"/>
          <w:szCs w:val="22"/>
        </w:rPr>
        <w:t>wszelkie wydatki ponoszone przez Wykonawcę celem sprawowania nadzoru inwestorskiego,</w:t>
      </w:r>
    </w:p>
    <w:p w14:paraId="1D436A10" w14:textId="77777777" w:rsidR="00C9419C" w:rsidRPr="00C253B1" w:rsidRDefault="00C9419C" w:rsidP="00B76293">
      <w:pPr>
        <w:pStyle w:val="Akapitzlist"/>
        <w:numPr>
          <w:ilvl w:val="0"/>
          <w:numId w:val="7"/>
        </w:numPr>
        <w:spacing w:line="276" w:lineRule="auto"/>
        <w:jc w:val="both"/>
        <w:rPr>
          <w:rFonts w:ascii="Verdana" w:hAnsi="Verdana"/>
          <w:sz w:val="22"/>
          <w:szCs w:val="22"/>
        </w:rPr>
      </w:pPr>
      <w:r w:rsidRPr="00C253B1">
        <w:rPr>
          <w:rFonts w:ascii="Verdana" w:hAnsi="Verdana"/>
          <w:sz w:val="22"/>
          <w:szCs w:val="22"/>
        </w:rPr>
        <w:t>koszty ponoszone przez Wykonawcę z tytułu dojazdów na teren budowy, przejazdów, diet i noclegów,</w:t>
      </w:r>
    </w:p>
    <w:p w14:paraId="57A1FDE2" w14:textId="77777777" w:rsidR="00C9419C" w:rsidRPr="00C253B1" w:rsidRDefault="00C9419C" w:rsidP="00B76293">
      <w:pPr>
        <w:pStyle w:val="Akapitzlist"/>
        <w:numPr>
          <w:ilvl w:val="0"/>
          <w:numId w:val="7"/>
        </w:numPr>
        <w:spacing w:line="276" w:lineRule="auto"/>
        <w:jc w:val="both"/>
        <w:rPr>
          <w:rFonts w:ascii="Verdana" w:hAnsi="Verdana"/>
          <w:sz w:val="22"/>
          <w:szCs w:val="22"/>
        </w:rPr>
      </w:pPr>
      <w:r w:rsidRPr="00C253B1">
        <w:rPr>
          <w:rFonts w:ascii="Verdana" w:hAnsi="Verdana"/>
          <w:sz w:val="22"/>
          <w:szCs w:val="22"/>
        </w:rPr>
        <w:lastRenderedPageBreak/>
        <w:t xml:space="preserve">koszty pobytu na budowie </w:t>
      </w:r>
    </w:p>
    <w:p w14:paraId="770C007D" w14:textId="6AE46065" w:rsidR="00C94492" w:rsidRPr="00C253B1" w:rsidRDefault="00C94492" w:rsidP="00B76293">
      <w:pPr>
        <w:pStyle w:val="Akapitzlist"/>
        <w:numPr>
          <w:ilvl w:val="0"/>
          <w:numId w:val="7"/>
        </w:numPr>
        <w:spacing w:line="276" w:lineRule="auto"/>
        <w:jc w:val="both"/>
        <w:rPr>
          <w:rFonts w:ascii="Verdana" w:hAnsi="Verdana" w:cstheme="minorHAnsi"/>
          <w:sz w:val="22"/>
          <w:szCs w:val="22"/>
        </w:rPr>
      </w:pPr>
      <w:r w:rsidRPr="00C253B1">
        <w:rPr>
          <w:rFonts w:ascii="Verdana" w:hAnsi="Verdana" w:cstheme="minorHAnsi"/>
          <w:sz w:val="22"/>
          <w:szCs w:val="22"/>
        </w:rPr>
        <w:t xml:space="preserve">koszty związane </w:t>
      </w:r>
      <w:r w:rsidR="00C9419C" w:rsidRPr="00C253B1">
        <w:rPr>
          <w:rFonts w:ascii="Verdana" w:hAnsi="Verdana" w:cstheme="minorHAnsi"/>
          <w:sz w:val="22"/>
          <w:szCs w:val="22"/>
        </w:rPr>
        <w:t xml:space="preserve">z </w:t>
      </w:r>
      <w:r w:rsidRPr="00C253B1">
        <w:rPr>
          <w:rFonts w:ascii="Verdana" w:hAnsi="Verdana" w:cstheme="minorHAnsi"/>
          <w:sz w:val="22"/>
          <w:szCs w:val="22"/>
        </w:rPr>
        <w:t>koordynacj</w:t>
      </w:r>
      <w:r w:rsidR="00C9419C" w:rsidRPr="00C253B1">
        <w:rPr>
          <w:rFonts w:ascii="Verdana" w:hAnsi="Verdana" w:cstheme="minorHAnsi"/>
          <w:sz w:val="22"/>
          <w:szCs w:val="22"/>
        </w:rPr>
        <w:t>ą</w:t>
      </w:r>
      <w:r w:rsidRPr="00C253B1">
        <w:rPr>
          <w:rFonts w:ascii="Verdana" w:hAnsi="Verdana" w:cstheme="minorHAnsi"/>
          <w:sz w:val="22"/>
          <w:szCs w:val="22"/>
        </w:rPr>
        <w:t xml:space="preserve"> prac z wykonawcami realizującymi odrębne zakresy w obiekcie,</w:t>
      </w:r>
    </w:p>
    <w:p w14:paraId="010C5715" w14:textId="5D05E265" w:rsidR="00C94492" w:rsidRDefault="00C94492" w:rsidP="00B76293">
      <w:pPr>
        <w:numPr>
          <w:ilvl w:val="0"/>
          <w:numId w:val="7"/>
        </w:numPr>
        <w:spacing w:line="276" w:lineRule="auto"/>
        <w:contextualSpacing/>
        <w:jc w:val="both"/>
        <w:rPr>
          <w:rFonts w:ascii="Verdana" w:hAnsi="Verdana" w:cstheme="minorHAnsi"/>
          <w:sz w:val="22"/>
          <w:szCs w:val="22"/>
        </w:rPr>
      </w:pPr>
      <w:r w:rsidRPr="00C253B1">
        <w:rPr>
          <w:rFonts w:ascii="Verdana" w:hAnsi="Verdana" w:cstheme="minorHAnsi"/>
          <w:sz w:val="22"/>
          <w:szCs w:val="22"/>
        </w:rPr>
        <w:t>koszt badań, pomiarów i sprawdzeń w czasie odbioru</w:t>
      </w:r>
      <w:r w:rsidR="004A0191" w:rsidRPr="00C253B1">
        <w:rPr>
          <w:rFonts w:ascii="Verdana" w:hAnsi="Verdana" w:cstheme="minorHAnsi"/>
          <w:sz w:val="22"/>
          <w:szCs w:val="22"/>
        </w:rPr>
        <w:t xml:space="preserve"> Prac Projektowych i</w:t>
      </w:r>
      <w:r w:rsidRPr="00C253B1">
        <w:rPr>
          <w:rFonts w:ascii="Verdana" w:hAnsi="Verdana" w:cstheme="minorHAnsi"/>
          <w:sz w:val="22"/>
          <w:szCs w:val="22"/>
        </w:rPr>
        <w:t xml:space="preserve"> </w:t>
      </w:r>
      <w:r w:rsidR="004A0191" w:rsidRPr="00C253B1">
        <w:rPr>
          <w:rFonts w:ascii="Verdana" w:hAnsi="Verdana" w:cstheme="minorHAnsi"/>
          <w:sz w:val="22"/>
          <w:szCs w:val="22"/>
        </w:rPr>
        <w:t>R</w:t>
      </w:r>
      <w:r w:rsidRPr="00C253B1">
        <w:rPr>
          <w:rFonts w:ascii="Verdana" w:hAnsi="Verdana" w:cstheme="minorHAnsi"/>
          <w:sz w:val="22"/>
          <w:szCs w:val="22"/>
        </w:rPr>
        <w:t>obót</w:t>
      </w:r>
      <w:r w:rsidR="009C0193" w:rsidRPr="00C253B1">
        <w:rPr>
          <w:rFonts w:ascii="Verdana" w:hAnsi="Verdana" w:cstheme="minorHAnsi"/>
          <w:sz w:val="22"/>
          <w:szCs w:val="22"/>
        </w:rPr>
        <w:t xml:space="preserve"> budowalnych</w:t>
      </w:r>
      <w:r w:rsidR="00EF2CA9">
        <w:rPr>
          <w:rFonts w:ascii="Verdana" w:hAnsi="Verdana" w:cstheme="minorHAnsi"/>
          <w:sz w:val="22"/>
          <w:szCs w:val="22"/>
        </w:rPr>
        <w:t>,</w:t>
      </w:r>
    </w:p>
    <w:p w14:paraId="06AC3307" w14:textId="30CDB67A" w:rsidR="00EF2CA9" w:rsidRPr="00C253B1" w:rsidRDefault="00EF2CA9" w:rsidP="00B76293">
      <w:pPr>
        <w:numPr>
          <w:ilvl w:val="0"/>
          <w:numId w:val="7"/>
        </w:numPr>
        <w:spacing w:line="276" w:lineRule="auto"/>
        <w:contextualSpacing/>
        <w:jc w:val="both"/>
        <w:rPr>
          <w:rFonts w:ascii="Verdana" w:hAnsi="Verdana" w:cstheme="minorHAnsi"/>
          <w:sz w:val="22"/>
          <w:szCs w:val="22"/>
        </w:rPr>
      </w:pPr>
      <w:r>
        <w:rPr>
          <w:rFonts w:ascii="Verdana" w:hAnsi="Verdana" w:cstheme="minorHAnsi"/>
          <w:sz w:val="22"/>
          <w:szCs w:val="22"/>
        </w:rPr>
        <w:t xml:space="preserve">koszty </w:t>
      </w:r>
      <w:r w:rsidR="004D0C82">
        <w:rPr>
          <w:rFonts w:ascii="Verdana" w:hAnsi="Verdana" w:cstheme="minorHAnsi"/>
          <w:sz w:val="22"/>
          <w:szCs w:val="22"/>
        </w:rPr>
        <w:t xml:space="preserve">uczestnictwa w </w:t>
      </w:r>
      <w:r>
        <w:rPr>
          <w:rFonts w:ascii="Verdana" w:hAnsi="Verdana" w:cstheme="minorHAnsi"/>
          <w:sz w:val="22"/>
          <w:szCs w:val="22"/>
        </w:rPr>
        <w:t>wykonywan</w:t>
      </w:r>
      <w:r w:rsidR="004D0C82">
        <w:rPr>
          <w:rFonts w:ascii="Verdana" w:hAnsi="Verdana" w:cstheme="minorHAnsi"/>
          <w:sz w:val="22"/>
          <w:szCs w:val="22"/>
        </w:rPr>
        <w:t>ych</w:t>
      </w:r>
      <w:r>
        <w:rPr>
          <w:rFonts w:ascii="Verdana" w:hAnsi="Verdana" w:cstheme="minorHAnsi"/>
          <w:sz w:val="22"/>
          <w:szCs w:val="22"/>
        </w:rPr>
        <w:t xml:space="preserve"> przegląd</w:t>
      </w:r>
      <w:r w:rsidR="004D0C82">
        <w:rPr>
          <w:rFonts w:ascii="Verdana" w:hAnsi="Verdana" w:cstheme="minorHAnsi"/>
          <w:sz w:val="22"/>
          <w:szCs w:val="22"/>
        </w:rPr>
        <w:t>ach</w:t>
      </w:r>
      <w:r w:rsidR="007C4747">
        <w:rPr>
          <w:rFonts w:ascii="Verdana" w:hAnsi="Verdana" w:cstheme="minorHAnsi"/>
          <w:sz w:val="22"/>
          <w:szCs w:val="22"/>
        </w:rPr>
        <w:t xml:space="preserve"> i </w:t>
      </w:r>
      <w:r w:rsidR="000F0FF6">
        <w:rPr>
          <w:rFonts w:ascii="Verdana" w:hAnsi="Verdana" w:cstheme="minorHAnsi"/>
          <w:sz w:val="22"/>
          <w:szCs w:val="22"/>
        </w:rPr>
        <w:t>odbior</w:t>
      </w:r>
      <w:r w:rsidR="004D0C82">
        <w:rPr>
          <w:rFonts w:ascii="Verdana" w:hAnsi="Verdana" w:cstheme="minorHAnsi"/>
          <w:sz w:val="22"/>
          <w:szCs w:val="22"/>
        </w:rPr>
        <w:t>ach</w:t>
      </w:r>
      <w:r>
        <w:rPr>
          <w:rFonts w:ascii="Verdana" w:hAnsi="Verdana" w:cstheme="minorHAnsi"/>
          <w:sz w:val="22"/>
          <w:szCs w:val="22"/>
        </w:rPr>
        <w:t xml:space="preserve"> gwarancyjnych.</w:t>
      </w:r>
    </w:p>
    <w:p w14:paraId="1B3AEBFE" w14:textId="77777777" w:rsidR="004F722F" w:rsidRPr="00C253B1" w:rsidRDefault="004F722F" w:rsidP="004F722F">
      <w:pPr>
        <w:spacing w:line="276" w:lineRule="auto"/>
        <w:ind w:left="1080"/>
        <w:contextualSpacing/>
        <w:jc w:val="both"/>
        <w:rPr>
          <w:rFonts w:ascii="Verdana" w:hAnsi="Verdana" w:cstheme="minorHAnsi"/>
          <w:sz w:val="22"/>
          <w:szCs w:val="22"/>
        </w:rPr>
      </w:pPr>
    </w:p>
    <w:p w14:paraId="3A3482B0" w14:textId="7FD6D631" w:rsidR="008F28DD" w:rsidRPr="00C253B1" w:rsidRDefault="00D15A06" w:rsidP="00ED060A">
      <w:pPr>
        <w:pStyle w:val="Nagwek1"/>
        <w:contextualSpacing/>
        <w:rPr>
          <w:color w:val="auto"/>
          <w:szCs w:val="22"/>
        </w:rPr>
      </w:pPr>
      <w:bookmarkStart w:id="13" w:name="_Toc180495039"/>
      <w:r w:rsidRPr="00C253B1">
        <w:rPr>
          <w:color w:val="auto"/>
          <w:szCs w:val="22"/>
        </w:rPr>
        <w:t>§ 11</w:t>
      </w:r>
      <w:r w:rsidRPr="00C253B1">
        <w:rPr>
          <w:color w:val="auto"/>
          <w:szCs w:val="22"/>
        </w:rPr>
        <w:br/>
        <w:t>WARUNKI PŁATNOŚCI</w:t>
      </w:r>
      <w:bookmarkEnd w:id="13"/>
    </w:p>
    <w:p w14:paraId="34B9A1C6" w14:textId="77777777" w:rsidR="004F722F" w:rsidRPr="00C253B1" w:rsidRDefault="004F722F" w:rsidP="004F722F">
      <w:pPr>
        <w:spacing w:line="276" w:lineRule="auto"/>
        <w:ind w:left="357"/>
        <w:contextualSpacing/>
        <w:jc w:val="both"/>
        <w:rPr>
          <w:rFonts w:ascii="Verdana" w:hAnsi="Verdana" w:cstheme="minorHAnsi"/>
          <w:sz w:val="22"/>
          <w:szCs w:val="22"/>
        </w:rPr>
      </w:pPr>
    </w:p>
    <w:p w14:paraId="0D681487" w14:textId="0578F8D5" w:rsidR="00EE35DC" w:rsidRDefault="00D35A36" w:rsidP="00B76293">
      <w:pPr>
        <w:numPr>
          <w:ilvl w:val="0"/>
          <w:numId w:val="15"/>
        </w:numPr>
        <w:spacing w:line="276" w:lineRule="auto"/>
        <w:contextualSpacing/>
        <w:jc w:val="both"/>
        <w:rPr>
          <w:rFonts w:ascii="Verdana" w:hAnsi="Verdana" w:cstheme="minorHAnsi"/>
          <w:sz w:val="22"/>
          <w:szCs w:val="22"/>
        </w:rPr>
      </w:pPr>
      <w:r w:rsidRPr="00C253B1">
        <w:rPr>
          <w:rFonts w:ascii="Verdana" w:hAnsi="Verdana" w:cstheme="minorHAnsi"/>
          <w:sz w:val="22"/>
          <w:szCs w:val="22"/>
        </w:rPr>
        <w:t xml:space="preserve">Wynagrodzenie Wykonawcy rozliczane będzie </w:t>
      </w:r>
      <w:r w:rsidR="008E4C37">
        <w:rPr>
          <w:rFonts w:ascii="Verdana" w:hAnsi="Verdana" w:cstheme="minorHAnsi"/>
          <w:sz w:val="22"/>
          <w:szCs w:val="22"/>
        </w:rPr>
        <w:t xml:space="preserve">na podstawie faktur częściowych wystawianych zgodnie z harmonogramem finansowania stanowiącym załącznik nr 3 do </w:t>
      </w:r>
      <w:r w:rsidR="008D4CAA">
        <w:rPr>
          <w:rFonts w:ascii="Verdana" w:hAnsi="Verdana" w:cstheme="minorHAnsi"/>
          <w:sz w:val="22"/>
          <w:szCs w:val="22"/>
          <w:u w:val="single"/>
        </w:rPr>
        <w:t>U</w:t>
      </w:r>
      <w:r w:rsidR="008E4C37">
        <w:rPr>
          <w:rFonts w:ascii="Verdana" w:hAnsi="Verdana" w:cstheme="minorHAnsi"/>
          <w:sz w:val="22"/>
          <w:szCs w:val="22"/>
        </w:rPr>
        <w:t>mowy.</w:t>
      </w:r>
    </w:p>
    <w:p w14:paraId="04182A89" w14:textId="77777777" w:rsidR="00FF7236" w:rsidRPr="00C253B1" w:rsidRDefault="00FF7236" w:rsidP="00B76293">
      <w:pPr>
        <w:numPr>
          <w:ilvl w:val="0"/>
          <w:numId w:val="15"/>
        </w:numPr>
        <w:spacing w:line="276" w:lineRule="auto"/>
        <w:contextualSpacing/>
        <w:jc w:val="both"/>
        <w:rPr>
          <w:rFonts w:ascii="Verdana" w:hAnsi="Verdana" w:cstheme="minorHAnsi"/>
          <w:sz w:val="22"/>
          <w:szCs w:val="22"/>
        </w:rPr>
      </w:pPr>
      <w:r w:rsidRPr="00C253B1">
        <w:rPr>
          <w:rFonts w:ascii="Verdana" w:hAnsi="Verdana" w:cstheme="minorHAnsi"/>
          <w:sz w:val="22"/>
          <w:szCs w:val="22"/>
        </w:rPr>
        <w:t>Wynagrodzenie za sprawowanie nadzoru inwestorskiego płatne będzie w następujący sposób:</w:t>
      </w:r>
    </w:p>
    <w:p w14:paraId="2F46CF3C" w14:textId="6DEFE571" w:rsidR="00FF7236" w:rsidRPr="00C253B1" w:rsidRDefault="00FF7236" w:rsidP="00C77E52">
      <w:pPr>
        <w:pStyle w:val="Akapitzlist"/>
        <w:numPr>
          <w:ilvl w:val="0"/>
          <w:numId w:val="63"/>
        </w:numPr>
        <w:spacing w:line="276" w:lineRule="auto"/>
        <w:jc w:val="both"/>
        <w:rPr>
          <w:rFonts w:ascii="Verdana" w:hAnsi="Verdana" w:cstheme="minorHAnsi"/>
          <w:sz w:val="22"/>
          <w:szCs w:val="22"/>
        </w:rPr>
      </w:pPr>
      <w:r w:rsidRPr="00C253B1">
        <w:rPr>
          <w:rFonts w:ascii="Verdana" w:hAnsi="Verdana" w:cstheme="minorHAnsi"/>
          <w:sz w:val="22"/>
          <w:szCs w:val="22"/>
        </w:rPr>
        <w:t xml:space="preserve">faktury częściowe </w:t>
      </w:r>
      <w:r w:rsidR="008E4C37">
        <w:rPr>
          <w:rFonts w:ascii="Verdana" w:hAnsi="Verdana" w:cstheme="minorHAnsi"/>
          <w:sz w:val="22"/>
          <w:szCs w:val="22"/>
        </w:rPr>
        <w:t xml:space="preserve">Etap 1 </w:t>
      </w:r>
      <w:r w:rsidRPr="00C253B1">
        <w:rPr>
          <w:rFonts w:ascii="Verdana" w:hAnsi="Verdana" w:cstheme="minorHAnsi"/>
          <w:sz w:val="22"/>
          <w:szCs w:val="22"/>
        </w:rPr>
        <w:t xml:space="preserve">- </w:t>
      </w:r>
      <w:r w:rsidR="00E51957">
        <w:rPr>
          <w:rFonts w:ascii="Verdana" w:hAnsi="Verdana" w:cstheme="minorHAnsi"/>
          <w:sz w:val="22"/>
          <w:szCs w:val="22"/>
        </w:rPr>
        <w:t xml:space="preserve">wystawiane </w:t>
      </w:r>
      <w:r w:rsidR="00602F99">
        <w:rPr>
          <w:rFonts w:ascii="Verdana" w:hAnsi="Verdana" w:cstheme="minorHAnsi"/>
          <w:sz w:val="22"/>
          <w:szCs w:val="22"/>
        </w:rPr>
        <w:t xml:space="preserve"> raz w miesiącu, </w:t>
      </w:r>
      <w:r w:rsidRPr="00C253B1">
        <w:rPr>
          <w:rFonts w:ascii="Verdana" w:hAnsi="Verdana" w:cstheme="minorHAnsi"/>
          <w:sz w:val="22"/>
          <w:szCs w:val="22"/>
        </w:rPr>
        <w:t xml:space="preserve">po </w:t>
      </w:r>
      <w:r w:rsidR="00602F99">
        <w:rPr>
          <w:rFonts w:ascii="Verdana" w:hAnsi="Verdana" w:cstheme="minorHAnsi"/>
          <w:sz w:val="22"/>
          <w:szCs w:val="22"/>
        </w:rPr>
        <w:t>miesiącu kalendarzowym, w którym usługa nadzoru inwestorskiego była faktycznie pełnion</w:t>
      </w:r>
      <w:r w:rsidR="00E51957">
        <w:rPr>
          <w:rFonts w:ascii="Verdana" w:hAnsi="Verdana" w:cstheme="minorHAnsi"/>
          <w:sz w:val="22"/>
          <w:szCs w:val="22"/>
        </w:rPr>
        <w:t>a</w:t>
      </w:r>
      <w:r w:rsidR="00602F99">
        <w:rPr>
          <w:rFonts w:ascii="Verdana" w:hAnsi="Verdana" w:cstheme="minorHAnsi"/>
          <w:sz w:val="22"/>
          <w:szCs w:val="22"/>
        </w:rPr>
        <w:t xml:space="preserve"> przez Wykonawcę i prowadzone były roboty budowlane; kwota </w:t>
      </w:r>
      <w:r w:rsidR="00F748B3">
        <w:rPr>
          <w:rFonts w:ascii="Verdana" w:hAnsi="Verdana" w:cstheme="minorHAnsi"/>
          <w:sz w:val="22"/>
          <w:szCs w:val="22"/>
        </w:rPr>
        <w:t>za</w:t>
      </w:r>
      <w:r w:rsidR="00C8096A">
        <w:rPr>
          <w:rFonts w:ascii="Verdana" w:hAnsi="Verdana" w:cstheme="minorHAnsi"/>
          <w:sz w:val="22"/>
          <w:szCs w:val="22"/>
        </w:rPr>
        <w:t xml:space="preserve"> ten okres</w:t>
      </w:r>
      <w:r w:rsidR="00191AF6">
        <w:rPr>
          <w:rFonts w:ascii="Verdana" w:hAnsi="Verdana" w:cstheme="minorHAnsi"/>
          <w:sz w:val="22"/>
          <w:szCs w:val="22"/>
        </w:rPr>
        <w:t xml:space="preserve"> Etapu 1</w:t>
      </w:r>
      <w:r w:rsidR="00F748B3">
        <w:rPr>
          <w:rFonts w:ascii="Verdana" w:hAnsi="Verdana" w:cstheme="minorHAnsi"/>
          <w:sz w:val="22"/>
          <w:szCs w:val="22"/>
        </w:rPr>
        <w:t xml:space="preserve"> </w:t>
      </w:r>
      <w:r w:rsidR="00602F99">
        <w:rPr>
          <w:rFonts w:ascii="Verdana" w:hAnsi="Verdana" w:cstheme="minorHAnsi"/>
          <w:sz w:val="22"/>
          <w:szCs w:val="22"/>
        </w:rPr>
        <w:t xml:space="preserve">stanowi </w:t>
      </w:r>
      <w:r w:rsidR="003F4540" w:rsidRPr="003F4540">
        <w:rPr>
          <w:rFonts w:ascii="Verdana" w:hAnsi="Verdana" w:cstheme="minorHAnsi"/>
          <w:sz w:val="22"/>
          <w:szCs w:val="22"/>
          <w:highlight w:val="yellow"/>
        </w:rPr>
        <w:t>7</w:t>
      </w:r>
      <w:r w:rsidR="00F748B3" w:rsidRPr="003F4540">
        <w:rPr>
          <w:rFonts w:ascii="Verdana" w:hAnsi="Verdana" w:cstheme="minorHAnsi"/>
          <w:sz w:val="22"/>
          <w:szCs w:val="22"/>
          <w:highlight w:val="yellow"/>
        </w:rPr>
        <w:t>0%</w:t>
      </w:r>
      <w:r w:rsidR="00F748B3">
        <w:rPr>
          <w:rFonts w:ascii="Verdana" w:hAnsi="Verdana" w:cstheme="minorHAnsi"/>
          <w:sz w:val="22"/>
          <w:szCs w:val="22"/>
        </w:rPr>
        <w:t xml:space="preserve"> wynagrodzenia brutto określonego w </w:t>
      </w:r>
      <w:r w:rsidR="00F748B3" w:rsidRPr="00602F99">
        <w:rPr>
          <w:rFonts w:ascii="Verdana" w:hAnsi="Verdana" w:cstheme="minorHAnsi"/>
          <w:sz w:val="22"/>
          <w:szCs w:val="22"/>
        </w:rPr>
        <w:t>§</w:t>
      </w:r>
      <w:r w:rsidR="00F748B3">
        <w:rPr>
          <w:rFonts w:ascii="Verdana" w:hAnsi="Verdana" w:cstheme="minorHAnsi"/>
          <w:sz w:val="22"/>
          <w:szCs w:val="22"/>
        </w:rPr>
        <w:t xml:space="preserve">10 podzielonego na równe części, </w:t>
      </w:r>
      <w:r w:rsidR="00E51957">
        <w:rPr>
          <w:rFonts w:ascii="Verdana" w:hAnsi="Verdana" w:cstheme="minorHAnsi"/>
          <w:sz w:val="22"/>
          <w:szCs w:val="22"/>
        </w:rPr>
        <w:t xml:space="preserve"> wg</w:t>
      </w:r>
      <w:r w:rsidR="00F748B3">
        <w:rPr>
          <w:rFonts w:ascii="Verdana" w:hAnsi="Verdana" w:cstheme="minorHAnsi"/>
          <w:sz w:val="22"/>
          <w:szCs w:val="22"/>
        </w:rPr>
        <w:t xml:space="preserve"> miesięcy przez któr</w:t>
      </w:r>
      <w:r w:rsidR="00E51957">
        <w:rPr>
          <w:rFonts w:ascii="Verdana" w:hAnsi="Verdana" w:cstheme="minorHAnsi"/>
          <w:sz w:val="22"/>
          <w:szCs w:val="22"/>
        </w:rPr>
        <w:t>e</w:t>
      </w:r>
      <w:r w:rsidR="00F748B3">
        <w:rPr>
          <w:rFonts w:ascii="Verdana" w:hAnsi="Verdana" w:cstheme="minorHAnsi"/>
          <w:sz w:val="22"/>
          <w:szCs w:val="22"/>
        </w:rPr>
        <w:t xml:space="preserve"> nadzór nad robotami będzie prowadzony (od daty podpisania niniejszej umowy do 30.12.2025). </w:t>
      </w:r>
      <w:r w:rsidR="00C77E52">
        <w:rPr>
          <w:rFonts w:ascii="Verdana" w:hAnsi="Verdana" w:cstheme="minorHAnsi"/>
          <w:sz w:val="22"/>
          <w:szCs w:val="22"/>
        </w:rPr>
        <w:t xml:space="preserve"> Podstawą do wystawienia </w:t>
      </w:r>
      <w:r w:rsidR="00C77E52" w:rsidRPr="00C77E52">
        <w:rPr>
          <w:rFonts w:ascii="Verdana" w:hAnsi="Verdana" w:cstheme="minorHAnsi"/>
          <w:sz w:val="22"/>
          <w:szCs w:val="22"/>
        </w:rPr>
        <w:t>faktur częściowych będzie podpisany przez obie Strony protokół potwierdzający wykonanie przez Wykonawcę usługi nadzoru inwestorskiego za dany okres</w:t>
      </w:r>
      <w:r w:rsidR="00C77E52">
        <w:rPr>
          <w:rFonts w:ascii="Verdana" w:hAnsi="Verdana" w:cstheme="minorHAnsi"/>
          <w:sz w:val="22"/>
          <w:szCs w:val="22"/>
        </w:rPr>
        <w:t>.</w:t>
      </w:r>
    </w:p>
    <w:p w14:paraId="1DBBDC60" w14:textId="5D54F3A3" w:rsidR="00C77E52" w:rsidRPr="00C77E52" w:rsidRDefault="00FF7236" w:rsidP="00C77E52">
      <w:pPr>
        <w:pStyle w:val="Akapitzlist"/>
        <w:numPr>
          <w:ilvl w:val="0"/>
          <w:numId w:val="63"/>
        </w:numPr>
        <w:rPr>
          <w:rFonts w:ascii="Verdana" w:hAnsi="Verdana" w:cstheme="minorHAnsi"/>
          <w:sz w:val="22"/>
          <w:szCs w:val="22"/>
        </w:rPr>
      </w:pPr>
      <w:r w:rsidRPr="00C77E52">
        <w:rPr>
          <w:rFonts w:ascii="Verdana" w:hAnsi="Verdana" w:cstheme="minorHAnsi"/>
          <w:sz w:val="22"/>
          <w:szCs w:val="22"/>
        </w:rPr>
        <w:t xml:space="preserve">faktura końcowa </w:t>
      </w:r>
      <w:r w:rsidR="00882B5F">
        <w:rPr>
          <w:rFonts w:ascii="Verdana" w:hAnsi="Verdana" w:cstheme="minorHAnsi"/>
          <w:sz w:val="22"/>
          <w:szCs w:val="22"/>
        </w:rPr>
        <w:t xml:space="preserve">za </w:t>
      </w:r>
      <w:r w:rsidR="008E4C37" w:rsidRPr="00C77E52">
        <w:rPr>
          <w:rFonts w:ascii="Verdana" w:hAnsi="Verdana" w:cstheme="minorHAnsi"/>
          <w:sz w:val="22"/>
          <w:szCs w:val="22"/>
        </w:rPr>
        <w:t>Etap 1</w:t>
      </w:r>
      <w:r w:rsidRPr="00C77E52">
        <w:rPr>
          <w:rFonts w:ascii="Verdana" w:hAnsi="Verdana" w:cstheme="minorHAnsi"/>
          <w:sz w:val="22"/>
          <w:szCs w:val="22"/>
        </w:rPr>
        <w:t xml:space="preserve">- </w:t>
      </w:r>
      <w:r w:rsidR="00C77E52" w:rsidRPr="00C77E52">
        <w:rPr>
          <w:rFonts w:ascii="Verdana" w:hAnsi="Verdana" w:cstheme="minorHAnsi"/>
          <w:sz w:val="22"/>
          <w:szCs w:val="22"/>
        </w:rPr>
        <w:t xml:space="preserve">faktura </w:t>
      </w:r>
      <w:r w:rsidRPr="00C77E52">
        <w:rPr>
          <w:rFonts w:ascii="Verdana" w:hAnsi="Verdana" w:cstheme="minorHAnsi"/>
          <w:sz w:val="22"/>
          <w:szCs w:val="22"/>
        </w:rPr>
        <w:t xml:space="preserve">w wysokości </w:t>
      </w:r>
      <w:r w:rsidR="003F747D">
        <w:rPr>
          <w:rFonts w:ascii="Verdana" w:hAnsi="Verdana" w:cstheme="minorHAnsi"/>
          <w:sz w:val="22"/>
          <w:szCs w:val="22"/>
        </w:rPr>
        <w:t>2</w:t>
      </w:r>
      <w:r w:rsidR="003F747D" w:rsidRPr="00C77E52">
        <w:rPr>
          <w:rFonts w:ascii="Verdana" w:hAnsi="Verdana" w:cstheme="minorHAnsi"/>
          <w:sz w:val="22"/>
          <w:szCs w:val="22"/>
        </w:rPr>
        <w:t xml:space="preserve">0 </w:t>
      </w:r>
      <w:r w:rsidRPr="00C77E52">
        <w:rPr>
          <w:rFonts w:ascii="Verdana" w:hAnsi="Verdana" w:cstheme="minorHAnsi"/>
          <w:sz w:val="22"/>
          <w:szCs w:val="22"/>
        </w:rPr>
        <w:t xml:space="preserve">% wynagrodzenia brutto określonego w </w:t>
      </w:r>
      <w:r w:rsidR="00F748B3" w:rsidRPr="00C77E52">
        <w:rPr>
          <w:rFonts w:ascii="Verdana" w:hAnsi="Verdana" w:cstheme="minorHAnsi"/>
          <w:sz w:val="22"/>
          <w:szCs w:val="22"/>
        </w:rPr>
        <w:t>§</w:t>
      </w:r>
      <w:r w:rsidRPr="00C77E52">
        <w:rPr>
          <w:rFonts w:ascii="Verdana" w:hAnsi="Verdana" w:cstheme="minorHAnsi"/>
          <w:sz w:val="22"/>
          <w:szCs w:val="22"/>
        </w:rPr>
        <w:t>1</w:t>
      </w:r>
      <w:r w:rsidR="00602F99" w:rsidRPr="00C77E52">
        <w:rPr>
          <w:rFonts w:ascii="Verdana" w:hAnsi="Verdana" w:cstheme="minorHAnsi"/>
          <w:sz w:val="22"/>
          <w:szCs w:val="22"/>
        </w:rPr>
        <w:t>0</w:t>
      </w:r>
      <w:r w:rsidRPr="00C77E52">
        <w:rPr>
          <w:rFonts w:ascii="Verdana" w:hAnsi="Verdana" w:cstheme="minorHAnsi"/>
          <w:sz w:val="22"/>
          <w:szCs w:val="22"/>
        </w:rPr>
        <w:t>.</w:t>
      </w:r>
      <w:r w:rsidR="00C77E52" w:rsidRPr="00C77E52">
        <w:rPr>
          <w:rFonts w:ascii="Verdana" w:hAnsi="Verdana" w:cstheme="minorHAnsi"/>
          <w:sz w:val="22"/>
          <w:szCs w:val="22"/>
        </w:rPr>
        <w:t xml:space="preserve"> Podstawą wystawienia faktury końcowej będzie podpisany przez obie Strony protokół odbioru końcowego potwierdzający wykonanie przez Wykonawcę wszystkich prac w ramach nadzoru inwestorskiego</w:t>
      </w:r>
      <w:r w:rsidR="00C77E52">
        <w:rPr>
          <w:rFonts w:ascii="Verdana" w:hAnsi="Verdana" w:cstheme="minorHAnsi"/>
          <w:sz w:val="22"/>
          <w:szCs w:val="22"/>
        </w:rPr>
        <w:t xml:space="preserve"> Etapu 1</w:t>
      </w:r>
      <w:r w:rsidR="00C77E52" w:rsidRPr="00C77E52">
        <w:rPr>
          <w:rFonts w:ascii="Verdana" w:hAnsi="Verdana" w:cstheme="minorHAnsi"/>
          <w:sz w:val="22"/>
          <w:szCs w:val="22"/>
        </w:rPr>
        <w:t>, uzyskaniu ostatecznej decyzji o pozwoleniu na użytkowanie obiektu oraz wyposażenia obiektu w ramach zadania, a także przekazania sprawdzonej, kompletnej dokumentacji powykonawczej.</w:t>
      </w:r>
    </w:p>
    <w:p w14:paraId="7CF9FC1A" w14:textId="032665ED" w:rsidR="008E4C37" w:rsidRDefault="00F748B3" w:rsidP="00C77E52">
      <w:pPr>
        <w:pStyle w:val="Akapitzlist"/>
        <w:numPr>
          <w:ilvl w:val="0"/>
          <w:numId w:val="63"/>
        </w:numPr>
        <w:spacing w:line="276" w:lineRule="auto"/>
        <w:jc w:val="both"/>
        <w:rPr>
          <w:rFonts w:ascii="Verdana" w:hAnsi="Verdana" w:cstheme="minorHAnsi"/>
          <w:sz w:val="22"/>
          <w:szCs w:val="22"/>
        </w:rPr>
      </w:pPr>
      <w:r>
        <w:rPr>
          <w:rFonts w:ascii="Verdana" w:hAnsi="Verdana" w:cstheme="minorHAnsi"/>
          <w:sz w:val="22"/>
          <w:szCs w:val="22"/>
        </w:rPr>
        <w:t>f</w:t>
      </w:r>
      <w:r w:rsidR="008E4C37">
        <w:rPr>
          <w:rFonts w:ascii="Verdana" w:hAnsi="Verdana" w:cstheme="minorHAnsi"/>
          <w:sz w:val="22"/>
          <w:szCs w:val="22"/>
        </w:rPr>
        <w:t>aktur</w:t>
      </w:r>
      <w:r>
        <w:rPr>
          <w:rFonts w:ascii="Verdana" w:hAnsi="Verdana" w:cstheme="minorHAnsi"/>
          <w:sz w:val="22"/>
          <w:szCs w:val="22"/>
        </w:rPr>
        <w:t>y</w:t>
      </w:r>
      <w:r w:rsidR="008E4C37">
        <w:rPr>
          <w:rFonts w:ascii="Verdana" w:hAnsi="Verdana" w:cstheme="minorHAnsi"/>
          <w:sz w:val="22"/>
          <w:szCs w:val="22"/>
        </w:rPr>
        <w:t xml:space="preserve"> częściow</w:t>
      </w:r>
      <w:r>
        <w:rPr>
          <w:rFonts w:ascii="Verdana" w:hAnsi="Verdana" w:cstheme="minorHAnsi"/>
          <w:sz w:val="22"/>
          <w:szCs w:val="22"/>
        </w:rPr>
        <w:t>e</w:t>
      </w:r>
      <w:r w:rsidR="008E4C37">
        <w:rPr>
          <w:rFonts w:ascii="Verdana" w:hAnsi="Verdana" w:cstheme="minorHAnsi"/>
          <w:sz w:val="22"/>
          <w:szCs w:val="22"/>
        </w:rPr>
        <w:t xml:space="preserve"> Etap 2</w:t>
      </w:r>
      <w:r w:rsidR="00602F99">
        <w:rPr>
          <w:rFonts w:ascii="Verdana" w:hAnsi="Verdana" w:cstheme="minorHAnsi"/>
          <w:sz w:val="22"/>
          <w:szCs w:val="22"/>
        </w:rPr>
        <w:t xml:space="preserve"> – </w:t>
      </w:r>
      <w:r w:rsidR="00BF3A2F">
        <w:rPr>
          <w:rFonts w:ascii="Verdana" w:hAnsi="Verdana" w:cstheme="minorHAnsi"/>
          <w:sz w:val="22"/>
          <w:szCs w:val="22"/>
        </w:rPr>
        <w:t xml:space="preserve">wystawiane </w:t>
      </w:r>
      <w:r w:rsidR="00602F99">
        <w:rPr>
          <w:rFonts w:ascii="Verdana" w:hAnsi="Verdana" w:cstheme="minorHAnsi"/>
          <w:sz w:val="22"/>
          <w:szCs w:val="22"/>
        </w:rPr>
        <w:t xml:space="preserve"> raz w roku po wykonaniu przeglądów gwarancyjnych i podpisaniu protokołów odbiorów gwarancyjnych</w:t>
      </w:r>
      <w:r w:rsidR="00C77E52">
        <w:rPr>
          <w:rFonts w:ascii="Verdana" w:hAnsi="Verdana" w:cstheme="minorHAnsi"/>
          <w:sz w:val="22"/>
          <w:szCs w:val="22"/>
        </w:rPr>
        <w:t xml:space="preserve">, w okresie obowiązywania gwarancji udzielanej przez Wykonawcę robót budowlanych tj. 60 miesięcy; </w:t>
      </w:r>
      <w:r>
        <w:rPr>
          <w:rFonts w:ascii="Verdana" w:hAnsi="Verdana" w:cstheme="minorHAnsi"/>
          <w:sz w:val="22"/>
          <w:szCs w:val="22"/>
        </w:rPr>
        <w:t>faktury stanowią do 8%</w:t>
      </w:r>
      <w:r w:rsidRPr="00F748B3">
        <w:t xml:space="preserve"> </w:t>
      </w:r>
      <w:r w:rsidRPr="00F748B3">
        <w:rPr>
          <w:rFonts w:ascii="Verdana" w:hAnsi="Verdana" w:cstheme="minorHAnsi"/>
          <w:sz w:val="22"/>
          <w:szCs w:val="22"/>
        </w:rPr>
        <w:t>wynagrodzenia brutto określonego w §10</w:t>
      </w:r>
      <w:r>
        <w:rPr>
          <w:rFonts w:ascii="Verdana" w:hAnsi="Verdana" w:cstheme="minorHAnsi"/>
          <w:sz w:val="22"/>
          <w:szCs w:val="22"/>
        </w:rPr>
        <w:t xml:space="preserve"> (każda faktura częściowa stanowić będzie 2% </w:t>
      </w:r>
      <w:r w:rsidRPr="00C253B1">
        <w:rPr>
          <w:rFonts w:ascii="Verdana" w:hAnsi="Verdana" w:cstheme="minorHAnsi"/>
          <w:sz w:val="22"/>
          <w:szCs w:val="22"/>
        </w:rPr>
        <w:t xml:space="preserve">wynagrodzenia brutto określonego w </w:t>
      </w:r>
      <w:r w:rsidRPr="00C253B1">
        <w:rPr>
          <w:szCs w:val="22"/>
        </w:rPr>
        <w:t>§</w:t>
      </w:r>
      <w:r w:rsidRPr="00C253B1">
        <w:rPr>
          <w:rFonts w:ascii="Verdana" w:hAnsi="Verdana" w:cstheme="minorHAnsi"/>
          <w:sz w:val="22"/>
          <w:szCs w:val="22"/>
        </w:rPr>
        <w:t>1</w:t>
      </w:r>
      <w:r>
        <w:rPr>
          <w:rFonts w:ascii="Verdana" w:hAnsi="Verdana" w:cstheme="minorHAnsi"/>
          <w:sz w:val="22"/>
          <w:szCs w:val="22"/>
        </w:rPr>
        <w:t>0)</w:t>
      </w:r>
      <w:r w:rsidR="00602F99" w:rsidRPr="00C253B1">
        <w:rPr>
          <w:rFonts w:ascii="Verdana" w:hAnsi="Verdana" w:cstheme="minorHAnsi"/>
          <w:sz w:val="22"/>
          <w:szCs w:val="22"/>
        </w:rPr>
        <w:t>.</w:t>
      </w:r>
      <w:r w:rsidR="00C77E52">
        <w:rPr>
          <w:rFonts w:ascii="Verdana" w:hAnsi="Verdana" w:cstheme="minorHAnsi"/>
          <w:sz w:val="22"/>
          <w:szCs w:val="22"/>
        </w:rPr>
        <w:t xml:space="preserve"> Podstawą do</w:t>
      </w:r>
      <w:r w:rsidR="00C77E52" w:rsidRPr="00C77E52">
        <w:t xml:space="preserve"> </w:t>
      </w:r>
      <w:r w:rsidR="00C77E52" w:rsidRPr="00C77E52">
        <w:rPr>
          <w:rFonts w:ascii="Verdana" w:hAnsi="Verdana" w:cstheme="minorHAnsi"/>
          <w:sz w:val="22"/>
          <w:szCs w:val="22"/>
        </w:rPr>
        <w:t>wystawienia faktur częściowych będzie podpisany przez obie Strony protokół</w:t>
      </w:r>
      <w:r w:rsidR="00C77E52">
        <w:rPr>
          <w:rFonts w:ascii="Verdana" w:hAnsi="Verdana" w:cstheme="minorHAnsi"/>
          <w:sz w:val="22"/>
          <w:szCs w:val="22"/>
        </w:rPr>
        <w:t xml:space="preserve"> odbioru gwarancyjnego </w:t>
      </w:r>
      <w:r w:rsidR="00BF3A2F">
        <w:rPr>
          <w:rFonts w:ascii="Verdana" w:hAnsi="Verdana" w:cstheme="minorHAnsi"/>
          <w:sz w:val="22"/>
          <w:szCs w:val="22"/>
        </w:rPr>
        <w:t xml:space="preserve">bezusterkowego lub potwierdzający usunięcie usterek </w:t>
      </w:r>
      <w:r w:rsidR="00C77E52">
        <w:rPr>
          <w:rFonts w:ascii="Verdana" w:hAnsi="Verdana" w:cstheme="minorHAnsi"/>
          <w:sz w:val="22"/>
          <w:szCs w:val="22"/>
        </w:rPr>
        <w:t>za dany okres.</w:t>
      </w:r>
    </w:p>
    <w:p w14:paraId="1963201B" w14:textId="70068B2C" w:rsidR="008E4C37" w:rsidRDefault="00F748B3" w:rsidP="00602F99">
      <w:pPr>
        <w:pStyle w:val="Akapitzlist"/>
        <w:numPr>
          <w:ilvl w:val="0"/>
          <w:numId w:val="63"/>
        </w:numPr>
        <w:spacing w:line="276" w:lineRule="auto"/>
        <w:jc w:val="both"/>
        <w:rPr>
          <w:rFonts w:ascii="Verdana" w:hAnsi="Verdana" w:cstheme="minorHAnsi"/>
          <w:sz w:val="22"/>
          <w:szCs w:val="22"/>
        </w:rPr>
      </w:pPr>
      <w:r>
        <w:rPr>
          <w:rFonts w:ascii="Verdana" w:hAnsi="Verdana" w:cstheme="minorHAnsi"/>
          <w:sz w:val="22"/>
          <w:szCs w:val="22"/>
        </w:rPr>
        <w:t>f</w:t>
      </w:r>
      <w:r w:rsidR="008E4C37">
        <w:rPr>
          <w:rFonts w:ascii="Verdana" w:hAnsi="Verdana" w:cstheme="minorHAnsi"/>
          <w:sz w:val="22"/>
          <w:szCs w:val="22"/>
        </w:rPr>
        <w:t>aktura końcowa Etap 2</w:t>
      </w:r>
      <w:r w:rsidR="00602F99">
        <w:rPr>
          <w:rFonts w:ascii="Verdana" w:hAnsi="Verdana" w:cstheme="minorHAnsi"/>
          <w:sz w:val="22"/>
          <w:szCs w:val="22"/>
        </w:rPr>
        <w:t xml:space="preserve"> </w:t>
      </w:r>
      <w:r w:rsidR="00602F99" w:rsidRPr="00602F99">
        <w:rPr>
          <w:rFonts w:ascii="Verdana" w:hAnsi="Verdana" w:cstheme="minorHAnsi"/>
          <w:sz w:val="22"/>
          <w:szCs w:val="22"/>
        </w:rPr>
        <w:t xml:space="preserve">– </w:t>
      </w:r>
      <w:r w:rsidR="00BF3A2F">
        <w:rPr>
          <w:rFonts w:ascii="Verdana" w:hAnsi="Verdana" w:cstheme="minorHAnsi"/>
          <w:sz w:val="22"/>
          <w:szCs w:val="22"/>
        </w:rPr>
        <w:t xml:space="preserve"> wystawiona zostanie</w:t>
      </w:r>
      <w:r w:rsidR="00602F99" w:rsidRPr="00602F99">
        <w:rPr>
          <w:rFonts w:ascii="Verdana" w:hAnsi="Verdana" w:cstheme="minorHAnsi"/>
          <w:sz w:val="22"/>
          <w:szCs w:val="22"/>
        </w:rPr>
        <w:t xml:space="preserve"> po wykonaniu </w:t>
      </w:r>
      <w:r>
        <w:rPr>
          <w:rFonts w:ascii="Verdana" w:hAnsi="Verdana" w:cstheme="minorHAnsi"/>
          <w:sz w:val="22"/>
          <w:szCs w:val="22"/>
        </w:rPr>
        <w:t xml:space="preserve">ostatniego </w:t>
      </w:r>
      <w:r w:rsidR="00602F99" w:rsidRPr="00602F99">
        <w:rPr>
          <w:rFonts w:ascii="Verdana" w:hAnsi="Verdana" w:cstheme="minorHAnsi"/>
          <w:sz w:val="22"/>
          <w:szCs w:val="22"/>
        </w:rPr>
        <w:t>przegląd</w:t>
      </w:r>
      <w:r>
        <w:rPr>
          <w:rFonts w:ascii="Verdana" w:hAnsi="Verdana" w:cstheme="minorHAnsi"/>
          <w:sz w:val="22"/>
          <w:szCs w:val="22"/>
        </w:rPr>
        <w:t>u</w:t>
      </w:r>
      <w:r w:rsidR="00602F99" w:rsidRPr="00602F99">
        <w:rPr>
          <w:rFonts w:ascii="Verdana" w:hAnsi="Verdana" w:cstheme="minorHAnsi"/>
          <w:sz w:val="22"/>
          <w:szCs w:val="22"/>
        </w:rPr>
        <w:t xml:space="preserve"> gwarancyjn</w:t>
      </w:r>
      <w:r>
        <w:rPr>
          <w:rFonts w:ascii="Verdana" w:hAnsi="Verdana" w:cstheme="minorHAnsi"/>
          <w:sz w:val="22"/>
          <w:szCs w:val="22"/>
        </w:rPr>
        <w:t>ego</w:t>
      </w:r>
      <w:r w:rsidR="00602F99" w:rsidRPr="00602F99">
        <w:rPr>
          <w:rFonts w:ascii="Verdana" w:hAnsi="Verdana" w:cstheme="minorHAnsi"/>
          <w:sz w:val="22"/>
          <w:szCs w:val="22"/>
        </w:rPr>
        <w:t xml:space="preserve"> i podpisaniu </w:t>
      </w:r>
      <w:r w:rsidR="00BF3A2F">
        <w:rPr>
          <w:rFonts w:ascii="Verdana" w:hAnsi="Verdana" w:cstheme="minorHAnsi"/>
          <w:sz w:val="22"/>
          <w:szCs w:val="22"/>
        </w:rPr>
        <w:t xml:space="preserve">bezusterkowego </w:t>
      </w:r>
      <w:r w:rsidR="00602F99" w:rsidRPr="00602F99">
        <w:rPr>
          <w:rFonts w:ascii="Verdana" w:hAnsi="Verdana" w:cstheme="minorHAnsi"/>
          <w:sz w:val="22"/>
          <w:szCs w:val="22"/>
        </w:rPr>
        <w:t>protokoł</w:t>
      </w:r>
      <w:r>
        <w:rPr>
          <w:rFonts w:ascii="Verdana" w:hAnsi="Verdana" w:cstheme="minorHAnsi"/>
          <w:sz w:val="22"/>
          <w:szCs w:val="22"/>
        </w:rPr>
        <w:t>u</w:t>
      </w:r>
      <w:r w:rsidR="00602F99" w:rsidRPr="00602F99">
        <w:rPr>
          <w:rFonts w:ascii="Verdana" w:hAnsi="Verdana" w:cstheme="minorHAnsi"/>
          <w:sz w:val="22"/>
          <w:szCs w:val="22"/>
        </w:rPr>
        <w:t xml:space="preserve"> odbior</w:t>
      </w:r>
      <w:r>
        <w:rPr>
          <w:rFonts w:ascii="Verdana" w:hAnsi="Verdana" w:cstheme="minorHAnsi"/>
          <w:sz w:val="22"/>
          <w:szCs w:val="22"/>
        </w:rPr>
        <w:t>u po</w:t>
      </w:r>
      <w:r w:rsidR="00602F99" w:rsidRPr="00602F99">
        <w:rPr>
          <w:rFonts w:ascii="Verdana" w:hAnsi="Verdana" w:cstheme="minorHAnsi"/>
          <w:sz w:val="22"/>
          <w:szCs w:val="22"/>
        </w:rPr>
        <w:t>gwarancyjn</w:t>
      </w:r>
      <w:r>
        <w:rPr>
          <w:rFonts w:ascii="Verdana" w:hAnsi="Verdana" w:cstheme="minorHAnsi"/>
          <w:sz w:val="22"/>
          <w:szCs w:val="22"/>
        </w:rPr>
        <w:t xml:space="preserve">ego; faktura </w:t>
      </w:r>
      <w:r w:rsidR="00FC33D9">
        <w:rPr>
          <w:rFonts w:ascii="Verdana" w:hAnsi="Verdana" w:cstheme="minorHAnsi"/>
          <w:sz w:val="22"/>
          <w:szCs w:val="22"/>
        </w:rPr>
        <w:t xml:space="preserve">stanowić będzie </w:t>
      </w:r>
      <w:r w:rsidR="00602F99" w:rsidRPr="00602F99">
        <w:rPr>
          <w:rFonts w:ascii="Verdana" w:hAnsi="Verdana" w:cstheme="minorHAnsi"/>
          <w:sz w:val="22"/>
          <w:szCs w:val="22"/>
        </w:rPr>
        <w:t>2% wynagrodzenia brutto określonego w §10.</w:t>
      </w:r>
      <w:r w:rsidR="00FC33D9">
        <w:rPr>
          <w:rFonts w:ascii="Verdana" w:hAnsi="Verdana" w:cstheme="minorHAnsi"/>
          <w:sz w:val="22"/>
          <w:szCs w:val="22"/>
        </w:rPr>
        <w:t xml:space="preserve"> Podstawą do</w:t>
      </w:r>
      <w:r w:rsidR="00FC33D9" w:rsidRPr="00C77E52">
        <w:t xml:space="preserve"> </w:t>
      </w:r>
      <w:r w:rsidR="00FC33D9" w:rsidRPr="00C77E52">
        <w:rPr>
          <w:rFonts w:ascii="Verdana" w:hAnsi="Verdana" w:cstheme="minorHAnsi"/>
          <w:sz w:val="22"/>
          <w:szCs w:val="22"/>
        </w:rPr>
        <w:t>wystawienia faktur</w:t>
      </w:r>
      <w:r w:rsidR="00FC33D9">
        <w:rPr>
          <w:rFonts w:ascii="Verdana" w:hAnsi="Verdana" w:cstheme="minorHAnsi"/>
          <w:sz w:val="22"/>
          <w:szCs w:val="22"/>
        </w:rPr>
        <w:t>y</w:t>
      </w:r>
      <w:r w:rsidR="00FC33D9" w:rsidRPr="00C77E52">
        <w:rPr>
          <w:rFonts w:ascii="Verdana" w:hAnsi="Verdana" w:cstheme="minorHAnsi"/>
          <w:sz w:val="22"/>
          <w:szCs w:val="22"/>
        </w:rPr>
        <w:t xml:space="preserve"> </w:t>
      </w:r>
      <w:r w:rsidR="00FC33D9">
        <w:rPr>
          <w:rFonts w:ascii="Verdana" w:hAnsi="Verdana" w:cstheme="minorHAnsi"/>
          <w:sz w:val="22"/>
          <w:szCs w:val="22"/>
        </w:rPr>
        <w:t>końcowej</w:t>
      </w:r>
      <w:r w:rsidR="00FC33D9" w:rsidRPr="00C77E52">
        <w:rPr>
          <w:rFonts w:ascii="Verdana" w:hAnsi="Verdana" w:cstheme="minorHAnsi"/>
          <w:sz w:val="22"/>
          <w:szCs w:val="22"/>
        </w:rPr>
        <w:t xml:space="preserve"> będzie </w:t>
      </w:r>
      <w:r w:rsidR="00FC33D9" w:rsidRPr="00C77E52">
        <w:rPr>
          <w:rFonts w:ascii="Verdana" w:hAnsi="Verdana" w:cstheme="minorHAnsi"/>
          <w:sz w:val="22"/>
          <w:szCs w:val="22"/>
        </w:rPr>
        <w:lastRenderedPageBreak/>
        <w:t>podpisany przez obie Strony protokół</w:t>
      </w:r>
      <w:r w:rsidR="00FC33D9">
        <w:rPr>
          <w:rFonts w:ascii="Verdana" w:hAnsi="Verdana" w:cstheme="minorHAnsi"/>
          <w:sz w:val="22"/>
          <w:szCs w:val="22"/>
        </w:rPr>
        <w:t xml:space="preserve"> odbioru pogwarancyjnego wykonany na zakończenie okresu gwarancji udzielnej prze wykonawcę robót budowlanych.</w:t>
      </w:r>
    </w:p>
    <w:p w14:paraId="3584E8E4" w14:textId="67BE3B9F" w:rsidR="00D15A06" w:rsidRPr="00C253B1" w:rsidRDefault="00D15A06" w:rsidP="00B76293">
      <w:pPr>
        <w:numPr>
          <w:ilvl w:val="0"/>
          <w:numId w:val="15"/>
        </w:numPr>
        <w:spacing w:line="276" w:lineRule="auto"/>
        <w:contextualSpacing/>
        <w:jc w:val="both"/>
        <w:rPr>
          <w:rFonts w:ascii="Verdana" w:hAnsi="Verdana" w:cstheme="minorHAnsi"/>
          <w:sz w:val="22"/>
          <w:szCs w:val="22"/>
        </w:rPr>
      </w:pPr>
      <w:r w:rsidRPr="00C253B1">
        <w:rPr>
          <w:rFonts w:ascii="Verdana" w:hAnsi="Verdana" w:cstheme="minorHAnsi"/>
          <w:sz w:val="22"/>
          <w:szCs w:val="22"/>
        </w:rPr>
        <w:t xml:space="preserve">Strony ustalają, że termin zapłaty faktur częściowych i końcowej będzie wynosić 30 dni licząc od dnia złożenia Zamawiającemu prawidłowo </w:t>
      </w:r>
      <w:r w:rsidR="00FA6C06" w:rsidRPr="00C253B1">
        <w:rPr>
          <w:rFonts w:ascii="Verdana" w:hAnsi="Verdana" w:cstheme="minorHAnsi"/>
          <w:sz w:val="22"/>
          <w:szCs w:val="22"/>
        </w:rPr>
        <w:t xml:space="preserve">wystawionej </w:t>
      </w:r>
      <w:r w:rsidRPr="00C253B1">
        <w:rPr>
          <w:rFonts w:ascii="Verdana" w:hAnsi="Verdana" w:cstheme="minorHAnsi"/>
          <w:sz w:val="22"/>
          <w:szCs w:val="22"/>
        </w:rPr>
        <w:t xml:space="preserve">faktury wraz z wymaganymi dokumentami. </w:t>
      </w:r>
      <w:r w:rsidR="00FF7236" w:rsidRPr="00C253B1">
        <w:rPr>
          <w:rFonts w:ascii="Verdana" w:hAnsi="Verdana" w:cstheme="minorHAnsi"/>
          <w:sz w:val="22"/>
          <w:szCs w:val="22"/>
        </w:rPr>
        <w:t>Błędnie wystawiona faktura spowoduje naliczenie ponownego 30 dniowego terminu płatności od momentu dostarczenia poprawionych lub brakujących dokumentów.</w:t>
      </w:r>
    </w:p>
    <w:p w14:paraId="46E73C8F" w14:textId="36DF18D8" w:rsidR="00D15A06" w:rsidRPr="00C253B1" w:rsidRDefault="00D15A06" w:rsidP="00B76293">
      <w:pPr>
        <w:numPr>
          <w:ilvl w:val="0"/>
          <w:numId w:val="15"/>
        </w:numPr>
        <w:spacing w:line="276" w:lineRule="auto"/>
        <w:contextualSpacing/>
        <w:jc w:val="both"/>
        <w:rPr>
          <w:rFonts w:ascii="Verdana" w:hAnsi="Verdana" w:cstheme="minorHAnsi"/>
          <w:sz w:val="22"/>
          <w:szCs w:val="22"/>
        </w:rPr>
      </w:pPr>
      <w:r w:rsidRPr="00C253B1">
        <w:rPr>
          <w:rFonts w:ascii="Verdana" w:hAnsi="Verdana" w:cstheme="minorHAnsi"/>
          <w:sz w:val="22"/>
          <w:szCs w:val="22"/>
        </w:rPr>
        <w:t>Należności z tytułu faktur częściowych i końcowej będą płacone przez Zamawiającego na rachunek bankowy Wykonawcy w banku……………………………… nr…………………………………. Zmiana numeru rachunku bankowego Wykonawcy będzie wymagała wcześniejszego zgłoszenia przez Wykonawcę</w:t>
      </w:r>
      <w:r w:rsidR="00C6286D" w:rsidRPr="00C253B1">
        <w:rPr>
          <w:rFonts w:ascii="Verdana" w:hAnsi="Verdana" w:cstheme="minorHAnsi"/>
          <w:sz w:val="22"/>
          <w:szCs w:val="22"/>
        </w:rPr>
        <w:t>,</w:t>
      </w:r>
      <w:r w:rsidRPr="00C253B1">
        <w:rPr>
          <w:rFonts w:ascii="Verdana" w:hAnsi="Verdana" w:cstheme="minorHAnsi"/>
          <w:sz w:val="22"/>
          <w:szCs w:val="22"/>
        </w:rPr>
        <w:t xml:space="preserve"> ale nie będzie wymagała podpisania aneksu do niniejszej Umowy.</w:t>
      </w:r>
      <w:r w:rsidR="006447C2" w:rsidRPr="00C253B1">
        <w:rPr>
          <w:rFonts w:ascii="Verdana" w:hAnsi="Verdana" w:cstheme="minorHAnsi"/>
          <w:sz w:val="22"/>
          <w:szCs w:val="22"/>
        </w:rPr>
        <w:t xml:space="preserve"> (</w:t>
      </w:r>
      <w:r w:rsidR="006447C2" w:rsidRPr="00C253B1">
        <w:rPr>
          <w:rFonts w:ascii="Verdana" w:hAnsi="Verdana" w:cstheme="minorHAnsi"/>
          <w:i/>
          <w:sz w:val="22"/>
          <w:szCs w:val="22"/>
        </w:rPr>
        <w:t>dalsza część postanowienia zostanie dodana w przypadku, gdy wykonawca będzie występował jako konsorcjum – w innym wypadku zostanie usunięta</w:t>
      </w:r>
      <w:r w:rsidR="006447C2" w:rsidRPr="00C253B1">
        <w:rPr>
          <w:rFonts w:ascii="Verdana" w:hAnsi="Verdana" w:cstheme="minorHAnsi"/>
          <w:sz w:val="22"/>
          <w:szCs w:val="22"/>
        </w:rPr>
        <w:t>)</w:t>
      </w:r>
      <w:r w:rsidRPr="00C253B1">
        <w:rPr>
          <w:rFonts w:ascii="Verdana" w:hAnsi="Verdana" w:cstheme="minorHAnsi"/>
          <w:sz w:val="22"/>
          <w:szCs w:val="22"/>
        </w:rPr>
        <w:t xml:space="preserve"> Zmiana rachunku dokonywana w przypadku Konsorcjum – wymaga pisemnej zgody wszystkich członków Konsorcjum.</w:t>
      </w:r>
    </w:p>
    <w:p w14:paraId="300B0999" w14:textId="77777777" w:rsidR="00D15A06" w:rsidRPr="00C253B1" w:rsidRDefault="00D15A06" w:rsidP="00B76293">
      <w:pPr>
        <w:numPr>
          <w:ilvl w:val="0"/>
          <w:numId w:val="15"/>
        </w:numPr>
        <w:spacing w:line="276" w:lineRule="auto"/>
        <w:contextualSpacing/>
        <w:jc w:val="both"/>
        <w:rPr>
          <w:rFonts w:ascii="Verdana" w:hAnsi="Verdana" w:cstheme="minorHAnsi"/>
          <w:sz w:val="22"/>
          <w:szCs w:val="22"/>
        </w:rPr>
      </w:pPr>
      <w:r w:rsidRPr="00C253B1">
        <w:rPr>
          <w:rFonts w:ascii="Verdana" w:hAnsi="Verdana" w:cstheme="minorHAnsi"/>
          <w:sz w:val="22"/>
          <w:szCs w:val="22"/>
        </w:rPr>
        <w:t>Za termin zapłaty uznaje się dzień obciążenia rachunku Zamawiającego.</w:t>
      </w:r>
    </w:p>
    <w:p w14:paraId="327C0FA5" w14:textId="77777777" w:rsidR="00D15A06" w:rsidRPr="00C253B1" w:rsidRDefault="00D15A06" w:rsidP="00B76293">
      <w:pPr>
        <w:numPr>
          <w:ilvl w:val="0"/>
          <w:numId w:val="15"/>
        </w:numPr>
        <w:spacing w:line="276" w:lineRule="auto"/>
        <w:contextualSpacing/>
        <w:jc w:val="both"/>
        <w:rPr>
          <w:rFonts w:ascii="Verdana" w:hAnsi="Verdana" w:cstheme="minorHAnsi"/>
          <w:sz w:val="22"/>
          <w:szCs w:val="22"/>
        </w:rPr>
      </w:pPr>
      <w:r w:rsidRPr="00C253B1">
        <w:rPr>
          <w:rFonts w:ascii="Verdana" w:hAnsi="Verdana" w:cstheme="minorHAnsi"/>
          <w:sz w:val="22"/>
          <w:szCs w:val="22"/>
        </w:rPr>
        <w:t>Wykonawca nie może, bez zgody Zamawiającego wyrażonej w formie pisemnej pod rygorem nieważności, dokonać cesji wierzytelności wynikających z Umowy na osoby trzecie.</w:t>
      </w:r>
    </w:p>
    <w:p w14:paraId="5C70F758" w14:textId="1086B870" w:rsidR="00D15A06" w:rsidRPr="00C253B1" w:rsidRDefault="006447C2" w:rsidP="00B76293">
      <w:pPr>
        <w:numPr>
          <w:ilvl w:val="0"/>
          <w:numId w:val="15"/>
        </w:numPr>
        <w:spacing w:line="276" w:lineRule="auto"/>
        <w:contextualSpacing/>
        <w:jc w:val="both"/>
        <w:rPr>
          <w:rFonts w:ascii="Verdana" w:hAnsi="Verdana" w:cstheme="minorHAnsi"/>
          <w:sz w:val="22"/>
          <w:szCs w:val="22"/>
        </w:rPr>
      </w:pPr>
      <w:r w:rsidRPr="00C253B1">
        <w:rPr>
          <w:rFonts w:ascii="Verdana" w:hAnsi="Verdana" w:cstheme="minorHAnsi"/>
          <w:sz w:val="22"/>
          <w:szCs w:val="22"/>
        </w:rPr>
        <w:t>(</w:t>
      </w:r>
      <w:r w:rsidRPr="00C253B1">
        <w:rPr>
          <w:rFonts w:ascii="Verdana" w:hAnsi="Verdana" w:cstheme="minorHAnsi"/>
          <w:i/>
          <w:sz w:val="22"/>
          <w:szCs w:val="22"/>
        </w:rPr>
        <w:t>niniejsze postanowienie zostanie dodane w przypadku, gdy wykonawca będzie występował jako konsorcjum – w innym wypadku zostanie usunięte</w:t>
      </w:r>
      <w:r w:rsidRPr="00C253B1">
        <w:rPr>
          <w:rFonts w:ascii="Verdana" w:hAnsi="Verdana" w:cstheme="minorHAnsi"/>
          <w:sz w:val="22"/>
          <w:szCs w:val="22"/>
        </w:rPr>
        <w:t>)</w:t>
      </w:r>
      <w:r w:rsidR="00C6286D" w:rsidRPr="00C253B1">
        <w:rPr>
          <w:rFonts w:ascii="Verdana" w:hAnsi="Verdana" w:cstheme="minorHAnsi"/>
          <w:sz w:val="22"/>
          <w:szCs w:val="22"/>
        </w:rPr>
        <w:t xml:space="preserve"> </w:t>
      </w:r>
      <w:r w:rsidR="00D15A06" w:rsidRPr="00C253B1">
        <w:rPr>
          <w:rFonts w:ascii="Verdana" w:hAnsi="Verdana" w:cstheme="minorHAnsi"/>
          <w:sz w:val="22"/>
          <w:szCs w:val="22"/>
        </w:rPr>
        <w:t xml:space="preserve">W przypadku wyrażenia zgody, o której mowa w ust. </w:t>
      </w:r>
      <w:r w:rsidR="00391342" w:rsidRPr="00C253B1">
        <w:rPr>
          <w:rFonts w:ascii="Verdana" w:hAnsi="Verdana" w:cstheme="minorHAnsi"/>
          <w:sz w:val="22"/>
          <w:szCs w:val="22"/>
        </w:rPr>
        <w:t>6</w:t>
      </w:r>
      <w:r w:rsidR="00D15A06" w:rsidRPr="00C253B1">
        <w:rPr>
          <w:rFonts w:ascii="Verdana" w:hAnsi="Verdana" w:cstheme="minorHAnsi"/>
          <w:sz w:val="22"/>
          <w:szCs w:val="22"/>
        </w:rPr>
        <w:t xml:space="preserve"> cesja musi być dokonana przez wszystkich członków Konsorcjum/wspólników spółki cywilnej.</w:t>
      </w:r>
    </w:p>
    <w:p w14:paraId="74CDD2F7" w14:textId="6505249C" w:rsidR="00D15A06" w:rsidRPr="00C253B1" w:rsidRDefault="00D15A06" w:rsidP="00B76293">
      <w:pPr>
        <w:numPr>
          <w:ilvl w:val="0"/>
          <w:numId w:val="15"/>
        </w:numPr>
        <w:spacing w:line="276" w:lineRule="auto"/>
        <w:contextualSpacing/>
        <w:jc w:val="both"/>
        <w:rPr>
          <w:rFonts w:ascii="Verdana" w:hAnsi="Verdana" w:cstheme="minorHAnsi"/>
          <w:sz w:val="22"/>
          <w:szCs w:val="22"/>
        </w:rPr>
      </w:pPr>
      <w:r w:rsidRPr="00C253B1">
        <w:rPr>
          <w:rFonts w:ascii="Verdana" w:hAnsi="Verdana" w:cstheme="minorHAnsi"/>
          <w:sz w:val="22"/>
          <w:szCs w:val="22"/>
        </w:rPr>
        <w:t xml:space="preserve">Warunkiem zapłaty przez Zamawiającego Wynagrodzenia w częściach za odebrane </w:t>
      </w:r>
      <w:r w:rsidR="00C6286D" w:rsidRPr="00C253B1">
        <w:rPr>
          <w:rFonts w:ascii="Verdana" w:hAnsi="Verdana" w:cstheme="minorHAnsi"/>
          <w:sz w:val="22"/>
          <w:szCs w:val="22"/>
        </w:rPr>
        <w:t xml:space="preserve">prac </w:t>
      </w:r>
      <w:r w:rsidRPr="00C253B1">
        <w:rPr>
          <w:rFonts w:ascii="Verdana" w:hAnsi="Verdana" w:cstheme="minorHAnsi"/>
          <w:sz w:val="22"/>
          <w:szCs w:val="22"/>
        </w:rPr>
        <w:t xml:space="preserve">jest przedstawienie przez Wykonawcę pisemnego oświadczenia o zapłacie wymagalnego wynagrodzenia Podwykonawcom i dalszym Podwykonawcom, biorącym udział w realizacji </w:t>
      </w:r>
      <w:r w:rsidR="00391342" w:rsidRPr="00C253B1">
        <w:rPr>
          <w:rFonts w:ascii="Verdana" w:hAnsi="Verdana" w:cstheme="minorHAnsi"/>
          <w:sz w:val="22"/>
          <w:szCs w:val="22"/>
        </w:rPr>
        <w:t xml:space="preserve">w zakresie </w:t>
      </w:r>
      <w:r w:rsidRPr="00C253B1">
        <w:rPr>
          <w:rFonts w:ascii="Verdana" w:hAnsi="Verdana" w:cstheme="minorHAnsi"/>
          <w:sz w:val="22"/>
          <w:szCs w:val="22"/>
        </w:rPr>
        <w:t>odebranych</w:t>
      </w:r>
      <w:r w:rsidR="0052065B" w:rsidRPr="00C253B1">
        <w:rPr>
          <w:rFonts w:ascii="Verdana" w:hAnsi="Verdana" w:cstheme="minorHAnsi"/>
          <w:sz w:val="22"/>
          <w:szCs w:val="22"/>
        </w:rPr>
        <w:t xml:space="preserve"> </w:t>
      </w:r>
      <w:r w:rsidR="00C6286D" w:rsidRPr="00C253B1">
        <w:rPr>
          <w:rFonts w:ascii="Verdana" w:hAnsi="Verdana" w:cstheme="minorHAnsi"/>
          <w:sz w:val="22"/>
          <w:szCs w:val="22"/>
        </w:rPr>
        <w:t>p</w:t>
      </w:r>
      <w:r w:rsidR="0052065B" w:rsidRPr="00C253B1">
        <w:rPr>
          <w:rFonts w:ascii="Verdana" w:hAnsi="Verdana" w:cstheme="minorHAnsi"/>
          <w:sz w:val="22"/>
          <w:szCs w:val="22"/>
        </w:rPr>
        <w:t>rac</w:t>
      </w:r>
      <w:r w:rsidR="00662F31" w:rsidRPr="00C253B1">
        <w:rPr>
          <w:rFonts w:ascii="Verdana" w:hAnsi="Verdana" w:cstheme="minorHAnsi"/>
          <w:sz w:val="22"/>
          <w:szCs w:val="22"/>
        </w:rPr>
        <w:t xml:space="preserve"> </w:t>
      </w:r>
      <w:r w:rsidRPr="00C253B1">
        <w:rPr>
          <w:rFonts w:ascii="Verdana" w:hAnsi="Verdana" w:cstheme="minorHAnsi"/>
          <w:sz w:val="22"/>
          <w:szCs w:val="22"/>
        </w:rPr>
        <w:t xml:space="preserve">oraz złożenia dowodów przelewu lub zapłaty tych kwot. W przypadku nieprzedstawienia przez Wykonawcę oświadczeń lub dowodów, o których mowa powyżej, Zamawiający wstrzymuje wypłatę należnego </w:t>
      </w:r>
      <w:r w:rsidR="00D62EB0" w:rsidRPr="00C253B1">
        <w:rPr>
          <w:rFonts w:ascii="Verdana" w:hAnsi="Verdana" w:cstheme="minorHAnsi"/>
          <w:sz w:val="22"/>
          <w:szCs w:val="22"/>
        </w:rPr>
        <w:t>W</w:t>
      </w:r>
      <w:r w:rsidRPr="00C253B1">
        <w:rPr>
          <w:rFonts w:ascii="Verdana" w:hAnsi="Verdana" w:cstheme="minorHAnsi"/>
          <w:sz w:val="22"/>
          <w:szCs w:val="22"/>
        </w:rPr>
        <w:t xml:space="preserve">ynagrodzenia za odebrane </w:t>
      </w:r>
      <w:r w:rsidR="00C6286D" w:rsidRPr="00C253B1">
        <w:rPr>
          <w:rFonts w:ascii="Verdana" w:hAnsi="Verdana" w:cstheme="minorHAnsi"/>
          <w:sz w:val="22"/>
          <w:szCs w:val="22"/>
        </w:rPr>
        <w:t>p</w:t>
      </w:r>
      <w:r w:rsidR="00662F31" w:rsidRPr="00C253B1">
        <w:rPr>
          <w:rFonts w:ascii="Verdana" w:hAnsi="Verdana" w:cstheme="minorHAnsi"/>
          <w:sz w:val="22"/>
          <w:szCs w:val="22"/>
        </w:rPr>
        <w:t xml:space="preserve">race </w:t>
      </w:r>
      <w:r w:rsidRPr="00C253B1">
        <w:rPr>
          <w:rFonts w:ascii="Verdana" w:hAnsi="Verdana" w:cstheme="minorHAnsi"/>
          <w:sz w:val="22"/>
          <w:szCs w:val="22"/>
        </w:rPr>
        <w:t>w części równej sumie kwot wynikających z nieprzedstawionych oświadczeń.</w:t>
      </w:r>
    </w:p>
    <w:p w14:paraId="17D724E9" w14:textId="77777777" w:rsidR="00833E4E" w:rsidRPr="00C253B1" w:rsidRDefault="00833E4E" w:rsidP="00B76293">
      <w:pPr>
        <w:numPr>
          <w:ilvl w:val="0"/>
          <w:numId w:val="15"/>
        </w:numPr>
        <w:spacing w:line="276" w:lineRule="auto"/>
        <w:contextualSpacing/>
        <w:jc w:val="both"/>
        <w:rPr>
          <w:rFonts w:ascii="Verdana" w:hAnsi="Verdana" w:cstheme="minorHAnsi"/>
          <w:strike/>
          <w:sz w:val="20"/>
          <w:szCs w:val="22"/>
        </w:rPr>
      </w:pPr>
      <w:r w:rsidRPr="00C253B1">
        <w:rPr>
          <w:rFonts w:ascii="Verdana" w:eastAsia="Calibri" w:hAnsi="Verdana"/>
          <w:sz w:val="22"/>
        </w:rPr>
        <w:t xml:space="preserve">Zamawiający zastrzega sobie prawo dokonywania płatności wynagrodzenia należnego Wykonawcy w ramach mechanizmu podzielonej płatności (zwanego dalej Mechanizmem Split </w:t>
      </w:r>
      <w:proofErr w:type="spellStart"/>
      <w:r w:rsidRPr="00C253B1">
        <w:rPr>
          <w:rFonts w:ascii="Verdana" w:eastAsia="Calibri" w:hAnsi="Verdana"/>
          <w:sz w:val="22"/>
        </w:rPr>
        <w:t>Payment</w:t>
      </w:r>
      <w:proofErr w:type="spellEnd"/>
      <w:r w:rsidRPr="00C253B1">
        <w:rPr>
          <w:rFonts w:ascii="Verdana" w:eastAsia="Calibri" w:hAnsi="Verdana"/>
          <w:sz w:val="22"/>
        </w:rPr>
        <w:t xml:space="preserve">) przewidzianego w przepisach ustawy z dnia 11.03.2004 r. o podatku od towarów i usług (zwanej dalej Ustawą VAT). </w:t>
      </w:r>
    </w:p>
    <w:p w14:paraId="7E8C6A83" w14:textId="6DB976C3" w:rsidR="00833E4E" w:rsidRPr="00C253B1" w:rsidRDefault="00833E4E" w:rsidP="00B76293">
      <w:pPr>
        <w:numPr>
          <w:ilvl w:val="0"/>
          <w:numId w:val="15"/>
        </w:numPr>
        <w:spacing w:line="276" w:lineRule="auto"/>
        <w:contextualSpacing/>
        <w:jc w:val="both"/>
        <w:rPr>
          <w:rFonts w:ascii="Verdana" w:hAnsi="Verdana" w:cstheme="minorHAnsi"/>
          <w:strike/>
          <w:sz w:val="20"/>
          <w:szCs w:val="22"/>
        </w:rPr>
      </w:pPr>
      <w:r w:rsidRPr="00C253B1">
        <w:rPr>
          <w:rFonts w:ascii="Verdana" w:eastAsia="Calibri" w:hAnsi="Verdana" w:cs="Calibri"/>
          <w:sz w:val="22"/>
          <w:lang w:eastAsia="zh-CN"/>
        </w:rPr>
        <w:t xml:space="preserve">Wykonawca oświadcza, że wskazany przez niego w ust. </w:t>
      </w:r>
      <w:r w:rsidR="00C6286D" w:rsidRPr="00C253B1">
        <w:rPr>
          <w:rFonts w:ascii="Verdana" w:eastAsia="Calibri" w:hAnsi="Verdana" w:cs="Calibri"/>
          <w:sz w:val="22"/>
          <w:lang w:eastAsia="zh-CN"/>
        </w:rPr>
        <w:t>6</w:t>
      </w:r>
      <w:r w:rsidRPr="00C253B1">
        <w:rPr>
          <w:rFonts w:ascii="Verdana" w:eastAsia="Calibri" w:hAnsi="Verdana" w:cs="Calibri"/>
          <w:sz w:val="22"/>
          <w:lang w:eastAsia="zh-CN"/>
        </w:rPr>
        <w:t xml:space="preserve"> rachunek bankowy, na który ma zostać dokonana zapłata wynagrodzenia należnego mu na podstawie Umowy:</w:t>
      </w:r>
    </w:p>
    <w:p w14:paraId="6BDF1627" w14:textId="77777777" w:rsidR="00833E4E" w:rsidRPr="00C253B1" w:rsidRDefault="00833E4E" w:rsidP="00D37E18">
      <w:pPr>
        <w:spacing w:after="60" w:line="276" w:lineRule="auto"/>
        <w:ind w:left="426" w:hanging="426"/>
        <w:jc w:val="both"/>
        <w:rPr>
          <w:rFonts w:ascii="Verdana" w:eastAsia="Calibri" w:hAnsi="Verdana" w:cs="Calibri"/>
          <w:sz w:val="2"/>
          <w:szCs w:val="2"/>
          <w:lang w:eastAsia="zh-CN"/>
        </w:rPr>
      </w:pPr>
    </w:p>
    <w:p w14:paraId="6861CC07" w14:textId="09EEB512" w:rsidR="00833E4E" w:rsidRPr="00C253B1" w:rsidRDefault="00833E4E" w:rsidP="00B76293">
      <w:pPr>
        <w:pStyle w:val="Akapitzlist"/>
        <w:widowControl w:val="0"/>
        <w:numPr>
          <w:ilvl w:val="0"/>
          <w:numId w:val="64"/>
        </w:numPr>
        <w:suppressAutoHyphens/>
        <w:autoSpaceDE w:val="0"/>
        <w:spacing w:line="276" w:lineRule="auto"/>
        <w:jc w:val="both"/>
        <w:rPr>
          <w:rFonts w:ascii="Verdana" w:hAnsi="Verdana"/>
          <w:sz w:val="22"/>
          <w:lang w:eastAsia="zh-CN"/>
        </w:rPr>
      </w:pPr>
      <w:r w:rsidRPr="00C253B1">
        <w:rPr>
          <w:rFonts w:ascii="Verdana" w:eastAsia="Calibri" w:hAnsi="Verdana" w:cs="Calibri"/>
          <w:sz w:val="22"/>
          <w:lang w:eastAsia="zh-CN"/>
        </w:rPr>
        <w:t xml:space="preserve">jest rachunkiem umożliwiającym płatność w ramach Mechanizmu Split </w:t>
      </w:r>
      <w:proofErr w:type="spellStart"/>
      <w:r w:rsidRPr="00C253B1">
        <w:rPr>
          <w:rFonts w:ascii="Verdana" w:eastAsia="Calibri" w:hAnsi="Verdana" w:cs="Calibri"/>
          <w:sz w:val="22"/>
          <w:lang w:eastAsia="zh-CN"/>
        </w:rPr>
        <w:t>Payment</w:t>
      </w:r>
      <w:proofErr w:type="spellEnd"/>
      <w:r w:rsidRPr="00C253B1">
        <w:rPr>
          <w:rFonts w:ascii="Verdana" w:eastAsia="Calibri" w:hAnsi="Verdana" w:cs="Calibri"/>
          <w:sz w:val="22"/>
          <w:lang w:eastAsia="zh-CN"/>
        </w:rPr>
        <w:t>;</w:t>
      </w:r>
    </w:p>
    <w:p w14:paraId="2CF3B258" w14:textId="2F8CF895" w:rsidR="00D37E18" w:rsidRPr="00C253B1" w:rsidRDefault="00833E4E" w:rsidP="00B76293">
      <w:pPr>
        <w:pStyle w:val="Akapitzlist"/>
        <w:widowControl w:val="0"/>
        <w:numPr>
          <w:ilvl w:val="0"/>
          <w:numId w:val="64"/>
        </w:numPr>
        <w:suppressAutoHyphens/>
        <w:autoSpaceDE w:val="0"/>
        <w:spacing w:line="276" w:lineRule="auto"/>
        <w:jc w:val="both"/>
        <w:rPr>
          <w:rFonts w:ascii="Verdana" w:eastAsia="Calibri" w:hAnsi="Verdana" w:cs="Calibri"/>
          <w:sz w:val="22"/>
          <w:lang w:eastAsia="zh-CN"/>
        </w:rPr>
      </w:pPr>
      <w:r w:rsidRPr="00C253B1">
        <w:rPr>
          <w:rFonts w:ascii="Verdana" w:eastAsia="Calibri" w:hAnsi="Verdana" w:cs="Calibri"/>
          <w:sz w:val="22"/>
          <w:lang w:eastAsia="zh-CN"/>
        </w:rPr>
        <w:t xml:space="preserve">jest rachunkiem znajdującym się w wykazie podmiotów (zwanego dalej </w:t>
      </w:r>
      <w:r w:rsidRPr="00C253B1">
        <w:rPr>
          <w:rFonts w:ascii="Verdana" w:eastAsia="Calibri" w:hAnsi="Verdana" w:cs="Calibri"/>
          <w:sz w:val="22"/>
          <w:lang w:eastAsia="zh-CN"/>
        </w:rPr>
        <w:lastRenderedPageBreak/>
        <w:t>„Wykazem”) prowadzonym przez Szefa Krajowej Administracji Skarbowej, o którym mowa w art. 96b Ustawy VAT.</w:t>
      </w:r>
    </w:p>
    <w:p w14:paraId="4C6C8DA1" w14:textId="1C1D4B0A" w:rsidR="00833E4E" w:rsidRPr="00C253B1" w:rsidRDefault="00833E4E" w:rsidP="00B76293">
      <w:pPr>
        <w:pStyle w:val="Akapitzlist"/>
        <w:widowControl w:val="0"/>
        <w:numPr>
          <w:ilvl w:val="0"/>
          <w:numId w:val="15"/>
        </w:numPr>
        <w:suppressAutoHyphens/>
        <w:autoSpaceDE w:val="0"/>
        <w:spacing w:line="276" w:lineRule="auto"/>
        <w:jc w:val="both"/>
        <w:rPr>
          <w:rFonts w:ascii="Verdana" w:hAnsi="Verdana" w:cstheme="minorHAnsi"/>
          <w:bCs/>
          <w:spacing w:val="-3"/>
          <w:sz w:val="22"/>
          <w:szCs w:val="22"/>
        </w:rPr>
      </w:pPr>
      <w:r w:rsidRPr="00C253B1">
        <w:rPr>
          <w:rFonts w:ascii="Verdana" w:eastAsia="Calibri" w:hAnsi="Verdana" w:cs="Calibri"/>
          <w:sz w:val="22"/>
          <w:lang w:eastAsia="zh-CN"/>
        </w:rPr>
        <w:t>W</w:t>
      </w:r>
      <w:r w:rsidRPr="00C253B1">
        <w:rPr>
          <w:rFonts w:ascii="Verdana" w:hAnsi="Verdana" w:cstheme="minorHAnsi"/>
          <w:bCs/>
          <w:spacing w:val="-3"/>
          <w:sz w:val="22"/>
          <w:szCs w:val="22"/>
        </w:rPr>
        <w:t xml:space="preserve"> przypadku, gdy rachunek bankowy wskazany przez Wykonawcę nie będzie spełniać warunków określonych w ust. 1</w:t>
      </w:r>
      <w:r w:rsidR="00EC186B" w:rsidRPr="00C253B1">
        <w:rPr>
          <w:rFonts w:ascii="Verdana" w:hAnsi="Verdana" w:cstheme="minorHAnsi"/>
          <w:bCs/>
          <w:spacing w:val="-3"/>
          <w:sz w:val="22"/>
          <w:szCs w:val="22"/>
        </w:rPr>
        <w:t>2</w:t>
      </w:r>
      <w:r w:rsidRPr="00C253B1">
        <w:rPr>
          <w:rFonts w:ascii="Verdana" w:hAnsi="Verdana" w:cstheme="minorHAnsi"/>
          <w:bCs/>
          <w:spacing w:val="-3"/>
          <w:sz w:val="22"/>
          <w:szCs w:val="22"/>
        </w:rPr>
        <w:t xml:space="preserve">, opóźnienie Zamawiającego w dokonaniu płatności w terminie określonym w Umowie, powstałe wskutek braku możliwości zapłaty przez Zamawiającego z zastosowaniem Mechanizmu Split </w:t>
      </w:r>
      <w:proofErr w:type="spellStart"/>
      <w:r w:rsidRPr="00C253B1">
        <w:rPr>
          <w:rFonts w:ascii="Verdana" w:hAnsi="Verdana" w:cstheme="minorHAnsi"/>
          <w:bCs/>
          <w:spacing w:val="-3"/>
          <w:sz w:val="22"/>
          <w:szCs w:val="22"/>
        </w:rPr>
        <w:t>Payment</w:t>
      </w:r>
      <w:proofErr w:type="spellEnd"/>
      <w:r w:rsidRPr="00C253B1">
        <w:rPr>
          <w:rFonts w:ascii="Verdana" w:hAnsi="Verdana" w:cstheme="minorHAnsi"/>
          <w:bCs/>
          <w:spacing w:val="-3"/>
          <w:sz w:val="22"/>
          <w:szCs w:val="22"/>
        </w:rPr>
        <w:t xml:space="preserve"> lub na rachunek znajdujący się w Wykazie, nie może stanowić dla Wykonawcy podstawy jakichkolwiek roszczeń, w tym w szczególności nie uprawnia Wykonawcy do żądania od Zamawiającego odsetek lub odszkodowań z tytułu nieterminowej zapłaty.</w:t>
      </w:r>
    </w:p>
    <w:p w14:paraId="0AA1DA98" w14:textId="2AF358B5" w:rsidR="001E1F93" w:rsidRPr="00C253B1" w:rsidRDefault="001E1F93" w:rsidP="00B76293">
      <w:pPr>
        <w:numPr>
          <w:ilvl w:val="0"/>
          <w:numId w:val="62"/>
        </w:numPr>
        <w:spacing w:line="276" w:lineRule="auto"/>
        <w:contextualSpacing/>
        <w:jc w:val="both"/>
        <w:rPr>
          <w:rFonts w:ascii="Verdana" w:hAnsi="Verdana" w:cstheme="minorHAnsi"/>
          <w:bCs/>
          <w:spacing w:val="-3"/>
          <w:sz w:val="22"/>
          <w:szCs w:val="22"/>
        </w:rPr>
      </w:pPr>
      <w:r w:rsidRPr="00C253B1">
        <w:rPr>
          <w:rFonts w:ascii="Verdana" w:hAnsi="Verdana" w:cstheme="minorHAnsi"/>
          <w:bCs/>
          <w:spacing w:val="-3"/>
          <w:sz w:val="22"/>
          <w:szCs w:val="22"/>
        </w:rPr>
        <w:t>Wykonawca, zgodnie z ustawą z dnia 9 listopada 2018 r. o elektronicznym fakturowaniu w zamówieniach publicznych, koncesjach na roboty budowlane lub usługi oraz partnerstwie publiczno-prywatnym (Dz.U. z 2020 r. poz. 1666) ma możliwość przesyłania ustrukturyzowanych faktur elektronicznych drogą elektroniczną za pośrednictwem Platformy Elektronicznego Fakturowania.</w:t>
      </w:r>
    </w:p>
    <w:p w14:paraId="66E0E229" w14:textId="0658758A" w:rsidR="00D15A06" w:rsidRPr="00C253B1" w:rsidRDefault="008343C7" w:rsidP="00B76293">
      <w:pPr>
        <w:numPr>
          <w:ilvl w:val="0"/>
          <w:numId w:val="62"/>
        </w:numPr>
        <w:spacing w:line="276" w:lineRule="auto"/>
        <w:contextualSpacing/>
        <w:jc w:val="both"/>
        <w:rPr>
          <w:rFonts w:ascii="Verdana" w:hAnsi="Verdana" w:cstheme="minorHAnsi"/>
          <w:bCs/>
          <w:spacing w:val="-3"/>
          <w:sz w:val="22"/>
          <w:szCs w:val="22"/>
        </w:rPr>
      </w:pPr>
      <w:r w:rsidRPr="00C253B1">
        <w:rPr>
          <w:rFonts w:ascii="Verdana" w:hAnsi="Verdana" w:cstheme="minorHAnsi"/>
          <w:bCs/>
          <w:spacing w:val="-3"/>
          <w:sz w:val="22"/>
          <w:szCs w:val="22"/>
        </w:rPr>
        <w:t>Zamawiaj</w:t>
      </w:r>
      <w:r w:rsidR="0035203D" w:rsidRPr="00C253B1">
        <w:rPr>
          <w:rFonts w:ascii="Verdana" w:hAnsi="Verdana" w:cstheme="minorHAnsi"/>
          <w:bCs/>
          <w:spacing w:val="-3"/>
          <w:sz w:val="22"/>
          <w:szCs w:val="22"/>
        </w:rPr>
        <w:t xml:space="preserve">ący posiada konto na platformie </w:t>
      </w:r>
      <w:r w:rsidRPr="00C253B1">
        <w:rPr>
          <w:rFonts w:ascii="Verdana" w:hAnsi="Verdana" w:cstheme="minorHAnsi"/>
          <w:bCs/>
          <w:spacing w:val="-3"/>
          <w:sz w:val="22"/>
          <w:szCs w:val="22"/>
        </w:rPr>
        <w:t>https://brokerpefexpert.efaktura.gov.pl PEF nr: NIP 532-010-01-25. Zamawiający nie dopuszcza wysyłania i odbierania za pośrednictwem platformy innych ustrukturyzowanych dokumentów elektronicznych, za wyjątkiem faktur korygujących</w:t>
      </w:r>
      <w:r w:rsidR="00D15A06" w:rsidRPr="00C253B1">
        <w:rPr>
          <w:rFonts w:ascii="Verdana" w:hAnsi="Verdana" w:cstheme="minorHAnsi"/>
          <w:sz w:val="22"/>
          <w:szCs w:val="22"/>
        </w:rPr>
        <w:t>.</w:t>
      </w:r>
    </w:p>
    <w:p w14:paraId="5C512506" w14:textId="77777777" w:rsidR="00D15A06" w:rsidRPr="00C253B1" w:rsidRDefault="00D15A06" w:rsidP="00B76293">
      <w:pPr>
        <w:numPr>
          <w:ilvl w:val="0"/>
          <w:numId w:val="62"/>
        </w:numPr>
        <w:spacing w:line="276" w:lineRule="auto"/>
        <w:contextualSpacing/>
        <w:jc w:val="both"/>
        <w:rPr>
          <w:rFonts w:ascii="Verdana" w:hAnsi="Verdana" w:cstheme="minorHAnsi"/>
          <w:bCs/>
          <w:spacing w:val="-3"/>
          <w:sz w:val="22"/>
          <w:szCs w:val="22"/>
        </w:rPr>
      </w:pPr>
      <w:r w:rsidRPr="00C253B1">
        <w:rPr>
          <w:rFonts w:ascii="Verdana" w:hAnsi="Verdana" w:cstheme="minorHAnsi"/>
          <w:bCs/>
          <w:spacing w:val="-3"/>
          <w:sz w:val="22"/>
          <w:szCs w:val="22"/>
        </w:rPr>
        <w:t>W celu zapewnienia autentyczności pochodzenia i integralności faktur wystawionych w formie elektronicznej, będą one przesyłane pocztą elektroniczną w postaci nieedytowalnego pliku PDF z następującego adresu mailowego Wykonawcy: …………………………………………………….</w:t>
      </w:r>
    </w:p>
    <w:p w14:paraId="300637C3" w14:textId="77777777" w:rsidR="00D15A06" w:rsidRPr="00C253B1" w:rsidRDefault="00D15A06" w:rsidP="00B76293">
      <w:pPr>
        <w:numPr>
          <w:ilvl w:val="0"/>
          <w:numId w:val="62"/>
        </w:numPr>
        <w:spacing w:line="276" w:lineRule="auto"/>
        <w:contextualSpacing/>
        <w:jc w:val="both"/>
        <w:rPr>
          <w:rFonts w:ascii="Verdana" w:hAnsi="Verdana" w:cstheme="minorHAnsi"/>
          <w:bCs/>
          <w:spacing w:val="-3"/>
          <w:sz w:val="22"/>
          <w:szCs w:val="22"/>
        </w:rPr>
      </w:pPr>
      <w:r w:rsidRPr="00C253B1">
        <w:rPr>
          <w:rFonts w:ascii="Verdana" w:hAnsi="Verdana" w:cstheme="minorHAnsi"/>
          <w:bCs/>
          <w:spacing w:val="-3"/>
          <w:sz w:val="22"/>
          <w:szCs w:val="22"/>
        </w:rPr>
        <w:t>Każda ze Stron zobowiązuje się do przechowywania faktur elektronicznych w sposób zapewniający możliwość potwierdzenia autentyczności pochodzenia, integralności treści i czytelności faktur elektronicznych zgodnie z wymogami przewidzianymi przepisami ustawy o podatku od towarów i usług.</w:t>
      </w:r>
    </w:p>
    <w:p w14:paraId="799612D9" w14:textId="78FAC0D9" w:rsidR="00D15A06" w:rsidRPr="00C253B1" w:rsidRDefault="00D15A06" w:rsidP="00B76293">
      <w:pPr>
        <w:numPr>
          <w:ilvl w:val="0"/>
          <w:numId w:val="62"/>
        </w:numPr>
        <w:spacing w:line="276" w:lineRule="auto"/>
        <w:contextualSpacing/>
        <w:jc w:val="both"/>
        <w:rPr>
          <w:rFonts w:ascii="Verdana" w:hAnsi="Verdana" w:cstheme="minorHAnsi"/>
          <w:bCs/>
          <w:spacing w:val="-3"/>
          <w:sz w:val="22"/>
          <w:szCs w:val="22"/>
        </w:rPr>
      </w:pPr>
      <w:r w:rsidRPr="00C253B1">
        <w:rPr>
          <w:rFonts w:ascii="Verdana" w:hAnsi="Verdana" w:cstheme="minorHAnsi"/>
          <w:bCs/>
          <w:spacing w:val="-3"/>
          <w:sz w:val="22"/>
          <w:szCs w:val="22"/>
        </w:rPr>
        <w:t>Do transakcji udokumentowanych fakturą elektroniczną, nie będą wystawiane faktury w innej formie. Faktury elektroniczne nie będą przesyłane dodatkowo w formie papierowej.</w:t>
      </w:r>
    </w:p>
    <w:p w14:paraId="46C543D6" w14:textId="75487E36" w:rsidR="00D37E18" w:rsidRPr="00C253B1" w:rsidRDefault="00D37E18" w:rsidP="00B76293">
      <w:pPr>
        <w:numPr>
          <w:ilvl w:val="0"/>
          <w:numId w:val="62"/>
        </w:numPr>
        <w:spacing w:line="276" w:lineRule="auto"/>
        <w:contextualSpacing/>
        <w:jc w:val="both"/>
        <w:rPr>
          <w:rFonts w:ascii="Verdana" w:hAnsi="Verdana" w:cstheme="minorHAnsi"/>
          <w:bCs/>
          <w:spacing w:val="-3"/>
          <w:sz w:val="22"/>
          <w:szCs w:val="22"/>
        </w:rPr>
      </w:pPr>
      <w:r w:rsidRPr="00C253B1">
        <w:rPr>
          <w:rFonts w:ascii="Verdana" w:hAnsi="Verdana" w:cstheme="minorHAnsi"/>
          <w:bCs/>
          <w:spacing w:val="-3"/>
          <w:sz w:val="22"/>
          <w:szCs w:val="22"/>
        </w:rPr>
        <w:t>Zamawiający zastrzega sobie prawo do potrącania z wynagrodzenia należnego Wykonawcy z tytułu realizacji niniejszej umowy ewentualnych roszczeń z tytułu szkód i kar umownych. Wykonawca wyraża na to zgodę.</w:t>
      </w:r>
    </w:p>
    <w:p w14:paraId="42C9EDDC" w14:textId="77777777" w:rsidR="00D15A06" w:rsidRPr="00C253B1" w:rsidRDefault="00D15A06" w:rsidP="0035203D">
      <w:pPr>
        <w:spacing w:line="276" w:lineRule="auto"/>
        <w:contextualSpacing/>
        <w:rPr>
          <w:rFonts w:ascii="Verdana" w:hAnsi="Verdana"/>
          <w:sz w:val="22"/>
          <w:szCs w:val="22"/>
        </w:rPr>
      </w:pPr>
    </w:p>
    <w:p w14:paraId="57B6F21A" w14:textId="77777777" w:rsidR="008F28DD" w:rsidRPr="00C253B1" w:rsidRDefault="008F28DD" w:rsidP="0035203D">
      <w:pPr>
        <w:pStyle w:val="Nagwek1"/>
        <w:contextualSpacing/>
        <w:rPr>
          <w:color w:val="auto"/>
          <w:szCs w:val="22"/>
        </w:rPr>
      </w:pPr>
      <w:bookmarkStart w:id="14" w:name="_Toc180495040"/>
      <w:r w:rsidRPr="00C253B1">
        <w:rPr>
          <w:color w:val="auto"/>
          <w:szCs w:val="22"/>
        </w:rPr>
        <w:t>§ 12</w:t>
      </w:r>
      <w:r w:rsidRPr="00C253B1">
        <w:rPr>
          <w:color w:val="auto"/>
          <w:szCs w:val="22"/>
        </w:rPr>
        <w:br/>
        <w:t>ZABEZPIECZENIE NALEŻYTEGO WYKONANIA UMOWY</w:t>
      </w:r>
      <w:bookmarkEnd w:id="14"/>
    </w:p>
    <w:p w14:paraId="1FBFD871" w14:textId="77777777" w:rsidR="004F722F" w:rsidRPr="00C253B1" w:rsidRDefault="004F722F" w:rsidP="004F722F">
      <w:pPr>
        <w:spacing w:line="276" w:lineRule="auto"/>
        <w:ind w:left="357"/>
        <w:contextualSpacing/>
        <w:jc w:val="both"/>
        <w:rPr>
          <w:rFonts w:ascii="Verdana" w:hAnsi="Verdana" w:cstheme="minorHAnsi"/>
          <w:b/>
          <w:sz w:val="22"/>
          <w:szCs w:val="22"/>
        </w:rPr>
      </w:pPr>
    </w:p>
    <w:p w14:paraId="2072BFD7" w14:textId="77D69F9F" w:rsidR="00174A46" w:rsidRPr="00C253B1" w:rsidRDefault="00174A46" w:rsidP="00B76293">
      <w:pPr>
        <w:numPr>
          <w:ilvl w:val="0"/>
          <w:numId w:val="16"/>
        </w:numPr>
        <w:spacing w:line="276" w:lineRule="auto"/>
        <w:ind w:left="357" w:hanging="357"/>
        <w:contextualSpacing/>
        <w:jc w:val="both"/>
        <w:rPr>
          <w:rFonts w:ascii="Verdana" w:hAnsi="Verdana" w:cstheme="minorHAnsi"/>
          <w:b/>
          <w:sz w:val="22"/>
          <w:szCs w:val="22"/>
        </w:rPr>
      </w:pPr>
      <w:r w:rsidRPr="00C253B1">
        <w:rPr>
          <w:rFonts w:ascii="Verdana" w:hAnsi="Verdana" w:cstheme="minorHAnsi"/>
          <w:sz w:val="22"/>
          <w:szCs w:val="22"/>
        </w:rPr>
        <w:t xml:space="preserve">Wykonawca </w:t>
      </w:r>
      <w:r w:rsidRPr="00C253B1">
        <w:rPr>
          <w:rFonts w:ascii="Verdana" w:hAnsi="Verdana" w:cstheme="minorHAnsi"/>
          <w:b/>
          <w:sz w:val="22"/>
          <w:szCs w:val="22"/>
        </w:rPr>
        <w:t xml:space="preserve">przed </w:t>
      </w:r>
      <w:r w:rsidR="008463F4" w:rsidRPr="00C253B1">
        <w:rPr>
          <w:rFonts w:ascii="Verdana" w:hAnsi="Verdana" w:cstheme="minorHAnsi"/>
          <w:b/>
          <w:sz w:val="22"/>
          <w:szCs w:val="22"/>
        </w:rPr>
        <w:t>zawarciem</w:t>
      </w:r>
      <w:r w:rsidR="008463F4" w:rsidRPr="00C253B1">
        <w:rPr>
          <w:rFonts w:ascii="Verdana" w:hAnsi="Verdana" w:cstheme="minorHAnsi"/>
          <w:sz w:val="22"/>
          <w:szCs w:val="22"/>
        </w:rPr>
        <w:t xml:space="preserve"> </w:t>
      </w:r>
      <w:r w:rsidRPr="00C253B1">
        <w:rPr>
          <w:rFonts w:ascii="Verdana" w:hAnsi="Verdana" w:cstheme="minorHAnsi"/>
          <w:sz w:val="22"/>
          <w:szCs w:val="22"/>
        </w:rPr>
        <w:t xml:space="preserve">Umowy wniósł Zabezpieczenie Wykonania w wysokości </w:t>
      </w:r>
      <w:r w:rsidR="00814E28" w:rsidRPr="00E90301">
        <w:rPr>
          <w:rFonts w:ascii="Verdana" w:hAnsi="Verdana" w:cstheme="minorHAnsi"/>
          <w:b/>
          <w:sz w:val="22"/>
          <w:szCs w:val="22"/>
        </w:rPr>
        <w:t>2,</w:t>
      </w:r>
      <w:r w:rsidRPr="00E90301">
        <w:rPr>
          <w:rFonts w:ascii="Verdana" w:hAnsi="Verdana" w:cstheme="minorHAnsi"/>
          <w:b/>
          <w:sz w:val="22"/>
          <w:szCs w:val="22"/>
        </w:rPr>
        <w:t xml:space="preserve">5 % </w:t>
      </w:r>
      <w:r w:rsidRPr="00C253B1">
        <w:rPr>
          <w:rFonts w:ascii="Verdana" w:hAnsi="Verdana" w:cstheme="minorHAnsi"/>
          <w:b/>
          <w:sz w:val="22"/>
          <w:szCs w:val="22"/>
        </w:rPr>
        <w:t>Wynagrodzenia</w:t>
      </w:r>
      <w:r w:rsidRPr="00C253B1">
        <w:rPr>
          <w:rFonts w:ascii="Verdana" w:hAnsi="Verdana" w:cstheme="minorHAnsi"/>
          <w:sz w:val="22"/>
          <w:szCs w:val="22"/>
        </w:rPr>
        <w:t xml:space="preserve"> tj. w wysokości: ……….</w:t>
      </w:r>
      <w:r w:rsidRPr="00C253B1">
        <w:rPr>
          <w:rFonts w:ascii="Verdana" w:hAnsi="Verdana" w:cstheme="minorHAnsi"/>
          <w:b/>
          <w:sz w:val="22"/>
          <w:szCs w:val="22"/>
        </w:rPr>
        <w:t xml:space="preserve"> zł (słownie: </w:t>
      </w:r>
      <w:r w:rsidRPr="00C253B1">
        <w:rPr>
          <w:rFonts w:ascii="Verdana" w:hAnsi="Verdana" w:cstheme="minorHAnsi"/>
          <w:sz w:val="22"/>
          <w:szCs w:val="22"/>
        </w:rPr>
        <w:t>……….</w:t>
      </w:r>
      <w:r w:rsidRPr="00C253B1">
        <w:rPr>
          <w:rFonts w:ascii="Verdana" w:hAnsi="Verdana" w:cstheme="minorHAnsi"/>
          <w:b/>
          <w:sz w:val="22"/>
          <w:szCs w:val="22"/>
        </w:rPr>
        <w:t xml:space="preserve">) w formie: </w:t>
      </w:r>
      <w:r w:rsidRPr="00C253B1">
        <w:rPr>
          <w:rFonts w:ascii="Verdana" w:hAnsi="Verdana" w:cstheme="minorHAnsi"/>
          <w:sz w:val="22"/>
          <w:szCs w:val="22"/>
        </w:rPr>
        <w:t>………</w:t>
      </w:r>
    </w:p>
    <w:p w14:paraId="6D366043" w14:textId="4F9F38A2" w:rsidR="00174A46" w:rsidRPr="00C253B1" w:rsidRDefault="0013587C" w:rsidP="00B76293">
      <w:pPr>
        <w:numPr>
          <w:ilvl w:val="0"/>
          <w:numId w:val="16"/>
        </w:numPr>
        <w:spacing w:line="276" w:lineRule="auto"/>
        <w:ind w:left="357" w:hanging="357"/>
        <w:contextualSpacing/>
        <w:jc w:val="both"/>
        <w:rPr>
          <w:rFonts w:ascii="Verdana" w:hAnsi="Verdana" w:cstheme="minorHAnsi"/>
          <w:bCs/>
          <w:sz w:val="22"/>
          <w:szCs w:val="22"/>
        </w:rPr>
      </w:pPr>
      <w:bookmarkStart w:id="15" w:name="_Hlk76923074"/>
      <w:r w:rsidRPr="00C253B1">
        <w:rPr>
          <w:rFonts w:ascii="Verdana" w:hAnsi="Verdana" w:cstheme="minorHAnsi"/>
          <w:sz w:val="22"/>
          <w:szCs w:val="22"/>
        </w:rPr>
        <w:t xml:space="preserve">W trakcie realizacji Umowy Wykonawca może dokonać zmiany formy Zabezpieczenia Wykonania na jedną lub kilka form, o których mowa w art. 450 ust.1 </w:t>
      </w:r>
      <w:proofErr w:type="spellStart"/>
      <w:r w:rsidRPr="00C253B1">
        <w:rPr>
          <w:rFonts w:ascii="Verdana" w:hAnsi="Verdana" w:cstheme="minorHAnsi"/>
          <w:sz w:val="22"/>
          <w:szCs w:val="22"/>
        </w:rPr>
        <w:t>Pzp</w:t>
      </w:r>
      <w:proofErr w:type="spellEnd"/>
      <w:r w:rsidRPr="00C253B1">
        <w:rPr>
          <w:rFonts w:ascii="Verdana" w:hAnsi="Verdana" w:cstheme="minorHAnsi"/>
          <w:sz w:val="22"/>
          <w:szCs w:val="22"/>
        </w:rPr>
        <w:t xml:space="preserve">. Zmiana ta wymaga pisemnej zgody Zamawiającego i nie wymaga </w:t>
      </w:r>
      <w:r w:rsidRPr="00C253B1">
        <w:rPr>
          <w:rFonts w:ascii="Verdana" w:hAnsi="Verdana" w:cstheme="minorHAnsi"/>
          <w:sz w:val="22"/>
          <w:szCs w:val="22"/>
        </w:rPr>
        <w:lastRenderedPageBreak/>
        <w:t>aneksu do Umowy</w:t>
      </w:r>
      <w:r w:rsidR="00174A46" w:rsidRPr="00C253B1">
        <w:rPr>
          <w:rFonts w:ascii="Verdana" w:hAnsi="Verdana" w:cstheme="minorHAnsi"/>
          <w:bCs/>
          <w:sz w:val="22"/>
          <w:szCs w:val="22"/>
        </w:rPr>
        <w:t xml:space="preserve">. Zamawiający nie wyraża zgody na wniesienie zabezpieczenia w sposób, o którym mowa w art. 450 ust. 2 </w:t>
      </w:r>
      <w:proofErr w:type="spellStart"/>
      <w:r w:rsidR="00174A46" w:rsidRPr="00C253B1">
        <w:rPr>
          <w:rFonts w:ascii="Verdana" w:hAnsi="Verdana" w:cstheme="minorHAnsi"/>
          <w:bCs/>
          <w:sz w:val="22"/>
          <w:szCs w:val="22"/>
        </w:rPr>
        <w:t>Pzp</w:t>
      </w:r>
      <w:proofErr w:type="spellEnd"/>
      <w:r w:rsidR="00174A46" w:rsidRPr="00C253B1">
        <w:rPr>
          <w:rFonts w:ascii="Verdana" w:hAnsi="Verdana" w:cstheme="minorHAnsi"/>
          <w:bCs/>
          <w:sz w:val="22"/>
          <w:szCs w:val="22"/>
        </w:rPr>
        <w:t xml:space="preserve">. Zabezpieczenie wnoszone w formie gwarancji bankowej lub ubezpieczeniowej musi być nieodwołalne, bezwarunkowe i płatne na pierwsze żądanie Zamawiającego. Przedstawiona gwarancja nie może zawierać postanowień, na mocy których gwarant byłby uprawniony do merytorycznego badania zasadności żądania zapłaty z gwarancji. Miejscem dochodzenia roszczeń z gwarancji musi być siedziba Zamawiającego i kognicja polskich sądów powszechnych.  </w:t>
      </w:r>
    </w:p>
    <w:bookmarkEnd w:id="15"/>
    <w:p w14:paraId="5A17DD47" w14:textId="6049924C" w:rsidR="00174A46" w:rsidRPr="000748B5" w:rsidRDefault="00174A46" w:rsidP="00B76293">
      <w:pPr>
        <w:numPr>
          <w:ilvl w:val="0"/>
          <w:numId w:val="16"/>
        </w:numPr>
        <w:spacing w:line="276" w:lineRule="auto"/>
        <w:contextualSpacing/>
        <w:jc w:val="both"/>
        <w:rPr>
          <w:rFonts w:ascii="Verdana" w:hAnsi="Verdana" w:cstheme="minorHAnsi"/>
          <w:sz w:val="22"/>
          <w:szCs w:val="22"/>
        </w:rPr>
      </w:pPr>
      <w:r w:rsidRPr="00C253B1">
        <w:rPr>
          <w:rFonts w:ascii="Verdana" w:hAnsi="Verdana" w:cstheme="minorHAnsi"/>
          <w:sz w:val="22"/>
          <w:szCs w:val="22"/>
        </w:rPr>
        <w:t xml:space="preserve">Zabezpieczenie Wykonania ma na celu zabezpieczenie i ewentualne zaspokojenie roszczeń Zamawiającego z tytułu niewykonania lub nienależytego wykonania Umowy przez Wykonawcę, w tym usunięcia wad, w szczególności roszczeń Zamawiającego wobec Wykonawcy o zapłatę kar umownych, bezpośrednich zapłat dokonanych na rzecz </w:t>
      </w:r>
      <w:r w:rsidRPr="000748B5">
        <w:rPr>
          <w:rFonts w:ascii="Verdana" w:hAnsi="Verdana" w:cstheme="minorHAnsi"/>
          <w:sz w:val="22"/>
          <w:szCs w:val="22"/>
        </w:rPr>
        <w:t>Podwykonawców lub dalszych Podwykonawców.</w:t>
      </w:r>
    </w:p>
    <w:p w14:paraId="6090DF35" w14:textId="77777777" w:rsidR="00174A46" w:rsidRPr="000748B5" w:rsidRDefault="00174A46" w:rsidP="00B76293">
      <w:pPr>
        <w:numPr>
          <w:ilvl w:val="0"/>
          <w:numId w:val="16"/>
        </w:numPr>
        <w:spacing w:line="276" w:lineRule="auto"/>
        <w:contextualSpacing/>
        <w:jc w:val="both"/>
        <w:rPr>
          <w:rFonts w:ascii="Verdana" w:hAnsi="Verdana" w:cstheme="minorHAnsi"/>
          <w:sz w:val="22"/>
          <w:szCs w:val="22"/>
        </w:rPr>
      </w:pPr>
      <w:r w:rsidRPr="000748B5">
        <w:rPr>
          <w:rFonts w:ascii="Verdana" w:hAnsi="Verdana" w:cstheme="minorHAnsi"/>
          <w:sz w:val="22"/>
          <w:szCs w:val="22"/>
        </w:rPr>
        <w:t>Zamawiający zwraca Zabezpieczenie Wykonania w wysokości 70 % całości zabezpieczenia w terminie 30 dni od dnia podpisania Protokołu Odbioru Końcowego.</w:t>
      </w:r>
    </w:p>
    <w:p w14:paraId="30CFDC1B" w14:textId="22E2F5D8" w:rsidR="00174A46" w:rsidRPr="00C253B1" w:rsidRDefault="00174A46" w:rsidP="00B76293">
      <w:pPr>
        <w:numPr>
          <w:ilvl w:val="0"/>
          <w:numId w:val="16"/>
        </w:numPr>
        <w:spacing w:line="276" w:lineRule="auto"/>
        <w:contextualSpacing/>
        <w:jc w:val="both"/>
        <w:rPr>
          <w:rFonts w:ascii="Verdana" w:hAnsi="Verdana" w:cstheme="minorHAnsi"/>
          <w:sz w:val="22"/>
          <w:szCs w:val="22"/>
        </w:rPr>
      </w:pPr>
      <w:r w:rsidRPr="00C253B1">
        <w:rPr>
          <w:rFonts w:ascii="Verdana" w:hAnsi="Verdana" w:cstheme="minorHAnsi"/>
          <w:sz w:val="22"/>
          <w:szCs w:val="22"/>
        </w:rPr>
        <w:t xml:space="preserve">Kwota pozostawiona na zabezpieczenie roszczeń z tytułu rękojmi za wady lub gwarancji w wysokości 30 % całości </w:t>
      </w:r>
      <w:r w:rsidR="008463F4" w:rsidRPr="00C253B1">
        <w:rPr>
          <w:rFonts w:ascii="Verdana" w:hAnsi="Verdana" w:cstheme="minorHAnsi"/>
          <w:sz w:val="22"/>
          <w:szCs w:val="22"/>
        </w:rPr>
        <w:t>Z</w:t>
      </w:r>
      <w:r w:rsidRPr="00C253B1">
        <w:rPr>
          <w:rFonts w:ascii="Verdana" w:hAnsi="Verdana" w:cstheme="minorHAnsi"/>
          <w:sz w:val="22"/>
          <w:szCs w:val="22"/>
        </w:rPr>
        <w:t xml:space="preserve">abezpieczenia </w:t>
      </w:r>
      <w:r w:rsidR="008463F4" w:rsidRPr="00C253B1">
        <w:rPr>
          <w:rFonts w:ascii="Verdana" w:hAnsi="Verdana" w:cstheme="minorHAnsi"/>
          <w:sz w:val="22"/>
          <w:szCs w:val="22"/>
        </w:rPr>
        <w:t xml:space="preserve">Wykonania </w:t>
      </w:r>
      <w:r w:rsidRPr="00C253B1">
        <w:rPr>
          <w:rFonts w:ascii="Verdana" w:hAnsi="Verdana" w:cstheme="minorHAnsi"/>
          <w:sz w:val="22"/>
          <w:szCs w:val="22"/>
        </w:rPr>
        <w:t xml:space="preserve">zostanie zwrócona nie później niż w ciągu 15 dni po upływie okresu rękojmi za wady lub gwarancji tj. </w:t>
      </w:r>
      <w:r w:rsidR="00CD5492" w:rsidRPr="00C253B1">
        <w:rPr>
          <w:rFonts w:ascii="Verdana" w:hAnsi="Verdana" w:cstheme="minorHAnsi"/>
          <w:sz w:val="22"/>
          <w:szCs w:val="22"/>
        </w:rPr>
        <w:t xml:space="preserve">5 </w:t>
      </w:r>
      <w:r w:rsidRPr="00C253B1">
        <w:rPr>
          <w:rFonts w:ascii="Verdana" w:hAnsi="Verdana" w:cstheme="minorHAnsi"/>
          <w:sz w:val="22"/>
          <w:szCs w:val="22"/>
        </w:rPr>
        <w:t>lat od daty podpisania Protokołu Odbioru Końcowego.</w:t>
      </w:r>
    </w:p>
    <w:p w14:paraId="313BC835" w14:textId="06468433" w:rsidR="00174A46" w:rsidRPr="00C253B1" w:rsidRDefault="00174A46" w:rsidP="00B76293">
      <w:pPr>
        <w:numPr>
          <w:ilvl w:val="0"/>
          <w:numId w:val="16"/>
        </w:numPr>
        <w:spacing w:line="276" w:lineRule="auto"/>
        <w:contextualSpacing/>
        <w:jc w:val="both"/>
        <w:rPr>
          <w:rFonts w:ascii="Verdana" w:hAnsi="Verdana" w:cstheme="minorHAnsi"/>
          <w:sz w:val="22"/>
          <w:szCs w:val="22"/>
        </w:rPr>
      </w:pPr>
      <w:r w:rsidRPr="00C253B1">
        <w:rPr>
          <w:rFonts w:ascii="Verdana" w:hAnsi="Verdana" w:cstheme="minorHAnsi"/>
          <w:sz w:val="22"/>
          <w:szCs w:val="22"/>
        </w:rPr>
        <w:t>Zamawiający wstrzyma się ze zwrotem części Zabezpieczenia Wykonania, o któr</w:t>
      </w:r>
      <w:r w:rsidR="008463F4" w:rsidRPr="00C253B1">
        <w:rPr>
          <w:rFonts w:ascii="Verdana" w:hAnsi="Verdana" w:cstheme="minorHAnsi"/>
          <w:sz w:val="22"/>
          <w:szCs w:val="22"/>
        </w:rPr>
        <w:t>ej</w:t>
      </w:r>
      <w:r w:rsidRPr="00C253B1">
        <w:rPr>
          <w:rFonts w:ascii="Verdana" w:hAnsi="Verdana" w:cstheme="minorHAnsi"/>
          <w:sz w:val="22"/>
          <w:szCs w:val="22"/>
        </w:rPr>
        <w:t xml:space="preserve"> mowa w ust. 4 w przypadku, kiedy Wykonawca nie usunął w terminie stwierdzonych w trakcie odbioru wad lub jest w trakcie ich usuwania.</w:t>
      </w:r>
    </w:p>
    <w:p w14:paraId="5D7C6F45" w14:textId="123A0894" w:rsidR="00174A46" w:rsidRPr="00C253B1" w:rsidRDefault="00174A46" w:rsidP="00B76293">
      <w:pPr>
        <w:numPr>
          <w:ilvl w:val="0"/>
          <w:numId w:val="16"/>
        </w:numPr>
        <w:spacing w:line="276" w:lineRule="auto"/>
        <w:contextualSpacing/>
        <w:jc w:val="both"/>
        <w:rPr>
          <w:rFonts w:ascii="Verdana" w:hAnsi="Verdana" w:cstheme="minorHAnsi"/>
          <w:sz w:val="22"/>
          <w:szCs w:val="22"/>
        </w:rPr>
      </w:pPr>
      <w:r w:rsidRPr="00C253B1">
        <w:rPr>
          <w:rFonts w:ascii="Verdana" w:hAnsi="Verdana" w:cstheme="minorHAnsi"/>
          <w:sz w:val="22"/>
          <w:szCs w:val="22"/>
        </w:rPr>
        <w:t xml:space="preserve">W przypadku wniesienia </w:t>
      </w:r>
      <w:r w:rsidR="00C407D1" w:rsidRPr="00C253B1">
        <w:rPr>
          <w:rFonts w:ascii="Verdana" w:hAnsi="Verdana" w:cstheme="minorHAnsi"/>
          <w:sz w:val="22"/>
          <w:szCs w:val="22"/>
        </w:rPr>
        <w:t>Z</w:t>
      </w:r>
      <w:r w:rsidRPr="00C253B1">
        <w:rPr>
          <w:rFonts w:ascii="Verdana" w:hAnsi="Verdana" w:cstheme="minorHAnsi"/>
          <w:sz w:val="22"/>
          <w:szCs w:val="22"/>
        </w:rPr>
        <w:t xml:space="preserve">abezpieczenia </w:t>
      </w:r>
      <w:r w:rsidR="00C407D1" w:rsidRPr="00C253B1">
        <w:rPr>
          <w:rFonts w:ascii="Verdana" w:hAnsi="Verdana" w:cstheme="minorHAnsi"/>
          <w:sz w:val="22"/>
          <w:szCs w:val="22"/>
        </w:rPr>
        <w:t xml:space="preserve">Wykonania </w:t>
      </w:r>
      <w:r w:rsidRPr="00C253B1">
        <w:rPr>
          <w:rFonts w:ascii="Verdana" w:hAnsi="Verdana" w:cstheme="minorHAnsi"/>
          <w:sz w:val="22"/>
          <w:szCs w:val="22"/>
        </w:rPr>
        <w:t>w formie gwarancji, w której określono termin jej wygaśnięcia, w sytuacji przedłużenia terminu wykonania Umowy na podstawie aneksu, Wykonawca zobowiązany jest przed podpisaniem aneksu do Umowy do przedłożenia gwarancji z terminem odpowiednio wydłużającym okres zabezpieczenia</w:t>
      </w:r>
      <w:r w:rsidR="00C407D1" w:rsidRPr="00C253B1">
        <w:rPr>
          <w:rFonts w:ascii="Verdana" w:hAnsi="Verdana" w:cstheme="minorHAnsi"/>
          <w:sz w:val="22"/>
          <w:szCs w:val="22"/>
        </w:rPr>
        <w:t xml:space="preserve"> lub </w:t>
      </w:r>
      <w:r w:rsidR="008463F4" w:rsidRPr="00C253B1">
        <w:rPr>
          <w:rFonts w:ascii="Verdana" w:hAnsi="Verdana" w:cstheme="minorHAnsi"/>
          <w:sz w:val="22"/>
          <w:szCs w:val="22"/>
        </w:rPr>
        <w:t xml:space="preserve">do </w:t>
      </w:r>
      <w:r w:rsidR="00C407D1" w:rsidRPr="00C253B1">
        <w:rPr>
          <w:rFonts w:ascii="Verdana" w:hAnsi="Verdana" w:cstheme="minorHAnsi"/>
          <w:sz w:val="22"/>
          <w:szCs w:val="22"/>
        </w:rPr>
        <w:t>wniesieni</w:t>
      </w:r>
      <w:r w:rsidR="008463F4" w:rsidRPr="00C253B1">
        <w:rPr>
          <w:rFonts w:ascii="Verdana" w:hAnsi="Verdana" w:cstheme="minorHAnsi"/>
          <w:sz w:val="22"/>
          <w:szCs w:val="22"/>
        </w:rPr>
        <w:t>a</w:t>
      </w:r>
      <w:r w:rsidR="00C407D1" w:rsidRPr="00C253B1">
        <w:rPr>
          <w:rFonts w:ascii="Verdana" w:hAnsi="Verdana" w:cstheme="minorHAnsi"/>
          <w:sz w:val="22"/>
          <w:szCs w:val="22"/>
        </w:rPr>
        <w:t xml:space="preserve"> Zabezpieczenia Wykonania w innej dozwolonej formie</w:t>
      </w:r>
      <w:r w:rsidRPr="00C253B1">
        <w:rPr>
          <w:rFonts w:ascii="Verdana" w:hAnsi="Verdana" w:cstheme="minorHAnsi"/>
          <w:sz w:val="22"/>
          <w:szCs w:val="22"/>
        </w:rPr>
        <w:t xml:space="preserve">. </w:t>
      </w:r>
    </w:p>
    <w:p w14:paraId="5FD6E37F" w14:textId="77777777" w:rsidR="00174A46" w:rsidRPr="00C253B1" w:rsidRDefault="00174A46" w:rsidP="00B76293">
      <w:pPr>
        <w:numPr>
          <w:ilvl w:val="0"/>
          <w:numId w:val="16"/>
        </w:numPr>
        <w:spacing w:line="276" w:lineRule="auto"/>
        <w:contextualSpacing/>
        <w:jc w:val="both"/>
        <w:rPr>
          <w:rFonts w:ascii="Verdana" w:hAnsi="Verdana" w:cstheme="minorHAnsi"/>
          <w:sz w:val="22"/>
          <w:szCs w:val="22"/>
        </w:rPr>
      </w:pPr>
      <w:r w:rsidRPr="00C253B1">
        <w:rPr>
          <w:rFonts w:ascii="Verdana" w:hAnsi="Verdana" w:cstheme="minorHAnsi"/>
          <w:sz w:val="22"/>
          <w:szCs w:val="22"/>
        </w:rPr>
        <w:t xml:space="preserve">Rozwiązanie Umowy, w tym odstąpienie od Umowy nie powoduje wygaśnięcia Zabezpieczenia Wykonania i nie stanowi przeszkody do skorzystania przez Zamawiającego z Zabezpieczenia Wykonania. </w:t>
      </w:r>
    </w:p>
    <w:p w14:paraId="51E27632" w14:textId="77777777" w:rsidR="00174A46" w:rsidRPr="00C253B1" w:rsidRDefault="00174A46" w:rsidP="00ED2ECC">
      <w:pPr>
        <w:spacing w:line="276" w:lineRule="auto"/>
        <w:contextualSpacing/>
        <w:rPr>
          <w:rFonts w:ascii="Verdana" w:hAnsi="Verdana"/>
          <w:sz w:val="22"/>
          <w:szCs w:val="22"/>
        </w:rPr>
      </w:pPr>
    </w:p>
    <w:p w14:paraId="43377704" w14:textId="77777777" w:rsidR="00C1366C" w:rsidRPr="00C253B1" w:rsidRDefault="00C1366C" w:rsidP="00ED2ECC">
      <w:pPr>
        <w:spacing w:line="276" w:lineRule="auto"/>
        <w:contextualSpacing/>
        <w:rPr>
          <w:rFonts w:ascii="Verdana" w:hAnsi="Verdana"/>
          <w:sz w:val="22"/>
          <w:szCs w:val="22"/>
        </w:rPr>
      </w:pPr>
    </w:p>
    <w:p w14:paraId="41DD9D82" w14:textId="3DA1F85C" w:rsidR="008F28DD" w:rsidRPr="00C253B1" w:rsidRDefault="008F28DD" w:rsidP="00ED2ECC">
      <w:pPr>
        <w:pStyle w:val="Nagwek1"/>
        <w:contextualSpacing/>
        <w:rPr>
          <w:color w:val="auto"/>
          <w:szCs w:val="22"/>
        </w:rPr>
      </w:pPr>
      <w:bookmarkStart w:id="16" w:name="_Toc180495041"/>
      <w:r w:rsidRPr="00C253B1">
        <w:rPr>
          <w:color w:val="auto"/>
          <w:szCs w:val="22"/>
        </w:rPr>
        <w:t xml:space="preserve">§ </w:t>
      </w:r>
      <w:r w:rsidR="00164104" w:rsidRPr="00C253B1">
        <w:rPr>
          <w:color w:val="auto"/>
          <w:szCs w:val="22"/>
        </w:rPr>
        <w:t>1</w:t>
      </w:r>
      <w:r w:rsidR="00164104">
        <w:rPr>
          <w:color w:val="auto"/>
          <w:szCs w:val="22"/>
        </w:rPr>
        <w:t>3</w:t>
      </w:r>
      <w:r w:rsidRPr="00C253B1">
        <w:rPr>
          <w:color w:val="auto"/>
          <w:szCs w:val="22"/>
        </w:rPr>
        <w:br/>
        <w:t>KARY UMOWNE</w:t>
      </w:r>
      <w:bookmarkEnd w:id="16"/>
    </w:p>
    <w:p w14:paraId="59D35385" w14:textId="77777777" w:rsidR="004F722F" w:rsidRPr="00C253B1" w:rsidRDefault="004F722F" w:rsidP="004F722F">
      <w:pPr>
        <w:spacing w:line="276" w:lineRule="auto"/>
        <w:ind w:left="357"/>
        <w:contextualSpacing/>
        <w:jc w:val="both"/>
        <w:rPr>
          <w:rFonts w:ascii="Verdana" w:hAnsi="Verdana" w:cstheme="minorHAnsi"/>
          <w:sz w:val="22"/>
          <w:szCs w:val="22"/>
        </w:rPr>
      </w:pPr>
    </w:p>
    <w:p w14:paraId="7FD8D0E2" w14:textId="77777777" w:rsidR="00B80DB8" w:rsidRPr="00C253B1" w:rsidRDefault="00B80DB8" w:rsidP="00B80DB8">
      <w:pPr>
        <w:numPr>
          <w:ilvl w:val="0"/>
          <w:numId w:val="32"/>
        </w:numPr>
        <w:spacing w:line="276" w:lineRule="auto"/>
        <w:contextualSpacing/>
        <w:jc w:val="both"/>
        <w:rPr>
          <w:rFonts w:ascii="Verdana" w:hAnsi="Verdana" w:cstheme="minorHAnsi"/>
          <w:sz w:val="22"/>
          <w:szCs w:val="22"/>
        </w:rPr>
      </w:pPr>
      <w:r w:rsidRPr="00C253B1">
        <w:rPr>
          <w:rFonts w:ascii="Verdana" w:hAnsi="Verdana" w:cstheme="minorHAnsi"/>
          <w:sz w:val="22"/>
          <w:szCs w:val="22"/>
        </w:rPr>
        <w:t>Strony ustalają odpowiedzialność za niewykonanie lub nienależyte wykonanie Umowy w formie kar umownych w następujących wypadkach i wysokościach.</w:t>
      </w:r>
    </w:p>
    <w:p w14:paraId="383823C6" w14:textId="6D79A445" w:rsidR="00B80DB8" w:rsidRPr="00C253B1" w:rsidRDefault="00B80DB8" w:rsidP="00B80DB8">
      <w:pPr>
        <w:numPr>
          <w:ilvl w:val="0"/>
          <w:numId w:val="32"/>
        </w:numPr>
        <w:spacing w:line="276" w:lineRule="auto"/>
        <w:contextualSpacing/>
        <w:jc w:val="both"/>
        <w:rPr>
          <w:rFonts w:ascii="Verdana" w:hAnsi="Verdana" w:cstheme="minorHAnsi"/>
          <w:sz w:val="22"/>
          <w:szCs w:val="22"/>
        </w:rPr>
      </w:pPr>
      <w:r w:rsidRPr="00C253B1">
        <w:rPr>
          <w:rFonts w:ascii="Verdana" w:hAnsi="Verdana" w:cstheme="minorHAnsi"/>
          <w:sz w:val="22"/>
          <w:szCs w:val="22"/>
        </w:rPr>
        <w:t>Zamawiający ma prawo naliczyć karę umowną Wykonawcy, a w przypadku jej nałożenia Wykonawca ma obowiązek ją zapłacić Zamawiającemu:</w:t>
      </w:r>
    </w:p>
    <w:p w14:paraId="27A226DA" w14:textId="6C19DDDD" w:rsidR="00B80DB8" w:rsidRPr="00C253B1" w:rsidRDefault="00B80DB8" w:rsidP="00B80DB8">
      <w:pPr>
        <w:pStyle w:val="Akapitzlist"/>
        <w:numPr>
          <w:ilvl w:val="0"/>
          <w:numId w:val="66"/>
        </w:numPr>
        <w:spacing w:line="276" w:lineRule="auto"/>
        <w:jc w:val="both"/>
        <w:rPr>
          <w:rFonts w:ascii="Verdana" w:hAnsi="Verdana" w:cstheme="minorHAnsi"/>
          <w:sz w:val="22"/>
          <w:szCs w:val="22"/>
        </w:rPr>
      </w:pPr>
      <w:r w:rsidRPr="00C253B1">
        <w:rPr>
          <w:rFonts w:ascii="Verdana" w:hAnsi="Verdana" w:cstheme="minorHAnsi"/>
          <w:sz w:val="22"/>
          <w:szCs w:val="22"/>
        </w:rPr>
        <w:t xml:space="preserve">za odstąpienie od Umowy lub jej części z przyczyn leżących po stronie Wykonawcy w wysokości </w:t>
      </w:r>
      <w:r w:rsidRPr="00E90301">
        <w:rPr>
          <w:rFonts w:ascii="Verdana" w:hAnsi="Verdana" w:cstheme="minorHAnsi"/>
          <w:sz w:val="22"/>
          <w:szCs w:val="22"/>
        </w:rPr>
        <w:t xml:space="preserve">10% </w:t>
      </w:r>
      <w:r w:rsidRPr="00C253B1">
        <w:rPr>
          <w:rFonts w:ascii="Verdana" w:hAnsi="Verdana" w:cstheme="minorHAnsi"/>
          <w:sz w:val="22"/>
          <w:szCs w:val="22"/>
        </w:rPr>
        <w:t>Wynagrodzenia</w:t>
      </w:r>
      <w:r w:rsidR="00A6499A">
        <w:rPr>
          <w:rFonts w:ascii="Verdana" w:hAnsi="Verdana" w:cstheme="minorHAnsi"/>
          <w:sz w:val="22"/>
          <w:szCs w:val="22"/>
        </w:rPr>
        <w:t xml:space="preserve"> netto</w:t>
      </w:r>
      <w:r w:rsidRPr="00C253B1">
        <w:rPr>
          <w:rFonts w:ascii="Verdana" w:hAnsi="Verdana" w:cstheme="minorHAnsi"/>
          <w:sz w:val="22"/>
          <w:szCs w:val="22"/>
        </w:rPr>
        <w:t>,</w:t>
      </w:r>
    </w:p>
    <w:p w14:paraId="6AE2F99F" w14:textId="73AB17B4" w:rsidR="00B80DB8" w:rsidRPr="00C253B1" w:rsidRDefault="00B80DB8" w:rsidP="00B80DB8">
      <w:pPr>
        <w:pStyle w:val="Akapitzlist"/>
        <w:numPr>
          <w:ilvl w:val="0"/>
          <w:numId w:val="66"/>
        </w:numPr>
        <w:spacing w:line="276" w:lineRule="auto"/>
        <w:jc w:val="both"/>
        <w:rPr>
          <w:rFonts w:ascii="Verdana" w:hAnsi="Verdana" w:cstheme="minorHAnsi"/>
          <w:sz w:val="22"/>
          <w:szCs w:val="22"/>
        </w:rPr>
      </w:pPr>
      <w:r w:rsidRPr="00C253B1">
        <w:rPr>
          <w:rFonts w:ascii="Verdana" w:hAnsi="Verdana" w:cstheme="minorHAnsi"/>
          <w:sz w:val="22"/>
          <w:szCs w:val="22"/>
        </w:rPr>
        <w:lastRenderedPageBreak/>
        <w:t>za niedotrzymanie wymaganych terminów wizytowania i nadzorowania budowy, o których mowa w niniejszej umowie</w:t>
      </w:r>
      <w:r w:rsidR="00A6499A">
        <w:rPr>
          <w:rFonts w:ascii="Verdana" w:hAnsi="Verdana" w:cstheme="minorHAnsi"/>
          <w:sz w:val="22"/>
          <w:szCs w:val="22"/>
        </w:rPr>
        <w:t>, lub niewykonania innych obowiązków wynikających z umowy</w:t>
      </w:r>
      <w:r w:rsidRPr="00C253B1">
        <w:rPr>
          <w:rFonts w:ascii="Verdana" w:hAnsi="Verdana" w:cstheme="minorHAnsi"/>
          <w:sz w:val="22"/>
          <w:szCs w:val="22"/>
        </w:rPr>
        <w:t xml:space="preserve"> </w:t>
      </w:r>
      <w:r w:rsidR="00A6499A">
        <w:rPr>
          <w:rFonts w:ascii="Verdana" w:hAnsi="Verdana" w:cstheme="minorHAnsi"/>
          <w:sz w:val="22"/>
          <w:szCs w:val="22"/>
        </w:rPr>
        <w:t xml:space="preserve">- </w:t>
      </w:r>
      <w:r w:rsidRPr="00C253B1">
        <w:rPr>
          <w:rFonts w:ascii="Verdana" w:hAnsi="Verdana" w:cstheme="minorHAnsi"/>
          <w:sz w:val="22"/>
          <w:szCs w:val="22"/>
        </w:rPr>
        <w:t xml:space="preserve">w wysokości </w:t>
      </w:r>
      <w:r w:rsidR="007B4530" w:rsidRPr="00E90301">
        <w:rPr>
          <w:rFonts w:ascii="Verdana" w:hAnsi="Verdana" w:cstheme="minorHAnsi"/>
          <w:sz w:val="22"/>
          <w:szCs w:val="22"/>
        </w:rPr>
        <w:t>0,</w:t>
      </w:r>
      <w:r w:rsidR="00A6499A" w:rsidRPr="00E90301">
        <w:rPr>
          <w:rFonts w:ascii="Verdana" w:hAnsi="Verdana" w:cstheme="minorHAnsi"/>
          <w:sz w:val="22"/>
          <w:szCs w:val="22"/>
        </w:rPr>
        <w:t>15</w:t>
      </w:r>
      <w:r w:rsidR="007B4530" w:rsidRPr="00E90301">
        <w:rPr>
          <w:rFonts w:ascii="Verdana" w:hAnsi="Verdana" w:cstheme="minorHAnsi"/>
          <w:sz w:val="22"/>
          <w:szCs w:val="22"/>
        </w:rPr>
        <w:t>%</w:t>
      </w:r>
      <w:r w:rsidRPr="00E90301">
        <w:rPr>
          <w:rFonts w:ascii="Verdana" w:hAnsi="Verdana" w:cstheme="minorHAnsi"/>
          <w:sz w:val="22"/>
          <w:szCs w:val="22"/>
        </w:rPr>
        <w:t xml:space="preserve"> </w:t>
      </w:r>
      <w:r w:rsidR="007B4530" w:rsidRPr="00C253B1">
        <w:rPr>
          <w:rFonts w:ascii="Verdana" w:hAnsi="Verdana" w:cstheme="minorHAnsi"/>
          <w:sz w:val="22"/>
          <w:szCs w:val="22"/>
        </w:rPr>
        <w:t xml:space="preserve">wynagrodzenia </w:t>
      </w:r>
      <w:r w:rsidR="00A6499A">
        <w:rPr>
          <w:rFonts w:ascii="Verdana" w:hAnsi="Verdana" w:cstheme="minorHAnsi"/>
          <w:sz w:val="22"/>
          <w:szCs w:val="22"/>
        </w:rPr>
        <w:t xml:space="preserve">netto </w:t>
      </w:r>
      <w:r w:rsidR="007B4530" w:rsidRPr="00C253B1">
        <w:rPr>
          <w:rFonts w:ascii="Verdana" w:hAnsi="Verdana" w:cstheme="minorHAnsi"/>
          <w:sz w:val="22"/>
          <w:szCs w:val="22"/>
        </w:rPr>
        <w:t>za każdy rozpoczęty dzień zwłoki</w:t>
      </w:r>
      <w:r w:rsidRPr="00C253B1">
        <w:rPr>
          <w:rFonts w:ascii="Verdana" w:hAnsi="Verdana" w:cstheme="minorHAnsi"/>
          <w:sz w:val="22"/>
          <w:szCs w:val="22"/>
        </w:rPr>
        <w:t xml:space="preserve"> od każdej osoby pełniącej nadzór, której obecność była przewidziana lub wymagana w danym dniu; </w:t>
      </w:r>
    </w:p>
    <w:p w14:paraId="6CBBCD9A" w14:textId="430C9FB9" w:rsidR="0071271C" w:rsidRPr="00C253B1" w:rsidRDefault="0071271C" w:rsidP="007B4530">
      <w:pPr>
        <w:pStyle w:val="Akapitzlist"/>
        <w:numPr>
          <w:ilvl w:val="0"/>
          <w:numId w:val="66"/>
        </w:numPr>
        <w:spacing w:line="276" w:lineRule="auto"/>
        <w:jc w:val="both"/>
        <w:rPr>
          <w:rFonts w:ascii="Verdana" w:hAnsi="Verdana" w:cstheme="minorHAnsi"/>
          <w:sz w:val="22"/>
          <w:szCs w:val="22"/>
        </w:rPr>
      </w:pPr>
      <w:r w:rsidRPr="00C253B1">
        <w:rPr>
          <w:rFonts w:ascii="Verdana" w:hAnsi="Verdana" w:cstheme="minorHAnsi"/>
          <w:sz w:val="22"/>
          <w:szCs w:val="22"/>
        </w:rPr>
        <w:t>za każd</w:t>
      </w:r>
      <w:r w:rsidR="00A6499A">
        <w:rPr>
          <w:rFonts w:ascii="Verdana" w:hAnsi="Verdana" w:cstheme="minorHAnsi"/>
          <w:sz w:val="22"/>
          <w:szCs w:val="22"/>
        </w:rPr>
        <w:t>ą</w:t>
      </w:r>
      <w:r w:rsidRPr="00C253B1">
        <w:rPr>
          <w:rFonts w:ascii="Verdana" w:hAnsi="Verdana" w:cstheme="minorHAnsi"/>
          <w:sz w:val="22"/>
          <w:szCs w:val="22"/>
        </w:rPr>
        <w:t xml:space="preserve"> </w:t>
      </w:r>
      <w:r w:rsidR="00A6499A">
        <w:rPr>
          <w:rFonts w:ascii="Verdana" w:hAnsi="Verdana" w:cstheme="minorHAnsi"/>
          <w:sz w:val="22"/>
          <w:szCs w:val="22"/>
        </w:rPr>
        <w:t>zwłokę</w:t>
      </w:r>
      <w:r w:rsidR="00A6499A" w:rsidRPr="00C253B1">
        <w:rPr>
          <w:rFonts w:ascii="Verdana" w:hAnsi="Verdana" w:cstheme="minorHAnsi"/>
          <w:sz w:val="22"/>
          <w:szCs w:val="22"/>
        </w:rPr>
        <w:t xml:space="preserve"> </w:t>
      </w:r>
      <w:r w:rsidRPr="00C253B1">
        <w:rPr>
          <w:rFonts w:ascii="Verdana" w:hAnsi="Verdana" w:cstheme="minorHAnsi"/>
          <w:sz w:val="22"/>
          <w:szCs w:val="22"/>
        </w:rPr>
        <w:t xml:space="preserve">w przystąpieniu do odbioru zgłoszonych robót w wysokości </w:t>
      </w:r>
      <w:r w:rsidR="007B4530" w:rsidRPr="00E90301">
        <w:rPr>
          <w:rFonts w:ascii="Verdana" w:hAnsi="Verdana" w:cstheme="minorHAnsi"/>
          <w:sz w:val="22"/>
          <w:szCs w:val="22"/>
        </w:rPr>
        <w:t>0,</w:t>
      </w:r>
      <w:r w:rsidR="00A6499A" w:rsidRPr="00E90301">
        <w:rPr>
          <w:rFonts w:ascii="Verdana" w:hAnsi="Verdana" w:cstheme="minorHAnsi"/>
          <w:sz w:val="22"/>
          <w:szCs w:val="22"/>
        </w:rPr>
        <w:t>2</w:t>
      </w:r>
      <w:r w:rsidR="007B4530" w:rsidRPr="00E90301">
        <w:rPr>
          <w:rFonts w:ascii="Verdana" w:hAnsi="Verdana" w:cstheme="minorHAnsi"/>
          <w:sz w:val="22"/>
          <w:szCs w:val="22"/>
        </w:rPr>
        <w:t xml:space="preserve">% </w:t>
      </w:r>
      <w:r w:rsidR="007B4530" w:rsidRPr="00C253B1">
        <w:rPr>
          <w:rFonts w:ascii="Verdana" w:hAnsi="Verdana" w:cstheme="minorHAnsi"/>
          <w:sz w:val="22"/>
          <w:szCs w:val="22"/>
        </w:rPr>
        <w:t xml:space="preserve">wynagrodzenia za każdy rozpoczęty dzień </w:t>
      </w:r>
      <w:r w:rsidR="00A6499A">
        <w:rPr>
          <w:rFonts w:ascii="Verdana" w:hAnsi="Verdana" w:cstheme="minorHAnsi"/>
          <w:sz w:val="22"/>
          <w:szCs w:val="22"/>
        </w:rPr>
        <w:t>zwłoki</w:t>
      </w:r>
      <w:r w:rsidRPr="00C253B1">
        <w:rPr>
          <w:rFonts w:ascii="Verdana" w:hAnsi="Verdana" w:cstheme="minorHAnsi"/>
          <w:sz w:val="22"/>
          <w:szCs w:val="22"/>
        </w:rPr>
        <w:t>,</w:t>
      </w:r>
    </w:p>
    <w:p w14:paraId="4DBBCDA5" w14:textId="77777777" w:rsidR="00B80DB8" w:rsidRPr="00C253B1" w:rsidRDefault="00B80DB8" w:rsidP="00B80DB8">
      <w:pPr>
        <w:pStyle w:val="Akapitzlist"/>
        <w:numPr>
          <w:ilvl w:val="0"/>
          <w:numId w:val="66"/>
        </w:numPr>
        <w:spacing w:line="276" w:lineRule="auto"/>
        <w:jc w:val="both"/>
        <w:rPr>
          <w:rFonts w:ascii="Verdana" w:hAnsi="Verdana" w:cstheme="minorHAnsi"/>
          <w:sz w:val="22"/>
          <w:szCs w:val="22"/>
        </w:rPr>
      </w:pPr>
      <w:r w:rsidRPr="00C253B1">
        <w:rPr>
          <w:rFonts w:ascii="Verdana" w:hAnsi="Verdana" w:cstheme="minorHAnsi"/>
          <w:sz w:val="22"/>
          <w:szCs w:val="22"/>
        </w:rPr>
        <w:t xml:space="preserve">za brak zapłaty lub nieterminową zapłatę wynagrodzenia należnego podwykonawcom z tytułu zmiany wysokości wynagrodzenia, o której mowa w art. 439 ust. 5 </w:t>
      </w:r>
      <w:proofErr w:type="spellStart"/>
      <w:r w:rsidRPr="00C253B1">
        <w:rPr>
          <w:rFonts w:ascii="Verdana" w:hAnsi="Verdana" w:cstheme="minorHAnsi"/>
          <w:sz w:val="22"/>
          <w:szCs w:val="22"/>
        </w:rPr>
        <w:t>Pzp</w:t>
      </w:r>
      <w:proofErr w:type="spellEnd"/>
      <w:r w:rsidRPr="00C253B1">
        <w:rPr>
          <w:rFonts w:ascii="Verdana" w:hAnsi="Verdana" w:cstheme="minorHAnsi"/>
          <w:sz w:val="22"/>
          <w:szCs w:val="22"/>
        </w:rPr>
        <w:t xml:space="preserve"> – w wysokości </w:t>
      </w:r>
      <w:r w:rsidRPr="00E90301">
        <w:rPr>
          <w:rFonts w:ascii="Verdana" w:hAnsi="Verdana" w:cstheme="minorHAnsi"/>
          <w:sz w:val="22"/>
          <w:szCs w:val="22"/>
        </w:rPr>
        <w:t xml:space="preserve">5.000 </w:t>
      </w:r>
      <w:r w:rsidRPr="00C253B1">
        <w:rPr>
          <w:rFonts w:ascii="Verdana" w:hAnsi="Verdana" w:cstheme="minorHAnsi"/>
          <w:sz w:val="22"/>
          <w:szCs w:val="22"/>
        </w:rPr>
        <w:t xml:space="preserve">(słownie: pięć tysięcy) – za każdy stwierdzony przypadek </w:t>
      </w:r>
    </w:p>
    <w:p w14:paraId="26CF5AB0" w14:textId="2FACD620" w:rsidR="00B80DB8" w:rsidRPr="00C253B1" w:rsidRDefault="00B80DB8" w:rsidP="00B80DB8">
      <w:pPr>
        <w:pStyle w:val="Akapitzlist"/>
        <w:numPr>
          <w:ilvl w:val="0"/>
          <w:numId w:val="66"/>
        </w:numPr>
        <w:spacing w:line="276" w:lineRule="auto"/>
        <w:jc w:val="both"/>
        <w:rPr>
          <w:rFonts w:ascii="Verdana" w:hAnsi="Verdana" w:cstheme="minorHAnsi"/>
          <w:sz w:val="22"/>
          <w:szCs w:val="22"/>
        </w:rPr>
      </w:pPr>
      <w:r w:rsidRPr="00C253B1">
        <w:rPr>
          <w:rFonts w:ascii="Verdana" w:hAnsi="Verdana" w:cstheme="minorHAnsi"/>
          <w:sz w:val="22"/>
          <w:szCs w:val="22"/>
        </w:rPr>
        <w:t>za każdy stwierdzony i udokumentowany przypadek naruszenia: Regulaminu prowadzenia prac remontowo budowlanych konserwacyjnych na terenie  NCBJ, Wymagań Zamawiającego względem realizacji robót, dyscypliny BHP, w tym Obowiązku informacyjnego pracodawcy w zakresie bezpieczeństwa i higieny pracy,</w:t>
      </w:r>
      <w:r w:rsidR="0071271C" w:rsidRPr="00C253B1">
        <w:rPr>
          <w:rFonts w:ascii="Verdana" w:hAnsi="Verdana" w:cstheme="minorHAnsi"/>
          <w:sz w:val="22"/>
          <w:szCs w:val="22"/>
        </w:rPr>
        <w:t xml:space="preserve"> </w:t>
      </w:r>
      <w:r w:rsidRPr="00C253B1">
        <w:rPr>
          <w:rFonts w:ascii="Verdana" w:hAnsi="Verdana" w:cstheme="minorHAnsi"/>
          <w:sz w:val="22"/>
          <w:szCs w:val="22"/>
        </w:rPr>
        <w:t xml:space="preserve">Instrukcji ruchu osobowo – materiałowego, w wysokości </w:t>
      </w:r>
      <w:r w:rsidRPr="00E90301">
        <w:rPr>
          <w:rFonts w:ascii="Verdana" w:hAnsi="Verdana" w:cstheme="minorHAnsi"/>
          <w:sz w:val="22"/>
          <w:szCs w:val="22"/>
        </w:rPr>
        <w:t xml:space="preserve">500 zł </w:t>
      </w:r>
      <w:r w:rsidRPr="00C253B1">
        <w:rPr>
          <w:rFonts w:ascii="Verdana" w:hAnsi="Verdana" w:cstheme="minorHAnsi"/>
          <w:sz w:val="22"/>
          <w:szCs w:val="22"/>
        </w:rPr>
        <w:t>za każdy stwierdzony przypadek.</w:t>
      </w:r>
    </w:p>
    <w:p w14:paraId="392F560C" w14:textId="78FEA5FD" w:rsidR="00B80DB8" w:rsidRPr="00C253B1" w:rsidRDefault="00B80DB8" w:rsidP="00B80DB8">
      <w:pPr>
        <w:numPr>
          <w:ilvl w:val="0"/>
          <w:numId w:val="32"/>
        </w:numPr>
        <w:spacing w:line="276" w:lineRule="auto"/>
        <w:contextualSpacing/>
        <w:jc w:val="both"/>
        <w:rPr>
          <w:rFonts w:ascii="Verdana" w:hAnsi="Verdana" w:cstheme="minorHAnsi"/>
          <w:sz w:val="22"/>
          <w:szCs w:val="22"/>
        </w:rPr>
      </w:pPr>
      <w:r w:rsidRPr="00C253B1">
        <w:rPr>
          <w:rFonts w:ascii="Verdana" w:hAnsi="Verdana" w:cstheme="minorHAnsi"/>
          <w:sz w:val="22"/>
          <w:szCs w:val="22"/>
        </w:rPr>
        <w:t xml:space="preserve">Łączna maksymalna wysokość kar umownych, których mogą dochodzić Strony przy realizacji Umowy nie przekroczy </w:t>
      </w:r>
      <w:r w:rsidRPr="00E90301">
        <w:rPr>
          <w:rFonts w:ascii="Verdana" w:hAnsi="Verdana" w:cstheme="minorHAnsi"/>
          <w:sz w:val="22"/>
          <w:szCs w:val="22"/>
        </w:rPr>
        <w:t xml:space="preserve">30% </w:t>
      </w:r>
      <w:r w:rsidRPr="00C253B1">
        <w:rPr>
          <w:rFonts w:ascii="Verdana" w:hAnsi="Verdana" w:cstheme="minorHAnsi"/>
          <w:sz w:val="22"/>
          <w:szCs w:val="22"/>
        </w:rPr>
        <w:t>Wynagrodzenia brutto.</w:t>
      </w:r>
    </w:p>
    <w:p w14:paraId="6804D031" w14:textId="77777777" w:rsidR="00B80DB8" w:rsidRPr="00C253B1" w:rsidRDefault="00B80DB8" w:rsidP="00B80DB8">
      <w:pPr>
        <w:numPr>
          <w:ilvl w:val="0"/>
          <w:numId w:val="32"/>
        </w:numPr>
        <w:spacing w:line="276" w:lineRule="auto"/>
        <w:contextualSpacing/>
        <w:jc w:val="both"/>
        <w:rPr>
          <w:rFonts w:ascii="Verdana" w:hAnsi="Verdana" w:cstheme="minorHAnsi"/>
          <w:sz w:val="22"/>
          <w:szCs w:val="22"/>
        </w:rPr>
      </w:pPr>
      <w:r w:rsidRPr="00C253B1">
        <w:rPr>
          <w:rFonts w:ascii="Verdana" w:hAnsi="Verdana" w:cstheme="minorHAnsi"/>
          <w:sz w:val="22"/>
          <w:szCs w:val="22"/>
        </w:rPr>
        <w:t>Zamawiający zastrzega sobie prawo do dochodzenia odszkodowania uzupełniającego z tytułu szkód przewyższających kary umowne na zasadach ogólnych określonych w k.c.</w:t>
      </w:r>
    </w:p>
    <w:p w14:paraId="1BB3CCBB" w14:textId="172992C2" w:rsidR="00B80DB8" w:rsidRPr="00C253B1" w:rsidRDefault="00B80DB8" w:rsidP="00B80DB8">
      <w:pPr>
        <w:numPr>
          <w:ilvl w:val="0"/>
          <w:numId w:val="32"/>
        </w:numPr>
        <w:spacing w:line="276" w:lineRule="auto"/>
        <w:contextualSpacing/>
        <w:jc w:val="both"/>
        <w:rPr>
          <w:rFonts w:ascii="Verdana" w:hAnsi="Verdana" w:cstheme="minorHAnsi"/>
          <w:sz w:val="22"/>
          <w:szCs w:val="22"/>
        </w:rPr>
      </w:pPr>
      <w:r w:rsidRPr="00C253B1">
        <w:rPr>
          <w:rFonts w:ascii="Verdana" w:hAnsi="Verdana" w:cstheme="minorHAnsi"/>
          <w:sz w:val="22"/>
          <w:szCs w:val="22"/>
        </w:rPr>
        <w:t>Zapłata kary umownej nie zwalnia Wykonawcy z obowiązku dokończenia zobowiązań umownych.</w:t>
      </w:r>
    </w:p>
    <w:p w14:paraId="5BC1EF1C" w14:textId="77777777" w:rsidR="00B80DB8" w:rsidRPr="00C253B1" w:rsidRDefault="00B80DB8" w:rsidP="00B80DB8">
      <w:pPr>
        <w:numPr>
          <w:ilvl w:val="0"/>
          <w:numId w:val="32"/>
        </w:numPr>
        <w:spacing w:line="276" w:lineRule="auto"/>
        <w:contextualSpacing/>
        <w:jc w:val="both"/>
        <w:rPr>
          <w:rFonts w:ascii="Verdana" w:hAnsi="Verdana" w:cstheme="minorHAnsi"/>
          <w:sz w:val="22"/>
          <w:szCs w:val="22"/>
        </w:rPr>
      </w:pPr>
      <w:r w:rsidRPr="00C253B1">
        <w:rPr>
          <w:rFonts w:ascii="Verdana" w:hAnsi="Verdana" w:cstheme="minorHAnsi"/>
          <w:sz w:val="22"/>
          <w:szCs w:val="22"/>
        </w:rPr>
        <w:t>Zamawiający może wstrzymać zapłatę należności za zrealizowany przedmiot Umowy na podstawie faktury wraz z wymaganymi załącznikami do czasu uregulowania przez Wykonawcę kar umownych. Uprawnienie do wstrzymania zapłaty należności wymaga uprzedniego pisemnego wezwania Wykonawcy do zapłaty kar umownych w wyznaczonym terminie, nie krótszym niż 7 dni.</w:t>
      </w:r>
    </w:p>
    <w:p w14:paraId="7F64DFCC" w14:textId="75FB1DB4" w:rsidR="00C1366C" w:rsidRPr="00C253B1" w:rsidRDefault="00B80DB8" w:rsidP="00B80DB8">
      <w:pPr>
        <w:numPr>
          <w:ilvl w:val="0"/>
          <w:numId w:val="32"/>
        </w:numPr>
        <w:spacing w:line="276" w:lineRule="auto"/>
        <w:contextualSpacing/>
        <w:jc w:val="both"/>
        <w:rPr>
          <w:rFonts w:ascii="Verdana" w:hAnsi="Verdana" w:cstheme="minorHAnsi"/>
          <w:sz w:val="22"/>
          <w:szCs w:val="22"/>
        </w:rPr>
      </w:pPr>
      <w:r w:rsidRPr="00C253B1">
        <w:rPr>
          <w:rFonts w:ascii="Verdana" w:hAnsi="Verdana" w:cstheme="minorHAnsi"/>
          <w:sz w:val="22"/>
          <w:szCs w:val="22"/>
        </w:rPr>
        <w:t xml:space="preserve">Zamawiający uprawniony do naliczenia kary umownej będzie uprawniony do wystawienia noty obciążeniowej z 7 dniowym terminem płatności. Zamawiający uprawniony jest do potrącenia kwoty należnej kary umownej z </w:t>
      </w:r>
      <w:r w:rsidR="0071271C" w:rsidRPr="00C253B1">
        <w:rPr>
          <w:rFonts w:ascii="Verdana" w:hAnsi="Verdana" w:cstheme="minorHAnsi"/>
          <w:sz w:val="22"/>
          <w:szCs w:val="22"/>
        </w:rPr>
        <w:t>wynagrodzenia należnego Wykonawcy</w:t>
      </w:r>
      <w:r w:rsidRPr="00C253B1">
        <w:rPr>
          <w:rFonts w:ascii="Verdana" w:hAnsi="Verdana" w:cstheme="minorHAnsi"/>
          <w:sz w:val="22"/>
          <w:szCs w:val="22"/>
        </w:rPr>
        <w:t xml:space="preserve">. </w:t>
      </w:r>
    </w:p>
    <w:p w14:paraId="3DAF7F72" w14:textId="591A3B55" w:rsidR="0071271C" w:rsidRPr="00C253B1" w:rsidRDefault="0071271C" w:rsidP="0071271C">
      <w:pPr>
        <w:numPr>
          <w:ilvl w:val="0"/>
          <w:numId w:val="32"/>
        </w:numPr>
        <w:spacing w:line="276" w:lineRule="auto"/>
        <w:contextualSpacing/>
        <w:jc w:val="both"/>
        <w:rPr>
          <w:rFonts w:ascii="Verdana" w:hAnsi="Verdana" w:cstheme="minorHAnsi"/>
          <w:sz w:val="22"/>
          <w:szCs w:val="22"/>
        </w:rPr>
      </w:pPr>
      <w:r w:rsidRPr="00C253B1">
        <w:rPr>
          <w:rFonts w:ascii="Verdana" w:hAnsi="Verdana" w:cstheme="minorHAnsi"/>
          <w:sz w:val="22"/>
          <w:szCs w:val="22"/>
        </w:rPr>
        <w:t>Wykonawca jest zobowiązany do pokrycia kosztów usunięcia wad robót powstałych w wyniku błędów w nadzorze inwestorskim w uzgodnionym przez Strony terminie, bez prawa do wynagrodzenia oraz ponosi odpowiedzialność za zaistniałą szkodę.</w:t>
      </w:r>
    </w:p>
    <w:p w14:paraId="5BEA8F39" w14:textId="77777777" w:rsidR="00C1366C" w:rsidRPr="00C253B1" w:rsidRDefault="00C1366C" w:rsidP="009F1C16">
      <w:pPr>
        <w:spacing w:line="276" w:lineRule="auto"/>
        <w:contextualSpacing/>
        <w:rPr>
          <w:rFonts w:ascii="Verdana" w:hAnsi="Verdana"/>
          <w:sz w:val="22"/>
          <w:szCs w:val="22"/>
        </w:rPr>
      </w:pPr>
    </w:p>
    <w:p w14:paraId="50856256" w14:textId="7C5111DA" w:rsidR="008F28DD" w:rsidRPr="00C253B1" w:rsidRDefault="008F28DD" w:rsidP="009F1C16">
      <w:pPr>
        <w:pStyle w:val="Nagwek1"/>
        <w:contextualSpacing/>
        <w:rPr>
          <w:color w:val="auto"/>
          <w:szCs w:val="22"/>
        </w:rPr>
      </w:pPr>
      <w:bookmarkStart w:id="17" w:name="_Toc180495042"/>
      <w:r w:rsidRPr="00C253B1">
        <w:rPr>
          <w:color w:val="auto"/>
          <w:szCs w:val="22"/>
        </w:rPr>
        <w:t xml:space="preserve">§ </w:t>
      </w:r>
      <w:r w:rsidR="00164104" w:rsidRPr="00C253B1">
        <w:rPr>
          <w:color w:val="auto"/>
          <w:szCs w:val="22"/>
        </w:rPr>
        <w:t>1</w:t>
      </w:r>
      <w:r w:rsidR="00164104">
        <w:rPr>
          <w:color w:val="auto"/>
          <w:szCs w:val="22"/>
        </w:rPr>
        <w:t>4</w:t>
      </w:r>
      <w:r w:rsidRPr="00C253B1">
        <w:rPr>
          <w:color w:val="auto"/>
          <w:szCs w:val="22"/>
        </w:rPr>
        <w:br/>
        <w:t>ZMIANY UMOWY</w:t>
      </w:r>
      <w:bookmarkEnd w:id="17"/>
      <w:r w:rsidRPr="00C253B1">
        <w:rPr>
          <w:color w:val="auto"/>
          <w:szCs w:val="22"/>
        </w:rPr>
        <w:t xml:space="preserve"> </w:t>
      </w:r>
    </w:p>
    <w:p w14:paraId="281A54E9" w14:textId="77777777" w:rsidR="00FE10E0" w:rsidRPr="00C253B1" w:rsidRDefault="00FE10E0" w:rsidP="00FB7F5F">
      <w:pPr>
        <w:spacing w:line="276" w:lineRule="auto"/>
        <w:contextualSpacing/>
        <w:rPr>
          <w:rFonts w:ascii="Verdana" w:hAnsi="Verdana"/>
          <w:sz w:val="22"/>
          <w:szCs w:val="22"/>
        </w:rPr>
      </w:pPr>
    </w:p>
    <w:p w14:paraId="1538360E" w14:textId="1C4867E8" w:rsidR="00C71C65" w:rsidRPr="00C253B1" w:rsidRDefault="00C71C65" w:rsidP="00B76293">
      <w:pPr>
        <w:numPr>
          <w:ilvl w:val="0"/>
          <w:numId w:val="2"/>
        </w:numPr>
        <w:spacing w:line="276" w:lineRule="auto"/>
        <w:contextualSpacing/>
        <w:jc w:val="both"/>
        <w:rPr>
          <w:rFonts w:ascii="Verdana" w:hAnsi="Verdana" w:cstheme="minorHAnsi"/>
          <w:sz w:val="22"/>
          <w:szCs w:val="22"/>
        </w:rPr>
      </w:pPr>
      <w:r w:rsidRPr="00C253B1">
        <w:rPr>
          <w:rFonts w:ascii="Verdana" w:hAnsi="Verdana" w:cstheme="minorHAnsi"/>
          <w:bCs/>
          <w:sz w:val="22"/>
          <w:szCs w:val="22"/>
        </w:rPr>
        <w:t xml:space="preserve">Poza przypadkami określonymi w art. 455 ust. 1 pkt 2, 3 i 4 oraz ust. 2 </w:t>
      </w:r>
      <w:proofErr w:type="spellStart"/>
      <w:r w:rsidRPr="00C253B1">
        <w:rPr>
          <w:rFonts w:ascii="Verdana" w:hAnsi="Verdana" w:cstheme="minorHAnsi"/>
          <w:bCs/>
          <w:sz w:val="22"/>
          <w:szCs w:val="22"/>
        </w:rPr>
        <w:t>Pzp</w:t>
      </w:r>
      <w:proofErr w:type="spellEnd"/>
      <w:r w:rsidRPr="00C253B1">
        <w:rPr>
          <w:rFonts w:ascii="Verdana" w:hAnsi="Verdana" w:cstheme="minorHAnsi"/>
          <w:bCs/>
          <w:sz w:val="22"/>
          <w:szCs w:val="22"/>
        </w:rPr>
        <w:t>, Zamawiający przewiduje możliwość dokonania zmian w</w:t>
      </w:r>
      <w:r w:rsidR="00D17A0C" w:rsidRPr="00C253B1">
        <w:rPr>
          <w:rFonts w:ascii="Verdana" w:hAnsi="Verdana" w:cstheme="minorHAnsi"/>
          <w:bCs/>
          <w:sz w:val="22"/>
          <w:szCs w:val="22"/>
        </w:rPr>
        <w:t xml:space="preserve"> treści </w:t>
      </w:r>
      <w:r w:rsidRPr="00C253B1">
        <w:rPr>
          <w:rFonts w:ascii="Verdana" w:hAnsi="Verdana" w:cstheme="minorHAnsi"/>
          <w:bCs/>
          <w:sz w:val="22"/>
          <w:szCs w:val="22"/>
        </w:rPr>
        <w:t xml:space="preserve">na warunkach, </w:t>
      </w:r>
      <w:r w:rsidRPr="00C253B1">
        <w:rPr>
          <w:rFonts w:ascii="Verdana" w:hAnsi="Verdana" w:cstheme="minorHAnsi"/>
          <w:bCs/>
          <w:sz w:val="22"/>
          <w:szCs w:val="22"/>
        </w:rPr>
        <w:lastRenderedPageBreak/>
        <w:t>o któryc</w:t>
      </w:r>
      <w:r w:rsidR="00205D07" w:rsidRPr="00C253B1">
        <w:rPr>
          <w:rFonts w:ascii="Verdana" w:hAnsi="Verdana" w:cstheme="minorHAnsi"/>
          <w:bCs/>
          <w:sz w:val="22"/>
          <w:szCs w:val="22"/>
        </w:rPr>
        <w:t xml:space="preserve">h mowa w niniejszym paragrafie. </w:t>
      </w:r>
      <w:r w:rsidRPr="00C253B1">
        <w:rPr>
          <w:rFonts w:ascii="Verdana" w:hAnsi="Verdana" w:cstheme="minorHAnsi"/>
          <w:bCs/>
          <w:sz w:val="22"/>
          <w:szCs w:val="22"/>
        </w:rPr>
        <w:t>Wystąpienie którejkolwiek z okoliczności wymienionych w niniejszym paragrafie nie będzie stanowiło zobowiązania Stron do wprowadzenia zmiany.</w:t>
      </w:r>
    </w:p>
    <w:p w14:paraId="287E6E89" w14:textId="77777777" w:rsidR="00FC4717" w:rsidRPr="00C253B1" w:rsidRDefault="00FC4717" w:rsidP="00B76293">
      <w:pPr>
        <w:pStyle w:val="Akapitzlist"/>
        <w:numPr>
          <w:ilvl w:val="0"/>
          <w:numId w:val="2"/>
        </w:numPr>
        <w:spacing w:line="276" w:lineRule="auto"/>
        <w:jc w:val="both"/>
        <w:rPr>
          <w:rFonts w:ascii="Verdana" w:hAnsi="Verdana" w:cstheme="minorHAnsi"/>
          <w:sz w:val="22"/>
          <w:szCs w:val="22"/>
        </w:rPr>
      </w:pPr>
      <w:r w:rsidRPr="00C253B1">
        <w:rPr>
          <w:rFonts w:ascii="Verdana" w:eastAsia="Sylfaen" w:hAnsi="Verdana"/>
          <w:sz w:val="22"/>
          <w:szCs w:val="22"/>
        </w:rPr>
        <w:t>Dopuszcza się wprowadzenie istotnych zmian do Umowy w następującym zakresie:</w:t>
      </w:r>
    </w:p>
    <w:p w14:paraId="15634122" w14:textId="34AE73E1" w:rsidR="003F03E5" w:rsidRDefault="00D00625" w:rsidP="00B76293">
      <w:pPr>
        <w:pStyle w:val="Akapitzlist"/>
        <w:numPr>
          <w:ilvl w:val="0"/>
          <w:numId w:val="48"/>
        </w:numPr>
        <w:spacing w:line="276" w:lineRule="auto"/>
        <w:ind w:left="1134"/>
        <w:jc w:val="both"/>
        <w:rPr>
          <w:rFonts w:ascii="Verdana" w:hAnsi="Verdana" w:cstheme="minorHAnsi"/>
          <w:sz w:val="22"/>
          <w:szCs w:val="22"/>
        </w:rPr>
      </w:pPr>
      <w:r w:rsidRPr="00C253B1">
        <w:rPr>
          <w:rFonts w:ascii="Verdana" w:hAnsi="Verdana" w:cstheme="minorHAnsi"/>
          <w:sz w:val="22"/>
          <w:szCs w:val="22"/>
        </w:rPr>
        <w:t>p</w:t>
      </w:r>
      <w:r w:rsidR="003F03E5" w:rsidRPr="00C253B1">
        <w:rPr>
          <w:rFonts w:ascii="Verdana" w:hAnsi="Verdana" w:cstheme="minorHAnsi"/>
          <w:sz w:val="22"/>
          <w:szCs w:val="22"/>
        </w:rPr>
        <w:t>rzedmiotu Umowy</w:t>
      </w:r>
      <w:r w:rsidR="00CF678D">
        <w:rPr>
          <w:rFonts w:ascii="Verdana" w:hAnsi="Verdana" w:cstheme="minorHAnsi"/>
          <w:sz w:val="22"/>
          <w:szCs w:val="22"/>
        </w:rPr>
        <w:t xml:space="preserve"> i/lub Wynagrodzenia</w:t>
      </w:r>
      <w:r w:rsidR="003F03E5" w:rsidRPr="00C253B1">
        <w:rPr>
          <w:rFonts w:ascii="Verdana" w:hAnsi="Verdana" w:cstheme="minorHAnsi"/>
          <w:sz w:val="22"/>
          <w:szCs w:val="22"/>
        </w:rPr>
        <w:t>, jeżeli konieczność wprowadzenia takiej zmiany jest skutkiem zmiany Prawa</w:t>
      </w:r>
      <w:r w:rsidR="00B041E3">
        <w:rPr>
          <w:rFonts w:ascii="Verdana" w:hAnsi="Verdana" w:cstheme="minorHAnsi"/>
          <w:sz w:val="22"/>
          <w:szCs w:val="22"/>
        </w:rPr>
        <w:t>;</w:t>
      </w:r>
    </w:p>
    <w:p w14:paraId="11CFBBF2" w14:textId="254A3D52" w:rsidR="000456D9" w:rsidRPr="00C253B1" w:rsidRDefault="00CF678D" w:rsidP="00B76293">
      <w:pPr>
        <w:pStyle w:val="Akapitzlist"/>
        <w:numPr>
          <w:ilvl w:val="0"/>
          <w:numId w:val="48"/>
        </w:numPr>
        <w:spacing w:line="276" w:lineRule="auto"/>
        <w:ind w:left="1134"/>
        <w:jc w:val="both"/>
        <w:rPr>
          <w:rFonts w:ascii="Verdana" w:hAnsi="Verdana" w:cstheme="minorHAnsi"/>
          <w:sz w:val="22"/>
          <w:szCs w:val="22"/>
        </w:rPr>
      </w:pPr>
      <w:r>
        <w:rPr>
          <w:rFonts w:ascii="Verdana" w:hAnsi="Verdana" w:cstheme="minorHAnsi"/>
          <w:sz w:val="22"/>
          <w:szCs w:val="22"/>
        </w:rPr>
        <w:t>Wynagrodzenia</w:t>
      </w:r>
      <w:r w:rsidR="000456D9">
        <w:rPr>
          <w:rFonts w:ascii="Verdana" w:hAnsi="Verdana" w:cstheme="minorHAnsi"/>
          <w:sz w:val="22"/>
          <w:szCs w:val="22"/>
        </w:rPr>
        <w:t>, jeżeli wydłuży się termin realizacji Umowy;</w:t>
      </w:r>
    </w:p>
    <w:p w14:paraId="390B871E" w14:textId="4DA62BAB" w:rsidR="00D00625" w:rsidRPr="003B354D" w:rsidRDefault="006210AD" w:rsidP="00C960C0">
      <w:pPr>
        <w:pStyle w:val="Akapitzlist"/>
        <w:numPr>
          <w:ilvl w:val="0"/>
          <w:numId w:val="48"/>
        </w:numPr>
        <w:spacing w:line="276" w:lineRule="auto"/>
        <w:jc w:val="both"/>
        <w:rPr>
          <w:rStyle w:val="Odwoaniedokomentarza"/>
          <w:rFonts w:ascii="Verdana" w:eastAsia="Sylfaen" w:hAnsi="Verdana"/>
          <w:sz w:val="22"/>
          <w:szCs w:val="22"/>
        </w:rPr>
      </w:pPr>
      <w:r w:rsidRPr="003B354D">
        <w:rPr>
          <w:rFonts w:ascii="Verdana" w:eastAsia="Sylfaen" w:hAnsi="Verdana"/>
          <w:sz w:val="22"/>
          <w:szCs w:val="22"/>
        </w:rPr>
        <w:t>t</w:t>
      </w:r>
      <w:r w:rsidR="00D00625" w:rsidRPr="003B354D">
        <w:rPr>
          <w:rFonts w:ascii="Verdana" w:eastAsia="Sylfaen" w:hAnsi="Verdana"/>
          <w:sz w:val="22"/>
          <w:szCs w:val="22"/>
        </w:rPr>
        <w:t>erminu realizacji Umowy:</w:t>
      </w:r>
    </w:p>
    <w:p w14:paraId="6C87193A" w14:textId="5D4E9F39" w:rsidR="00A53CC2" w:rsidRPr="00C253B1" w:rsidRDefault="00A16E96" w:rsidP="00B76293">
      <w:pPr>
        <w:pStyle w:val="Akapitzlist"/>
        <w:numPr>
          <w:ilvl w:val="0"/>
          <w:numId w:val="51"/>
        </w:numPr>
        <w:spacing w:line="276" w:lineRule="auto"/>
        <w:jc w:val="both"/>
        <w:rPr>
          <w:rFonts w:ascii="Verdana" w:eastAsia="Sylfaen" w:hAnsi="Verdana"/>
          <w:sz w:val="22"/>
          <w:szCs w:val="22"/>
        </w:rPr>
      </w:pPr>
      <w:r w:rsidRPr="00C253B1">
        <w:rPr>
          <w:rFonts w:ascii="Verdana" w:eastAsia="Sylfaen" w:hAnsi="Verdana"/>
          <w:sz w:val="22"/>
          <w:szCs w:val="22"/>
        </w:rPr>
        <w:t xml:space="preserve">na skutek </w:t>
      </w:r>
      <w:r w:rsidR="00FB7F5F" w:rsidRPr="00C253B1">
        <w:rPr>
          <w:rFonts w:ascii="Verdana" w:eastAsia="Sylfaen" w:hAnsi="Verdana"/>
          <w:sz w:val="22"/>
          <w:szCs w:val="22"/>
        </w:rPr>
        <w:t>zmian Prawa mających</w:t>
      </w:r>
      <w:r w:rsidR="0085312F" w:rsidRPr="00C253B1">
        <w:rPr>
          <w:rFonts w:ascii="Verdana" w:eastAsia="Sylfaen" w:hAnsi="Verdana"/>
          <w:sz w:val="22"/>
          <w:szCs w:val="22"/>
        </w:rPr>
        <w:t xml:space="preserve"> wpływ na Termin wykonania Prac lub sposób prowadzenia Robót,</w:t>
      </w:r>
      <w:r w:rsidR="00A53CC2" w:rsidRPr="00C253B1">
        <w:rPr>
          <w:rFonts w:ascii="Verdana" w:eastAsia="Sylfaen" w:hAnsi="Verdana"/>
          <w:sz w:val="22"/>
          <w:szCs w:val="22"/>
        </w:rPr>
        <w:t xml:space="preserve"> </w:t>
      </w:r>
    </w:p>
    <w:p w14:paraId="47D1AE27" w14:textId="3EB171B9" w:rsidR="00743011" w:rsidRPr="00C253B1" w:rsidRDefault="00743011" w:rsidP="00B76293">
      <w:pPr>
        <w:pStyle w:val="Akapitzlist"/>
        <w:numPr>
          <w:ilvl w:val="0"/>
          <w:numId w:val="51"/>
        </w:numPr>
        <w:spacing w:line="276" w:lineRule="auto"/>
        <w:jc w:val="both"/>
        <w:rPr>
          <w:rFonts w:ascii="Verdana" w:eastAsia="Sylfaen" w:hAnsi="Verdana"/>
          <w:sz w:val="22"/>
          <w:szCs w:val="22"/>
        </w:rPr>
      </w:pPr>
      <w:r w:rsidRPr="00C253B1">
        <w:rPr>
          <w:rFonts w:ascii="Verdana" w:eastAsia="Sylfaen" w:hAnsi="Verdana"/>
          <w:sz w:val="22"/>
          <w:szCs w:val="22"/>
        </w:rPr>
        <w:t>na skutek zmiany terminu realizacji Umowy zawartej przez Zamawiającego z Wykonawcą robót budowlanych</w:t>
      </w:r>
      <w:r w:rsidR="00A16E96" w:rsidRPr="00C253B1">
        <w:rPr>
          <w:rFonts w:ascii="Verdana" w:eastAsia="Sylfaen" w:hAnsi="Verdana"/>
          <w:sz w:val="22"/>
          <w:szCs w:val="22"/>
        </w:rPr>
        <w:t>;</w:t>
      </w:r>
    </w:p>
    <w:p w14:paraId="438ADB95" w14:textId="6578E5F1" w:rsidR="00743011" w:rsidRPr="00C253B1" w:rsidRDefault="00743011" w:rsidP="00743011">
      <w:pPr>
        <w:pStyle w:val="Akapitzlist"/>
        <w:numPr>
          <w:ilvl w:val="0"/>
          <w:numId w:val="51"/>
        </w:numPr>
        <w:spacing w:line="276" w:lineRule="auto"/>
        <w:jc w:val="both"/>
        <w:rPr>
          <w:rFonts w:ascii="Verdana" w:eastAsia="Sylfaen" w:hAnsi="Verdana"/>
          <w:sz w:val="22"/>
          <w:szCs w:val="22"/>
        </w:rPr>
      </w:pPr>
      <w:r w:rsidRPr="00C253B1">
        <w:rPr>
          <w:rFonts w:ascii="Verdana" w:eastAsia="Sylfaen" w:hAnsi="Verdana"/>
          <w:sz w:val="22"/>
          <w:szCs w:val="22"/>
        </w:rPr>
        <w:t>na skutek konieczności wprowadzenia zmian zakresu przedmiotu zamówienia, których nie można było przewidzieć w chwili zawarcia Umowy</w:t>
      </w:r>
      <w:r w:rsidR="00A16E96" w:rsidRPr="00C253B1">
        <w:rPr>
          <w:rFonts w:ascii="Verdana" w:eastAsia="Sylfaen" w:hAnsi="Verdana"/>
          <w:sz w:val="22"/>
          <w:szCs w:val="22"/>
        </w:rPr>
        <w:t>;</w:t>
      </w:r>
    </w:p>
    <w:p w14:paraId="0A4B5042" w14:textId="3DC23CE4" w:rsidR="00D00625" w:rsidRPr="00C253B1" w:rsidRDefault="00A16E96" w:rsidP="00B76293">
      <w:pPr>
        <w:pStyle w:val="Akapitzlist"/>
        <w:numPr>
          <w:ilvl w:val="0"/>
          <w:numId w:val="51"/>
        </w:numPr>
        <w:spacing w:line="276" w:lineRule="auto"/>
        <w:jc w:val="both"/>
        <w:rPr>
          <w:rFonts w:ascii="Verdana" w:eastAsia="Sylfaen" w:hAnsi="Verdana"/>
          <w:sz w:val="22"/>
          <w:szCs w:val="22"/>
        </w:rPr>
      </w:pPr>
      <w:r w:rsidRPr="00C253B1">
        <w:rPr>
          <w:rFonts w:ascii="Verdana" w:eastAsia="Sylfaen" w:hAnsi="Verdana"/>
          <w:sz w:val="22"/>
          <w:szCs w:val="22"/>
        </w:rPr>
        <w:t xml:space="preserve">na skutek </w:t>
      </w:r>
      <w:r w:rsidR="00D00625" w:rsidRPr="00C253B1">
        <w:rPr>
          <w:rFonts w:ascii="Verdana" w:eastAsia="Sylfaen" w:hAnsi="Verdana"/>
          <w:sz w:val="22"/>
          <w:szCs w:val="22"/>
        </w:rPr>
        <w:t xml:space="preserve">przerwania </w:t>
      </w:r>
      <w:r w:rsidR="00A53CC2" w:rsidRPr="00C253B1">
        <w:rPr>
          <w:rFonts w:ascii="Verdana" w:eastAsia="Sylfaen" w:hAnsi="Verdana"/>
          <w:sz w:val="22"/>
          <w:szCs w:val="22"/>
        </w:rPr>
        <w:t xml:space="preserve">Prac Projektowych lub </w:t>
      </w:r>
      <w:r w:rsidR="00085FF2" w:rsidRPr="00C253B1">
        <w:rPr>
          <w:rFonts w:ascii="Verdana" w:eastAsia="Sylfaen" w:hAnsi="Verdana"/>
          <w:sz w:val="22"/>
          <w:szCs w:val="22"/>
        </w:rPr>
        <w:t>Robót</w:t>
      </w:r>
      <w:r w:rsidR="00D00625" w:rsidRPr="00C253B1">
        <w:rPr>
          <w:rFonts w:ascii="Verdana" w:eastAsia="Sylfaen" w:hAnsi="Verdana"/>
          <w:sz w:val="22"/>
          <w:szCs w:val="22"/>
        </w:rPr>
        <w:t xml:space="preserve"> przez właściwe organy administracji rządowej lub samorządowej, lub w wyniku wykonalnego orzeczenia sądu, które to decyzje zostały wydane z przyczyn nie leżących po stronie Wykonawcy,</w:t>
      </w:r>
    </w:p>
    <w:p w14:paraId="0652BCF6" w14:textId="5927B916" w:rsidR="00085FF2" w:rsidRPr="00C253B1" w:rsidRDefault="00A16E96" w:rsidP="00B76293">
      <w:pPr>
        <w:pStyle w:val="Akapitzlist"/>
        <w:numPr>
          <w:ilvl w:val="0"/>
          <w:numId w:val="51"/>
        </w:numPr>
        <w:spacing w:line="276" w:lineRule="auto"/>
        <w:jc w:val="both"/>
        <w:rPr>
          <w:rFonts w:ascii="Verdana" w:eastAsia="Sylfaen" w:hAnsi="Verdana"/>
          <w:sz w:val="22"/>
          <w:szCs w:val="22"/>
        </w:rPr>
      </w:pPr>
      <w:r w:rsidRPr="00C253B1">
        <w:rPr>
          <w:rFonts w:ascii="Verdana" w:eastAsia="Sylfaen" w:hAnsi="Verdana"/>
          <w:sz w:val="22"/>
          <w:szCs w:val="22"/>
        </w:rPr>
        <w:t xml:space="preserve">na skutek </w:t>
      </w:r>
      <w:r w:rsidR="00085FF2" w:rsidRPr="00C253B1">
        <w:rPr>
          <w:rFonts w:ascii="Verdana" w:eastAsia="Sylfaen" w:hAnsi="Verdana"/>
          <w:sz w:val="22"/>
          <w:szCs w:val="22"/>
        </w:rPr>
        <w:t>wstrzymania</w:t>
      </w:r>
      <w:r w:rsidR="0015441E" w:rsidRPr="00C253B1">
        <w:rPr>
          <w:rFonts w:ascii="Verdana" w:eastAsia="Sylfaen" w:hAnsi="Verdana"/>
          <w:sz w:val="22"/>
          <w:szCs w:val="22"/>
        </w:rPr>
        <w:t xml:space="preserve"> </w:t>
      </w:r>
      <w:r w:rsidR="00115989">
        <w:rPr>
          <w:rFonts w:ascii="Verdana" w:eastAsia="Sylfaen" w:hAnsi="Verdana"/>
          <w:sz w:val="22"/>
          <w:szCs w:val="22"/>
        </w:rPr>
        <w:t>p</w:t>
      </w:r>
      <w:r w:rsidR="0015441E" w:rsidRPr="00C253B1">
        <w:rPr>
          <w:rFonts w:ascii="Verdana" w:eastAsia="Sylfaen" w:hAnsi="Verdana"/>
          <w:sz w:val="22"/>
          <w:szCs w:val="22"/>
        </w:rPr>
        <w:t xml:space="preserve">rac </w:t>
      </w:r>
      <w:r w:rsidR="00085FF2" w:rsidRPr="00C253B1">
        <w:rPr>
          <w:rFonts w:ascii="Verdana" w:eastAsia="Sylfaen" w:hAnsi="Verdana"/>
          <w:sz w:val="22"/>
          <w:szCs w:val="22"/>
        </w:rPr>
        <w:t>lub przerwy w</w:t>
      </w:r>
      <w:r w:rsidR="0015441E" w:rsidRPr="00C253B1">
        <w:rPr>
          <w:rFonts w:ascii="Verdana" w:eastAsia="Sylfaen" w:hAnsi="Verdana"/>
          <w:sz w:val="22"/>
          <w:szCs w:val="22"/>
        </w:rPr>
        <w:t xml:space="preserve"> ich realizacji, </w:t>
      </w:r>
      <w:r w:rsidR="00085FF2" w:rsidRPr="00C253B1">
        <w:rPr>
          <w:rFonts w:ascii="Verdana" w:eastAsia="Sylfaen" w:hAnsi="Verdana"/>
          <w:sz w:val="22"/>
          <w:szCs w:val="22"/>
        </w:rPr>
        <w:t>z przyczyn zależnych od Zamawiającego – o czas trwania wstrzymania lub przerwy w</w:t>
      </w:r>
      <w:r w:rsidR="0015441E" w:rsidRPr="00C253B1">
        <w:rPr>
          <w:rFonts w:ascii="Verdana" w:eastAsia="Sylfaen" w:hAnsi="Verdana"/>
          <w:sz w:val="22"/>
          <w:szCs w:val="22"/>
        </w:rPr>
        <w:t xml:space="preserve"> ich realizacji, </w:t>
      </w:r>
      <w:r w:rsidR="00085FF2" w:rsidRPr="00C253B1">
        <w:rPr>
          <w:rFonts w:ascii="Verdana" w:eastAsia="Sylfaen" w:hAnsi="Verdana"/>
          <w:sz w:val="22"/>
          <w:szCs w:val="22"/>
        </w:rPr>
        <w:t xml:space="preserve">jeśli mają one wpływ na ścieżkę krytyczną </w:t>
      </w:r>
      <w:r w:rsidR="006C5E10" w:rsidRPr="00C253B1">
        <w:rPr>
          <w:rFonts w:ascii="Verdana" w:eastAsia="Sylfaen" w:hAnsi="Verdana"/>
          <w:sz w:val="22"/>
          <w:szCs w:val="22"/>
        </w:rPr>
        <w:t>p</w:t>
      </w:r>
      <w:r w:rsidR="00085FF2" w:rsidRPr="00C253B1">
        <w:rPr>
          <w:rFonts w:ascii="Verdana" w:eastAsia="Sylfaen" w:hAnsi="Verdana"/>
          <w:sz w:val="22"/>
          <w:szCs w:val="22"/>
        </w:rPr>
        <w:t>rzedmiotu Umowy,</w:t>
      </w:r>
    </w:p>
    <w:p w14:paraId="26D76193" w14:textId="130FC580" w:rsidR="00085FF2" w:rsidRPr="00C253B1" w:rsidRDefault="00085FF2" w:rsidP="00B76293">
      <w:pPr>
        <w:pStyle w:val="Akapitzlist"/>
        <w:numPr>
          <w:ilvl w:val="0"/>
          <w:numId w:val="51"/>
        </w:numPr>
        <w:spacing w:line="276" w:lineRule="auto"/>
        <w:jc w:val="both"/>
        <w:rPr>
          <w:rFonts w:ascii="Verdana" w:eastAsia="Sylfaen" w:hAnsi="Verdana"/>
          <w:sz w:val="22"/>
          <w:szCs w:val="22"/>
        </w:rPr>
      </w:pPr>
      <w:r w:rsidRPr="00C253B1">
        <w:rPr>
          <w:rFonts w:ascii="Verdana" w:eastAsia="Sylfaen" w:hAnsi="Verdana"/>
          <w:sz w:val="22"/>
          <w:szCs w:val="22"/>
        </w:rPr>
        <w:t>zlecenia przez Zamawiającego</w:t>
      </w:r>
      <w:r w:rsidR="0015441E" w:rsidRPr="00C253B1">
        <w:rPr>
          <w:rFonts w:ascii="Verdana" w:eastAsia="Sylfaen" w:hAnsi="Verdana"/>
          <w:sz w:val="22"/>
          <w:szCs w:val="22"/>
        </w:rPr>
        <w:t xml:space="preserve"> prac lub</w:t>
      </w:r>
      <w:r w:rsidRPr="00C253B1">
        <w:rPr>
          <w:rFonts w:ascii="Verdana" w:eastAsia="Sylfaen" w:hAnsi="Verdana"/>
          <w:sz w:val="22"/>
          <w:szCs w:val="22"/>
        </w:rPr>
        <w:t xml:space="preserve"> robót zamiennych lub dodatkowych, jeżeli terminy ich zlecenia, rodzaj lub zakres uniemożliwiają dotrzymanie pierwotnego terminu umownego</w:t>
      </w:r>
      <w:r w:rsidR="00034A66" w:rsidRPr="00C253B1">
        <w:rPr>
          <w:rFonts w:ascii="Verdana" w:eastAsia="Sylfaen" w:hAnsi="Verdana"/>
          <w:sz w:val="22"/>
          <w:szCs w:val="22"/>
        </w:rPr>
        <w:t xml:space="preserve"> </w:t>
      </w:r>
      <w:r w:rsidRPr="00C253B1">
        <w:rPr>
          <w:rFonts w:ascii="Verdana" w:eastAsia="Sylfaen" w:hAnsi="Verdana"/>
          <w:sz w:val="22"/>
          <w:szCs w:val="22"/>
        </w:rPr>
        <w:t xml:space="preserve">– o czas potrzebny na zrealizowanie robót dodatkowych i odpowiedniej zmiany czasu zakresu podstawowego, wykraczający poza pierwotny termin </w:t>
      </w:r>
      <w:r w:rsidR="006C5E10" w:rsidRPr="00C253B1">
        <w:rPr>
          <w:rFonts w:ascii="Verdana" w:eastAsia="Sylfaen" w:hAnsi="Verdana"/>
          <w:sz w:val="22"/>
          <w:szCs w:val="22"/>
        </w:rPr>
        <w:t>u</w:t>
      </w:r>
      <w:r w:rsidRPr="00C253B1">
        <w:rPr>
          <w:rFonts w:ascii="Verdana" w:eastAsia="Sylfaen" w:hAnsi="Verdana"/>
          <w:sz w:val="22"/>
          <w:szCs w:val="22"/>
        </w:rPr>
        <w:t>mowny,</w:t>
      </w:r>
    </w:p>
    <w:p w14:paraId="6E23DA15" w14:textId="77777777" w:rsidR="00F32E16" w:rsidRPr="00C253B1" w:rsidRDefault="005A7E77" w:rsidP="00B76293">
      <w:pPr>
        <w:pStyle w:val="Akapitzlist"/>
        <w:numPr>
          <w:ilvl w:val="0"/>
          <w:numId w:val="51"/>
        </w:numPr>
        <w:spacing w:line="276" w:lineRule="auto"/>
        <w:jc w:val="both"/>
        <w:rPr>
          <w:rFonts w:ascii="Verdana" w:eastAsia="Sylfaen" w:hAnsi="Verdana"/>
          <w:sz w:val="22"/>
          <w:szCs w:val="22"/>
        </w:rPr>
      </w:pPr>
      <w:r w:rsidRPr="00C253B1">
        <w:rPr>
          <w:rFonts w:ascii="Verdana" w:hAnsi="Verdana" w:cstheme="minorHAnsi"/>
          <w:sz w:val="22"/>
          <w:szCs w:val="22"/>
        </w:rPr>
        <w:t>wystąpienia</w:t>
      </w:r>
      <w:r w:rsidRPr="00C253B1">
        <w:rPr>
          <w:rFonts w:ascii="Verdana" w:eastAsia="Sylfaen" w:hAnsi="Verdana"/>
          <w:sz w:val="22"/>
          <w:szCs w:val="22"/>
        </w:rPr>
        <w:t xml:space="preserve"> </w:t>
      </w:r>
      <w:r w:rsidR="003324B2" w:rsidRPr="00C253B1">
        <w:rPr>
          <w:rFonts w:ascii="Verdana" w:eastAsia="Sylfaen" w:hAnsi="Verdana"/>
          <w:sz w:val="22"/>
          <w:szCs w:val="22"/>
        </w:rPr>
        <w:t>S</w:t>
      </w:r>
      <w:r w:rsidR="00D00625" w:rsidRPr="00C253B1">
        <w:rPr>
          <w:rFonts w:ascii="Verdana" w:eastAsia="Sylfaen" w:hAnsi="Verdana"/>
          <w:sz w:val="22"/>
          <w:szCs w:val="22"/>
        </w:rPr>
        <w:t>iły wyższej</w:t>
      </w:r>
      <w:r w:rsidR="005834BF" w:rsidRPr="00C253B1">
        <w:rPr>
          <w:rFonts w:ascii="Verdana" w:eastAsia="Sylfaen" w:hAnsi="Verdana"/>
          <w:sz w:val="22"/>
          <w:szCs w:val="22"/>
        </w:rPr>
        <w:t xml:space="preserve">, </w:t>
      </w:r>
    </w:p>
    <w:p w14:paraId="2FC70B10" w14:textId="66AC1419" w:rsidR="00D00625" w:rsidRPr="00C253B1" w:rsidRDefault="00F32E16" w:rsidP="00B76293">
      <w:pPr>
        <w:pStyle w:val="Akapitzlist"/>
        <w:numPr>
          <w:ilvl w:val="0"/>
          <w:numId w:val="51"/>
        </w:numPr>
        <w:spacing w:line="276" w:lineRule="auto"/>
        <w:jc w:val="both"/>
        <w:rPr>
          <w:rFonts w:ascii="Verdana" w:eastAsia="Sylfaen" w:hAnsi="Verdana"/>
          <w:sz w:val="22"/>
          <w:szCs w:val="22"/>
        </w:rPr>
      </w:pPr>
      <w:bookmarkStart w:id="18" w:name="_Hlk92826157"/>
      <w:r w:rsidRPr="00C253B1">
        <w:rPr>
          <w:rFonts w:ascii="Verdana" w:hAnsi="Verdana" w:cs="Arial"/>
          <w:sz w:val="22"/>
          <w:szCs w:val="22"/>
          <w:shd w:val="clear" w:color="auto" w:fill="FFFFFF"/>
        </w:rPr>
        <w:t>w przypadku nałożenia ograniczeń</w:t>
      </w:r>
      <w:r w:rsidR="003324B2" w:rsidRPr="00C253B1">
        <w:rPr>
          <w:rFonts w:ascii="Verdana" w:hAnsi="Verdana" w:cs="Arial"/>
          <w:sz w:val="22"/>
          <w:szCs w:val="22"/>
          <w:shd w:val="clear" w:color="auto" w:fill="FFFFFF"/>
        </w:rPr>
        <w:t xml:space="preserve"> związan</w:t>
      </w:r>
      <w:r w:rsidRPr="00C253B1">
        <w:rPr>
          <w:rFonts w:ascii="Verdana" w:hAnsi="Verdana" w:cs="Arial"/>
          <w:sz w:val="22"/>
          <w:szCs w:val="22"/>
          <w:shd w:val="clear" w:color="auto" w:fill="FFFFFF"/>
        </w:rPr>
        <w:t>ych</w:t>
      </w:r>
      <w:r w:rsidR="003324B2" w:rsidRPr="00C253B1">
        <w:rPr>
          <w:rFonts w:ascii="Verdana" w:hAnsi="Verdana" w:cs="Arial"/>
          <w:sz w:val="22"/>
          <w:szCs w:val="22"/>
          <w:shd w:val="clear" w:color="auto" w:fill="FFFFFF"/>
        </w:rPr>
        <w:t xml:space="preserve"> z</w:t>
      </w:r>
      <w:r w:rsidR="0093217B" w:rsidRPr="00C253B1">
        <w:rPr>
          <w:rFonts w:ascii="Verdana" w:hAnsi="Verdana" w:cs="Arial"/>
          <w:sz w:val="22"/>
          <w:szCs w:val="22"/>
          <w:shd w:val="clear" w:color="auto" w:fill="FFFFFF"/>
        </w:rPr>
        <w:t xml:space="preserve"> działaniem </w:t>
      </w:r>
      <w:proofErr w:type="spellStart"/>
      <w:r w:rsidR="005A7E77" w:rsidRPr="00C253B1">
        <w:rPr>
          <w:rFonts w:ascii="Verdana" w:hAnsi="Verdana" w:cs="Arial"/>
          <w:sz w:val="22"/>
          <w:szCs w:val="22"/>
          <w:shd w:val="clear" w:color="auto" w:fill="FFFFFF"/>
        </w:rPr>
        <w:t>koronawirusa</w:t>
      </w:r>
      <w:proofErr w:type="spellEnd"/>
      <w:r w:rsidR="0093217B" w:rsidRPr="00C253B1">
        <w:rPr>
          <w:rFonts w:ascii="Verdana" w:hAnsi="Verdana" w:cs="Arial"/>
          <w:sz w:val="22"/>
          <w:szCs w:val="22"/>
          <w:shd w:val="clear" w:color="auto" w:fill="FFFFFF"/>
        </w:rPr>
        <w:t>, przejawiając</w:t>
      </w:r>
      <w:r w:rsidRPr="00C253B1">
        <w:rPr>
          <w:rFonts w:ascii="Verdana" w:hAnsi="Verdana" w:cs="Arial"/>
          <w:sz w:val="22"/>
          <w:szCs w:val="22"/>
          <w:shd w:val="clear" w:color="auto" w:fill="FFFFFF"/>
        </w:rPr>
        <w:t>ych</w:t>
      </w:r>
      <w:r w:rsidR="0093217B" w:rsidRPr="00C253B1">
        <w:rPr>
          <w:rFonts w:ascii="Verdana" w:hAnsi="Verdana" w:cs="Arial"/>
          <w:sz w:val="22"/>
          <w:szCs w:val="22"/>
          <w:shd w:val="clear" w:color="auto" w:fill="FFFFFF"/>
        </w:rPr>
        <w:t xml:space="preserve"> się jako</w:t>
      </w:r>
      <w:r w:rsidR="003324B2" w:rsidRPr="00C253B1">
        <w:rPr>
          <w:rFonts w:ascii="Verdana" w:hAnsi="Verdana" w:cs="Arial"/>
          <w:sz w:val="22"/>
          <w:szCs w:val="22"/>
          <w:shd w:val="clear" w:color="auto" w:fill="FFFFFF"/>
        </w:rPr>
        <w:t xml:space="preserve"> epid</w:t>
      </w:r>
      <w:r w:rsidR="0093217B" w:rsidRPr="00C253B1">
        <w:rPr>
          <w:rFonts w:ascii="Verdana" w:hAnsi="Verdana" w:cs="Arial"/>
          <w:sz w:val="22"/>
          <w:szCs w:val="22"/>
          <w:shd w:val="clear" w:color="auto" w:fill="FFFFFF"/>
        </w:rPr>
        <w:t>emia, pandemia lub kwarantanna</w:t>
      </w:r>
      <w:r w:rsidR="003324B2" w:rsidRPr="00C253B1">
        <w:rPr>
          <w:rFonts w:ascii="Verdana" w:hAnsi="Verdana" w:cs="Arial"/>
          <w:sz w:val="22"/>
          <w:szCs w:val="22"/>
          <w:shd w:val="clear" w:color="auto" w:fill="FFFFFF"/>
        </w:rPr>
        <w:t xml:space="preserve">, gdy ich zakres będzie większy niż zakres zaobserwowany </w:t>
      </w:r>
      <w:r w:rsidRPr="00C253B1">
        <w:rPr>
          <w:rFonts w:ascii="Verdana" w:hAnsi="Verdana" w:cs="Arial"/>
          <w:sz w:val="22"/>
          <w:szCs w:val="22"/>
          <w:shd w:val="clear" w:color="auto" w:fill="FFFFFF"/>
        </w:rPr>
        <w:t xml:space="preserve">w Dacie Odniesienia </w:t>
      </w:r>
      <w:r w:rsidR="003324B2" w:rsidRPr="00C253B1">
        <w:rPr>
          <w:rFonts w:ascii="Verdana" w:hAnsi="Verdana" w:cs="Arial"/>
          <w:sz w:val="22"/>
          <w:szCs w:val="22"/>
          <w:shd w:val="clear" w:color="auto" w:fill="FFFFFF"/>
        </w:rPr>
        <w:t>i jeżeli będą one miały r</w:t>
      </w:r>
      <w:r w:rsidR="0093217B" w:rsidRPr="00C253B1">
        <w:rPr>
          <w:rFonts w:ascii="Verdana" w:hAnsi="Verdana" w:cs="Arial"/>
          <w:sz w:val="22"/>
          <w:szCs w:val="22"/>
          <w:shd w:val="clear" w:color="auto" w:fill="FFFFFF"/>
        </w:rPr>
        <w:t>zeczywisty wpływ na realizację U</w:t>
      </w:r>
      <w:r w:rsidR="003324B2" w:rsidRPr="00C253B1">
        <w:rPr>
          <w:rFonts w:ascii="Verdana" w:hAnsi="Verdana" w:cs="Arial"/>
          <w:sz w:val="22"/>
          <w:szCs w:val="22"/>
          <w:shd w:val="clear" w:color="auto" w:fill="FFFFFF"/>
        </w:rPr>
        <w:t>mowy. Zakres</w:t>
      </w:r>
      <w:r w:rsidR="0093217B" w:rsidRPr="00C253B1">
        <w:rPr>
          <w:rFonts w:ascii="Verdana" w:hAnsi="Verdana" w:cs="Arial"/>
          <w:sz w:val="22"/>
          <w:szCs w:val="22"/>
          <w:shd w:val="clear" w:color="auto" w:fill="FFFFFF"/>
        </w:rPr>
        <w:t xml:space="preserve"> ograniczeń</w:t>
      </w:r>
      <w:r w:rsidR="003324B2" w:rsidRPr="00C253B1">
        <w:rPr>
          <w:rFonts w:ascii="Verdana" w:hAnsi="Verdana" w:cs="Arial"/>
          <w:sz w:val="22"/>
          <w:szCs w:val="22"/>
          <w:shd w:val="clear" w:color="auto" w:fill="FFFFFF"/>
        </w:rPr>
        <w:t xml:space="preserve"> zostanie określony i porównany do </w:t>
      </w:r>
      <w:r w:rsidR="008D3F67" w:rsidRPr="00C253B1">
        <w:rPr>
          <w:rFonts w:ascii="Verdana" w:hAnsi="Verdana" w:cs="Arial"/>
          <w:sz w:val="22"/>
          <w:szCs w:val="22"/>
          <w:shd w:val="clear" w:color="auto" w:fill="FFFFFF"/>
        </w:rPr>
        <w:t>stanu w Dacie Odniesienia</w:t>
      </w:r>
      <w:r w:rsidR="008971A7" w:rsidRPr="00C253B1">
        <w:rPr>
          <w:rFonts w:ascii="Verdana" w:hAnsi="Verdana" w:cs="Arial"/>
          <w:sz w:val="22"/>
          <w:szCs w:val="22"/>
          <w:shd w:val="clear" w:color="auto" w:fill="FFFFFF"/>
        </w:rPr>
        <w:t xml:space="preserve"> (wskaźnik intensywności pandemii)</w:t>
      </w:r>
      <w:r w:rsidRPr="00C253B1">
        <w:rPr>
          <w:rFonts w:ascii="Verdana" w:hAnsi="Verdana" w:cs="Arial"/>
          <w:sz w:val="22"/>
          <w:szCs w:val="22"/>
          <w:shd w:val="clear" w:color="auto" w:fill="FFFFFF"/>
        </w:rPr>
        <w:t>,</w:t>
      </w:r>
    </w:p>
    <w:bookmarkEnd w:id="18"/>
    <w:p w14:paraId="7C4CAB85" w14:textId="36AE06C2" w:rsidR="00D00625" w:rsidRPr="00C253B1" w:rsidRDefault="00D00625" w:rsidP="00B76293">
      <w:pPr>
        <w:pStyle w:val="Akapitzlist"/>
        <w:numPr>
          <w:ilvl w:val="0"/>
          <w:numId w:val="51"/>
        </w:numPr>
        <w:spacing w:line="276" w:lineRule="auto"/>
        <w:jc w:val="both"/>
        <w:rPr>
          <w:rFonts w:ascii="Verdana" w:eastAsia="Sylfaen" w:hAnsi="Verdana"/>
          <w:sz w:val="22"/>
          <w:szCs w:val="22"/>
        </w:rPr>
      </w:pPr>
      <w:r w:rsidRPr="00C253B1">
        <w:rPr>
          <w:rFonts w:ascii="Verdana" w:eastAsia="Sylfaen" w:hAnsi="Verdana"/>
          <w:sz w:val="22"/>
          <w:szCs w:val="22"/>
        </w:rPr>
        <w:t>wystąpienia okoliczności, w których Wykonawca</w:t>
      </w:r>
      <w:r w:rsidR="00034A66" w:rsidRPr="00C253B1">
        <w:rPr>
          <w:rFonts w:ascii="Verdana" w:eastAsia="Sylfaen" w:hAnsi="Verdana"/>
          <w:sz w:val="22"/>
          <w:szCs w:val="22"/>
        </w:rPr>
        <w:t xml:space="preserve"> robót</w:t>
      </w:r>
      <w:r w:rsidRPr="00C253B1">
        <w:rPr>
          <w:rFonts w:ascii="Verdana" w:eastAsia="Sylfaen" w:hAnsi="Verdana"/>
          <w:sz w:val="22"/>
          <w:szCs w:val="22"/>
        </w:rPr>
        <w:t xml:space="preserve"> zobowiązany jest do przerwania wykonywania przedmiotu Umowy, kiedy Zamawiający uzna to za konieczne. W takim wypadku </w:t>
      </w:r>
      <w:r w:rsidR="00743011" w:rsidRPr="00C253B1">
        <w:rPr>
          <w:rFonts w:ascii="Verdana" w:eastAsia="Sylfaen" w:hAnsi="Verdana"/>
          <w:sz w:val="22"/>
          <w:szCs w:val="22"/>
        </w:rPr>
        <w:t>Nadzór</w:t>
      </w:r>
      <w:r w:rsidRPr="00C253B1">
        <w:rPr>
          <w:rFonts w:ascii="Verdana" w:eastAsia="Sylfaen" w:hAnsi="Verdana"/>
          <w:sz w:val="22"/>
          <w:szCs w:val="22"/>
        </w:rPr>
        <w:t xml:space="preserve"> zobowiązany jest do </w:t>
      </w:r>
      <w:r w:rsidR="00743011" w:rsidRPr="00C253B1">
        <w:rPr>
          <w:rFonts w:ascii="Verdana" w:eastAsia="Sylfaen" w:hAnsi="Verdana"/>
          <w:sz w:val="22"/>
          <w:szCs w:val="22"/>
        </w:rPr>
        <w:t>nadzorowania</w:t>
      </w:r>
      <w:r w:rsidRPr="00C253B1">
        <w:rPr>
          <w:rFonts w:ascii="Verdana" w:eastAsia="Sylfaen" w:hAnsi="Verdana"/>
          <w:sz w:val="22"/>
          <w:szCs w:val="22"/>
        </w:rPr>
        <w:t xml:space="preserve"> zabezpieczenia Placu Budowy na czas przerwy, a także do sporządzenia pisemnej informacji dla Zamawiającego dotyczącej oceny czy przerwanie</w:t>
      </w:r>
      <w:r w:rsidR="007437FC" w:rsidRPr="00C253B1">
        <w:rPr>
          <w:rFonts w:ascii="Verdana" w:eastAsia="Sylfaen" w:hAnsi="Verdana"/>
          <w:sz w:val="22"/>
          <w:szCs w:val="22"/>
        </w:rPr>
        <w:t xml:space="preserve"> Prac Projektowych </w:t>
      </w:r>
      <w:r w:rsidR="007437FC" w:rsidRPr="00C253B1">
        <w:rPr>
          <w:rFonts w:ascii="Verdana" w:eastAsia="Sylfaen" w:hAnsi="Verdana"/>
          <w:sz w:val="22"/>
          <w:szCs w:val="22"/>
        </w:rPr>
        <w:lastRenderedPageBreak/>
        <w:t>lub</w:t>
      </w:r>
      <w:r w:rsidRPr="00C253B1">
        <w:rPr>
          <w:rFonts w:ascii="Verdana" w:eastAsia="Sylfaen" w:hAnsi="Verdana"/>
          <w:sz w:val="22"/>
          <w:szCs w:val="22"/>
        </w:rPr>
        <w:t xml:space="preserve"> </w:t>
      </w:r>
      <w:r w:rsidR="00F20087" w:rsidRPr="00C253B1">
        <w:rPr>
          <w:rFonts w:ascii="Verdana" w:eastAsia="Sylfaen" w:hAnsi="Verdana"/>
          <w:sz w:val="22"/>
          <w:szCs w:val="22"/>
        </w:rPr>
        <w:t>R</w:t>
      </w:r>
      <w:r w:rsidRPr="00C253B1">
        <w:rPr>
          <w:rFonts w:ascii="Verdana" w:eastAsia="Sylfaen" w:hAnsi="Verdana"/>
          <w:sz w:val="22"/>
          <w:szCs w:val="22"/>
        </w:rPr>
        <w:t xml:space="preserve">obót nie będzie miało szkodliwego wpływu na jakość i </w:t>
      </w:r>
      <w:r w:rsidR="003B354D">
        <w:rPr>
          <w:rFonts w:ascii="Verdana" w:eastAsia="Sylfaen" w:hAnsi="Verdana"/>
          <w:sz w:val="22"/>
          <w:szCs w:val="22"/>
        </w:rPr>
        <w:t xml:space="preserve">prawidłowe wykonanie przedmiotu </w:t>
      </w:r>
      <w:r w:rsidRPr="00C253B1">
        <w:rPr>
          <w:rFonts w:ascii="Verdana" w:eastAsia="Sylfaen" w:hAnsi="Verdana"/>
          <w:sz w:val="22"/>
          <w:szCs w:val="22"/>
        </w:rPr>
        <w:t>Umowy, ze szczególnym uwzględnieniem już wykonanych elementów odebranych odbiorami częściowymi</w:t>
      </w:r>
      <w:r w:rsidR="002E3025">
        <w:rPr>
          <w:rFonts w:ascii="Verdana" w:eastAsia="Sylfaen" w:hAnsi="Verdana"/>
          <w:sz w:val="22"/>
          <w:szCs w:val="22"/>
        </w:rPr>
        <w:t>.</w:t>
      </w:r>
    </w:p>
    <w:p w14:paraId="03CE009C" w14:textId="77777777" w:rsidR="00115989" w:rsidRDefault="00F32E16" w:rsidP="00DC342E">
      <w:pPr>
        <w:spacing w:line="276" w:lineRule="auto"/>
        <w:ind w:left="1068"/>
        <w:contextualSpacing/>
        <w:jc w:val="both"/>
        <w:rPr>
          <w:rFonts w:ascii="Verdana" w:eastAsia="Sylfaen" w:hAnsi="Verdana"/>
          <w:sz w:val="22"/>
          <w:szCs w:val="22"/>
        </w:rPr>
      </w:pPr>
      <w:r w:rsidRPr="00C253B1">
        <w:rPr>
          <w:rFonts w:ascii="Verdana" w:eastAsia="Sylfaen" w:hAnsi="Verdana"/>
          <w:sz w:val="22"/>
          <w:szCs w:val="22"/>
        </w:rPr>
        <w:t>W</w:t>
      </w:r>
      <w:r w:rsidR="00D00625" w:rsidRPr="00C253B1">
        <w:rPr>
          <w:rFonts w:ascii="Verdana" w:eastAsia="Sylfaen" w:hAnsi="Verdana"/>
          <w:sz w:val="22"/>
          <w:szCs w:val="22"/>
        </w:rPr>
        <w:t xml:space="preserve"> przypadkach opisanych wyżej Strony mogą przesunąć termin </w:t>
      </w:r>
      <w:r w:rsidR="00743011" w:rsidRPr="00C253B1">
        <w:rPr>
          <w:rFonts w:ascii="Verdana" w:eastAsia="Sylfaen" w:hAnsi="Verdana"/>
          <w:sz w:val="22"/>
          <w:szCs w:val="22"/>
        </w:rPr>
        <w:t xml:space="preserve">zakończenia </w:t>
      </w:r>
      <w:r w:rsidR="00D00625" w:rsidRPr="00C253B1">
        <w:rPr>
          <w:rFonts w:ascii="Verdana" w:eastAsia="Sylfaen" w:hAnsi="Verdana"/>
          <w:sz w:val="22"/>
          <w:szCs w:val="22"/>
        </w:rPr>
        <w:t xml:space="preserve">realizacji przedmiotu Umowy, lecz nie dłużej niż o okres trwania przeszkody uniemożliwiającej wykonanie przedmiotu Umowy w terminie pierwotnie ustalonym. </w:t>
      </w:r>
    </w:p>
    <w:p w14:paraId="48F842AE" w14:textId="4B27C983" w:rsidR="00085FF2" w:rsidRPr="00C253B1" w:rsidRDefault="00C960C0" w:rsidP="00DC342E">
      <w:pPr>
        <w:spacing w:line="276" w:lineRule="auto"/>
        <w:ind w:left="1068"/>
        <w:contextualSpacing/>
        <w:jc w:val="both"/>
        <w:rPr>
          <w:rFonts w:ascii="Verdana" w:eastAsia="Sylfaen" w:hAnsi="Verdana"/>
          <w:sz w:val="22"/>
          <w:szCs w:val="22"/>
        </w:rPr>
      </w:pPr>
      <w:r>
        <w:rPr>
          <w:rFonts w:ascii="Verdana" w:eastAsia="Sylfaen" w:hAnsi="Verdana"/>
          <w:sz w:val="22"/>
          <w:szCs w:val="22"/>
        </w:rPr>
        <w:t>Nadzór Inwestorski</w:t>
      </w:r>
      <w:r w:rsidR="00D00625" w:rsidRPr="00C253B1">
        <w:rPr>
          <w:rFonts w:ascii="Verdana" w:eastAsia="Sylfaen" w:hAnsi="Verdana"/>
          <w:sz w:val="22"/>
          <w:szCs w:val="22"/>
        </w:rPr>
        <w:t xml:space="preserve"> zobowiązany jest </w:t>
      </w:r>
      <w:r>
        <w:rPr>
          <w:rFonts w:ascii="Verdana" w:eastAsia="Sylfaen" w:hAnsi="Verdana"/>
          <w:sz w:val="22"/>
          <w:szCs w:val="22"/>
        </w:rPr>
        <w:t>weryfikować</w:t>
      </w:r>
      <w:r w:rsidR="00115989">
        <w:rPr>
          <w:rFonts w:ascii="Verdana" w:eastAsia="Sylfaen" w:hAnsi="Verdana"/>
          <w:sz w:val="22"/>
          <w:szCs w:val="22"/>
        </w:rPr>
        <w:t>, w uzgodnieniu z Zamawiającym,</w:t>
      </w:r>
      <w:r w:rsidR="00D00625" w:rsidRPr="00C253B1">
        <w:rPr>
          <w:rFonts w:ascii="Verdana" w:eastAsia="Sylfaen" w:hAnsi="Verdana"/>
          <w:sz w:val="22"/>
          <w:szCs w:val="22"/>
        </w:rPr>
        <w:t xml:space="preserve"> okoliczności </w:t>
      </w:r>
      <w:r w:rsidR="002272A8">
        <w:rPr>
          <w:rFonts w:ascii="Verdana" w:eastAsia="Sylfaen" w:hAnsi="Verdana"/>
          <w:sz w:val="22"/>
          <w:szCs w:val="22"/>
        </w:rPr>
        <w:t>podawane przez Wykonawcę robót powodujące zmianę umowy</w:t>
      </w:r>
      <w:r w:rsidR="00F32E16" w:rsidRPr="00C253B1">
        <w:rPr>
          <w:rFonts w:ascii="Verdana" w:eastAsia="Sylfaen" w:hAnsi="Verdana"/>
          <w:sz w:val="22"/>
          <w:szCs w:val="22"/>
        </w:rPr>
        <w:t xml:space="preserve">. </w:t>
      </w:r>
      <w:r w:rsidR="002272A8">
        <w:rPr>
          <w:rFonts w:ascii="Verdana" w:eastAsia="Sylfaen" w:hAnsi="Verdana"/>
          <w:sz w:val="22"/>
          <w:szCs w:val="22"/>
        </w:rPr>
        <w:t>Należy</w:t>
      </w:r>
      <w:r w:rsidR="00F32E16" w:rsidRPr="00C253B1">
        <w:rPr>
          <w:rFonts w:ascii="Verdana" w:eastAsia="Sylfaen" w:hAnsi="Verdana"/>
          <w:sz w:val="22"/>
          <w:szCs w:val="22"/>
        </w:rPr>
        <w:t xml:space="preserve"> </w:t>
      </w:r>
      <w:r w:rsidR="00115989">
        <w:rPr>
          <w:rFonts w:ascii="Verdana" w:eastAsia="Sylfaen" w:hAnsi="Verdana"/>
          <w:sz w:val="22"/>
          <w:szCs w:val="22"/>
        </w:rPr>
        <w:t xml:space="preserve">zweryfikować czy roszczenia Wykonawcy - </w:t>
      </w:r>
      <w:r w:rsidR="00F32E16" w:rsidRPr="00C253B1">
        <w:rPr>
          <w:rFonts w:ascii="Verdana" w:eastAsia="Sylfaen" w:hAnsi="Verdana"/>
          <w:sz w:val="22"/>
          <w:szCs w:val="22"/>
        </w:rPr>
        <w:t>przeszkoda uniemożliwiła mu realizację innego zakresu przedmiotu Umowy celem wyrównania opóźnienia.</w:t>
      </w:r>
      <w:r w:rsidR="00842ECE" w:rsidRPr="00C253B1">
        <w:rPr>
          <w:rFonts w:ascii="Verdana" w:eastAsia="Sylfaen" w:hAnsi="Verdana"/>
          <w:sz w:val="22"/>
          <w:szCs w:val="22"/>
        </w:rPr>
        <w:t xml:space="preserve"> </w:t>
      </w:r>
      <w:bookmarkStart w:id="19" w:name="_Hlk92828587"/>
      <w:r w:rsidR="00085FF2" w:rsidRPr="00C253B1">
        <w:rPr>
          <w:rFonts w:ascii="Verdana" w:eastAsia="Sylfaen" w:hAnsi="Verdana"/>
          <w:sz w:val="22"/>
          <w:szCs w:val="22"/>
        </w:rPr>
        <w:t xml:space="preserve">Zmiany terminu wykonania </w:t>
      </w:r>
      <w:r w:rsidR="00E27143" w:rsidRPr="00C253B1">
        <w:rPr>
          <w:rFonts w:ascii="Verdana" w:eastAsia="Sylfaen" w:hAnsi="Verdana"/>
          <w:sz w:val="22"/>
          <w:szCs w:val="22"/>
        </w:rPr>
        <w:t>p</w:t>
      </w:r>
      <w:r w:rsidR="00085FF2" w:rsidRPr="00C253B1">
        <w:rPr>
          <w:rFonts w:ascii="Verdana" w:eastAsia="Sylfaen" w:hAnsi="Verdana"/>
          <w:sz w:val="22"/>
          <w:szCs w:val="22"/>
        </w:rPr>
        <w:t>rzedmiotu Umowy</w:t>
      </w:r>
      <w:r w:rsidR="00842ECE" w:rsidRPr="00C253B1">
        <w:rPr>
          <w:rFonts w:ascii="Verdana" w:eastAsia="Sylfaen" w:hAnsi="Verdana"/>
          <w:sz w:val="22"/>
          <w:szCs w:val="22"/>
        </w:rPr>
        <w:t xml:space="preserve"> </w:t>
      </w:r>
      <w:r w:rsidR="00085FF2" w:rsidRPr="00C253B1">
        <w:rPr>
          <w:rFonts w:ascii="Verdana" w:eastAsia="Sylfaen" w:hAnsi="Verdana"/>
          <w:sz w:val="22"/>
          <w:szCs w:val="22"/>
        </w:rPr>
        <w:t>nie będą dokonane jeśli możliwe będzie prowadzenie prac lub Robót na innym odcinku/terenie</w:t>
      </w:r>
      <w:r w:rsidR="00842ECE" w:rsidRPr="00C253B1">
        <w:rPr>
          <w:rFonts w:ascii="Verdana" w:eastAsia="Sylfaen" w:hAnsi="Verdana"/>
          <w:sz w:val="22"/>
          <w:szCs w:val="22"/>
        </w:rPr>
        <w:t>.</w:t>
      </w:r>
      <w:r w:rsidR="00085FF2" w:rsidRPr="00C253B1">
        <w:rPr>
          <w:rFonts w:ascii="Verdana" w:eastAsia="Sylfaen" w:hAnsi="Verdana"/>
          <w:sz w:val="22"/>
          <w:szCs w:val="22"/>
        </w:rPr>
        <w:t xml:space="preserve"> </w:t>
      </w:r>
      <w:bookmarkEnd w:id="19"/>
    </w:p>
    <w:p w14:paraId="638659C6" w14:textId="77777777" w:rsidR="00AA1DCE" w:rsidRDefault="007D0469" w:rsidP="00AA1DCE">
      <w:pPr>
        <w:pStyle w:val="Default"/>
        <w:numPr>
          <w:ilvl w:val="0"/>
          <w:numId w:val="2"/>
        </w:numPr>
        <w:spacing w:line="276" w:lineRule="auto"/>
        <w:contextualSpacing/>
        <w:jc w:val="both"/>
        <w:rPr>
          <w:rFonts w:ascii="Verdana" w:hAnsi="Verdana" w:cstheme="minorHAnsi"/>
          <w:color w:val="auto"/>
          <w:sz w:val="22"/>
          <w:szCs w:val="22"/>
        </w:rPr>
      </w:pPr>
      <w:r w:rsidRPr="000456D9">
        <w:rPr>
          <w:rFonts w:ascii="Verdana" w:hAnsi="Verdana" w:cstheme="minorHAnsi"/>
          <w:color w:val="auto"/>
          <w:sz w:val="22"/>
          <w:szCs w:val="22"/>
        </w:rPr>
        <w:t xml:space="preserve">W przypadku </w:t>
      </w:r>
      <w:r w:rsidR="009E2A17">
        <w:rPr>
          <w:rFonts w:ascii="Verdana" w:hAnsi="Verdana" w:cstheme="minorHAnsi"/>
          <w:color w:val="auto"/>
          <w:sz w:val="22"/>
          <w:szCs w:val="22"/>
        </w:rPr>
        <w:t xml:space="preserve">wydłużenia terminu realizacji robót budowlanych Wykonawca Nadzoru Inwestorskiego zobowiązuje się do zawarcia </w:t>
      </w:r>
      <w:r w:rsidR="000456D9" w:rsidRPr="000456D9">
        <w:rPr>
          <w:rFonts w:ascii="Verdana" w:hAnsi="Verdana" w:cstheme="minorHAnsi"/>
          <w:color w:val="auto"/>
          <w:sz w:val="22"/>
          <w:szCs w:val="22"/>
        </w:rPr>
        <w:t>aneks</w:t>
      </w:r>
      <w:r w:rsidR="009E2A17">
        <w:rPr>
          <w:rFonts w:ascii="Verdana" w:hAnsi="Verdana" w:cstheme="minorHAnsi"/>
          <w:color w:val="auto"/>
          <w:sz w:val="22"/>
          <w:szCs w:val="22"/>
        </w:rPr>
        <w:t>u</w:t>
      </w:r>
      <w:r w:rsidR="000456D9" w:rsidRPr="000456D9">
        <w:rPr>
          <w:rFonts w:ascii="Verdana" w:hAnsi="Verdana" w:cstheme="minorHAnsi"/>
          <w:color w:val="auto"/>
          <w:sz w:val="22"/>
          <w:szCs w:val="22"/>
        </w:rPr>
        <w:t xml:space="preserve"> do umowy </w:t>
      </w:r>
      <w:r w:rsidR="009E2A17">
        <w:rPr>
          <w:rFonts w:ascii="Verdana" w:hAnsi="Verdana" w:cstheme="minorHAnsi"/>
          <w:color w:val="auto"/>
          <w:sz w:val="22"/>
          <w:szCs w:val="22"/>
        </w:rPr>
        <w:t>określającego</w:t>
      </w:r>
      <w:r w:rsidR="000456D9" w:rsidRPr="000456D9">
        <w:rPr>
          <w:rFonts w:ascii="Verdana" w:hAnsi="Verdana" w:cstheme="minorHAnsi"/>
          <w:color w:val="auto"/>
          <w:sz w:val="22"/>
          <w:szCs w:val="22"/>
        </w:rPr>
        <w:t xml:space="preserve"> dalsze warunki współpracy na podobnych zasadach jak w umowie podstawowej. </w:t>
      </w:r>
    </w:p>
    <w:p w14:paraId="6BC117FB" w14:textId="2D52FB7B" w:rsidR="00AA1DCE" w:rsidRPr="008D4CAA" w:rsidRDefault="00AA1DCE" w:rsidP="00AA1DCE">
      <w:pPr>
        <w:pStyle w:val="Default"/>
        <w:numPr>
          <w:ilvl w:val="0"/>
          <w:numId w:val="2"/>
        </w:numPr>
        <w:spacing w:line="276" w:lineRule="auto"/>
        <w:contextualSpacing/>
        <w:jc w:val="both"/>
        <w:rPr>
          <w:rFonts w:ascii="Verdana" w:hAnsi="Verdana" w:cstheme="minorHAnsi"/>
          <w:color w:val="auto"/>
          <w:sz w:val="22"/>
          <w:szCs w:val="22"/>
        </w:rPr>
      </w:pPr>
      <w:r w:rsidRPr="008D4CAA">
        <w:rPr>
          <w:rFonts w:ascii="Verdana" w:hAnsi="Verdana" w:cstheme="minorHAnsi"/>
          <w:sz w:val="22"/>
          <w:szCs w:val="22"/>
          <w:lang w:eastAsia="ar-SA"/>
        </w:rPr>
        <w:t>Na podstawie art. 436 pkt. 4 lit. b) Ustawy, Zamawiający wprowadza możliwość zmiany wynagrodzenia w przypadku zmiany:</w:t>
      </w:r>
    </w:p>
    <w:p w14:paraId="69C1FA7B" w14:textId="77777777" w:rsidR="00AA1DCE" w:rsidRPr="008D4CAA" w:rsidRDefault="00AA1DCE" w:rsidP="00AA1DCE">
      <w:pPr>
        <w:pStyle w:val="Akapitzlist"/>
        <w:numPr>
          <w:ilvl w:val="0"/>
          <w:numId w:val="68"/>
        </w:numPr>
        <w:autoSpaceDN w:val="0"/>
        <w:spacing w:line="276" w:lineRule="auto"/>
        <w:ind w:left="1134"/>
        <w:jc w:val="both"/>
        <w:textAlignment w:val="baseline"/>
        <w:rPr>
          <w:rFonts w:ascii="Verdana" w:hAnsi="Verdana" w:cstheme="minorHAnsi"/>
          <w:sz w:val="22"/>
          <w:szCs w:val="22"/>
          <w:lang w:eastAsia="ar-SA"/>
        </w:rPr>
      </w:pPr>
      <w:r w:rsidRPr="008D4CAA">
        <w:rPr>
          <w:rFonts w:ascii="Verdana" w:hAnsi="Verdana" w:cstheme="minorHAnsi"/>
          <w:sz w:val="22"/>
          <w:szCs w:val="22"/>
          <w:lang w:eastAsia="ar-SA"/>
        </w:rPr>
        <w:t xml:space="preserve">stawki podatku od towarów i usług oraz podatku akcyzowego, </w:t>
      </w:r>
    </w:p>
    <w:p w14:paraId="51B33C17" w14:textId="77777777" w:rsidR="00AA1DCE" w:rsidRPr="008D4CAA" w:rsidRDefault="00AA1DCE" w:rsidP="00AA1DCE">
      <w:pPr>
        <w:pStyle w:val="Akapitzlist"/>
        <w:numPr>
          <w:ilvl w:val="0"/>
          <w:numId w:val="68"/>
        </w:numPr>
        <w:autoSpaceDN w:val="0"/>
        <w:spacing w:line="276" w:lineRule="auto"/>
        <w:ind w:left="1134"/>
        <w:jc w:val="both"/>
        <w:textAlignment w:val="baseline"/>
        <w:rPr>
          <w:rFonts w:ascii="Verdana" w:hAnsi="Verdana" w:cstheme="minorHAnsi"/>
          <w:sz w:val="22"/>
          <w:szCs w:val="22"/>
          <w:lang w:eastAsia="ar-SA"/>
        </w:rPr>
      </w:pPr>
      <w:r w:rsidRPr="008D4CAA">
        <w:rPr>
          <w:rFonts w:ascii="Verdana" w:hAnsi="Verdana" w:cstheme="minorHAnsi"/>
          <w:sz w:val="22"/>
          <w:szCs w:val="22"/>
          <w:lang w:eastAsia="ar-SA"/>
        </w:rPr>
        <w:t xml:space="preserve">wysokości minimalnego wynagrodzenia za pracę albo wysokości minimalnej stawki godzinowej, ustalonych na podstawie ustawy z dnia 10 października 2002 r. o minimalnym wynagrodzeniu za pracę, </w:t>
      </w:r>
    </w:p>
    <w:p w14:paraId="64151E69" w14:textId="77777777" w:rsidR="00AA1DCE" w:rsidRPr="008D4CAA" w:rsidRDefault="00AA1DCE" w:rsidP="00AA1DCE">
      <w:pPr>
        <w:pStyle w:val="Akapitzlist"/>
        <w:numPr>
          <w:ilvl w:val="0"/>
          <w:numId w:val="68"/>
        </w:numPr>
        <w:autoSpaceDN w:val="0"/>
        <w:spacing w:line="276" w:lineRule="auto"/>
        <w:ind w:left="1134"/>
        <w:jc w:val="both"/>
        <w:textAlignment w:val="baseline"/>
        <w:rPr>
          <w:rFonts w:ascii="Verdana" w:hAnsi="Verdana" w:cstheme="minorHAnsi"/>
          <w:sz w:val="22"/>
          <w:szCs w:val="22"/>
          <w:lang w:eastAsia="ar-SA"/>
        </w:rPr>
      </w:pPr>
      <w:r w:rsidRPr="008D4CAA">
        <w:rPr>
          <w:rFonts w:ascii="Verdana" w:hAnsi="Verdana" w:cstheme="minorHAnsi"/>
          <w:sz w:val="22"/>
          <w:szCs w:val="22"/>
          <w:lang w:eastAsia="ar-SA"/>
        </w:rPr>
        <w:t xml:space="preserve">zasad podlegania ubezpieczeniom społecznym lub ubezpieczeniu zdrowotnemu lub wysokości stawki składki na ubezpieczenia społeczne lub ubezpieczenie zdrowotne, </w:t>
      </w:r>
    </w:p>
    <w:p w14:paraId="193C9D1B" w14:textId="77777777" w:rsidR="00AA1DCE" w:rsidRPr="008D4CAA" w:rsidRDefault="00AA1DCE" w:rsidP="00AA1DCE">
      <w:pPr>
        <w:pStyle w:val="Akapitzlist"/>
        <w:numPr>
          <w:ilvl w:val="0"/>
          <w:numId w:val="68"/>
        </w:numPr>
        <w:autoSpaceDN w:val="0"/>
        <w:spacing w:line="276" w:lineRule="auto"/>
        <w:ind w:left="1134"/>
        <w:jc w:val="both"/>
        <w:textAlignment w:val="baseline"/>
        <w:rPr>
          <w:rFonts w:ascii="Verdana" w:hAnsi="Verdana" w:cstheme="minorHAnsi"/>
          <w:sz w:val="22"/>
          <w:szCs w:val="22"/>
          <w:lang w:eastAsia="ar-SA"/>
        </w:rPr>
      </w:pPr>
      <w:r w:rsidRPr="008D4CAA">
        <w:rPr>
          <w:rFonts w:ascii="Verdana" w:hAnsi="Verdana" w:cstheme="minorHAnsi"/>
          <w:sz w:val="22"/>
          <w:szCs w:val="22"/>
          <w:lang w:eastAsia="ar-SA"/>
        </w:rPr>
        <w:t xml:space="preserve">zasad gromadzenia i wysokości wpłat do pracowniczych planów kapitałowych, o których mowa </w:t>
      </w:r>
    </w:p>
    <w:p w14:paraId="4563CB0F" w14:textId="77777777" w:rsidR="00AA1DCE" w:rsidRPr="008D4CAA" w:rsidRDefault="00AA1DCE" w:rsidP="00AA1DCE">
      <w:pPr>
        <w:pStyle w:val="Akapitzlist"/>
        <w:numPr>
          <w:ilvl w:val="0"/>
          <w:numId w:val="68"/>
        </w:numPr>
        <w:autoSpaceDN w:val="0"/>
        <w:spacing w:line="276" w:lineRule="auto"/>
        <w:ind w:left="1134"/>
        <w:jc w:val="both"/>
        <w:textAlignment w:val="baseline"/>
        <w:rPr>
          <w:rFonts w:ascii="Verdana" w:hAnsi="Verdana" w:cstheme="minorHAnsi"/>
          <w:sz w:val="22"/>
          <w:szCs w:val="22"/>
          <w:lang w:eastAsia="ar-SA"/>
        </w:rPr>
      </w:pPr>
      <w:r w:rsidRPr="008D4CAA">
        <w:rPr>
          <w:rFonts w:ascii="Verdana" w:hAnsi="Verdana" w:cstheme="minorHAnsi"/>
          <w:sz w:val="22"/>
          <w:szCs w:val="22"/>
          <w:lang w:eastAsia="ar-SA"/>
        </w:rPr>
        <w:t xml:space="preserve">w ustawie z dnia 4 października 2018 r. o pracowniczych planach kapitałowych (Dz.U. poz. 2215 oraz z 2019 r. poz. 1074 i 1572) </w:t>
      </w:r>
    </w:p>
    <w:p w14:paraId="47AF0125" w14:textId="1D39AEB1" w:rsidR="00AA1DCE" w:rsidRPr="008D4CAA" w:rsidRDefault="00AA1DCE" w:rsidP="00EB28F0">
      <w:pPr>
        <w:pStyle w:val="Akapitzlist"/>
        <w:autoSpaceDN w:val="0"/>
        <w:spacing w:line="276" w:lineRule="auto"/>
        <w:textAlignment w:val="baseline"/>
        <w:rPr>
          <w:rFonts w:ascii="Verdana" w:hAnsi="Verdana" w:cstheme="minorHAnsi"/>
          <w:sz w:val="22"/>
          <w:szCs w:val="22"/>
          <w:lang w:eastAsia="ar-SA"/>
        </w:rPr>
      </w:pPr>
      <w:r w:rsidRPr="008D4CAA">
        <w:rPr>
          <w:rFonts w:ascii="Verdana" w:hAnsi="Verdana" w:cstheme="minorHAnsi"/>
          <w:sz w:val="22"/>
          <w:szCs w:val="22"/>
          <w:lang w:eastAsia="ar-SA"/>
        </w:rPr>
        <w:t>- jeżeli zmiany te będą miały wpływ na koszty wykonania zamówienia przez wykonawcę.</w:t>
      </w:r>
    </w:p>
    <w:p w14:paraId="673F51F2" w14:textId="77777777" w:rsidR="00AA1DCE" w:rsidRPr="008D4CAA" w:rsidRDefault="00AA1DCE" w:rsidP="00EB28F0">
      <w:pPr>
        <w:rPr>
          <w:rFonts w:ascii="Verdana" w:hAnsi="Verdana" w:cstheme="minorHAnsi"/>
          <w:sz w:val="22"/>
          <w:szCs w:val="22"/>
          <w:lang w:eastAsia="ar-SA"/>
        </w:rPr>
      </w:pPr>
    </w:p>
    <w:p w14:paraId="0337A821" w14:textId="4CB3EEA8" w:rsidR="00AA1DCE" w:rsidRPr="008D4CAA" w:rsidRDefault="00AA1DCE" w:rsidP="00EB28F0">
      <w:pPr>
        <w:pStyle w:val="Akapitzlist"/>
        <w:numPr>
          <w:ilvl w:val="0"/>
          <w:numId w:val="2"/>
        </w:numPr>
        <w:autoSpaceDN w:val="0"/>
        <w:spacing w:line="276" w:lineRule="auto"/>
        <w:jc w:val="both"/>
        <w:textAlignment w:val="baseline"/>
        <w:rPr>
          <w:rFonts w:ascii="Verdana" w:hAnsi="Verdana" w:cstheme="minorHAnsi"/>
          <w:sz w:val="22"/>
          <w:szCs w:val="22"/>
          <w:lang w:eastAsia="ar-SA"/>
        </w:rPr>
      </w:pPr>
      <w:r w:rsidRPr="008D4CAA">
        <w:rPr>
          <w:rFonts w:ascii="Verdana" w:hAnsi="Verdana" w:cstheme="minorHAnsi"/>
          <w:sz w:val="22"/>
          <w:szCs w:val="22"/>
          <w:lang w:eastAsia="ar-SA"/>
        </w:rPr>
        <w:t xml:space="preserve">Na podstawie art. 439 Ustawy - </w:t>
      </w:r>
      <w:r w:rsidRPr="008D4CAA">
        <w:rPr>
          <w:rFonts w:ascii="Verdana" w:hAnsi="Verdana" w:cstheme="minorHAnsi"/>
          <w:sz w:val="22"/>
          <w:szCs w:val="22"/>
        </w:rPr>
        <w:t xml:space="preserve">Zamawiający przewiduje możliwość zmiany wysokości wynagrodzenia określonego w § </w:t>
      </w:r>
      <w:r w:rsidR="00EB28F0" w:rsidRPr="008D4CAA">
        <w:rPr>
          <w:rFonts w:ascii="Verdana" w:hAnsi="Verdana" w:cstheme="minorHAnsi"/>
          <w:sz w:val="22"/>
          <w:szCs w:val="22"/>
        </w:rPr>
        <w:t>10</w:t>
      </w:r>
      <w:r w:rsidRPr="008D4CAA">
        <w:rPr>
          <w:rFonts w:ascii="Verdana" w:hAnsi="Verdana" w:cstheme="minorHAnsi"/>
          <w:sz w:val="22"/>
          <w:szCs w:val="22"/>
        </w:rPr>
        <w:t xml:space="preserve"> ust. 1 Umowy, w przypadku zmiany ceny materiałów lub kosztów związanych z realizacją zamówienia na następujących warunkach:</w:t>
      </w:r>
    </w:p>
    <w:p w14:paraId="0939AD18" w14:textId="6CA06EAC" w:rsidR="00AA1DCE" w:rsidRPr="008D4CAA" w:rsidRDefault="00AA1DCE" w:rsidP="00AA1DCE">
      <w:pPr>
        <w:numPr>
          <w:ilvl w:val="0"/>
          <w:numId w:val="69"/>
        </w:numPr>
        <w:suppressAutoHyphens/>
        <w:spacing w:line="276" w:lineRule="auto"/>
        <w:ind w:left="993" w:hanging="284"/>
        <w:jc w:val="both"/>
        <w:textAlignment w:val="baseline"/>
        <w:rPr>
          <w:rFonts w:ascii="Verdana" w:hAnsi="Verdana" w:cstheme="minorHAnsi"/>
          <w:sz w:val="22"/>
          <w:szCs w:val="22"/>
          <w:lang w:eastAsia="zh-CN"/>
        </w:rPr>
      </w:pPr>
      <w:r w:rsidRPr="008D4CAA">
        <w:rPr>
          <w:rFonts w:ascii="Verdana" w:hAnsi="Verdana" w:cstheme="minorHAnsi"/>
          <w:sz w:val="22"/>
          <w:szCs w:val="22"/>
        </w:rPr>
        <w:t>Poziom zmiany ceny materiałów lub kosztów związanych z realizacją Umowy uprawniający Strony Umowy do żądania zmiany wynagrodzenia ustala się na 1</w:t>
      </w:r>
      <w:r w:rsidR="004702C3">
        <w:rPr>
          <w:rFonts w:ascii="Verdana" w:hAnsi="Verdana" w:cstheme="minorHAnsi"/>
          <w:sz w:val="22"/>
          <w:szCs w:val="22"/>
        </w:rPr>
        <w:t>0</w:t>
      </w:r>
      <w:r w:rsidRPr="008D4CAA">
        <w:rPr>
          <w:rFonts w:ascii="Verdana" w:hAnsi="Verdana" w:cstheme="minorHAnsi"/>
          <w:sz w:val="22"/>
          <w:szCs w:val="22"/>
        </w:rPr>
        <w:t xml:space="preserve"> % w stosunku do poziomu cen tych samych materiałów lub kosztów z dnia składania ofert.</w:t>
      </w:r>
    </w:p>
    <w:p w14:paraId="04B2208E" w14:textId="552EEE1A" w:rsidR="00AA1DCE" w:rsidRPr="008D4CAA" w:rsidRDefault="00AA1DCE" w:rsidP="00AA1DCE">
      <w:pPr>
        <w:numPr>
          <w:ilvl w:val="0"/>
          <w:numId w:val="69"/>
        </w:numPr>
        <w:suppressAutoHyphens/>
        <w:spacing w:line="276" w:lineRule="auto"/>
        <w:ind w:left="993" w:hanging="284"/>
        <w:jc w:val="both"/>
        <w:textAlignment w:val="baseline"/>
        <w:rPr>
          <w:rFonts w:ascii="Verdana" w:hAnsi="Verdana" w:cstheme="minorHAnsi"/>
          <w:sz w:val="22"/>
          <w:szCs w:val="22"/>
          <w:lang w:eastAsia="zh-CN"/>
        </w:rPr>
      </w:pPr>
      <w:r w:rsidRPr="008D4CAA">
        <w:rPr>
          <w:rFonts w:ascii="Verdana" w:hAnsi="Verdana" w:cstheme="minorHAnsi"/>
          <w:sz w:val="22"/>
          <w:szCs w:val="22"/>
        </w:rPr>
        <w:lastRenderedPageBreak/>
        <w:t>Początkowy termin ustalenia zmiany wynagrodzenia ustala się na dzień zaistnienia przesłanki w postaci wzrostu wynagrodzenia ceny materiałów lub kosztów związanych z realizacją Umowy o 1</w:t>
      </w:r>
      <w:r w:rsidR="004702C3">
        <w:rPr>
          <w:rFonts w:ascii="Verdana" w:hAnsi="Verdana" w:cstheme="minorHAnsi"/>
          <w:sz w:val="22"/>
          <w:szCs w:val="22"/>
        </w:rPr>
        <w:t>0</w:t>
      </w:r>
      <w:r w:rsidRPr="008D4CAA">
        <w:rPr>
          <w:rFonts w:ascii="Verdana" w:hAnsi="Verdana" w:cstheme="minorHAnsi"/>
          <w:sz w:val="22"/>
          <w:szCs w:val="22"/>
        </w:rPr>
        <w:t xml:space="preserve"> %. </w:t>
      </w:r>
    </w:p>
    <w:p w14:paraId="40979FD9" w14:textId="6273F66E" w:rsidR="00AA1DCE" w:rsidRPr="008D4CAA" w:rsidRDefault="00AA1DCE" w:rsidP="00AA1DCE">
      <w:pPr>
        <w:numPr>
          <w:ilvl w:val="0"/>
          <w:numId w:val="69"/>
        </w:numPr>
        <w:suppressAutoHyphens/>
        <w:spacing w:line="276" w:lineRule="auto"/>
        <w:ind w:left="993" w:hanging="284"/>
        <w:jc w:val="both"/>
        <w:textAlignment w:val="baseline"/>
        <w:rPr>
          <w:rFonts w:ascii="Verdana" w:hAnsi="Verdana" w:cstheme="minorHAnsi"/>
          <w:sz w:val="22"/>
          <w:szCs w:val="22"/>
          <w:lang w:eastAsia="zh-CN"/>
        </w:rPr>
      </w:pPr>
      <w:r w:rsidRPr="008D4CAA">
        <w:rPr>
          <w:rFonts w:ascii="Verdana" w:hAnsi="Verdana" w:cstheme="minorHAnsi"/>
          <w:sz w:val="22"/>
          <w:szCs w:val="22"/>
        </w:rPr>
        <w:t>W sytuacji wzrostu ceny materiałów lub kosztów związanych z realizacją Umowy powyżej 1</w:t>
      </w:r>
      <w:r w:rsidR="004702C3">
        <w:rPr>
          <w:rFonts w:ascii="Verdana" w:hAnsi="Verdana" w:cstheme="minorHAnsi"/>
          <w:sz w:val="22"/>
          <w:szCs w:val="22"/>
        </w:rPr>
        <w:t>0</w:t>
      </w:r>
      <w:r w:rsidRPr="008D4CAA">
        <w:rPr>
          <w:rFonts w:ascii="Verdana" w:hAnsi="Verdana" w:cstheme="minorHAnsi"/>
          <w:sz w:val="22"/>
          <w:szCs w:val="22"/>
        </w:rPr>
        <w:t>% Wykonawca jest uprawniony złożyć Zamawiającemu pisemny wniosek o zmianę Umowy w zakresie płatności wynikających z faktur wystawionych po zmianie ceny materiałów lub kosztów związanych z realizacją Umowy. Wniosek powinien zawierać uzasadnienie faktyczne i wskazanie podstaw prawnych oraz dokładne wyliczenie kwoty wynagrodzenia Wykonawcy po zmianie Umowy.</w:t>
      </w:r>
    </w:p>
    <w:p w14:paraId="13DC223A" w14:textId="1F345293" w:rsidR="00AA1DCE" w:rsidRPr="008D4CAA" w:rsidRDefault="00AA1DCE" w:rsidP="00AA1DCE">
      <w:pPr>
        <w:numPr>
          <w:ilvl w:val="0"/>
          <w:numId w:val="69"/>
        </w:numPr>
        <w:suppressAutoHyphens/>
        <w:spacing w:line="276" w:lineRule="auto"/>
        <w:ind w:left="993" w:hanging="284"/>
        <w:jc w:val="both"/>
        <w:textAlignment w:val="baseline"/>
        <w:rPr>
          <w:rFonts w:ascii="Verdana" w:hAnsi="Verdana" w:cstheme="minorHAnsi"/>
          <w:sz w:val="22"/>
          <w:szCs w:val="22"/>
          <w:lang w:eastAsia="zh-CN"/>
        </w:rPr>
      </w:pPr>
      <w:r w:rsidRPr="008D4CAA">
        <w:rPr>
          <w:rFonts w:ascii="Verdana" w:hAnsi="Verdana" w:cstheme="minorHAnsi"/>
          <w:sz w:val="22"/>
          <w:szCs w:val="22"/>
        </w:rPr>
        <w:t>W sytuacji spadku ceny materiałów lub kosztów związanych z realizacją Umowy powyżej 1</w:t>
      </w:r>
      <w:r w:rsidR="004E4803">
        <w:rPr>
          <w:rFonts w:ascii="Verdana" w:hAnsi="Verdana" w:cstheme="minorHAnsi"/>
          <w:sz w:val="22"/>
          <w:szCs w:val="22"/>
        </w:rPr>
        <w:t>0</w:t>
      </w:r>
      <w:r w:rsidRPr="008D4CAA">
        <w:rPr>
          <w:rFonts w:ascii="Verdana" w:hAnsi="Verdana" w:cstheme="minorHAnsi"/>
          <w:sz w:val="22"/>
          <w:szCs w:val="22"/>
        </w:rPr>
        <w:t xml:space="preserve">% Zamawiający jest uprawniony złożyć Wykonawcy pisemną informację o zmianę Umowy w zakresie płatności wynikających z faktur wystawionych po zmianie ceny materiałów lub kosztów związanych z realizacją zamówienia. Informacja powinna zawierać uzasadnienie faktyczne i wskazanie podstaw prawnych oraz dokładne wyliczenie kwoty wynagrodzenia Wykonawcy po zmianie Umowy. </w:t>
      </w:r>
    </w:p>
    <w:p w14:paraId="7F19C835" w14:textId="721C08D0" w:rsidR="00AA1DCE" w:rsidRPr="008D4CAA" w:rsidRDefault="00AA1DCE" w:rsidP="00AA1DCE">
      <w:pPr>
        <w:numPr>
          <w:ilvl w:val="0"/>
          <w:numId w:val="69"/>
        </w:numPr>
        <w:suppressAutoHyphens/>
        <w:spacing w:line="276" w:lineRule="auto"/>
        <w:ind w:left="993" w:hanging="284"/>
        <w:jc w:val="both"/>
        <w:textAlignment w:val="baseline"/>
        <w:rPr>
          <w:rFonts w:ascii="Verdana" w:hAnsi="Verdana" w:cstheme="minorHAnsi"/>
          <w:sz w:val="22"/>
          <w:szCs w:val="22"/>
          <w:lang w:eastAsia="zh-CN"/>
        </w:rPr>
      </w:pPr>
      <w:r w:rsidRPr="008D4CAA">
        <w:rPr>
          <w:rFonts w:ascii="Verdana" w:hAnsi="Verdana" w:cstheme="minorHAnsi"/>
          <w:sz w:val="22"/>
          <w:szCs w:val="22"/>
        </w:rPr>
        <w:t xml:space="preserve">Wykonawca może złożyć wniosek u Zamawiającego nie wcześniej niż po upływie </w:t>
      </w:r>
      <w:r w:rsidR="004E4803">
        <w:rPr>
          <w:rFonts w:ascii="Verdana" w:hAnsi="Verdana" w:cstheme="minorHAnsi"/>
          <w:sz w:val="22"/>
          <w:szCs w:val="22"/>
        </w:rPr>
        <w:t>6</w:t>
      </w:r>
      <w:r w:rsidRPr="008D4CAA">
        <w:rPr>
          <w:rFonts w:ascii="Verdana" w:hAnsi="Verdana" w:cstheme="minorHAnsi"/>
          <w:sz w:val="22"/>
          <w:szCs w:val="22"/>
        </w:rPr>
        <w:t xml:space="preserve"> miesięcy od dnia zawarcia Umowy.</w:t>
      </w:r>
    </w:p>
    <w:p w14:paraId="1B22A1DA" w14:textId="77777777" w:rsidR="00AA1DCE" w:rsidRPr="008D4CAA" w:rsidRDefault="00AA1DCE" w:rsidP="00AA1DCE">
      <w:pPr>
        <w:numPr>
          <w:ilvl w:val="0"/>
          <w:numId w:val="69"/>
        </w:numPr>
        <w:suppressAutoHyphens/>
        <w:spacing w:line="276" w:lineRule="auto"/>
        <w:ind w:left="993" w:hanging="284"/>
        <w:jc w:val="both"/>
        <w:textAlignment w:val="baseline"/>
        <w:rPr>
          <w:rFonts w:ascii="Verdana" w:hAnsi="Verdana" w:cstheme="minorHAnsi"/>
          <w:sz w:val="22"/>
          <w:szCs w:val="22"/>
          <w:lang w:eastAsia="zh-CN"/>
        </w:rPr>
      </w:pPr>
      <w:r w:rsidRPr="008D4CAA">
        <w:rPr>
          <w:rFonts w:ascii="Verdana" w:hAnsi="Verdana" w:cstheme="minorHAnsi"/>
          <w:sz w:val="22"/>
          <w:szCs w:val="22"/>
        </w:rPr>
        <w:t xml:space="preserve">Obowiązek wykazania wpływu zmian, o których mowa powyżej na zmianę wynagrodzenia, należy do Wykonawcy pod rygorem odmowy dokonania zmiany Umowy przez Zamawiającego. </w:t>
      </w:r>
    </w:p>
    <w:p w14:paraId="1AA7E0C5" w14:textId="737FF5A2" w:rsidR="00AA1DCE" w:rsidRPr="008D4CAA" w:rsidRDefault="00AA1DCE" w:rsidP="00AA1DCE">
      <w:pPr>
        <w:numPr>
          <w:ilvl w:val="0"/>
          <w:numId w:val="69"/>
        </w:numPr>
        <w:suppressAutoHyphens/>
        <w:spacing w:line="276" w:lineRule="auto"/>
        <w:ind w:left="993" w:hanging="284"/>
        <w:jc w:val="both"/>
        <w:textAlignment w:val="baseline"/>
        <w:rPr>
          <w:rFonts w:ascii="Verdana" w:hAnsi="Verdana" w:cstheme="minorHAnsi"/>
          <w:sz w:val="22"/>
          <w:szCs w:val="22"/>
          <w:lang w:eastAsia="zh-CN"/>
        </w:rPr>
      </w:pPr>
      <w:r w:rsidRPr="008D4CAA">
        <w:rPr>
          <w:rFonts w:ascii="Verdana" w:hAnsi="Verdana" w:cstheme="minorHAnsi"/>
          <w:sz w:val="22"/>
          <w:szCs w:val="22"/>
        </w:rPr>
        <w:t xml:space="preserve">Maksymalna wartość poszczególnej zmiany wynagrodzenia, jaką dopuszcza Zamawiający w efekcie zastosowania postanowień o zasadach wprowadzania zmian wysokości wynagrodzenia, to </w:t>
      </w:r>
      <w:r w:rsidR="00BA7BAC">
        <w:rPr>
          <w:rFonts w:ascii="Verdana" w:hAnsi="Verdana" w:cstheme="minorHAnsi"/>
          <w:sz w:val="22"/>
          <w:szCs w:val="22"/>
        </w:rPr>
        <w:t>7</w:t>
      </w:r>
      <w:r w:rsidRPr="008D4CAA">
        <w:rPr>
          <w:rFonts w:ascii="Verdana" w:hAnsi="Verdana" w:cstheme="minorHAnsi"/>
          <w:sz w:val="22"/>
          <w:szCs w:val="22"/>
        </w:rPr>
        <w:t xml:space="preserve">% wynagrodzenia za zakres Przedmiotu umowy niezrealizowany jeszcze przez Wykonawcę, a łączna maksymalna wartość wszystkich zmian wynagrodzenia, jaką dopuszcza Zamawiający w efekcie zastosowania postanowień o zasadach wprowadzania zmian wysokości wynagrodzenia to 5% całkowitego wynagrodzenia brutto Wykonawcy. </w:t>
      </w:r>
    </w:p>
    <w:p w14:paraId="35669E5D" w14:textId="77777777" w:rsidR="00AA1DCE" w:rsidRPr="008D4CAA" w:rsidRDefault="00AA1DCE" w:rsidP="00AA1DCE">
      <w:pPr>
        <w:numPr>
          <w:ilvl w:val="0"/>
          <w:numId w:val="69"/>
        </w:numPr>
        <w:suppressAutoHyphens/>
        <w:spacing w:line="276" w:lineRule="auto"/>
        <w:ind w:left="993" w:hanging="284"/>
        <w:jc w:val="both"/>
        <w:textAlignment w:val="baseline"/>
        <w:rPr>
          <w:rFonts w:ascii="Verdana" w:hAnsi="Verdana" w:cstheme="minorHAnsi"/>
          <w:sz w:val="22"/>
          <w:szCs w:val="22"/>
          <w:lang w:eastAsia="zh-CN"/>
        </w:rPr>
      </w:pPr>
      <w:r w:rsidRPr="008D4CAA">
        <w:rPr>
          <w:rFonts w:ascii="Verdana" w:hAnsi="Verdana" w:cstheme="minorHAnsi"/>
          <w:sz w:val="22"/>
          <w:szCs w:val="22"/>
        </w:rPr>
        <w:t>Wykonawca, którego wynagrodzenie zostało zmienione, zobowiązany jest do zmiany wynagrodzenia przysługującego podwykonawcom, z którymi zawarł umowę, w zakresie odpowiadającym zmianom cen materiałów lub kosztów dotyczących zobowiązania podwykonawcy.</w:t>
      </w:r>
    </w:p>
    <w:p w14:paraId="6F1AEEBA" w14:textId="77777777" w:rsidR="00CC7FCE" w:rsidRPr="000456D9" w:rsidRDefault="00CC7FCE" w:rsidP="00AA1DCE">
      <w:pPr>
        <w:pStyle w:val="Default"/>
        <w:spacing w:line="276" w:lineRule="auto"/>
        <w:ind w:left="720"/>
        <w:contextualSpacing/>
        <w:jc w:val="both"/>
        <w:rPr>
          <w:rFonts w:ascii="Verdana" w:hAnsi="Verdana" w:cstheme="minorHAnsi"/>
          <w:color w:val="auto"/>
          <w:sz w:val="22"/>
          <w:szCs w:val="22"/>
        </w:rPr>
      </w:pPr>
    </w:p>
    <w:p w14:paraId="19D128D3" w14:textId="77777777" w:rsidR="004A4482" w:rsidRPr="00C253B1" w:rsidRDefault="004A4482" w:rsidP="004A4482">
      <w:pPr>
        <w:pStyle w:val="Default"/>
        <w:spacing w:line="276" w:lineRule="auto"/>
        <w:ind w:left="1080"/>
        <w:contextualSpacing/>
        <w:jc w:val="both"/>
        <w:rPr>
          <w:rFonts w:ascii="Verdana" w:hAnsi="Verdana" w:cstheme="minorHAnsi"/>
          <w:color w:val="auto"/>
          <w:sz w:val="22"/>
          <w:szCs w:val="22"/>
        </w:rPr>
      </w:pPr>
    </w:p>
    <w:p w14:paraId="46BBA0B1" w14:textId="646E394E" w:rsidR="008F28DD" w:rsidRPr="00C253B1" w:rsidRDefault="008F28DD" w:rsidP="004A4482">
      <w:pPr>
        <w:pStyle w:val="Nagwek1"/>
        <w:contextualSpacing/>
        <w:rPr>
          <w:color w:val="auto"/>
          <w:szCs w:val="22"/>
        </w:rPr>
      </w:pPr>
      <w:bookmarkStart w:id="20" w:name="_Toc180495043"/>
      <w:r w:rsidRPr="00C253B1">
        <w:rPr>
          <w:color w:val="auto"/>
          <w:szCs w:val="22"/>
        </w:rPr>
        <w:t xml:space="preserve">§ </w:t>
      </w:r>
      <w:r w:rsidR="00164104" w:rsidRPr="00C253B1">
        <w:rPr>
          <w:color w:val="auto"/>
          <w:szCs w:val="22"/>
        </w:rPr>
        <w:t>1</w:t>
      </w:r>
      <w:r w:rsidR="00164104">
        <w:rPr>
          <w:color w:val="auto"/>
          <w:szCs w:val="22"/>
        </w:rPr>
        <w:t>5</w:t>
      </w:r>
      <w:r w:rsidRPr="00C253B1">
        <w:rPr>
          <w:color w:val="auto"/>
          <w:szCs w:val="22"/>
        </w:rPr>
        <w:br/>
        <w:t>ODSTĄPIENIE OD UMOWY</w:t>
      </w:r>
      <w:r w:rsidR="0070601B" w:rsidRPr="00C253B1">
        <w:rPr>
          <w:color w:val="auto"/>
          <w:szCs w:val="22"/>
        </w:rPr>
        <w:t>, WSTRZYMANIE PRAC</w:t>
      </w:r>
      <w:bookmarkEnd w:id="20"/>
      <w:r w:rsidRPr="00C253B1">
        <w:rPr>
          <w:color w:val="auto"/>
          <w:szCs w:val="22"/>
        </w:rPr>
        <w:t xml:space="preserve"> </w:t>
      </w:r>
    </w:p>
    <w:p w14:paraId="2B52E3C1" w14:textId="77777777" w:rsidR="004F722F" w:rsidRPr="00C253B1" w:rsidRDefault="004F722F" w:rsidP="004F722F">
      <w:pPr>
        <w:spacing w:line="276" w:lineRule="auto"/>
        <w:ind w:left="357"/>
        <w:contextualSpacing/>
        <w:jc w:val="both"/>
        <w:rPr>
          <w:rFonts w:ascii="Verdana" w:hAnsi="Verdana" w:cstheme="minorHAnsi"/>
          <w:sz w:val="22"/>
          <w:szCs w:val="22"/>
        </w:rPr>
      </w:pPr>
    </w:p>
    <w:p w14:paraId="27108802" w14:textId="257C443F" w:rsidR="007D0469" w:rsidRPr="00C253B1" w:rsidRDefault="007D0469" w:rsidP="00B76293">
      <w:pPr>
        <w:numPr>
          <w:ilvl w:val="0"/>
          <w:numId w:val="37"/>
        </w:numPr>
        <w:spacing w:line="276" w:lineRule="auto"/>
        <w:ind w:left="357" w:hanging="357"/>
        <w:contextualSpacing/>
        <w:jc w:val="both"/>
        <w:rPr>
          <w:rFonts w:ascii="Verdana" w:hAnsi="Verdana" w:cstheme="minorHAnsi"/>
          <w:sz w:val="22"/>
          <w:szCs w:val="22"/>
        </w:rPr>
      </w:pPr>
      <w:r w:rsidRPr="00C253B1">
        <w:rPr>
          <w:rFonts w:ascii="Verdana" w:hAnsi="Verdana" w:cstheme="minorHAnsi"/>
          <w:sz w:val="22"/>
          <w:szCs w:val="22"/>
        </w:rPr>
        <w:t>Strony postanawiają, że przysługuje im prawo odstąpienia od Umowy w następujących wypadkach:</w:t>
      </w:r>
    </w:p>
    <w:p w14:paraId="403E892C" w14:textId="77777777" w:rsidR="007D0469" w:rsidRPr="00C253B1" w:rsidRDefault="007D0469" w:rsidP="00B76293">
      <w:pPr>
        <w:numPr>
          <w:ilvl w:val="2"/>
          <w:numId w:val="31"/>
        </w:numPr>
        <w:tabs>
          <w:tab w:val="num" w:pos="741"/>
        </w:tabs>
        <w:spacing w:line="276" w:lineRule="auto"/>
        <w:ind w:left="798" w:hanging="399"/>
        <w:contextualSpacing/>
        <w:jc w:val="both"/>
        <w:rPr>
          <w:rFonts w:ascii="Verdana" w:hAnsi="Verdana" w:cstheme="minorHAnsi"/>
          <w:sz w:val="22"/>
          <w:szCs w:val="22"/>
        </w:rPr>
      </w:pPr>
      <w:r w:rsidRPr="00C253B1">
        <w:rPr>
          <w:rFonts w:ascii="Verdana" w:hAnsi="Verdana" w:cstheme="minorHAnsi"/>
          <w:sz w:val="22"/>
          <w:szCs w:val="22"/>
        </w:rPr>
        <w:t>Zamawiający może odstąpić od Umowy w przypadku:</w:t>
      </w:r>
    </w:p>
    <w:p w14:paraId="3A212BA9" w14:textId="77777777" w:rsidR="007D0469" w:rsidRPr="00C253B1" w:rsidRDefault="007D0469" w:rsidP="00B76293">
      <w:pPr>
        <w:numPr>
          <w:ilvl w:val="0"/>
          <w:numId w:val="40"/>
        </w:numPr>
        <w:spacing w:line="276" w:lineRule="auto"/>
        <w:contextualSpacing/>
        <w:jc w:val="both"/>
        <w:rPr>
          <w:rFonts w:ascii="Verdana" w:hAnsi="Verdana" w:cstheme="minorHAnsi"/>
          <w:sz w:val="22"/>
          <w:szCs w:val="22"/>
        </w:rPr>
      </w:pPr>
      <w:r w:rsidRPr="00C253B1">
        <w:rPr>
          <w:rFonts w:ascii="Verdana" w:hAnsi="Verdana" w:cstheme="minorHAnsi"/>
          <w:sz w:val="22"/>
          <w:szCs w:val="22"/>
        </w:rPr>
        <w:t xml:space="preserve">zaistnienia okoliczności, o których mowa w art. 456 </w:t>
      </w:r>
      <w:proofErr w:type="spellStart"/>
      <w:r w:rsidRPr="00C253B1">
        <w:rPr>
          <w:rFonts w:ascii="Verdana" w:hAnsi="Verdana" w:cstheme="minorHAnsi"/>
          <w:sz w:val="22"/>
          <w:szCs w:val="22"/>
        </w:rPr>
        <w:t>Pzp</w:t>
      </w:r>
      <w:proofErr w:type="spellEnd"/>
      <w:r w:rsidRPr="00C253B1">
        <w:rPr>
          <w:rFonts w:ascii="Verdana" w:hAnsi="Verdana" w:cstheme="minorHAnsi"/>
          <w:sz w:val="22"/>
          <w:szCs w:val="22"/>
        </w:rPr>
        <w:t xml:space="preserve"> na warunkach tam określonych,</w:t>
      </w:r>
    </w:p>
    <w:p w14:paraId="2594C198" w14:textId="09463206" w:rsidR="007D0469" w:rsidRPr="00C253B1" w:rsidRDefault="007D0469" w:rsidP="00B76293">
      <w:pPr>
        <w:numPr>
          <w:ilvl w:val="0"/>
          <w:numId w:val="40"/>
        </w:numPr>
        <w:spacing w:line="276" w:lineRule="auto"/>
        <w:contextualSpacing/>
        <w:jc w:val="both"/>
        <w:rPr>
          <w:rFonts w:ascii="Verdana" w:hAnsi="Verdana" w:cstheme="minorHAnsi"/>
          <w:sz w:val="22"/>
          <w:szCs w:val="22"/>
        </w:rPr>
      </w:pPr>
      <w:r w:rsidRPr="00C253B1">
        <w:rPr>
          <w:rFonts w:ascii="Verdana" w:hAnsi="Verdana" w:cstheme="minorHAnsi"/>
          <w:sz w:val="22"/>
          <w:szCs w:val="22"/>
        </w:rPr>
        <w:lastRenderedPageBreak/>
        <w:t xml:space="preserve">jeżeli Wykonawca nie rozpoczął wykonania </w:t>
      </w:r>
      <w:r w:rsidR="00B71900" w:rsidRPr="00C253B1">
        <w:rPr>
          <w:rFonts w:ascii="Verdana" w:hAnsi="Verdana" w:cstheme="minorHAnsi"/>
          <w:sz w:val="22"/>
          <w:szCs w:val="22"/>
        </w:rPr>
        <w:t>usługi</w:t>
      </w:r>
      <w:r w:rsidRPr="00C253B1">
        <w:rPr>
          <w:rFonts w:ascii="Verdana" w:hAnsi="Verdana" w:cstheme="minorHAnsi"/>
          <w:sz w:val="22"/>
          <w:szCs w:val="22"/>
        </w:rPr>
        <w:t xml:space="preserve"> bez uzasadnionych przyczyn po upływie 7 </w:t>
      </w:r>
      <w:r w:rsidR="00B71900" w:rsidRPr="00C253B1">
        <w:rPr>
          <w:rFonts w:ascii="Verdana" w:hAnsi="Verdana" w:cstheme="minorHAnsi"/>
          <w:sz w:val="22"/>
          <w:szCs w:val="22"/>
        </w:rPr>
        <w:t>d</w:t>
      </w:r>
      <w:r w:rsidRPr="00C253B1">
        <w:rPr>
          <w:rFonts w:ascii="Verdana" w:hAnsi="Verdana" w:cstheme="minorHAnsi"/>
          <w:sz w:val="22"/>
          <w:szCs w:val="22"/>
        </w:rPr>
        <w:t>ni od terminu umownego określ</w:t>
      </w:r>
      <w:r w:rsidR="004A4482" w:rsidRPr="00C253B1">
        <w:rPr>
          <w:rFonts w:ascii="Verdana" w:hAnsi="Verdana" w:cstheme="minorHAnsi"/>
          <w:sz w:val="22"/>
          <w:szCs w:val="22"/>
        </w:rPr>
        <w:t>onego w § 8</w:t>
      </w:r>
      <w:r w:rsidRPr="00C253B1">
        <w:rPr>
          <w:rFonts w:ascii="Verdana" w:hAnsi="Verdana" w:cstheme="minorHAnsi"/>
          <w:sz w:val="22"/>
          <w:szCs w:val="22"/>
        </w:rPr>
        <w:t xml:space="preserve"> ust. 1 </w:t>
      </w:r>
      <w:r w:rsidR="001E2593" w:rsidRPr="00C253B1">
        <w:rPr>
          <w:rFonts w:ascii="Verdana" w:hAnsi="Verdana" w:cstheme="minorHAnsi"/>
          <w:sz w:val="22"/>
          <w:szCs w:val="22"/>
        </w:rPr>
        <w:t xml:space="preserve">Umowy </w:t>
      </w:r>
      <w:r w:rsidRPr="00C253B1">
        <w:rPr>
          <w:rFonts w:ascii="Verdana" w:hAnsi="Verdana" w:cstheme="minorHAnsi"/>
          <w:sz w:val="22"/>
          <w:szCs w:val="22"/>
        </w:rPr>
        <w:t>i pomimo dodatkowego wezwania przez Zamawiającego na piśmie ich nie rozpoczynał</w:t>
      </w:r>
      <w:r w:rsidR="001E2593" w:rsidRPr="00C253B1">
        <w:rPr>
          <w:rFonts w:ascii="Verdana" w:hAnsi="Verdana" w:cstheme="minorHAnsi"/>
          <w:sz w:val="22"/>
          <w:szCs w:val="22"/>
        </w:rPr>
        <w:t>;</w:t>
      </w:r>
      <w:r w:rsidRPr="00C253B1">
        <w:rPr>
          <w:rFonts w:ascii="Verdana" w:hAnsi="Verdana" w:cstheme="minorHAnsi"/>
          <w:sz w:val="22"/>
          <w:szCs w:val="22"/>
        </w:rPr>
        <w:t xml:space="preserve"> </w:t>
      </w:r>
      <w:r w:rsidR="001E2593" w:rsidRPr="00C253B1">
        <w:rPr>
          <w:rFonts w:ascii="Verdana" w:hAnsi="Verdana" w:cstheme="minorHAnsi"/>
          <w:sz w:val="22"/>
          <w:szCs w:val="22"/>
        </w:rPr>
        <w:t>w</w:t>
      </w:r>
      <w:r w:rsidRPr="00C253B1">
        <w:rPr>
          <w:rFonts w:ascii="Verdana" w:hAnsi="Verdana" w:cstheme="minorHAnsi"/>
          <w:sz w:val="22"/>
          <w:szCs w:val="22"/>
        </w:rPr>
        <w:t xml:space="preserve"> tym przypadku odstąpienie od Umowy może nastąpić w terminie </w:t>
      </w:r>
      <w:r w:rsidR="00BA7BAC">
        <w:rPr>
          <w:rFonts w:ascii="Verdana" w:hAnsi="Verdana" w:cstheme="minorHAnsi"/>
          <w:sz w:val="22"/>
          <w:szCs w:val="22"/>
        </w:rPr>
        <w:t xml:space="preserve">2 </w:t>
      </w:r>
      <w:r w:rsidRPr="00C253B1">
        <w:rPr>
          <w:rFonts w:ascii="Verdana" w:hAnsi="Verdana" w:cstheme="minorHAnsi"/>
          <w:sz w:val="22"/>
          <w:szCs w:val="22"/>
        </w:rPr>
        <w:t>miesi</w:t>
      </w:r>
      <w:r w:rsidR="00BA7BAC">
        <w:rPr>
          <w:rFonts w:ascii="Verdana" w:hAnsi="Verdana" w:cstheme="minorHAnsi"/>
          <w:sz w:val="22"/>
          <w:szCs w:val="22"/>
        </w:rPr>
        <w:t>ęcy</w:t>
      </w:r>
      <w:r w:rsidRPr="00C253B1">
        <w:rPr>
          <w:rFonts w:ascii="Verdana" w:hAnsi="Verdana" w:cstheme="minorHAnsi"/>
          <w:sz w:val="22"/>
          <w:szCs w:val="22"/>
        </w:rPr>
        <w:t xml:space="preserve"> od upływu terminu z wezwania;</w:t>
      </w:r>
    </w:p>
    <w:p w14:paraId="56D3BDD5" w14:textId="21ED4B83" w:rsidR="007D0469" w:rsidRPr="00C253B1" w:rsidRDefault="007D0469" w:rsidP="00B76293">
      <w:pPr>
        <w:numPr>
          <w:ilvl w:val="0"/>
          <w:numId w:val="40"/>
        </w:numPr>
        <w:spacing w:line="276" w:lineRule="auto"/>
        <w:contextualSpacing/>
        <w:jc w:val="both"/>
        <w:rPr>
          <w:rFonts w:ascii="Verdana" w:hAnsi="Verdana" w:cstheme="minorHAnsi"/>
          <w:sz w:val="22"/>
          <w:szCs w:val="22"/>
        </w:rPr>
      </w:pPr>
      <w:r w:rsidRPr="00C253B1">
        <w:rPr>
          <w:rFonts w:ascii="Verdana" w:hAnsi="Verdana" w:cstheme="minorHAnsi"/>
          <w:sz w:val="22"/>
          <w:szCs w:val="22"/>
        </w:rPr>
        <w:t xml:space="preserve">jeżeli Wykonawca przerwał realizację </w:t>
      </w:r>
      <w:r w:rsidR="00B71900" w:rsidRPr="00C253B1">
        <w:rPr>
          <w:rFonts w:ascii="Verdana" w:hAnsi="Verdana" w:cstheme="minorHAnsi"/>
          <w:sz w:val="22"/>
          <w:szCs w:val="22"/>
        </w:rPr>
        <w:t>usług</w:t>
      </w:r>
      <w:r w:rsidRPr="00C253B1">
        <w:rPr>
          <w:rFonts w:ascii="Verdana" w:hAnsi="Verdana" w:cstheme="minorHAnsi"/>
          <w:sz w:val="22"/>
          <w:szCs w:val="22"/>
        </w:rPr>
        <w:t xml:space="preserve"> z własnej winy, bez zgody Zamawiającego i przerwa ta trwa dłużej niż 14 </w:t>
      </w:r>
      <w:r w:rsidR="00B71900" w:rsidRPr="00C253B1">
        <w:rPr>
          <w:rFonts w:ascii="Verdana" w:hAnsi="Verdana" w:cstheme="minorHAnsi"/>
          <w:sz w:val="22"/>
          <w:szCs w:val="22"/>
        </w:rPr>
        <w:t>d</w:t>
      </w:r>
      <w:r w:rsidRPr="00C253B1">
        <w:rPr>
          <w:rFonts w:ascii="Verdana" w:hAnsi="Verdana" w:cstheme="minorHAnsi"/>
          <w:sz w:val="22"/>
          <w:szCs w:val="22"/>
        </w:rPr>
        <w:t>ni</w:t>
      </w:r>
      <w:r w:rsidR="001E2593" w:rsidRPr="00C253B1">
        <w:rPr>
          <w:rFonts w:ascii="Verdana" w:hAnsi="Verdana" w:cstheme="minorHAnsi"/>
          <w:sz w:val="22"/>
          <w:szCs w:val="22"/>
        </w:rPr>
        <w:t>;</w:t>
      </w:r>
      <w:r w:rsidRPr="00C253B1">
        <w:rPr>
          <w:rFonts w:ascii="Verdana" w:hAnsi="Verdana" w:cstheme="minorHAnsi"/>
          <w:sz w:val="22"/>
          <w:szCs w:val="22"/>
        </w:rPr>
        <w:t xml:space="preserve"> </w:t>
      </w:r>
      <w:r w:rsidR="001E2593" w:rsidRPr="00C253B1">
        <w:rPr>
          <w:rFonts w:ascii="Verdana" w:hAnsi="Verdana" w:cstheme="minorHAnsi"/>
          <w:sz w:val="22"/>
          <w:szCs w:val="22"/>
        </w:rPr>
        <w:t>w</w:t>
      </w:r>
      <w:r w:rsidRPr="00C253B1">
        <w:rPr>
          <w:rFonts w:ascii="Verdana" w:hAnsi="Verdana" w:cstheme="minorHAnsi"/>
          <w:sz w:val="22"/>
          <w:szCs w:val="22"/>
        </w:rPr>
        <w:t xml:space="preserve"> tym przypadku odstąpienie od Umowy może nastąpić w terminie </w:t>
      </w:r>
      <w:r w:rsidR="00BA7BAC">
        <w:rPr>
          <w:rFonts w:ascii="Verdana" w:hAnsi="Verdana" w:cstheme="minorHAnsi"/>
          <w:sz w:val="22"/>
          <w:szCs w:val="22"/>
        </w:rPr>
        <w:t xml:space="preserve">2 </w:t>
      </w:r>
      <w:r w:rsidRPr="00C253B1">
        <w:rPr>
          <w:rFonts w:ascii="Verdana" w:hAnsi="Verdana" w:cstheme="minorHAnsi"/>
          <w:sz w:val="22"/>
          <w:szCs w:val="22"/>
        </w:rPr>
        <w:t>miesi</w:t>
      </w:r>
      <w:r w:rsidR="00BA7BAC">
        <w:rPr>
          <w:rFonts w:ascii="Verdana" w:hAnsi="Verdana" w:cstheme="minorHAnsi"/>
          <w:sz w:val="22"/>
          <w:szCs w:val="22"/>
        </w:rPr>
        <w:t>ęcy</w:t>
      </w:r>
      <w:r w:rsidRPr="00C253B1">
        <w:rPr>
          <w:rFonts w:ascii="Verdana" w:hAnsi="Verdana" w:cstheme="minorHAnsi"/>
          <w:sz w:val="22"/>
          <w:szCs w:val="22"/>
        </w:rPr>
        <w:t xml:space="preserve"> od upływu 14 </w:t>
      </w:r>
      <w:r w:rsidR="00B71900" w:rsidRPr="00C253B1">
        <w:rPr>
          <w:rFonts w:ascii="Verdana" w:hAnsi="Verdana" w:cstheme="minorHAnsi"/>
          <w:sz w:val="22"/>
          <w:szCs w:val="22"/>
        </w:rPr>
        <w:t>d</w:t>
      </w:r>
      <w:r w:rsidRPr="00C253B1">
        <w:rPr>
          <w:rFonts w:ascii="Verdana" w:hAnsi="Verdana" w:cstheme="minorHAnsi"/>
          <w:sz w:val="22"/>
          <w:szCs w:val="22"/>
        </w:rPr>
        <w:t>ni;</w:t>
      </w:r>
    </w:p>
    <w:p w14:paraId="14267783" w14:textId="23F8D528" w:rsidR="007D0469" w:rsidRPr="00C253B1" w:rsidRDefault="007D0469" w:rsidP="00B76293">
      <w:pPr>
        <w:numPr>
          <w:ilvl w:val="0"/>
          <w:numId w:val="40"/>
        </w:numPr>
        <w:spacing w:line="276" w:lineRule="auto"/>
        <w:contextualSpacing/>
        <w:jc w:val="both"/>
        <w:rPr>
          <w:rFonts w:ascii="Verdana" w:hAnsi="Verdana" w:cstheme="minorHAnsi"/>
          <w:sz w:val="22"/>
          <w:szCs w:val="22"/>
        </w:rPr>
      </w:pPr>
      <w:r w:rsidRPr="00C253B1">
        <w:rPr>
          <w:rFonts w:ascii="Verdana" w:hAnsi="Verdana" w:cstheme="minorHAnsi"/>
          <w:sz w:val="22"/>
          <w:szCs w:val="22"/>
        </w:rPr>
        <w:t>jeżeli Wykonawca nie przedłużył ważności wygasającego wymaganego Zabezpieczenia Wykonania</w:t>
      </w:r>
      <w:r w:rsidR="001E2593" w:rsidRPr="00C253B1">
        <w:rPr>
          <w:rFonts w:ascii="Verdana" w:hAnsi="Verdana" w:cstheme="minorHAnsi"/>
          <w:sz w:val="22"/>
          <w:szCs w:val="22"/>
        </w:rPr>
        <w:t>; w</w:t>
      </w:r>
      <w:r w:rsidRPr="00C253B1">
        <w:rPr>
          <w:rFonts w:ascii="Verdana" w:hAnsi="Verdana" w:cstheme="minorHAnsi"/>
          <w:sz w:val="22"/>
          <w:szCs w:val="22"/>
        </w:rPr>
        <w:t xml:space="preserve"> tym przypadku odstąpienie od Umowy może nastąpić w terminie 6 miesięcy od daty wygaśnięcia Zabezpieczenia Wykonania;</w:t>
      </w:r>
    </w:p>
    <w:p w14:paraId="1C1620B9" w14:textId="70E6CB86" w:rsidR="006F12BA" w:rsidRPr="00C253B1" w:rsidRDefault="006F12BA" w:rsidP="006F12BA">
      <w:pPr>
        <w:numPr>
          <w:ilvl w:val="0"/>
          <w:numId w:val="40"/>
        </w:numPr>
        <w:spacing w:line="276" w:lineRule="auto"/>
        <w:contextualSpacing/>
        <w:jc w:val="both"/>
        <w:rPr>
          <w:rFonts w:ascii="Verdana" w:hAnsi="Verdana" w:cstheme="minorHAnsi"/>
          <w:sz w:val="22"/>
          <w:szCs w:val="22"/>
        </w:rPr>
      </w:pPr>
      <w:r w:rsidRPr="00C253B1">
        <w:rPr>
          <w:rFonts w:ascii="Verdana" w:hAnsi="Verdana" w:cstheme="minorHAnsi"/>
          <w:sz w:val="22"/>
          <w:szCs w:val="22"/>
        </w:rPr>
        <w:t>jeżeli Wykonawca zaprzestał utrzymania aktualności polisy ubezpieczeniowej;</w:t>
      </w:r>
    </w:p>
    <w:p w14:paraId="22C39BFB" w14:textId="088655EA" w:rsidR="007D0469" w:rsidRPr="00C253B1" w:rsidRDefault="007D0469" w:rsidP="00ED3093">
      <w:pPr>
        <w:spacing w:line="276" w:lineRule="auto"/>
        <w:ind w:left="1080"/>
        <w:contextualSpacing/>
        <w:jc w:val="both"/>
        <w:rPr>
          <w:rFonts w:ascii="Verdana" w:hAnsi="Verdana" w:cstheme="minorHAnsi"/>
          <w:sz w:val="22"/>
          <w:szCs w:val="22"/>
        </w:rPr>
      </w:pPr>
    </w:p>
    <w:p w14:paraId="4543B949" w14:textId="0839C3F8" w:rsidR="007D0469" w:rsidRPr="00C253B1" w:rsidRDefault="007D0469" w:rsidP="00B76293">
      <w:pPr>
        <w:numPr>
          <w:ilvl w:val="0"/>
          <w:numId w:val="40"/>
        </w:numPr>
        <w:spacing w:line="276" w:lineRule="auto"/>
        <w:contextualSpacing/>
        <w:jc w:val="both"/>
        <w:rPr>
          <w:rFonts w:ascii="Verdana" w:hAnsi="Verdana" w:cstheme="minorHAnsi"/>
          <w:sz w:val="22"/>
          <w:szCs w:val="22"/>
        </w:rPr>
      </w:pPr>
      <w:r w:rsidRPr="00C253B1">
        <w:rPr>
          <w:rFonts w:ascii="Verdana" w:hAnsi="Verdana" w:cstheme="minorHAnsi"/>
          <w:sz w:val="22"/>
          <w:szCs w:val="22"/>
        </w:rPr>
        <w:t>jeżeli Wykonawca, pomimo pisemnego upomnienia i wyznaczenia mu w tym zakresie dodatkowego co najmniej 14-</w:t>
      </w:r>
      <w:r w:rsidR="002B5CE9" w:rsidRPr="00C253B1">
        <w:rPr>
          <w:rFonts w:ascii="Verdana" w:hAnsi="Verdana" w:cstheme="minorHAnsi"/>
          <w:sz w:val="22"/>
          <w:szCs w:val="22"/>
        </w:rPr>
        <w:t>D</w:t>
      </w:r>
      <w:r w:rsidRPr="00C253B1">
        <w:rPr>
          <w:rFonts w:ascii="Verdana" w:hAnsi="Verdana" w:cstheme="minorHAnsi"/>
          <w:sz w:val="22"/>
          <w:szCs w:val="22"/>
        </w:rPr>
        <w:t>niowego terminu, realizuje</w:t>
      </w:r>
      <w:r w:rsidR="00BB3882" w:rsidRPr="00C253B1">
        <w:rPr>
          <w:rFonts w:ascii="Verdana" w:hAnsi="Verdana" w:cstheme="minorHAnsi"/>
          <w:sz w:val="22"/>
          <w:szCs w:val="22"/>
        </w:rPr>
        <w:t xml:space="preserve"> </w:t>
      </w:r>
      <w:r w:rsidR="00B71900" w:rsidRPr="00C253B1">
        <w:rPr>
          <w:rFonts w:ascii="Verdana" w:hAnsi="Verdana" w:cstheme="minorHAnsi"/>
          <w:sz w:val="22"/>
          <w:szCs w:val="22"/>
        </w:rPr>
        <w:t>usługę</w:t>
      </w:r>
      <w:r w:rsidRPr="00C253B1">
        <w:rPr>
          <w:rFonts w:ascii="Verdana" w:hAnsi="Verdana" w:cstheme="minorHAnsi"/>
          <w:sz w:val="22"/>
          <w:szCs w:val="22"/>
        </w:rPr>
        <w:t xml:space="preserve"> objęt</w:t>
      </w:r>
      <w:r w:rsidR="00B71900" w:rsidRPr="00C253B1">
        <w:rPr>
          <w:rFonts w:ascii="Verdana" w:hAnsi="Verdana" w:cstheme="minorHAnsi"/>
          <w:sz w:val="22"/>
          <w:szCs w:val="22"/>
        </w:rPr>
        <w:t>ą</w:t>
      </w:r>
      <w:r w:rsidRPr="00C253B1">
        <w:rPr>
          <w:rFonts w:ascii="Verdana" w:hAnsi="Verdana" w:cstheme="minorHAnsi"/>
          <w:sz w:val="22"/>
          <w:szCs w:val="22"/>
        </w:rPr>
        <w:t xml:space="preserve"> przedmiotem Umowy w sposób niezgodny z opisem przedmiotu Umowy; w tym przypadku odstąpienie od Umowy może nastąpić w terminie 3 miesięcy od upływu terminu wyznaczonego pisemnym upomnieniem</w:t>
      </w:r>
      <w:r w:rsidR="006F12BA" w:rsidRPr="00C253B1">
        <w:rPr>
          <w:rFonts w:ascii="Verdana" w:hAnsi="Verdana" w:cstheme="minorHAnsi"/>
          <w:sz w:val="22"/>
          <w:szCs w:val="22"/>
        </w:rPr>
        <w:t>;</w:t>
      </w:r>
    </w:p>
    <w:p w14:paraId="3B4C29C8" w14:textId="53154A8F" w:rsidR="006F12BA" w:rsidRPr="00C253B1" w:rsidRDefault="006F12BA" w:rsidP="006F12BA">
      <w:pPr>
        <w:numPr>
          <w:ilvl w:val="0"/>
          <w:numId w:val="40"/>
        </w:numPr>
        <w:spacing w:line="276" w:lineRule="auto"/>
        <w:contextualSpacing/>
        <w:jc w:val="both"/>
        <w:rPr>
          <w:rFonts w:ascii="Verdana" w:hAnsi="Verdana" w:cstheme="minorHAnsi"/>
          <w:sz w:val="22"/>
          <w:szCs w:val="22"/>
        </w:rPr>
      </w:pPr>
      <w:r w:rsidRPr="00C253B1">
        <w:rPr>
          <w:rFonts w:ascii="Verdana" w:hAnsi="Verdana" w:cstheme="minorHAnsi"/>
          <w:sz w:val="22"/>
          <w:szCs w:val="22"/>
        </w:rPr>
        <w:t>jeżeli zostanie ogłoszona upadłość lub rozwiązanie firmy Wykonawcy, lub zostanie wydany przez komornika nakaz zajęcia składników majątku Wykonawcy</w:t>
      </w:r>
      <w:r w:rsidR="00E266FA" w:rsidRPr="00C253B1">
        <w:rPr>
          <w:rFonts w:ascii="Verdana" w:hAnsi="Verdana" w:cstheme="minorHAnsi"/>
          <w:sz w:val="22"/>
          <w:szCs w:val="22"/>
        </w:rPr>
        <w:t>;</w:t>
      </w:r>
    </w:p>
    <w:p w14:paraId="3B8594C3" w14:textId="223F9B4A" w:rsidR="00E266FA" w:rsidRPr="00C253B1" w:rsidRDefault="00E266FA" w:rsidP="006F12BA">
      <w:pPr>
        <w:numPr>
          <w:ilvl w:val="0"/>
          <w:numId w:val="40"/>
        </w:numPr>
        <w:spacing w:line="276" w:lineRule="auto"/>
        <w:contextualSpacing/>
        <w:jc w:val="both"/>
        <w:rPr>
          <w:rFonts w:ascii="Verdana" w:hAnsi="Verdana" w:cstheme="minorHAnsi"/>
          <w:sz w:val="22"/>
          <w:szCs w:val="22"/>
        </w:rPr>
      </w:pPr>
      <w:r w:rsidRPr="00C253B1">
        <w:rPr>
          <w:rFonts w:ascii="Verdana" w:hAnsi="Verdana" w:cstheme="minorHAnsi"/>
          <w:sz w:val="22"/>
          <w:szCs w:val="22"/>
        </w:rPr>
        <w:t>w razie zaistnienia istotnej zmiany okoliczności powodującej, ze wykonanie umowy nie leży w interesie publicznym, czego nie można było przewidzieć w chwili zawarcia umowy, lub dalsze wykonywania umowy może zagrozić istotnemu interesowi bezpieczeństwa państwa, lub bezpieczeństwu publicznemu.</w:t>
      </w:r>
    </w:p>
    <w:p w14:paraId="62F5242C" w14:textId="26470A4A" w:rsidR="007D0469" w:rsidRPr="00C253B1" w:rsidRDefault="007D0469" w:rsidP="00B71900">
      <w:pPr>
        <w:numPr>
          <w:ilvl w:val="2"/>
          <w:numId w:val="31"/>
        </w:numPr>
        <w:tabs>
          <w:tab w:val="num" w:pos="741"/>
        </w:tabs>
        <w:spacing w:line="276" w:lineRule="auto"/>
        <w:ind w:left="741" w:hanging="342"/>
        <w:contextualSpacing/>
        <w:jc w:val="both"/>
        <w:rPr>
          <w:rFonts w:ascii="Verdana" w:hAnsi="Verdana" w:cstheme="minorHAnsi"/>
          <w:sz w:val="22"/>
          <w:szCs w:val="22"/>
        </w:rPr>
      </w:pPr>
      <w:r w:rsidRPr="00C253B1">
        <w:rPr>
          <w:rFonts w:ascii="Verdana" w:hAnsi="Verdana" w:cstheme="minorHAnsi"/>
          <w:sz w:val="22"/>
          <w:szCs w:val="22"/>
        </w:rPr>
        <w:t>Wykonawca moż</w:t>
      </w:r>
      <w:r w:rsidR="00B71900" w:rsidRPr="00C253B1">
        <w:rPr>
          <w:rFonts w:ascii="Verdana" w:hAnsi="Verdana" w:cstheme="minorHAnsi"/>
          <w:sz w:val="22"/>
          <w:szCs w:val="22"/>
        </w:rPr>
        <w:t xml:space="preserve">e odstąpić od Umowy w przypadku, </w:t>
      </w:r>
      <w:r w:rsidRPr="00C253B1">
        <w:rPr>
          <w:rFonts w:ascii="Verdana" w:hAnsi="Verdana" w:cstheme="minorHAnsi"/>
          <w:sz w:val="22"/>
          <w:szCs w:val="22"/>
        </w:rPr>
        <w:t xml:space="preserve">gdy Zamawiający zalega z zapłatą co najmniej dwóch faktur ponad 60 </w:t>
      </w:r>
      <w:r w:rsidR="00B71900" w:rsidRPr="00C253B1">
        <w:rPr>
          <w:rFonts w:ascii="Verdana" w:hAnsi="Verdana" w:cstheme="minorHAnsi"/>
          <w:sz w:val="22"/>
          <w:szCs w:val="22"/>
        </w:rPr>
        <w:t>d</w:t>
      </w:r>
      <w:r w:rsidRPr="00C253B1">
        <w:rPr>
          <w:rFonts w:ascii="Verdana" w:hAnsi="Verdana" w:cstheme="minorHAnsi"/>
          <w:sz w:val="22"/>
          <w:szCs w:val="22"/>
        </w:rPr>
        <w:t xml:space="preserve">ni każdej. Odstąpienie może nastąpić w terminie 30 </w:t>
      </w:r>
      <w:r w:rsidR="00B71900" w:rsidRPr="00C253B1">
        <w:rPr>
          <w:rFonts w:ascii="Verdana" w:hAnsi="Verdana" w:cstheme="minorHAnsi"/>
          <w:sz w:val="22"/>
          <w:szCs w:val="22"/>
        </w:rPr>
        <w:t>d</w:t>
      </w:r>
      <w:r w:rsidRPr="00C253B1">
        <w:rPr>
          <w:rFonts w:ascii="Verdana" w:hAnsi="Verdana" w:cstheme="minorHAnsi"/>
          <w:sz w:val="22"/>
          <w:szCs w:val="22"/>
        </w:rPr>
        <w:t xml:space="preserve">ni od daty upływu ww. 60 </w:t>
      </w:r>
      <w:r w:rsidR="00B71900" w:rsidRPr="00C253B1">
        <w:rPr>
          <w:rFonts w:ascii="Verdana" w:hAnsi="Verdana" w:cstheme="minorHAnsi"/>
          <w:sz w:val="22"/>
          <w:szCs w:val="22"/>
        </w:rPr>
        <w:t>d</w:t>
      </w:r>
      <w:r w:rsidRPr="00C253B1">
        <w:rPr>
          <w:rFonts w:ascii="Verdana" w:hAnsi="Verdana" w:cstheme="minorHAnsi"/>
          <w:sz w:val="22"/>
          <w:szCs w:val="22"/>
        </w:rPr>
        <w:t xml:space="preserve">ni dotyczących najpóźniej wystawionej, a niezapłaconej faktury; </w:t>
      </w:r>
    </w:p>
    <w:p w14:paraId="7179873F" w14:textId="6F2CE215" w:rsidR="007D0469" w:rsidRPr="00C253B1" w:rsidRDefault="007D0469" w:rsidP="00B76293">
      <w:pPr>
        <w:numPr>
          <w:ilvl w:val="0"/>
          <w:numId w:val="37"/>
        </w:numPr>
        <w:spacing w:line="276" w:lineRule="auto"/>
        <w:contextualSpacing/>
        <w:jc w:val="both"/>
        <w:rPr>
          <w:rFonts w:ascii="Verdana" w:hAnsi="Verdana" w:cstheme="minorHAnsi"/>
          <w:sz w:val="22"/>
          <w:szCs w:val="22"/>
        </w:rPr>
      </w:pPr>
      <w:r w:rsidRPr="00C253B1">
        <w:rPr>
          <w:rFonts w:ascii="Verdana" w:hAnsi="Verdana" w:cstheme="minorHAnsi"/>
          <w:sz w:val="22"/>
          <w:szCs w:val="22"/>
        </w:rPr>
        <w:t xml:space="preserve">Odstąpienie od Umowy powinno nastąpić w formie pisemnej z podaniem uzasadnienia. Odstąpienie może być dokonane od części Umowy lub całości. Odstąpienie od całości </w:t>
      </w:r>
      <w:r w:rsidR="001E2593" w:rsidRPr="00C253B1">
        <w:rPr>
          <w:rFonts w:ascii="Verdana" w:hAnsi="Verdana" w:cstheme="minorHAnsi"/>
          <w:sz w:val="22"/>
          <w:szCs w:val="22"/>
        </w:rPr>
        <w:t>Umowy</w:t>
      </w:r>
      <w:r w:rsidRPr="00C253B1">
        <w:rPr>
          <w:rFonts w:ascii="Verdana" w:hAnsi="Verdana" w:cstheme="minorHAnsi"/>
          <w:sz w:val="22"/>
          <w:szCs w:val="22"/>
        </w:rPr>
        <w:t xml:space="preserve"> może wystąpić w przypadku</w:t>
      </w:r>
      <w:r w:rsidR="00B71900" w:rsidRPr="00C253B1">
        <w:rPr>
          <w:rFonts w:ascii="Verdana" w:hAnsi="Verdana" w:cstheme="minorHAnsi"/>
          <w:sz w:val="22"/>
          <w:szCs w:val="22"/>
        </w:rPr>
        <w:t>,</w:t>
      </w:r>
      <w:r w:rsidRPr="00C253B1">
        <w:rPr>
          <w:rFonts w:ascii="Verdana" w:hAnsi="Verdana" w:cstheme="minorHAnsi"/>
          <w:sz w:val="22"/>
          <w:szCs w:val="22"/>
        </w:rPr>
        <w:t xml:space="preserve"> gdy odstąpienie następuje z przyczyn leżących po stronie Wykonawcy, a częściowe wykonanie </w:t>
      </w:r>
      <w:r w:rsidR="001E2593" w:rsidRPr="00C253B1">
        <w:rPr>
          <w:rFonts w:ascii="Verdana" w:hAnsi="Verdana" w:cstheme="minorHAnsi"/>
          <w:sz w:val="22"/>
          <w:szCs w:val="22"/>
        </w:rPr>
        <w:t>Umowy</w:t>
      </w:r>
      <w:r w:rsidRPr="00C253B1">
        <w:rPr>
          <w:rFonts w:ascii="Verdana" w:hAnsi="Verdana" w:cstheme="minorHAnsi"/>
          <w:sz w:val="22"/>
          <w:szCs w:val="22"/>
        </w:rPr>
        <w:t xml:space="preserve"> nie miałoby znaczenia dla Zamawiającego ze względu na właściwość albo cel </w:t>
      </w:r>
      <w:r w:rsidR="001E2593" w:rsidRPr="00C253B1">
        <w:rPr>
          <w:rFonts w:ascii="Verdana" w:hAnsi="Verdana" w:cstheme="minorHAnsi"/>
          <w:sz w:val="22"/>
          <w:szCs w:val="22"/>
        </w:rPr>
        <w:t>U</w:t>
      </w:r>
      <w:r w:rsidRPr="00C253B1">
        <w:rPr>
          <w:rFonts w:ascii="Verdana" w:hAnsi="Verdana" w:cstheme="minorHAnsi"/>
          <w:sz w:val="22"/>
          <w:szCs w:val="22"/>
        </w:rPr>
        <w:t xml:space="preserve">mowy, w szczególności osiągnięcie celu przeznaczenia lub pozbawienia finansowania. </w:t>
      </w:r>
    </w:p>
    <w:p w14:paraId="5E465EDE" w14:textId="77777777" w:rsidR="007D0469" w:rsidRPr="00C253B1" w:rsidRDefault="007D0469" w:rsidP="00B76293">
      <w:pPr>
        <w:numPr>
          <w:ilvl w:val="0"/>
          <w:numId w:val="37"/>
        </w:numPr>
        <w:spacing w:line="276" w:lineRule="auto"/>
        <w:contextualSpacing/>
        <w:jc w:val="both"/>
        <w:rPr>
          <w:rFonts w:ascii="Verdana" w:hAnsi="Verdana" w:cstheme="minorHAnsi"/>
          <w:sz w:val="22"/>
          <w:szCs w:val="22"/>
        </w:rPr>
      </w:pPr>
      <w:r w:rsidRPr="00C253B1">
        <w:rPr>
          <w:rFonts w:ascii="Verdana" w:hAnsi="Verdana" w:cstheme="minorHAnsi"/>
          <w:sz w:val="22"/>
          <w:szCs w:val="22"/>
        </w:rPr>
        <w:t>W przypadku odstąpienia od Umowy Wykonawca obowiązany jest:</w:t>
      </w:r>
    </w:p>
    <w:p w14:paraId="4CB2428A" w14:textId="68597BB3" w:rsidR="007D0469" w:rsidRPr="00C253B1" w:rsidRDefault="00B71900" w:rsidP="00B76293">
      <w:pPr>
        <w:numPr>
          <w:ilvl w:val="0"/>
          <w:numId w:val="60"/>
        </w:numPr>
        <w:tabs>
          <w:tab w:val="left" w:pos="3150"/>
        </w:tabs>
        <w:spacing w:line="276" w:lineRule="auto"/>
        <w:contextualSpacing/>
        <w:jc w:val="both"/>
        <w:rPr>
          <w:rFonts w:ascii="Verdana" w:hAnsi="Verdana" w:cstheme="minorHAnsi"/>
          <w:sz w:val="22"/>
          <w:szCs w:val="22"/>
        </w:rPr>
      </w:pPr>
      <w:r w:rsidRPr="00C253B1">
        <w:rPr>
          <w:rFonts w:ascii="Verdana" w:hAnsi="Verdana" w:cstheme="minorHAnsi"/>
          <w:sz w:val="22"/>
          <w:szCs w:val="22"/>
        </w:rPr>
        <w:t xml:space="preserve">Sporządzić z udziałem Zamawiającego </w:t>
      </w:r>
      <w:r w:rsidR="007D0469" w:rsidRPr="00C253B1">
        <w:rPr>
          <w:rFonts w:ascii="Verdana" w:hAnsi="Verdana" w:cstheme="minorHAnsi"/>
          <w:sz w:val="22"/>
          <w:szCs w:val="22"/>
        </w:rPr>
        <w:t xml:space="preserve">szczegółowy protokół inwentaryzacji </w:t>
      </w:r>
      <w:r w:rsidR="00927BF5" w:rsidRPr="00C253B1">
        <w:rPr>
          <w:rFonts w:ascii="Verdana" w:hAnsi="Verdana" w:cstheme="minorHAnsi"/>
          <w:sz w:val="22"/>
          <w:szCs w:val="22"/>
        </w:rPr>
        <w:t xml:space="preserve">Projektów i </w:t>
      </w:r>
      <w:r w:rsidR="00EA012E" w:rsidRPr="00C253B1">
        <w:rPr>
          <w:rFonts w:ascii="Verdana" w:hAnsi="Verdana" w:cstheme="minorHAnsi"/>
          <w:sz w:val="22"/>
          <w:szCs w:val="22"/>
        </w:rPr>
        <w:t>R</w:t>
      </w:r>
      <w:r w:rsidR="007D0469" w:rsidRPr="00C253B1">
        <w:rPr>
          <w:rFonts w:ascii="Verdana" w:hAnsi="Verdana" w:cstheme="minorHAnsi"/>
          <w:sz w:val="22"/>
          <w:szCs w:val="22"/>
        </w:rPr>
        <w:t>obót w toku według stanu na d</w:t>
      </w:r>
      <w:r w:rsidR="002B5CE9" w:rsidRPr="00C253B1">
        <w:rPr>
          <w:rFonts w:ascii="Verdana" w:hAnsi="Verdana" w:cstheme="minorHAnsi"/>
          <w:sz w:val="22"/>
          <w:szCs w:val="22"/>
        </w:rPr>
        <w:t>atę</w:t>
      </w:r>
      <w:r w:rsidR="007D0469" w:rsidRPr="00C253B1">
        <w:rPr>
          <w:rFonts w:ascii="Verdana" w:hAnsi="Verdana" w:cstheme="minorHAnsi"/>
          <w:sz w:val="22"/>
          <w:szCs w:val="22"/>
        </w:rPr>
        <w:t xml:space="preserve"> </w:t>
      </w:r>
      <w:r w:rsidR="007D0469" w:rsidRPr="00C253B1">
        <w:rPr>
          <w:rFonts w:ascii="Verdana" w:hAnsi="Verdana" w:cstheme="minorHAnsi"/>
          <w:sz w:val="22"/>
          <w:szCs w:val="22"/>
        </w:rPr>
        <w:lastRenderedPageBreak/>
        <w:t xml:space="preserve">odstąpienia, w terminie 14 </w:t>
      </w:r>
      <w:r w:rsidR="00CA0790" w:rsidRPr="00C253B1">
        <w:rPr>
          <w:rFonts w:ascii="Verdana" w:hAnsi="Verdana" w:cstheme="minorHAnsi"/>
          <w:sz w:val="22"/>
          <w:szCs w:val="22"/>
        </w:rPr>
        <w:t>d</w:t>
      </w:r>
      <w:r w:rsidR="007D0469" w:rsidRPr="00C253B1">
        <w:rPr>
          <w:rFonts w:ascii="Verdana" w:hAnsi="Verdana" w:cstheme="minorHAnsi"/>
          <w:sz w:val="22"/>
          <w:szCs w:val="22"/>
        </w:rPr>
        <w:t>ni liczonych od daty odstąpienia od Umowy. W przypadku braku stawiennictwa Wykonawcy na czynności inwentaryzacyjne Zamawiający może przeprowadzić taką inwentaryzację na koszt Wykonawcy bez jego udziału</w:t>
      </w:r>
      <w:r w:rsidR="002B5CE9" w:rsidRPr="00C253B1">
        <w:rPr>
          <w:rFonts w:ascii="Verdana" w:hAnsi="Verdana" w:cstheme="minorHAnsi"/>
          <w:sz w:val="22"/>
          <w:szCs w:val="22"/>
        </w:rPr>
        <w:t>,</w:t>
      </w:r>
    </w:p>
    <w:p w14:paraId="51398407" w14:textId="18A06813" w:rsidR="007D0469" w:rsidRPr="00C253B1" w:rsidRDefault="007D0469" w:rsidP="00B76293">
      <w:pPr>
        <w:numPr>
          <w:ilvl w:val="0"/>
          <w:numId w:val="60"/>
        </w:numPr>
        <w:tabs>
          <w:tab w:val="left" w:pos="3150"/>
        </w:tabs>
        <w:spacing w:line="276" w:lineRule="auto"/>
        <w:contextualSpacing/>
        <w:jc w:val="both"/>
        <w:rPr>
          <w:rFonts w:ascii="Verdana" w:hAnsi="Verdana" w:cstheme="minorHAnsi"/>
          <w:sz w:val="22"/>
          <w:szCs w:val="22"/>
        </w:rPr>
      </w:pPr>
      <w:r w:rsidRPr="00C253B1">
        <w:rPr>
          <w:rFonts w:ascii="Verdana" w:hAnsi="Verdana" w:cstheme="minorHAnsi"/>
          <w:sz w:val="22"/>
          <w:szCs w:val="22"/>
        </w:rPr>
        <w:t>ponieść przedstawione przez Zamawiającego koszty związane z odstąpieniem od Umowy, w przypadku gdy odstąpienie od Umowy nastąpiło z winy Wykonawcy. Koszty te zostaną określone w protokole, o którym mowa w p</w:t>
      </w:r>
      <w:r w:rsidR="001E2593" w:rsidRPr="00C253B1">
        <w:rPr>
          <w:rFonts w:ascii="Verdana" w:hAnsi="Verdana" w:cstheme="minorHAnsi"/>
          <w:sz w:val="22"/>
          <w:szCs w:val="22"/>
        </w:rPr>
        <w:t>kt</w:t>
      </w:r>
      <w:r w:rsidRPr="00C253B1">
        <w:rPr>
          <w:rFonts w:ascii="Verdana" w:hAnsi="Verdana" w:cstheme="minorHAnsi"/>
          <w:sz w:val="22"/>
          <w:szCs w:val="22"/>
        </w:rPr>
        <w:t xml:space="preserve"> 1.</w:t>
      </w:r>
    </w:p>
    <w:p w14:paraId="36BC50D4" w14:textId="0E7C7B8A" w:rsidR="007D0469" w:rsidRPr="00C253B1" w:rsidRDefault="007D0469" w:rsidP="00CA0790">
      <w:pPr>
        <w:numPr>
          <w:ilvl w:val="0"/>
          <w:numId w:val="37"/>
        </w:numPr>
        <w:spacing w:line="276" w:lineRule="auto"/>
        <w:contextualSpacing/>
        <w:jc w:val="both"/>
        <w:rPr>
          <w:rFonts w:ascii="Verdana" w:hAnsi="Verdana" w:cstheme="minorHAnsi"/>
          <w:sz w:val="22"/>
          <w:szCs w:val="22"/>
        </w:rPr>
      </w:pPr>
      <w:r w:rsidRPr="00C253B1">
        <w:rPr>
          <w:rFonts w:ascii="Verdana" w:hAnsi="Verdana" w:cstheme="minorHAnsi"/>
          <w:sz w:val="22"/>
          <w:szCs w:val="22"/>
        </w:rPr>
        <w:t>Zamawiający w razie odstąpienia od Umowy z przyczyn, za które Wykonawca n</w:t>
      </w:r>
      <w:r w:rsidR="00CA0790" w:rsidRPr="00C253B1">
        <w:rPr>
          <w:rFonts w:ascii="Verdana" w:hAnsi="Verdana" w:cstheme="minorHAnsi"/>
          <w:sz w:val="22"/>
          <w:szCs w:val="22"/>
        </w:rPr>
        <w:t xml:space="preserve">ie odpowiada obowiązany jest do </w:t>
      </w:r>
      <w:r w:rsidRPr="00C253B1">
        <w:rPr>
          <w:rFonts w:ascii="Verdana" w:hAnsi="Verdana" w:cstheme="minorHAnsi"/>
          <w:sz w:val="22"/>
          <w:szCs w:val="22"/>
        </w:rPr>
        <w:t xml:space="preserve">dokonania odbioru </w:t>
      </w:r>
      <w:r w:rsidR="00CA0790" w:rsidRPr="00C253B1">
        <w:rPr>
          <w:rFonts w:ascii="Verdana" w:hAnsi="Verdana" w:cstheme="minorHAnsi"/>
          <w:sz w:val="22"/>
          <w:szCs w:val="22"/>
        </w:rPr>
        <w:t>usługi i</w:t>
      </w:r>
      <w:r w:rsidRPr="00C253B1">
        <w:rPr>
          <w:rFonts w:ascii="Verdana" w:hAnsi="Verdana" w:cstheme="minorHAnsi"/>
          <w:sz w:val="22"/>
          <w:szCs w:val="22"/>
        </w:rPr>
        <w:t xml:space="preserve"> do zapłaty wynagrodzenia za</w:t>
      </w:r>
      <w:r w:rsidR="00BB3882" w:rsidRPr="00C253B1">
        <w:rPr>
          <w:rFonts w:ascii="Verdana" w:hAnsi="Verdana" w:cstheme="minorHAnsi"/>
          <w:sz w:val="22"/>
          <w:szCs w:val="22"/>
        </w:rPr>
        <w:t xml:space="preserve"> </w:t>
      </w:r>
      <w:r w:rsidR="00CA0790" w:rsidRPr="00C253B1">
        <w:rPr>
          <w:rFonts w:ascii="Verdana" w:hAnsi="Verdana" w:cstheme="minorHAnsi"/>
          <w:sz w:val="22"/>
          <w:szCs w:val="22"/>
        </w:rPr>
        <w:t>usługę</w:t>
      </w:r>
      <w:r w:rsidRPr="00C253B1">
        <w:rPr>
          <w:rFonts w:ascii="Verdana" w:hAnsi="Verdana" w:cstheme="minorHAnsi"/>
          <w:sz w:val="22"/>
          <w:szCs w:val="22"/>
        </w:rPr>
        <w:t>, któr</w:t>
      </w:r>
      <w:r w:rsidR="00CA0790" w:rsidRPr="00C253B1">
        <w:rPr>
          <w:rFonts w:ascii="Verdana" w:hAnsi="Verdana" w:cstheme="minorHAnsi"/>
          <w:sz w:val="22"/>
          <w:szCs w:val="22"/>
        </w:rPr>
        <w:t xml:space="preserve">a </w:t>
      </w:r>
      <w:r w:rsidRPr="00C253B1">
        <w:rPr>
          <w:rFonts w:ascii="Verdana" w:hAnsi="Verdana" w:cstheme="minorHAnsi"/>
          <w:sz w:val="22"/>
          <w:szCs w:val="22"/>
        </w:rPr>
        <w:t>został</w:t>
      </w:r>
      <w:r w:rsidR="00CA0790" w:rsidRPr="00C253B1">
        <w:rPr>
          <w:rFonts w:ascii="Verdana" w:hAnsi="Verdana" w:cstheme="minorHAnsi"/>
          <w:sz w:val="22"/>
          <w:szCs w:val="22"/>
        </w:rPr>
        <w:t>a</w:t>
      </w:r>
      <w:r w:rsidRPr="00C253B1">
        <w:rPr>
          <w:rFonts w:ascii="Verdana" w:hAnsi="Verdana" w:cstheme="minorHAnsi"/>
          <w:sz w:val="22"/>
          <w:szCs w:val="22"/>
        </w:rPr>
        <w:t xml:space="preserve"> wykonan</w:t>
      </w:r>
      <w:r w:rsidR="00CA0790" w:rsidRPr="00C253B1">
        <w:rPr>
          <w:rFonts w:ascii="Verdana" w:hAnsi="Verdana" w:cstheme="minorHAnsi"/>
          <w:sz w:val="22"/>
          <w:szCs w:val="22"/>
        </w:rPr>
        <w:t>a</w:t>
      </w:r>
      <w:r w:rsidRPr="00C253B1">
        <w:rPr>
          <w:rFonts w:ascii="Verdana" w:hAnsi="Verdana" w:cstheme="minorHAnsi"/>
          <w:sz w:val="22"/>
          <w:szCs w:val="22"/>
        </w:rPr>
        <w:t xml:space="preserve"> do </w:t>
      </w:r>
      <w:r w:rsidR="002B5CE9" w:rsidRPr="00C253B1">
        <w:rPr>
          <w:rFonts w:ascii="Verdana" w:hAnsi="Verdana" w:cstheme="minorHAnsi"/>
          <w:sz w:val="22"/>
          <w:szCs w:val="22"/>
        </w:rPr>
        <w:t xml:space="preserve">daty </w:t>
      </w:r>
      <w:r w:rsidRPr="00C253B1">
        <w:rPr>
          <w:rFonts w:ascii="Verdana" w:hAnsi="Verdana" w:cstheme="minorHAnsi"/>
          <w:sz w:val="22"/>
          <w:szCs w:val="22"/>
        </w:rPr>
        <w:t>odstąpienia</w:t>
      </w:r>
      <w:r w:rsidR="00CA0790" w:rsidRPr="00C253B1">
        <w:rPr>
          <w:rFonts w:ascii="Verdana" w:hAnsi="Verdana" w:cstheme="minorHAnsi"/>
          <w:sz w:val="22"/>
          <w:szCs w:val="22"/>
        </w:rPr>
        <w:t>.</w:t>
      </w:r>
    </w:p>
    <w:p w14:paraId="4A7BF56F" w14:textId="5DEA0C59" w:rsidR="007D0469" w:rsidRPr="00C253B1" w:rsidRDefault="007D0469" w:rsidP="00B76293">
      <w:pPr>
        <w:numPr>
          <w:ilvl w:val="0"/>
          <w:numId w:val="37"/>
        </w:numPr>
        <w:spacing w:line="276" w:lineRule="auto"/>
        <w:contextualSpacing/>
        <w:jc w:val="both"/>
        <w:rPr>
          <w:rFonts w:ascii="Verdana" w:hAnsi="Verdana" w:cstheme="minorHAnsi"/>
          <w:sz w:val="22"/>
          <w:szCs w:val="22"/>
        </w:rPr>
      </w:pPr>
      <w:r w:rsidRPr="00C253B1">
        <w:rPr>
          <w:rFonts w:ascii="Verdana" w:hAnsi="Verdana" w:cstheme="minorHAnsi"/>
          <w:sz w:val="22"/>
          <w:szCs w:val="22"/>
        </w:rPr>
        <w:t>Zamawiający zawiadomi Wykonawcę o wstrzymaniu</w:t>
      </w:r>
      <w:r w:rsidR="00BB3882" w:rsidRPr="00C253B1">
        <w:rPr>
          <w:rFonts w:ascii="Verdana" w:hAnsi="Verdana" w:cstheme="minorHAnsi"/>
          <w:sz w:val="22"/>
          <w:szCs w:val="22"/>
        </w:rPr>
        <w:t xml:space="preserve"> </w:t>
      </w:r>
      <w:r w:rsidR="00CA0790" w:rsidRPr="00C253B1">
        <w:rPr>
          <w:rFonts w:ascii="Verdana" w:hAnsi="Verdana" w:cstheme="minorHAnsi"/>
          <w:sz w:val="22"/>
          <w:szCs w:val="22"/>
        </w:rPr>
        <w:t xml:space="preserve">realizacji usługi </w:t>
      </w:r>
      <w:r w:rsidRPr="00C253B1">
        <w:rPr>
          <w:rFonts w:ascii="Verdana" w:hAnsi="Verdana" w:cstheme="minorHAnsi"/>
          <w:sz w:val="22"/>
          <w:szCs w:val="22"/>
        </w:rPr>
        <w:t>najszybciej jak to jest możliwe.</w:t>
      </w:r>
    </w:p>
    <w:p w14:paraId="108380EA" w14:textId="4EB9D9DA" w:rsidR="007D0469" w:rsidRPr="00C253B1" w:rsidRDefault="007D0469" w:rsidP="00B76293">
      <w:pPr>
        <w:numPr>
          <w:ilvl w:val="0"/>
          <w:numId w:val="37"/>
        </w:numPr>
        <w:spacing w:line="276" w:lineRule="auto"/>
        <w:contextualSpacing/>
        <w:jc w:val="both"/>
        <w:rPr>
          <w:rFonts w:ascii="Verdana" w:hAnsi="Verdana" w:cstheme="minorHAnsi"/>
          <w:sz w:val="22"/>
          <w:szCs w:val="22"/>
        </w:rPr>
      </w:pPr>
      <w:r w:rsidRPr="00C253B1">
        <w:rPr>
          <w:rFonts w:ascii="Verdana" w:hAnsi="Verdana" w:cstheme="minorHAnsi"/>
          <w:sz w:val="22"/>
          <w:szCs w:val="22"/>
        </w:rPr>
        <w:t>W przypadku</w:t>
      </w:r>
      <w:r w:rsidR="00F01308" w:rsidRPr="00C253B1">
        <w:rPr>
          <w:rFonts w:ascii="Verdana" w:hAnsi="Verdana" w:cstheme="minorHAnsi"/>
          <w:sz w:val="22"/>
          <w:szCs w:val="22"/>
        </w:rPr>
        <w:t xml:space="preserve"> wstrzymania </w:t>
      </w:r>
      <w:r w:rsidR="00CA0790" w:rsidRPr="00C253B1">
        <w:rPr>
          <w:rFonts w:ascii="Verdana" w:hAnsi="Verdana" w:cstheme="minorHAnsi"/>
          <w:sz w:val="22"/>
          <w:szCs w:val="22"/>
        </w:rPr>
        <w:t>wykonywania usługi</w:t>
      </w:r>
      <w:r w:rsidR="00F01308" w:rsidRPr="00C253B1">
        <w:rPr>
          <w:rFonts w:ascii="Verdana" w:hAnsi="Verdana" w:cstheme="minorHAnsi"/>
          <w:sz w:val="22"/>
          <w:szCs w:val="22"/>
        </w:rPr>
        <w:t>,</w:t>
      </w:r>
      <w:r w:rsidRPr="00C253B1">
        <w:rPr>
          <w:rFonts w:ascii="Verdana" w:hAnsi="Verdana" w:cstheme="minorHAnsi"/>
          <w:sz w:val="22"/>
          <w:szCs w:val="22"/>
        </w:rPr>
        <w:t xml:space="preserve"> Strony postanawiają, że:</w:t>
      </w:r>
    </w:p>
    <w:p w14:paraId="1FF53F77" w14:textId="52C521F3" w:rsidR="007D0469" w:rsidRPr="00C253B1" w:rsidRDefault="007D0469" w:rsidP="00B76293">
      <w:pPr>
        <w:numPr>
          <w:ilvl w:val="0"/>
          <w:numId w:val="38"/>
        </w:numPr>
        <w:spacing w:line="276" w:lineRule="auto"/>
        <w:contextualSpacing/>
        <w:jc w:val="both"/>
        <w:rPr>
          <w:rFonts w:ascii="Verdana" w:hAnsi="Verdana" w:cstheme="minorHAnsi"/>
          <w:sz w:val="22"/>
          <w:szCs w:val="22"/>
        </w:rPr>
      </w:pPr>
      <w:r w:rsidRPr="00C253B1">
        <w:rPr>
          <w:rFonts w:ascii="Verdana" w:hAnsi="Verdana" w:cstheme="minorHAnsi"/>
          <w:sz w:val="22"/>
          <w:szCs w:val="22"/>
        </w:rPr>
        <w:t>W celu określenia stopnia zaangażowania rzeczowo-finansowego</w:t>
      </w:r>
      <w:r w:rsidR="00BB3882" w:rsidRPr="00C253B1">
        <w:rPr>
          <w:rFonts w:ascii="Verdana" w:hAnsi="Verdana" w:cstheme="minorHAnsi"/>
          <w:sz w:val="22"/>
          <w:szCs w:val="22"/>
        </w:rPr>
        <w:t xml:space="preserve"> </w:t>
      </w:r>
      <w:r w:rsidR="006F12BA" w:rsidRPr="00C253B1">
        <w:rPr>
          <w:rFonts w:ascii="Verdana" w:hAnsi="Verdana" w:cstheme="minorHAnsi"/>
          <w:sz w:val="22"/>
          <w:szCs w:val="22"/>
        </w:rPr>
        <w:t>usługi</w:t>
      </w:r>
      <w:r w:rsidR="00A24E1F" w:rsidRPr="00C253B1">
        <w:rPr>
          <w:rFonts w:ascii="Verdana" w:hAnsi="Verdana" w:cstheme="minorHAnsi"/>
          <w:sz w:val="22"/>
          <w:szCs w:val="22"/>
        </w:rPr>
        <w:t>,</w:t>
      </w:r>
      <w:r w:rsidRPr="00C253B1">
        <w:rPr>
          <w:rFonts w:ascii="Verdana" w:hAnsi="Verdana" w:cstheme="minorHAnsi"/>
          <w:sz w:val="22"/>
          <w:szCs w:val="22"/>
        </w:rPr>
        <w:t xml:space="preserve"> Strony dokonają inwentaryzacji</w:t>
      </w:r>
      <w:r w:rsidR="00BB3882" w:rsidRPr="00C253B1">
        <w:rPr>
          <w:rFonts w:ascii="Verdana" w:hAnsi="Verdana" w:cstheme="minorHAnsi"/>
          <w:sz w:val="22"/>
          <w:szCs w:val="22"/>
        </w:rPr>
        <w:t xml:space="preserve"> </w:t>
      </w:r>
      <w:r w:rsidRPr="00C253B1">
        <w:rPr>
          <w:rFonts w:ascii="Verdana" w:hAnsi="Verdana" w:cstheme="minorHAnsi"/>
          <w:sz w:val="22"/>
          <w:szCs w:val="22"/>
        </w:rPr>
        <w:t xml:space="preserve">robót </w:t>
      </w:r>
      <w:r w:rsidR="00E90301">
        <w:rPr>
          <w:rFonts w:ascii="Verdana" w:hAnsi="Verdana" w:cstheme="minorHAnsi"/>
          <w:sz w:val="22"/>
          <w:szCs w:val="22"/>
        </w:rPr>
        <w:t>w</w:t>
      </w:r>
      <w:r w:rsidRPr="00C253B1">
        <w:rPr>
          <w:rFonts w:ascii="Verdana" w:hAnsi="Verdana" w:cstheme="minorHAnsi"/>
          <w:sz w:val="22"/>
          <w:szCs w:val="22"/>
        </w:rPr>
        <w:t>ykonanych i do wykonania. Wykonawcy przysługuje prawo do </w:t>
      </w:r>
      <w:r w:rsidR="00A24E1F" w:rsidRPr="00C253B1">
        <w:rPr>
          <w:rFonts w:ascii="Verdana" w:hAnsi="Verdana" w:cstheme="minorHAnsi"/>
          <w:sz w:val="22"/>
          <w:szCs w:val="22"/>
        </w:rPr>
        <w:t>W</w:t>
      </w:r>
      <w:r w:rsidRPr="00C253B1">
        <w:rPr>
          <w:rFonts w:ascii="Verdana" w:hAnsi="Verdana" w:cstheme="minorHAnsi"/>
          <w:sz w:val="22"/>
          <w:szCs w:val="22"/>
        </w:rPr>
        <w:t>ynagrodzenia za</w:t>
      </w:r>
      <w:r w:rsidR="00BB3882" w:rsidRPr="00C253B1">
        <w:rPr>
          <w:rFonts w:ascii="Verdana" w:hAnsi="Verdana" w:cstheme="minorHAnsi"/>
          <w:sz w:val="22"/>
          <w:szCs w:val="22"/>
        </w:rPr>
        <w:t xml:space="preserve"> </w:t>
      </w:r>
      <w:r w:rsidR="006F12BA" w:rsidRPr="00C253B1">
        <w:rPr>
          <w:rFonts w:ascii="Verdana" w:hAnsi="Verdana" w:cstheme="minorHAnsi"/>
          <w:sz w:val="22"/>
          <w:szCs w:val="22"/>
        </w:rPr>
        <w:t>nadzór nad wykonanymi r</w:t>
      </w:r>
      <w:r w:rsidRPr="00C253B1">
        <w:rPr>
          <w:rFonts w:ascii="Verdana" w:hAnsi="Verdana" w:cstheme="minorHAnsi"/>
          <w:sz w:val="22"/>
          <w:szCs w:val="22"/>
        </w:rPr>
        <w:t>obot</w:t>
      </w:r>
      <w:r w:rsidR="006F12BA" w:rsidRPr="00C253B1">
        <w:rPr>
          <w:rFonts w:ascii="Verdana" w:hAnsi="Verdana" w:cstheme="minorHAnsi"/>
          <w:sz w:val="22"/>
          <w:szCs w:val="22"/>
        </w:rPr>
        <w:t xml:space="preserve">ami </w:t>
      </w:r>
      <w:r w:rsidRPr="00C253B1">
        <w:rPr>
          <w:rFonts w:ascii="Verdana" w:hAnsi="Verdana" w:cstheme="minorHAnsi"/>
          <w:sz w:val="22"/>
          <w:szCs w:val="22"/>
        </w:rPr>
        <w:t>zgodnie z Umową.</w:t>
      </w:r>
    </w:p>
    <w:p w14:paraId="1E908363" w14:textId="097AA6DA" w:rsidR="007D0469" w:rsidRPr="00C253B1" w:rsidRDefault="007D0469" w:rsidP="00B76293">
      <w:pPr>
        <w:numPr>
          <w:ilvl w:val="0"/>
          <w:numId w:val="38"/>
        </w:numPr>
        <w:spacing w:line="276" w:lineRule="auto"/>
        <w:contextualSpacing/>
        <w:jc w:val="both"/>
        <w:rPr>
          <w:rFonts w:ascii="Verdana" w:hAnsi="Verdana" w:cstheme="minorHAnsi"/>
          <w:sz w:val="22"/>
          <w:szCs w:val="22"/>
        </w:rPr>
      </w:pPr>
      <w:r w:rsidRPr="00C253B1">
        <w:rPr>
          <w:rFonts w:ascii="Verdana" w:hAnsi="Verdana" w:cstheme="minorHAnsi"/>
          <w:sz w:val="22"/>
          <w:szCs w:val="22"/>
        </w:rPr>
        <w:t>Za wstrzymanie, ograniczenie lub odstąpienie od Umowy przez Zamawiającego od zakresu umownego</w:t>
      </w:r>
      <w:r w:rsidR="006F12BA" w:rsidRPr="00C253B1">
        <w:rPr>
          <w:rFonts w:ascii="Verdana" w:hAnsi="Verdana" w:cstheme="minorHAnsi"/>
          <w:sz w:val="22"/>
          <w:szCs w:val="22"/>
        </w:rPr>
        <w:t xml:space="preserve"> </w:t>
      </w:r>
      <w:r w:rsidRPr="00C253B1">
        <w:rPr>
          <w:rFonts w:ascii="Verdana" w:hAnsi="Verdana" w:cstheme="minorHAnsi"/>
          <w:sz w:val="22"/>
          <w:szCs w:val="22"/>
        </w:rPr>
        <w:t>– Wykonawcy nie przysługuje odszkodowanie.</w:t>
      </w:r>
    </w:p>
    <w:p w14:paraId="290D278F" w14:textId="77777777" w:rsidR="007D0469" w:rsidRPr="00C253B1" w:rsidRDefault="007D0469" w:rsidP="00165700">
      <w:pPr>
        <w:spacing w:line="276" w:lineRule="auto"/>
        <w:contextualSpacing/>
        <w:rPr>
          <w:rFonts w:ascii="Verdana" w:hAnsi="Verdana"/>
          <w:sz w:val="22"/>
          <w:szCs w:val="22"/>
        </w:rPr>
      </w:pPr>
    </w:p>
    <w:p w14:paraId="78B3746F" w14:textId="3FCCB157" w:rsidR="00A7399B" w:rsidRPr="00C253B1" w:rsidRDefault="008F28DD" w:rsidP="00165700">
      <w:pPr>
        <w:pStyle w:val="Nagwek1"/>
        <w:contextualSpacing/>
        <w:rPr>
          <w:color w:val="auto"/>
          <w:szCs w:val="22"/>
        </w:rPr>
      </w:pPr>
      <w:bookmarkStart w:id="21" w:name="_Toc180495044"/>
      <w:r w:rsidRPr="00C253B1">
        <w:rPr>
          <w:color w:val="auto"/>
          <w:szCs w:val="22"/>
        </w:rPr>
        <w:t xml:space="preserve">§ </w:t>
      </w:r>
      <w:r w:rsidR="00164104" w:rsidRPr="00C253B1">
        <w:rPr>
          <w:color w:val="auto"/>
          <w:szCs w:val="22"/>
        </w:rPr>
        <w:t>1</w:t>
      </w:r>
      <w:r w:rsidR="00164104">
        <w:rPr>
          <w:color w:val="auto"/>
          <w:szCs w:val="22"/>
        </w:rPr>
        <w:t>6</w:t>
      </w:r>
      <w:r w:rsidR="00A7399B" w:rsidRPr="00C253B1">
        <w:rPr>
          <w:color w:val="auto"/>
          <w:szCs w:val="22"/>
        </w:rPr>
        <w:br/>
        <w:t>DANE OSOBOWE</w:t>
      </w:r>
      <w:bookmarkEnd w:id="21"/>
      <w:r w:rsidR="00A7399B" w:rsidRPr="00C253B1">
        <w:rPr>
          <w:color w:val="auto"/>
          <w:szCs w:val="22"/>
        </w:rPr>
        <w:t xml:space="preserve"> </w:t>
      </w:r>
    </w:p>
    <w:p w14:paraId="787EEB32" w14:textId="77777777" w:rsidR="004F722F" w:rsidRPr="00C253B1" w:rsidRDefault="004F722F" w:rsidP="004F722F">
      <w:pPr>
        <w:pStyle w:val="Akapitzlist"/>
        <w:spacing w:line="276" w:lineRule="auto"/>
        <w:ind w:left="357"/>
        <w:jc w:val="both"/>
        <w:rPr>
          <w:rFonts w:ascii="Verdana" w:hAnsi="Verdana" w:cstheme="minorHAnsi"/>
          <w:sz w:val="22"/>
          <w:szCs w:val="22"/>
          <w:lang w:eastAsia="zh-CN"/>
        </w:rPr>
      </w:pPr>
    </w:p>
    <w:p w14:paraId="1786BE36" w14:textId="36D07A4C" w:rsidR="00C013E7" w:rsidRPr="00C253B1" w:rsidRDefault="00C013E7" w:rsidP="00B76293">
      <w:pPr>
        <w:pStyle w:val="Akapitzlist"/>
        <w:numPr>
          <w:ilvl w:val="0"/>
          <w:numId w:val="41"/>
        </w:numPr>
        <w:spacing w:line="276" w:lineRule="auto"/>
        <w:ind w:left="357" w:hanging="357"/>
        <w:jc w:val="both"/>
        <w:rPr>
          <w:rFonts w:ascii="Verdana" w:hAnsi="Verdana" w:cstheme="minorHAnsi"/>
          <w:sz w:val="22"/>
          <w:szCs w:val="22"/>
          <w:lang w:eastAsia="zh-CN"/>
        </w:rPr>
      </w:pPr>
      <w:r w:rsidRPr="00C253B1">
        <w:rPr>
          <w:rFonts w:ascii="Verdana" w:hAnsi="Verdana" w:cstheme="minorHAnsi"/>
          <w:sz w:val="22"/>
          <w:szCs w:val="22"/>
          <w:lang w:eastAsia="zh-CN"/>
        </w:rPr>
        <w:t xml:space="preserve">Strony wzajemnie ustalają, iż dane osobowe osób wyznaczonych do kontaktów roboczych oraz odpowiedzialnych za koordynację i realizację Umowy przetwarzane są w oparciu o uzasadnione interesy Stron polegające na konieczności ciągłej wymiany kontaktów roboczych w ramach realizacji niniejszej </w:t>
      </w:r>
      <w:r w:rsidR="00A24E1F" w:rsidRPr="00C253B1">
        <w:rPr>
          <w:rFonts w:ascii="Verdana" w:hAnsi="Verdana" w:cstheme="minorHAnsi"/>
          <w:sz w:val="22"/>
          <w:szCs w:val="22"/>
          <w:lang w:eastAsia="zh-CN"/>
        </w:rPr>
        <w:t>U</w:t>
      </w:r>
      <w:r w:rsidRPr="00C253B1">
        <w:rPr>
          <w:rFonts w:ascii="Verdana" w:hAnsi="Verdana" w:cstheme="minorHAnsi"/>
          <w:sz w:val="22"/>
          <w:szCs w:val="22"/>
          <w:lang w:eastAsia="zh-CN"/>
        </w:rPr>
        <w:t>mowy oraz, że żadna ze Stron nie będzie wykorzystywać tych danych w celu innym niż realizacja Umowy.</w:t>
      </w:r>
    </w:p>
    <w:p w14:paraId="273BE912" w14:textId="3A2BD703" w:rsidR="00C013E7" w:rsidRPr="00C253B1" w:rsidRDefault="00C013E7" w:rsidP="00B76293">
      <w:pPr>
        <w:pStyle w:val="Akapitzlist"/>
        <w:numPr>
          <w:ilvl w:val="0"/>
          <w:numId w:val="41"/>
        </w:numPr>
        <w:spacing w:line="276" w:lineRule="auto"/>
        <w:ind w:left="357" w:hanging="357"/>
        <w:jc w:val="both"/>
        <w:rPr>
          <w:rFonts w:ascii="Verdana" w:hAnsi="Verdana" w:cstheme="minorHAnsi"/>
          <w:sz w:val="22"/>
          <w:szCs w:val="22"/>
        </w:rPr>
      </w:pPr>
      <w:r w:rsidRPr="00C253B1">
        <w:rPr>
          <w:rFonts w:ascii="Verdana" w:hAnsi="Verdana" w:cstheme="minorHAnsi"/>
          <w:sz w:val="22"/>
          <w:szCs w:val="22"/>
        </w:rPr>
        <w:t>Każda ze Stron oświadcza, że osoby w</w:t>
      </w:r>
      <w:r w:rsidR="005E14A3" w:rsidRPr="00C253B1">
        <w:rPr>
          <w:rFonts w:ascii="Verdana" w:hAnsi="Verdana" w:cstheme="minorHAnsi"/>
          <w:sz w:val="22"/>
          <w:szCs w:val="22"/>
        </w:rPr>
        <w:t>skazane</w:t>
      </w:r>
      <w:r w:rsidRPr="00C253B1">
        <w:rPr>
          <w:rFonts w:ascii="Verdana" w:hAnsi="Verdana" w:cstheme="minorHAnsi"/>
          <w:sz w:val="22"/>
          <w:szCs w:val="22"/>
        </w:rPr>
        <w:t xml:space="preserve"> w ust. 1 dysponują informacjami dotyczącymi przetwarzania ich danych osobowych przez Strony na potrzeby realizacji Umowy, określonymi w ust. 3-6. </w:t>
      </w:r>
    </w:p>
    <w:p w14:paraId="40692E02" w14:textId="7368EB1E" w:rsidR="00C013E7" w:rsidRPr="00C253B1" w:rsidRDefault="00C013E7" w:rsidP="00B76293">
      <w:pPr>
        <w:pStyle w:val="Akapitzlist"/>
        <w:numPr>
          <w:ilvl w:val="0"/>
          <w:numId w:val="41"/>
        </w:numPr>
        <w:spacing w:line="276" w:lineRule="auto"/>
        <w:ind w:left="357" w:hanging="357"/>
        <w:jc w:val="both"/>
        <w:rPr>
          <w:rFonts w:ascii="Verdana" w:hAnsi="Verdana" w:cstheme="minorHAnsi"/>
          <w:sz w:val="22"/>
          <w:szCs w:val="22"/>
        </w:rPr>
      </w:pPr>
      <w:r w:rsidRPr="00C253B1">
        <w:rPr>
          <w:rFonts w:ascii="Verdana" w:hAnsi="Verdana" w:cstheme="minorHAnsi"/>
          <w:sz w:val="22"/>
          <w:szCs w:val="22"/>
        </w:rPr>
        <w:t xml:space="preserve">Strony ustalają, iż zgodnie z treścią art. 13 i 14 rozporządzenia Parlamentu Europejskiego i Rady (UE) 2016/679 z 27.04.2016 r. w sprawie ochrony osób fizycznych w związku z przetwarzaniem danych osobowych i w sprawie swobodnego przepływu takich danych oraz uchylenia dyrektywy 95/46/WE (dalej: RODO), dane osobowe osób będących Stronami niniejszej </w:t>
      </w:r>
      <w:r w:rsidR="00A24E1F" w:rsidRPr="00C253B1">
        <w:rPr>
          <w:rFonts w:ascii="Verdana" w:hAnsi="Verdana" w:cstheme="minorHAnsi"/>
          <w:sz w:val="22"/>
          <w:szCs w:val="22"/>
        </w:rPr>
        <w:t>U</w:t>
      </w:r>
      <w:r w:rsidRPr="00C253B1">
        <w:rPr>
          <w:rFonts w:ascii="Verdana" w:hAnsi="Verdana" w:cstheme="minorHAnsi"/>
          <w:sz w:val="22"/>
          <w:szCs w:val="22"/>
        </w:rPr>
        <w:t xml:space="preserve">mowy są przetwarzane na podstawie art. 6 ust. 1 lit. b RODO, a w przypadku reprezentantów Stron niniejszej Umowy i osób wyznaczonych do kontaktów roboczych oraz odpowiedzialnych za koordynację i realizację niniejszej </w:t>
      </w:r>
      <w:r w:rsidR="00A24E1F" w:rsidRPr="00C253B1">
        <w:rPr>
          <w:rFonts w:ascii="Verdana" w:hAnsi="Verdana" w:cstheme="minorHAnsi"/>
          <w:sz w:val="22"/>
          <w:szCs w:val="22"/>
        </w:rPr>
        <w:t>U</w:t>
      </w:r>
      <w:r w:rsidRPr="00C253B1">
        <w:rPr>
          <w:rFonts w:ascii="Verdana" w:hAnsi="Verdana" w:cstheme="minorHAnsi"/>
          <w:sz w:val="22"/>
          <w:szCs w:val="22"/>
        </w:rPr>
        <w:t xml:space="preserve">mowy na podstawie art. 6 ust. 1 lit. f RODO  w celu związanym z zawarciem oraz realizacją Umowy. Dane osobowe będą przechowywane przez Strony w trakcie </w:t>
      </w:r>
      <w:r w:rsidRPr="00C253B1">
        <w:rPr>
          <w:rFonts w:ascii="Verdana" w:hAnsi="Verdana" w:cstheme="minorHAnsi"/>
          <w:sz w:val="22"/>
          <w:szCs w:val="22"/>
        </w:rPr>
        <w:lastRenderedPageBreak/>
        <w:t xml:space="preserve">okresu realizacji Umowy oraz w okresie wynikającym z przepisów z zakresu rachunkowości oraz niezbędnym na potrzeby ustalenia, dochodzenia lub obrony przed roszczeniami z tytułu realizacji Umowy. </w:t>
      </w:r>
    </w:p>
    <w:p w14:paraId="1E16CDBB" w14:textId="77777777" w:rsidR="00C013E7" w:rsidRPr="00C253B1" w:rsidRDefault="00C013E7" w:rsidP="00B76293">
      <w:pPr>
        <w:pStyle w:val="Akapitzlist"/>
        <w:numPr>
          <w:ilvl w:val="0"/>
          <w:numId w:val="41"/>
        </w:numPr>
        <w:spacing w:line="276" w:lineRule="auto"/>
        <w:ind w:left="357" w:hanging="357"/>
        <w:jc w:val="both"/>
        <w:rPr>
          <w:rFonts w:ascii="Verdana" w:hAnsi="Verdana" w:cstheme="minorHAnsi"/>
          <w:sz w:val="22"/>
          <w:szCs w:val="22"/>
        </w:rPr>
      </w:pPr>
      <w:r w:rsidRPr="00C253B1">
        <w:rPr>
          <w:rFonts w:ascii="Verdana" w:hAnsi="Verdana" w:cstheme="minorHAnsi"/>
          <w:sz w:val="22"/>
          <w:szCs w:val="22"/>
        </w:rPr>
        <w:t xml:space="preserve">Osoby wyznaczone do kontaktów roboczych oraz odpowiedzialne za koordynację i realizację Umowy, a także osoby będące Stroną lub reprezentantami Stron Umowy posiadają prawo dostępu do treści swoich danych oraz prawo ich sprostowania, usunięcia, ograniczenia przetwarzania, prawo do przenoszenia danych (tylko w odniesieniu do Stron Umowy), prawo wniesienia sprzeciwu. Wskazane uprawnienia można zrealizować poprzez kontakt, o którym mowa w ust. 5. Niezależnie od powyższego osoby te mają również prawo wniesienia skargi do Prezesa Urzędu Ochrony Danych Osobowych, gdy uznają, iż przetwarzanie danych osobowych ich dotyczących narusza przepisy RODO. </w:t>
      </w:r>
    </w:p>
    <w:p w14:paraId="6BDF51F4" w14:textId="77777777" w:rsidR="00C013E7" w:rsidRPr="00C253B1" w:rsidRDefault="00C013E7" w:rsidP="00B76293">
      <w:pPr>
        <w:pStyle w:val="Akapitzlist"/>
        <w:numPr>
          <w:ilvl w:val="0"/>
          <w:numId w:val="41"/>
        </w:numPr>
        <w:spacing w:line="276" w:lineRule="auto"/>
        <w:ind w:left="357" w:hanging="357"/>
        <w:jc w:val="both"/>
        <w:rPr>
          <w:rFonts w:ascii="Verdana" w:hAnsi="Verdana" w:cstheme="minorHAnsi"/>
          <w:sz w:val="22"/>
          <w:szCs w:val="22"/>
        </w:rPr>
      </w:pPr>
      <w:r w:rsidRPr="00C253B1">
        <w:rPr>
          <w:rFonts w:ascii="Verdana" w:hAnsi="Verdana" w:cstheme="minorHAnsi"/>
          <w:sz w:val="22"/>
          <w:szCs w:val="22"/>
        </w:rPr>
        <w:t>Z Inspektorem Ochrony Danych Osobowych lub osobą odpowiedzialną za ochronę danych osobowych można kontaktować się:</w:t>
      </w:r>
    </w:p>
    <w:p w14:paraId="7157E15E" w14:textId="0B7F4DB0" w:rsidR="00C013E7" w:rsidRPr="00C253B1" w:rsidRDefault="00C013E7" w:rsidP="0004484E">
      <w:pPr>
        <w:pStyle w:val="Akapitzlist"/>
        <w:numPr>
          <w:ilvl w:val="1"/>
          <w:numId w:val="42"/>
        </w:numPr>
        <w:rPr>
          <w:rFonts w:ascii="Verdana" w:hAnsi="Verdana" w:cstheme="minorHAnsi"/>
          <w:sz w:val="22"/>
          <w:szCs w:val="22"/>
          <w:lang w:eastAsia="zh-CN"/>
        </w:rPr>
      </w:pPr>
      <w:r w:rsidRPr="00C253B1">
        <w:rPr>
          <w:rFonts w:ascii="Verdana" w:hAnsi="Verdana" w:cstheme="minorHAnsi"/>
          <w:sz w:val="22"/>
          <w:szCs w:val="22"/>
          <w:lang w:eastAsia="zh-CN"/>
        </w:rPr>
        <w:t>z ramienia Zamawiającego -</w:t>
      </w:r>
      <w:r w:rsidRPr="006C233A">
        <w:rPr>
          <w:rFonts w:ascii="Verdana" w:hAnsi="Verdana" w:cstheme="minorHAnsi"/>
          <w:sz w:val="22"/>
          <w:szCs w:val="22"/>
          <w:lang w:eastAsia="zh-CN"/>
        </w:rPr>
        <w:t xml:space="preserve"> </w:t>
      </w:r>
      <w:r w:rsidR="006C233A" w:rsidRPr="006C233A">
        <w:rPr>
          <w:rFonts w:ascii="Verdana" w:hAnsi="Verdana" w:cstheme="minorHAnsi"/>
          <w:sz w:val="22"/>
          <w:szCs w:val="22"/>
          <w:lang w:eastAsia="zh-CN"/>
        </w:rPr>
        <w:t>…………………………….</w:t>
      </w:r>
      <w:r w:rsidR="0004484E" w:rsidRPr="006C233A">
        <w:rPr>
          <w:rFonts w:ascii="Verdana" w:hAnsi="Verdana" w:cstheme="minorHAnsi"/>
          <w:sz w:val="22"/>
          <w:szCs w:val="22"/>
          <w:lang w:eastAsia="zh-CN"/>
        </w:rPr>
        <w:t>;</w:t>
      </w:r>
    </w:p>
    <w:p w14:paraId="536DCA5C" w14:textId="0B16A2F8" w:rsidR="00C013E7" w:rsidRPr="00C253B1" w:rsidRDefault="00C013E7" w:rsidP="00B76293">
      <w:pPr>
        <w:pStyle w:val="Akapitzlist"/>
        <w:numPr>
          <w:ilvl w:val="1"/>
          <w:numId w:val="42"/>
        </w:numPr>
        <w:spacing w:line="276" w:lineRule="auto"/>
        <w:jc w:val="both"/>
        <w:rPr>
          <w:rFonts w:ascii="Verdana" w:hAnsi="Verdana" w:cstheme="minorHAnsi"/>
          <w:sz w:val="22"/>
          <w:szCs w:val="22"/>
          <w:lang w:eastAsia="zh-CN"/>
        </w:rPr>
      </w:pPr>
      <w:r w:rsidRPr="00C253B1">
        <w:rPr>
          <w:rFonts w:ascii="Verdana" w:hAnsi="Verdana" w:cstheme="minorHAnsi"/>
          <w:sz w:val="22"/>
          <w:szCs w:val="22"/>
          <w:lang w:eastAsia="zh-CN"/>
        </w:rPr>
        <w:t>z ramienia Wykonawcy - …</w:t>
      </w:r>
      <w:r w:rsidR="0004484E" w:rsidRPr="00C253B1">
        <w:rPr>
          <w:rFonts w:ascii="Verdana" w:hAnsi="Verdana" w:cstheme="minorHAnsi"/>
          <w:sz w:val="22"/>
          <w:szCs w:val="22"/>
          <w:lang w:eastAsia="zh-CN"/>
        </w:rPr>
        <w:t>……………………….…..</w:t>
      </w:r>
      <w:r w:rsidRPr="00C253B1">
        <w:rPr>
          <w:rFonts w:ascii="Verdana" w:hAnsi="Verdana" w:cstheme="minorHAnsi"/>
          <w:sz w:val="22"/>
          <w:szCs w:val="22"/>
          <w:lang w:eastAsia="zh-CN"/>
        </w:rPr>
        <w:t>.</w:t>
      </w:r>
    </w:p>
    <w:p w14:paraId="35F904F6" w14:textId="77777777" w:rsidR="00C013E7" w:rsidRPr="00C253B1" w:rsidRDefault="00C013E7" w:rsidP="00B76293">
      <w:pPr>
        <w:pStyle w:val="Akapitzlist"/>
        <w:numPr>
          <w:ilvl w:val="0"/>
          <w:numId w:val="41"/>
        </w:numPr>
        <w:spacing w:line="276" w:lineRule="auto"/>
        <w:ind w:left="357" w:hanging="357"/>
        <w:jc w:val="both"/>
        <w:rPr>
          <w:rFonts w:ascii="Verdana" w:hAnsi="Verdana" w:cstheme="minorHAnsi"/>
          <w:sz w:val="22"/>
          <w:szCs w:val="22"/>
        </w:rPr>
      </w:pPr>
      <w:r w:rsidRPr="00C253B1">
        <w:rPr>
          <w:rFonts w:ascii="Verdana" w:hAnsi="Verdana" w:cstheme="minorHAnsi"/>
          <w:sz w:val="22"/>
          <w:szCs w:val="22"/>
        </w:rPr>
        <w:t>Podanie danych osobowych jest konieczne dla celów związanych z zawarciem i realizacją Umowy. Dane osobowe nie będą poddawane profilowaniu. Strony nie będą przekazywać danych osobowych do państwa trzeciego lub organizacji międzynarodowej. Dane osobowe mogą zostać udostępnione organom uprawnionym na podstawie przepisów prawa oraz powierzone innym podmiotom działającym na zlecenie Stron w zakresie oraz celu zgodnym z Umową.</w:t>
      </w:r>
    </w:p>
    <w:p w14:paraId="29B3FC68" w14:textId="35AA471D" w:rsidR="00C013E7" w:rsidRPr="00C253B1" w:rsidRDefault="00C013E7" w:rsidP="005B3C91">
      <w:pPr>
        <w:spacing w:line="276" w:lineRule="auto"/>
        <w:contextualSpacing/>
        <w:rPr>
          <w:rFonts w:ascii="Verdana" w:hAnsi="Verdana"/>
          <w:sz w:val="22"/>
          <w:szCs w:val="22"/>
        </w:rPr>
      </w:pPr>
    </w:p>
    <w:p w14:paraId="78E6FB2B" w14:textId="7D9E8155" w:rsidR="00A7399B" w:rsidRPr="00C253B1" w:rsidRDefault="005E14A3" w:rsidP="005B3C91">
      <w:pPr>
        <w:pStyle w:val="Nagwek1"/>
        <w:contextualSpacing/>
        <w:rPr>
          <w:color w:val="auto"/>
          <w:szCs w:val="22"/>
        </w:rPr>
      </w:pPr>
      <w:bookmarkStart w:id="22" w:name="_Toc180495045"/>
      <w:r w:rsidRPr="00C253B1">
        <w:rPr>
          <w:color w:val="auto"/>
          <w:szCs w:val="22"/>
        </w:rPr>
        <w:t xml:space="preserve">§ </w:t>
      </w:r>
      <w:r w:rsidR="00164104" w:rsidRPr="00C253B1">
        <w:rPr>
          <w:color w:val="auto"/>
          <w:szCs w:val="22"/>
        </w:rPr>
        <w:t>1</w:t>
      </w:r>
      <w:r w:rsidR="00164104">
        <w:rPr>
          <w:color w:val="auto"/>
          <w:szCs w:val="22"/>
        </w:rPr>
        <w:t>7</w:t>
      </w:r>
      <w:r w:rsidRPr="00C253B1">
        <w:rPr>
          <w:color w:val="auto"/>
          <w:szCs w:val="22"/>
        </w:rPr>
        <w:br/>
        <w:t>PRAWO AUTORSKIE</w:t>
      </w:r>
      <w:bookmarkEnd w:id="22"/>
    </w:p>
    <w:p w14:paraId="6A8D97F4" w14:textId="77777777" w:rsidR="004F722F" w:rsidRPr="00C253B1" w:rsidRDefault="004F722F" w:rsidP="004F722F">
      <w:pPr>
        <w:pStyle w:val="Akapitzlist"/>
        <w:spacing w:line="276" w:lineRule="auto"/>
        <w:jc w:val="both"/>
        <w:rPr>
          <w:rFonts w:ascii="Verdana" w:hAnsi="Verdana" w:cstheme="minorHAnsi"/>
          <w:sz w:val="22"/>
          <w:szCs w:val="22"/>
        </w:rPr>
      </w:pPr>
    </w:p>
    <w:p w14:paraId="503E9535" w14:textId="254CE54B" w:rsidR="00C7602F" w:rsidRPr="00C253B1" w:rsidRDefault="00C7602F" w:rsidP="00B76293">
      <w:pPr>
        <w:pStyle w:val="Akapitzlist"/>
        <w:numPr>
          <w:ilvl w:val="0"/>
          <w:numId w:val="61"/>
        </w:numPr>
        <w:spacing w:line="276" w:lineRule="auto"/>
        <w:jc w:val="both"/>
        <w:rPr>
          <w:rFonts w:ascii="Verdana" w:hAnsi="Verdana" w:cstheme="minorHAnsi"/>
          <w:sz w:val="22"/>
          <w:szCs w:val="22"/>
        </w:rPr>
      </w:pPr>
      <w:r w:rsidRPr="00C253B1">
        <w:rPr>
          <w:rFonts w:ascii="Verdana" w:hAnsi="Verdana" w:cstheme="minorHAnsi"/>
          <w:sz w:val="22"/>
          <w:szCs w:val="22"/>
        </w:rPr>
        <w:t>Strony uzgadniają, że autorskie prawa majątkowe do wszelkiej dokumentacji</w:t>
      </w:r>
      <w:r w:rsidR="00CC7FCE">
        <w:rPr>
          <w:rFonts w:ascii="Verdana" w:hAnsi="Verdana" w:cstheme="minorHAnsi"/>
          <w:sz w:val="22"/>
          <w:szCs w:val="22"/>
        </w:rPr>
        <w:t>, która Wykonawca wytworzy</w:t>
      </w:r>
      <w:r w:rsidRPr="00C253B1">
        <w:rPr>
          <w:rFonts w:ascii="Verdana" w:hAnsi="Verdana" w:cstheme="minorHAnsi"/>
          <w:sz w:val="22"/>
          <w:szCs w:val="22"/>
        </w:rPr>
        <w:t xml:space="preserve"> przy realizacji Umowy przechodzą w całości na Zamawiającego w ramach Wynagrodzenia każdorazowo z chwilą ich przekazania. Z tą samą chwilą</w:t>
      </w:r>
      <w:r w:rsidR="00E5184D" w:rsidRPr="00C253B1">
        <w:rPr>
          <w:rFonts w:ascii="Verdana" w:hAnsi="Verdana" w:cstheme="minorHAnsi"/>
          <w:sz w:val="22"/>
          <w:szCs w:val="22"/>
        </w:rPr>
        <w:t xml:space="preserve"> w ramach Wynagrodzenia</w:t>
      </w:r>
      <w:r w:rsidRPr="00C253B1">
        <w:rPr>
          <w:rFonts w:ascii="Verdana" w:hAnsi="Verdana" w:cstheme="minorHAnsi"/>
          <w:sz w:val="22"/>
          <w:szCs w:val="22"/>
        </w:rPr>
        <w:t xml:space="preserve"> na Zamawiającego przechodzi prawo własności wszelkich nośników, na których przekazywana będzie dokumentacja.</w:t>
      </w:r>
    </w:p>
    <w:p w14:paraId="738AD2A7" w14:textId="43890B04" w:rsidR="004F722F" w:rsidRPr="00C253B1" w:rsidRDefault="00C7602F" w:rsidP="00B76293">
      <w:pPr>
        <w:pStyle w:val="Akapitzlist"/>
        <w:numPr>
          <w:ilvl w:val="0"/>
          <w:numId w:val="61"/>
        </w:numPr>
        <w:spacing w:line="276" w:lineRule="auto"/>
        <w:jc w:val="both"/>
        <w:rPr>
          <w:rFonts w:ascii="Verdana" w:hAnsi="Verdana" w:cstheme="minorHAnsi"/>
          <w:sz w:val="22"/>
          <w:szCs w:val="22"/>
        </w:rPr>
      </w:pPr>
      <w:r w:rsidRPr="00C253B1">
        <w:rPr>
          <w:rFonts w:ascii="Verdana" w:hAnsi="Verdana" w:cstheme="minorHAnsi"/>
          <w:sz w:val="22"/>
          <w:szCs w:val="22"/>
        </w:rPr>
        <w:t xml:space="preserve">Niewykonanie przez Wykonawcę obowiązków określonych w niniejszym paragrafie stanowi podstawę do odmowy </w:t>
      </w:r>
      <w:r w:rsidR="003E72E0" w:rsidRPr="00C253B1">
        <w:rPr>
          <w:rFonts w:ascii="Verdana" w:hAnsi="Verdana" w:cstheme="minorHAnsi"/>
          <w:sz w:val="22"/>
          <w:szCs w:val="22"/>
        </w:rPr>
        <w:t>O</w:t>
      </w:r>
      <w:r w:rsidRPr="00C253B1">
        <w:rPr>
          <w:rFonts w:ascii="Verdana" w:hAnsi="Verdana" w:cstheme="minorHAnsi"/>
          <w:sz w:val="22"/>
          <w:szCs w:val="22"/>
        </w:rPr>
        <w:t xml:space="preserve">dbioru (potwierdzenia zaawansowania) prac, w ramach których powstaną </w:t>
      </w:r>
      <w:r w:rsidR="00EC1148" w:rsidRPr="00C253B1">
        <w:rPr>
          <w:rFonts w:ascii="Verdana" w:hAnsi="Verdana" w:cstheme="minorHAnsi"/>
          <w:sz w:val="22"/>
          <w:szCs w:val="22"/>
        </w:rPr>
        <w:t>U</w:t>
      </w:r>
      <w:r w:rsidRPr="00C253B1">
        <w:rPr>
          <w:rFonts w:ascii="Verdana" w:hAnsi="Verdana" w:cstheme="minorHAnsi"/>
          <w:sz w:val="22"/>
          <w:szCs w:val="22"/>
        </w:rPr>
        <w:t>twory będące przedmiotem praw autorskich.</w:t>
      </w:r>
    </w:p>
    <w:p w14:paraId="6B877C7D" w14:textId="0F1C6DEB" w:rsidR="00C7602F" w:rsidRPr="00C253B1" w:rsidRDefault="00C7602F" w:rsidP="00B76293">
      <w:pPr>
        <w:pStyle w:val="Akapitzlist"/>
        <w:numPr>
          <w:ilvl w:val="0"/>
          <w:numId w:val="61"/>
        </w:numPr>
        <w:spacing w:line="276" w:lineRule="auto"/>
        <w:jc w:val="both"/>
        <w:rPr>
          <w:rFonts w:ascii="Verdana" w:hAnsi="Verdana" w:cstheme="minorHAnsi"/>
          <w:sz w:val="22"/>
          <w:szCs w:val="22"/>
        </w:rPr>
      </w:pPr>
      <w:r w:rsidRPr="00C253B1">
        <w:rPr>
          <w:rFonts w:ascii="Verdana" w:hAnsi="Verdana" w:cstheme="minorHAnsi"/>
          <w:sz w:val="22"/>
          <w:szCs w:val="22"/>
        </w:rPr>
        <w:t>Wykonawca oświadcza, że wykonując Umowę będzie przestrzegał przepisów</w:t>
      </w:r>
      <w:r w:rsidR="00EC1148" w:rsidRPr="00C253B1">
        <w:rPr>
          <w:rFonts w:ascii="Verdana" w:hAnsi="Verdana" w:cstheme="minorHAnsi"/>
          <w:sz w:val="22"/>
          <w:szCs w:val="22"/>
        </w:rPr>
        <w:t xml:space="preserve"> Prawa autorskiego</w:t>
      </w:r>
      <w:r w:rsidRPr="00C253B1">
        <w:rPr>
          <w:rFonts w:ascii="Verdana" w:hAnsi="Verdana" w:cstheme="minorHAnsi"/>
          <w:sz w:val="22"/>
          <w:szCs w:val="22"/>
        </w:rPr>
        <w:t xml:space="preserve"> i nie naruszy majątkowych oraz osobistych praw osób trzecich, a </w:t>
      </w:r>
      <w:r w:rsidR="00EC1148" w:rsidRPr="00C253B1">
        <w:rPr>
          <w:rFonts w:ascii="Verdana" w:hAnsi="Verdana" w:cstheme="minorHAnsi"/>
          <w:sz w:val="22"/>
          <w:szCs w:val="22"/>
        </w:rPr>
        <w:t>U</w:t>
      </w:r>
      <w:r w:rsidRPr="00C253B1">
        <w:rPr>
          <w:rFonts w:ascii="Verdana" w:hAnsi="Verdana" w:cstheme="minorHAnsi"/>
          <w:sz w:val="22"/>
          <w:szCs w:val="22"/>
        </w:rPr>
        <w:t xml:space="preserve">twory które powstaną w związku z realizacją Umowy lub jej części przekaże Zamawiającemu w stanie wolnym od obciążeń prawami tych osób, a w szczególności, iż: </w:t>
      </w:r>
    </w:p>
    <w:p w14:paraId="47BFA84B" w14:textId="10733413" w:rsidR="00C7602F" w:rsidRPr="00C253B1" w:rsidRDefault="00C7602F" w:rsidP="00B76293">
      <w:pPr>
        <w:numPr>
          <w:ilvl w:val="0"/>
          <w:numId w:val="43"/>
        </w:numPr>
        <w:tabs>
          <w:tab w:val="clear" w:pos="720"/>
        </w:tabs>
        <w:overflowPunct w:val="0"/>
        <w:autoSpaceDE w:val="0"/>
        <w:autoSpaceDN w:val="0"/>
        <w:adjustRightInd w:val="0"/>
        <w:spacing w:line="276" w:lineRule="auto"/>
        <w:ind w:left="1134" w:hanging="567"/>
        <w:contextualSpacing/>
        <w:jc w:val="both"/>
        <w:textAlignment w:val="baseline"/>
        <w:rPr>
          <w:rFonts w:ascii="Verdana" w:hAnsi="Verdana" w:cstheme="minorHAnsi"/>
          <w:sz w:val="22"/>
          <w:szCs w:val="22"/>
        </w:rPr>
      </w:pPr>
      <w:bookmarkStart w:id="23" w:name="_Ref46756015"/>
      <w:r w:rsidRPr="00C253B1">
        <w:rPr>
          <w:rFonts w:ascii="Verdana" w:hAnsi="Verdana" w:cstheme="minorHAnsi"/>
          <w:sz w:val="22"/>
          <w:szCs w:val="22"/>
        </w:rPr>
        <w:lastRenderedPageBreak/>
        <w:t xml:space="preserve">w chwili przedstawienia do </w:t>
      </w:r>
      <w:r w:rsidR="003E72E0" w:rsidRPr="00C253B1">
        <w:rPr>
          <w:rFonts w:ascii="Verdana" w:hAnsi="Verdana" w:cstheme="minorHAnsi"/>
          <w:sz w:val="22"/>
          <w:szCs w:val="22"/>
        </w:rPr>
        <w:t>O</w:t>
      </w:r>
      <w:r w:rsidRPr="00C253B1">
        <w:rPr>
          <w:rFonts w:ascii="Verdana" w:hAnsi="Verdana" w:cstheme="minorHAnsi"/>
          <w:sz w:val="22"/>
          <w:szCs w:val="22"/>
        </w:rPr>
        <w:t>dbioru przedmiotu Umowy lub jego części będą przysługiwały mu w całości i na wyłączność majątkowe prawa autorskie i prawa zależne do każdego z Utworów powstałych w związku z realizacją Umowy lub jej części w zakresie ustalonym niniejszą Umową, na podstawie odpowiednich umów zawartych w formie pisemnej;</w:t>
      </w:r>
      <w:bookmarkEnd w:id="23"/>
    </w:p>
    <w:p w14:paraId="1EA819D8" w14:textId="77777777" w:rsidR="00C7602F" w:rsidRPr="00C253B1" w:rsidRDefault="00C7602F" w:rsidP="00B76293">
      <w:pPr>
        <w:numPr>
          <w:ilvl w:val="0"/>
          <w:numId w:val="43"/>
        </w:numPr>
        <w:tabs>
          <w:tab w:val="clear" w:pos="720"/>
        </w:tabs>
        <w:overflowPunct w:val="0"/>
        <w:autoSpaceDE w:val="0"/>
        <w:autoSpaceDN w:val="0"/>
        <w:adjustRightInd w:val="0"/>
        <w:spacing w:line="276" w:lineRule="auto"/>
        <w:ind w:left="1134" w:hanging="567"/>
        <w:contextualSpacing/>
        <w:jc w:val="both"/>
        <w:textAlignment w:val="baseline"/>
        <w:rPr>
          <w:rFonts w:ascii="Verdana" w:hAnsi="Verdana" w:cstheme="minorHAnsi"/>
          <w:sz w:val="22"/>
          <w:szCs w:val="22"/>
        </w:rPr>
      </w:pPr>
      <w:r w:rsidRPr="00C253B1">
        <w:rPr>
          <w:rFonts w:ascii="Verdana" w:hAnsi="Verdana" w:cstheme="minorHAnsi"/>
          <w:sz w:val="22"/>
          <w:szCs w:val="22"/>
        </w:rPr>
        <w:t>nie istnieją żadne ograniczenia, które uniemożliwiałyby Wykonawcy przeniesienie autorskich praw majątkowych i praw zależnych w zakresie opisanym w pkt 1) do Utworów powstałych w związku z realizacją Umowy lub jej części, w szczególności Wykonawca oświadcza, iż prawa te nie zostały ani nie zostaną zbyte, ani ograniczone w zakresie, który wyłączałby lub ograniczałby prawa Zamawiającego, jakie nabywa on na podstawie niniejszej Umowy;</w:t>
      </w:r>
    </w:p>
    <w:p w14:paraId="31F429B8" w14:textId="77777777" w:rsidR="00C7602F" w:rsidRPr="00C253B1" w:rsidRDefault="00C7602F" w:rsidP="00B76293">
      <w:pPr>
        <w:numPr>
          <w:ilvl w:val="0"/>
          <w:numId w:val="43"/>
        </w:numPr>
        <w:tabs>
          <w:tab w:val="clear" w:pos="720"/>
        </w:tabs>
        <w:overflowPunct w:val="0"/>
        <w:autoSpaceDE w:val="0"/>
        <w:autoSpaceDN w:val="0"/>
        <w:adjustRightInd w:val="0"/>
        <w:spacing w:line="276" w:lineRule="auto"/>
        <w:ind w:left="1134" w:hanging="567"/>
        <w:contextualSpacing/>
        <w:jc w:val="both"/>
        <w:textAlignment w:val="baseline"/>
        <w:rPr>
          <w:rFonts w:ascii="Verdana" w:hAnsi="Verdana" w:cstheme="minorHAnsi"/>
          <w:sz w:val="22"/>
          <w:szCs w:val="22"/>
        </w:rPr>
      </w:pPr>
      <w:r w:rsidRPr="00C253B1">
        <w:rPr>
          <w:rFonts w:ascii="Verdana" w:hAnsi="Verdana" w:cstheme="minorHAnsi"/>
          <w:sz w:val="22"/>
          <w:szCs w:val="22"/>
        </w:rPr>
        <w:t>autorskie prawa majątkowe i prawa zależne do Utworów powstałych w związku z realizacją Umowy lub jej części nie są i nie będą przedmiotem zastawu lub innych praw na rzeczy osób trzecich i zostaną przeniesione na Zamawiającego bez żadnych ograniczeń.</w:t>
      </w:r>
    </w:p>
    <w:p w14:paraId="7EF13ECC" w14:textId="1C210F20" w:rsidR="00C7602F" w:rsidRPr="00C253B1" w:rsidRDefault="00C7602F" w:rsidP="00B76293">
      <w:pPr>
        <w:pStyle w:val="Akapitzlist"/>
        <w:numPr>
          <w:ilvl w:val="0"/>
          <w:numId w:val="61"/>
        </w:numPr>
        <w:spacing w:line="276" w:lineRule="auto"/>
        <w:jc w:val="both"/>
        <w:rPr>
          <w:rFonts w:ascii="Verdana" w:eastAsia="Arial" w:hAnsi="Verdana" w:cstheme="minorHAnsi"/>
          <w:sz w:val="22"/>
          <w:szCs w:val="22"/>
        </w:rPr>
      </w:pPr>
      <w:r w:rsidRPr="00C253B1">
        <w:rPr>
          <w:rFonts w:ascii="Verdana" w:hAnsi="Verdana" w:cstheme="minorHAnsi"/>
          <w:sz w:val="22"/>
          <w:szCs w:val="22"/>
        </w:rPr>
        <w:t xml:space="preserve">W przypadku naruszenia przez Wykonawcę któregokolwiek z wymienionych wyżej zobowiązań czy też oświadczeń, Wykonawca zobowiązany będzie do pokrycia wszelkich szkód poniesionych przez Zamawiającego z tego tytułu, w szczególności odszkodowania należnego rzeczywistemu twórcy </w:t>
      </w:r>
      <w:r w:rsidR="003E72E0" w:rsidRPr="00C253B1">
        <w:rPr>
          <w:rFonts w:ascii="Verdana" w:hAnsi="Verdana" w:cstheme="minorHAnsi"/>
          <w:sz w:val="22"/>
          <w:szCs w:val="22"/>
        </w:rPr>
        <w:t>U</w:t>
      </w:r>
      <w:r w:rsidRPr="00C253B1">
        <w:rPr>
          <w:rFonts w:ascii="Verdana" w:hAnsi="Verdana" w:cstheme="minorHAnsi"/>
          <w:sz w:val="22"/>
          <w:szCs w:val="22"/>
        </w:rPr>
        <w:t>tworu oraz kosztów</w:t>
      </w:r>
      <w:r w:rsidRPr="00C253B1">
        <w:rPr>
          <w:rFonts w:ascii="Verdana" w:eastAsia="Arial" w:hAnsi="Verdana" w:cstheme="minorHAnsi"/>
          <w:sz w:val="22"/>
          <w:szCs w:val="22"/>
        </w:rPr>
        <w:t xml:space="preserve"> zastąpienia </w:t>
      </w:r>
      <w:r w:rsidR="003E72E0" w:rsidRPr="00C253B1">
        <w:rPr>
          <w:rFonts w:ascii="Verdana" w:eastAsia="Arial" w:hAnsi="Verdana" w:cstheme="minorHAnsi"/>
          <w:sz w:val="22"/>
          <w:szCs w:val="22"/>
        </w:rPr>
        <w:t>U</w:t>
      </w:r>
      <w:r w:rsidRPr="00C253B1">
        <w:rPr>
          <w:rFonts w:ascii="Verdana" w:eastAsia="Arial" w:hAnsi="Verdana" w:cstheme="minorHAnsi"/>
          <w:sz w:val="22"/>
          <w:szCs w:val="22"/>
        </w:rPr>
        <w:t xml:space="preserve">tworów, do których Wykonawcy nie przysługiwały prawa autorskie nowymi </w:t>
      </w:r>
      <w:r w:rsidR="003E72E0" w:rsidRPr="00C253B1">
        <w:rPr>
          <w:rFonts w:ascii="Verdana" w:eastAsia="Arial" w:hAnsi="Verdana" w:cstheme="minorHAnsi"/>
          <w:sz w:val="22"/>
          <w:szCs w:val="22"/>
        </w:rPr>
        <w:t>U</w:t>
      </w:r>
      <w:r w:rsidRPr="00C253B1">
        <w:rPr>
          <w:rFonts w:ascii="Verdana" w:eastAsia="Arial" w:hAnsi="Verdana" w:cstheme="minorHAnsi"/>
          <w:sz w:val="22"/>
          <w:szCs w:val="22"/>
        </w:rPr>
        <w:t>tworami wraz z kosztami ich stworzenia przez innych twórców.</w:t>
      </w:r>
      <w:bookmarkStart w:id="24" w:name="_Ref46756163"/>
    </w:p>
    <w:p w14:paraId="080318D7" w14:textId="77777777" w:rsidR="00C7602F" w:rsidRPr="00C253B1" w:rsidRDefault="00C7602F" w:rsidP="00B76293">
      <w:pPr>
        <w:pStyle w:val="Akapitzlist"/>
        <w:numPr>
          <w:ilvl w:val="0"/>
          <w:numId w:val="61"/>
        </w:numPr>
        <w:spacing w:line="276" w:lineRule="auto"/>
        <w:jc w:val="both"/>
        <w:rPr>
          <w:rFonts w:ascii="Verdana" w:eastAsia="Arial" w:hAnsi="Verdana" w:cstheme="minorHAnsi"/>
          <w:sz w:val="22"/>
          <w:szCs w:val="22"/>
        </w:rPr>
      </w:pPr>
      <w:r w:rsidRPr="00C253B1">
        <w:rPr>
          <w:rFonts w:ascii="Verdana" w:hAnsi="Verdana" w:cstheme="minorHAnsi"/>
          <w:sz w:val="22"/>
          <w:szCs w:val="22"/>
        </w:rPr>
        <w:t>Z chwilą faktycznego wydania przez Wykonawcę Zamawiającemu Utworów powstałych w związku z realizacją Umowy lub jej części, Wykonawca w ramach Wynagrodzenia:</w:t>
      </w:r>
      <w:bookmarkEnd w:id="24"/>
    </w:p>
    <w:p w14:paraId="79DCA5FA" w14:textId="7296F430" w:rsidR="00C7602F" w:rsidRPr="00C253B1" w:rsidRDefault="00C7602F" w:rsidP="00B76293">
      <w:pPr>
        <w:numPr>
          <w:ilvl w:val="0"/>
          <w:numId w:val="44"/>
        </w:numPr>
        <w:tabs>
          <w:tab w:val="clear" w:pos="720"/>
          <w:tab w:val="num" w:pos="851"/>
        </w:tabs>
        <w:overflowPunct w:val="0"/>
        <w:autoSpaceDE w:val="0"/>
        <w:autoSpaceDN w:val="0"/>
        <w:adjustRightInd w:val="0"/>
        <w:spacing w:line="276" w:lineRule="auto"/>
        <w:ind w:left="1134" w:hanging="567"/>
        <w:contextualSpacing/>
        <w:jc w:val="both"/>
        <w:textAlignment w:val="baseline"/>
        <w:rPr>
          <w:rFonts w:ascii="Verdana" w:hAnsi="Verdana" w:cstheme="minorHAnsi"/>
          <w:sz w:val="22"/>
          <w:szCs w:val="22"/>
        </w:rPr>
      </w:pPr>
      <w:r w:rsidRPr="00C253B1">
        <w:rPr>
          <w:rFonts w:ascii="Verdana" w:hAnsi="Verdana" w:cstheme="minorHAnsi"/>
          <w:sz w:val="22"/>
          <w:szCs w:val="22"/>
        </w:rPr>
        <w:t> </w:t>
      </w:r>
      <w:r w:rsidRPr="00C253B1">
        <w:rPr>
          <w:rFonts w:ascii="Verdana" w:hAnsi="Verdana" w:cstheme="minorHAnsi"/>
          <w:sz w:val="22"/>
          <w:szCs w:val="22"/>
        </w:rPr>
        <w:tab/>
        <w:t>przenosi na Zamawiającego bezwarunkowo, bez ograniczeń czasowych i terytorialnych, na wyłączność, całość autorskich praw majątkowych do Utworów w rozumieniu ustawy o prawie autorskim, bez względu na ilość egzemplarzy, wytworzonych w związku z realizacją Umowy lub jej części, w szczególności takich jak: projekty, raporty, mapy, wykresy, rysunki, plany, dane statystyczne,</w:t>
      </w:r>
      <w:r w:rsidR="00D31E35" w:rsidRPr="00C253B1">
        <w:rPr>
          <w:rFonts w:ascii="Verdana" w:hAnsi="Verdana" w:cstheme="minorHAnsi"/>
          <w:sz w:val="22"/>
          <w:szCs w:val="22"/>
        </w:rPr>
        <w:t xml:space="preserve"> analizy,</w:t>
      </w:r>
      <w:r w:rsidRPr="00C253B1">
        <w:rPr>
          <w:rFonts w:ascii="Verdana" w:hAnsi="Verdana" w:cstheme="minorHAnsi"/>
          <w:sz w:val="22"/>
          <w:szCs w:val="22"/>
        </w:rPr>
        <w:t xml:space="preserve"> ekspertyzy, obliczenia</w:t>
      </w:r>
      <w:r w:rsidR="003E72E0" w:rsidRPr="00C253B1">
        <w:rPr>
          <w:rFonts w:ascii="Verdana" w:hAnsi="Verdana" w:cstheme="minorHAnsi"/>
          <w:sz w:val="22"/>
          <w:szCs w:val="22"/>
        </w:rPr>
        <w:t>, broszury</w:t>
      </w:r>
      <w:r w:rsidRPr="00C253B1">
        <w:rPr>
          <w:rFonts w:ascii="Verdana" w:hAnsi="Verdana" w:cstheme="minorHAnsi"/>
          <w:sz w:val="22"/>
          <w:szCs w:val="22"/>
        </w:rPr>
        <w:t xml:space="preserve"> i inne dokumenty przekazane Zamawiającemu w wykonaniu niniejszej Umowy, obejmujących prawo do rozporządzania i korzystania z wyłączeniem innych osób, bez konieczności składania dodatkowych oświadczeń stron w tym zakresie;</w:t>
      </w:r>
    </w:p>
    <w:p w14:paraId="20D858AA" w14:textId="1334AD9C" w:rsidR="00C7602F" w:rsidRPr="00C253B1" w:rsidRDefault="00C7602F" w:rsidP="00B76293">
      <w:pPr>
        <w:numPr>
          <w:ilvl w:val="0"/>
          <w:numId w:val="44"/>
        </w:numPr>
        <w:tabs>
          <w:tab w:val="clear" w:pos="720"/>
          <w:tab w:val="num" w:pos="851"/>
        </w:tabs>
        <w:overflowPunct w:val="0"/>
        <w:autoSpaceDE w:val="0"/>
        <w:autoSpaceDN w:val="0"/>
        <w:adjustRightInd w:val="0"/>
        <w:spacing w:line="276" w:lineRule="auto"/>
        <w:ind w:left="1134" w:hanging="567"/>
        <w:contextualSpacing/>
        <w:jc w:val="both"/>
        <w:textAlignment w:val="baseline"/>
        <w:rPr>
          <w:rFonts w:ascii="Verdana" w:hAnsi="Verdana" w:cstheme="minorHAnsi"/>
          <w:sz w:val="22"/>
          <w:szCs w:val="22"/>
        </w:rPr>
      </w:pPr>
      <w:r w:rsidRPr="00C253B1">
        <w:rPr>
          <w:rFonts w:ascii="Verdana" w:hAnsi="Verdana" w:cstheme="minorHAnsi"/>
          <w:sz w:val="22"/>
          <w:szCs w:val="22"/>
        </w:rPr>
        <w:t> </w:t>
      </w:r>
      <w:r w:rsidRPr="00C253B1">
        <w:rPr>
          <w:rFonts w:ascii="Verdana" w:hAnsi="Verdana" w:cstheme="minorHAnsi"/>
          <w:sz w:val="22"/>
          <w:szCs w:val="22"/>
        </w:rPr>
        <w:tab/>
        <w:t xml:space="preserve">udziela Zamawiającemu wyłącznego prawa do wykonywania i zezwalania na wykonywanie zależnych praw autorskich, w szczególności poprzez zezwolenie Zamawiającemu na dokonywanie opracowań i zmian Utworów, na korzystanie z opracowań Utworów oraz ich przeróbek oraz na rozporządzanie tymi opracowaniami wraz z przeróbkami, w szczególności w sytuacji, gdy zmiany w Utworach następują na skutek sprawowania nadzoru autorskiego w rozumieniu przepisów Prawa </w:t>
      </w:r>
      <w:r w:rsidRPr="00C253B1">
        <w:rPr>
          <w:rFonts w:ascii="Verdana" w:hAnsi="Verdana" w:cstheme="minorHAnsi"/>
          <w:sz w:val="22"/>
          <w:szCs w:val="22"/>
        </w:rPr>
        <w:lastRenderedPageBreak/>
        <w:t>budowlanego oraz gdy są konieczne i uzasadnione ze względu na realizację przedmiotu Umowy, optymalizację lub charakter inwestycji. Wprowadzenie zmian oraz nadzór autorski mogą zostać wykonane przez Zamawiającego lub powierzone dowolnej osobie bez pozbawienia autorów Utworów praw do korzystania z osobistych praw autorskich. Wykonawca oświadcza, iż jest uprawniony do działan</w:t>
      </w:r>
      <w:r w:rsidR="00B742E3" w:rsidRPr="00C253B1">
        <w:rPr>
          <w:rFonts w:ascii="Verdana" w:hAnsi="Verdana" w:cstheme="minorHAnsi"/>
          <w:sz w:val="22"/>
          <w:szCs w:val="22"/>
        </w:rPr>
        <w:t xml:space="preserve">ia w imieniu autorów w zakresie </w:t>
      </w:r>
      <w:r w:rsidRPr="00C253B1">
        <w:rPr>
          <w:rFonts w:ascii="Verdana" w:hAnsi="Verdana" w:cstheme="minorHAnsi"/>
          <w:sz w:val="22"/>
          <w:szCs w:val="22"/>
        </w:rPr>
        <w:t xml:space="preserve">udzielenia upoważnienia do wykonywania osobistych praw autorskich w powyższym zakresie i zapewnia, że autorzy wszelkich Utworów stworzonych w ramach niniejszej Umowy, wyrażą zgodę na naruszanie integralności, w tym formy i treści Utworów, poprzez wprowadzanie do nich zmian – niezależnie od tego, jaki podmiot dokonywać będzie tych zmian. </w:t>
      </w:r>
    </w:p>
    <w:p w14:paraId="26CE3A84" w14:textId="64950283" w:rsidR="00C7602F" w:rsidRPr="00C253B1" w:rsidRDefault="00C7602F" w:rsidP="00B76293">
      <w:pPr>
        <w:numPr>
          <w:ilvl w:val="0"/>
          <w:numId w:val="61"/>
        </w:numPr>
        <w:overflowPunct w:val="0"/>
        <w:autoSpaceDE w:val="0"/>
        <w:autoSpaceDN w:val="0"/>
        <w:adjustRightInd w:val="0"/>
        <w:spacing w:line="276" w:lineRule="auto"/>
        <w:contextualSpacing/>
        <w:jc w:val="both"/>
        <w:textAlignment w:val="baseline"/>
        <w:rPr>
          <w:rFonts w:ascii="Verdana" w:hAnsi="Verdana" w:cstheme="minorHAnsi"/>
          <w:sz w:val="22"/>
          <w:szCs w:val="22"/>
        </w:rPr>
      </w:pPr>
      <w:bookmarkStart w:id="25" w:name="_Ref46756211"/>
      <w:r w:rsidRPr="00C253B1">
        <w:rPr>
          <w:rFonts w:ascii="Verdana" w:hAnsi="Verdana" w:cstheme="minorHAnsi"/>
          <w:sz w:val="22"/>
          <w:szCs w:val="22"/>
        </w:rPr>
        <w:t xml:space="preserve">Zamawiający z chwilą przeniesienia na niego autorskich praw majątkowych i praw zależnych do Utworów będzie mógł korzystać z nich w zakresie określonym w </w:t>
      </w:r>
      <w:r w:rsidR="008451D7" w:rsidRPr="00C253B1">
        <w:rPr>
          <w:rFonts w:ascii="Verdana" w:hAnsi="Verdana" w:cstheme="minorHAnsi"/>
          <w:sz w:val="22"/>
          <w:szCs w:val="22"/>
        </w:rPr>
        <w:t>Umowie</w:t>
      </w:r>
      <w:r w:rsidRPr="00C253B1">
        <w:rPr>
          <w:rFonts w:ascii="Verdana" w:hAnsi="Verdana" w:cstheme="minorHAnsi"/>
          <w:sz w:val="22"/>
          <w:szCs w:val="22"/>
        </w:rPr>
        <w:t xml:space="preserve"> na wszelkich znanych w dacie zawarcia niniejszej Umowy polach eksploatacji, obejmując wszystkie pola eksploatacji wskazane w art. 50 ustawy o prawie autorskim, a w szczególności:</w:t>
      </w:r>
      <w:bookmarkEnd w:id="25"/>
    </w:p>
    <w:p w14:paraId="50A79BBD" w14:textId="77777777" w:rsidR="00C7602F" w:rsidRPr="00C253B1" w:rsidRDefault="00C7602F" w:rsidP="00B76293">
      <w:pPr>
        <w:numPr>
          <w:ilvl w:val="0"/>
          <w:numId w:val="46"/>
        </w:numPr>
        <w:tabs>
          <w:tab w:val="clear" w:pos="720"/>
        </w:tabs>
        <w:overflowPunct w:val="0"/>
        <w:autoSpaceDE w:val="0"/>
        <w:autoSpaceDN w:val="0"/>
        <w:adjustRightInd w:val="0"/>
        <w:spacing w:line="276" w:lineRule="auto"/>
        <w:ind w:left="1276" w:hanging="567"/>
        <w:contextualSpacing/>
        <w:jc w:val="both"/>
        <w:textAlignment w:val="baseline"/>
        <w:rPr>
          <w:rFonts w:ascii="Verdana" w:hAnsi="Verdana" w:cstheme="minorHAnsi"/>
          <w:sz w:val="22"/>
          <w:szCs w:val="22"/>
        </w:rPr>
      </w:pPr>
      <w:r w:rsidRPr="00C253B1">
        <w:rPr>
          <w:rFonts w:ascii="Verdana" w:hAnsi="Verdana" w:cstheme="minorHAnsi"/>
          <w:sz w:val="22"/>
          <w:szCs w:val="22"/>
        </w:rPr>
        <w:t>użytkowania Utworów na własny użytek, użytek swoich jednostek organizacyjnych oraz użytek osób trzecich w celach związanych z realizacją zadań Zamawiającego,</w:t>
      </w:r>
    </w:p>
    <w:p w14:paraId="490E8DEE" w14:textId="135A66AD" w:rsidR="00C7602F" w:rsidRPr="00C253B1" w:rsidRDefault="00C7602F" w:rsidP="00B76293">
      <w:pPr>
        <w:numPr>
          <w:ilvl w:val="0"/>
          <w:numId w:val="46"/>
        </w:numPr>
        <w:tabs>
          <w:tab w:val="clear" w:pos="720"/>
        </w:tabs>
        <w:overflowPunct w:val="0"/>
        <w:autoSpaceDE w:val="0"/>
        <w:autoSpaceDN w:val="0"/>
        <w:adjustRightInd w:val="0"/>
        <w:spacing w:line="276" w:lineRule="auto"/>
        <w:ind w:left="1276" w:hanging="567"/>
        <w:contextualSpacing/>
        <w:jc w:val="both"/>
        <w:textAlignment w:val="baseline"/>
        <w:rPr>
          <w:rFonts w:ascii="Verdana" w:hAnsi="Verdana" w:cstheme="minorHAnsi"/>
          <w:sz w:val="22"/>
          <w:szCs w:val="22"/>
        </w:rPr>
      </w:pPr>
      <w:r w:rsidRPr="00C253B1">
        <w:rPr>
          <w:rFonts w:ascii="Verdana" w:hAnsi="Verdana" w:cstheme="minorHAnsi"/>
          <w:sz w:val="22"/>
          <w:szCs w:val="22"/>
        </w:rPr>
        <w:t>utrwalenia Utworów na wszelkich rodzajach nośników, a w szczególności na nośnikach video, taśmie światłoczułej, magnetycznej, dyskach komputerowych oraz wszystkich typach nośników przeznaczonych do zapisu cyfrowego (np. CD, DVD, Blue-</w:t>
      </w:r>
      <w:proofErr w:type="spellStart"/>
      <w:r w:rsidRPr="00C253B1">
        <w:rPr>
          <w:rFonts w:ascii="Verdana" w:hAnsi="Verdana" w:cstheme="minorHAnsi"/>
          <w:sz w:val="22"/>
          <w:szCs w:val="22"/>
        </w:rPr>
        <w:t>ray</w:t>
      </w:r>
      <w:proofErr w:type="spellEnd"/>
      <w:r w:rsidRPr="00C253B1">
        <w:rPr>
          <w:rFonts w:ascii="Verdana" w:hAnsi="Verdana" w:cstheme="minorHAnsi"/>
          <w:sz w:val="22"/>
          <w:szCs w:val="22"/>
        </w:rPr>
        <w:t>, pendrive, itd.) oraz na rozwiązaniach chmurowych przechowywania danych,</w:t>
      </w:r>
    </w:p>
    <w:p w14:paraId="4E67CF5B" w14:textId="77777777" w:rsidR="00C7602F" w:rsidRPr="00C253B1" w:rsidRDefault="00C7602F" w:rsidP="00B76293">
      <w:pPr>
        <w:numPr>
          <w:ilvl w:val="0"/>
          <w:numId w:val="46"/>
        </w:numPr>
        <w:tabs>
          <w:tab w:val="clear" w:pos="720"/>
        </w:tabs>
        <w:overflowPunct w:val="0"/>
        <w:autoSpaceDE w:val="0"/>
        <w:autoSpaceDN w:val="0"/>
        <w:adjustRightInd w:val="0"/>
        <w:spacing w:line="276" w:lineRule="auto"/>
        <w:ind w:left="1276" w:hanging="567"/>
        <w:contextualSpacing/>
        <w:jc w:val="both"/>
        <w:textAlignment w:val="baseline"/>
        <w:rPr>
          <w:rFonts w:ascii="Verdana" w:hAnsi="Verdana" w:cstheme="minorHAnsi"/>
          <w:sz w:val="22"/>
          <w:szCs w:val="22"/>
        </w:rPr>
      </w:pPr>
      <w:r w:rsidRPr="00C253B1">
        <w:rPr>
          <w:rFonts w:ascii="Verdana" w:hAnsi="Verdana" w:cstheme="minorHAnsi"/>
          <w:sz w:val="22"/>
          <w:szCs w:val="22"/>
        </w:rPr>
        <w:t>zwielokrotniania Utworów dowolną techniką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drukarską, reprograficzną, zapisu magnetycznego oraz techniką cyfrową,</w:t>
      </w:r>
    </w:p>
    <w:p w14:paraId="7F8AC579" w14:textId="42F3555E" w:rsidR="00C7602F" w:rsidRPr="00C253B1" w:rsidRDefault="00C7602F" w:rsidP="00B76293">
      <w:pPr>
        <w:numPr>
          <w:ilvl w:val="0"/>
          <w:numId w:val="46"/>
        </w:numPr>
        <w:tabs>
          <w:tab w:val="clear" w:pos="720"/>
        </w:tabs>
        <w:overflowPunct w:val="0"/>
        <w:autoSpaceDE w:val="0"/>
        <w:autoSpaceDN w:val="0"/>
        <w:adjustRightInd w:val="0"/>
        <w:spacing w:line="276" w:lineRule="auto"/>
        <w:ind w:left="1276" w:hanging="567"/>
        <w:contextualSpacing/>
        <w:jc w:val="both"/>
        <w:textAlignment w:val="baseline"/>
        <w:rPr>
          <w:rFonts w:ascii="Verdana" w:hAnsi="Verdana" w:cstheme="minorHAnsi"/>
          <w:sz w:val="22"/>
          <w:szCs w:val="22"/>
        </w:rPr>
      </w:pPr>
      <w:r w:rsidRPr="00C253B1">
        <w:rPr>
          <w:rFonts w:ascii="Verdana" w:hAnsi="Verdana" w:cstheme="minorHAnsi"/>
          <w:sz w:val="22"/>
          <w:szCs w:val="22"/>
        </w:rPr>
        <w:t>wprowadzania do obrotu,</w:t>
      </w:r>
    </w:p>
    <w:p w14:paraId="09C6B6FC" w14:textId="77777777" w:rsidR="00C7602F" w:rsidRPr="00C253B1" w:rsidRDefault="00C7602F" w:rsidP="00B76293">
      <w:pPr>
        <w:numPr>
          <w:ilvl w:val="0"/>
          <w:numId w:val="46"/>
        </w:numPr>
        <w:tabs>
          <w:tab w:val="clear" w:pos="720"/>
        </w:tabs>
        <w:overflowPunct w:val="0"/>
        <w:autoSpaceDE w:val="0"/>
        <w:autoSpaceDN w:val="0"/>
        <w:adjustRightInd w:val="0"/>
        <w:spacing w:line="276" w:lineRule="auto"/>
        <w:ind w:left="1276" w:hanging="567"/>
        <w:contextualSpacing/>
        <w:jc w:val="both"/>
        <w:textAlignment w:val="baseline"/>
        <w:rPr>
          <w:rFonts w:ascii="Verdana" w:hAnsi="Verdana" w:cstheme="minorHAnsi"/>
          <w:sz w:val="22"/>
          <w:szCs w:val="22"/>
        </w:rPr>
      </w:pPr>
      <w:r w:rsidRPr="00C253B1">
        <w:rPr>
          <w:rFonts w:ascii="Verdana" w:hAnsi="Verdana" w:cstheme="minorHAnsi"/>
          <w:sz w:val="22"/>
          <w:szCs w:val="22"/>
        </w:rPr>
        <w:t>wprowadzania Utworów do pamięci komputera na dowolnej liczbie stanowisk komputerowych oraz do sieci multimedialnej, telekomunikacyjnej, komputerowej, w tym do Internetu,</w:t>
      </w:r>
    </w:p>
    <w:p w14:paraId="2766971F" w14:textId="77777777" w:rsidR="00C7602F" w:rsidRPr="00C253B1" w:rsidRDefault="00C7602F" w:rsidP="00B76293">
      <w:pPr>
        <w:numPr>
          <w:ilvl w:val="0"/>
          <w:numId w:val="46"/>
        </w:numPr>
        <w:tabs>
          <w:tab w:val="clear" w:pos="720"/>
        </w:tabs>
        <w:overflowPunct w:val="0"/>
        <w:autoSpaceDE w:val="0"/>
        <w:autoSpaceDN w:val="0"/>
        <w:adjustRightInd w:val="0"/>
        <w:spacing w:line="276" w:lineRule="auto"/>
        <w:ind w:left="1276" w:hanging="567"/>
        <w:contextualSpacing/>
        <w:jc w:val="both"/>
        <w:textAlignment w:val="baseline"/>
        <w:rPr>
          <w:rFonts w:ascii="Verdana" w:hAnsi="Verdana" w:cstheme="minorHAnsi"/>
          <w:sz w:val="22"/>
          <w:szCs w:val="22"/>
        </w:rPr>
      </w:pPr>
      <w:r w:rsidRPr="00C253B1">
        <w:rPr>
          <w:rFonts w:ascii="Verdana" w:hAnsi="Verdana" w:cstheme="minorHAnsi"/>
          <w:sz w:val="22"/>
          <w:szCs w:val="22"/>
        </w:rPr>
        <w:t>wystawiania, ekspozycji, wyświetlania i publicznego odtwarzania Utworu,</w:t>
      </w:r>
    </w:p>
    <w:p w14:paraId="25C0553B" w14:textId="77777777" w:rsidR="00C7602F" w:rsidRPr="00C253B1" w:rsidRDefault="00C7602F" w:rsidP="00B76293">
      <w:pPr>
        <w:numPr>
          <w:ilvl w:val="0"/>
          <w:numId w:val="46"/>
        </w:numPr>
        <w:tabs>
          <w:tab w:val="clear" w:pos="720"/>
        </w:tabs>
        <w:overflowPunct w:val="0"/>
        <w:autoSpaceDE w:val="0"/>
        <w:autoSpaceDN w:val="0"/>
        <w:adjustRightInd w:val="0"/>
        <w:spacing w:line="276" w:lineRule="auto"/>
        <w:ind w:left="1276" w:hanging="567"/>
        <w:contextualSpacing/>
        <w:jc w:val="both"/>
        <w:textAlignment w:val="baseline"/>
        <w:rPr>
          <w:rFonts w:ascii="Verdana" w:hAnsi="Verdana" w:cstheme="minorHAnsi"/>
          <w:sz w:val="22"/>
          <w:szCs w:val="22"/>
        </w:rPr>
      </w:pPr>
      <w:r w:rsidRPr="00C253B1">
        <w:rPr>
          <w:rFonts w:ascii="Verdana" w:hAnsi="Verdana" w:cstheme="minorHAnsi"/>
          <w:sz w:val="22"/>
          <w:szCs w:val="22"/>
        </w:rPr>
        <w:t>wymiany nośników, na których utwór utrwalono,</w:t>
      </w:r>
    </w:p>
    <w:p w14:paraId="5E929186" w14:textId="77777777" w:rsidR="00C7602F" w:rsidRPr="00C253B1" w:rsidRDefault="00C7602F" w:rsidP="00B76293">
      <w:pPr>
        <w:numPr>
          <w:ilvl w:val="0"/>
          <w:numId w:val="46"/>
        </w:numPr>
        <w:tabs>
          <w:tab w:val="clear" w:pos="720"/>
        </w:tabs>
        <w:overflowPunct w:val="0"/>
        <w:autoSpaceDE w:val="0"/>
        <w:autoSpaceDN w:val="0"/>
        <w:adjustRightInd w:val="0"/>
        <w:spacing w:line="276" w:lineRule="auto"/>
        <w:ind w:left="1276" w:hanging="567"/>
        <w:contextualSpacing/>
        <w:jc w:val="both"/>
        <w:textAlignment w:val="baseline"/>
        <w:rPr>
          <w:rFonts w:ascii="Verdana" w:hAnsi="Verdana" w:cstheme="minorHAnsi"/>
          <w:sz w:val="22"/>
          <w:szCs w:val="22"/>
        </w:rPr>
      </w:pPr>
      <w:r w:rsidRPr="00C253B1">
        <w:rPr>
          <w:rFonts w:ascii="Verdana" w:hAnsi="Verdana" w:cstheme="minorHAnsi"/>
          <w:sz w:val="22"/>
          <w:szCs w:val="22"/>
        </w:rPr>
        <w:t>wykorzystania w utworach audiowizualnych,</w:t>
      </w:r>
    </w:p>
    <w:p w14:paraId="37E59A65" w14:textId="77777777" w:rsidR="00C7602F" w:rsidRPr="00C253B1" w:rsidRDefault="00C7602F" w:rsidP="00B76293">
      <w:pPr>
        <w:numPr>
          <w:ilvl w:val="0"/>
          <w:numId w:val="46"/>
        </w:numPr>
        <w:tabs>
          <w:tab w:val="clear" w:pos="720"/>
        </w:tabs>
        <w:overflowPunct w:val="0"/>
        <w:autoSpaceDE w:val="0"/>
        <w:autoSpaceDN w:val="0"/>
        <w:adjustRightInd w:val="0"/>
        <w:spacing w:line="276" w:lineRule="auto"/>
        <w:ind w:left="1276" w:hanging="567"/>
        <w:contextualSpacing/>
        <w:jc w:val="both"/>
        <w:textAlignment w:val="baseline"/>
        <w:rPr>
          <w:rFonts w:ascii="Verdana" w:hAnsi="Verdana" w:cstheme="minorHAnsi"/>
          <w:sz w:val="22"/>
          <w:szCs w:val="22"/>
        </w:rPr>
      </w:pPr>
      <w:r w:rsidRPr="00C253B1">
        <w:rPr>
          <w:rFonts w:ascii="Verdana" w:hAnsi="Verdana" w:cstheme="minorHAnsi"/>
          <w:sz w:val="22"/>
          <w:szCs w:val="22"/>
        </w:rPr>
        <w:t>wykorzystywania całości lub fragmentów utworu do celów promocyjnych i reklamy,</w:t>
      </w:r>
    </w:p>
    <w:p w14:paraId="7E60F0ED" w14:textId="77777777" w:rsidR="00C7602F" w:rsidRPr="00C253B1" w:rsidRDefault="00C7602F" w:rsidP="00B76293">
      <w:pPr>
        <w:numPr>
          <w:ilvl w:val="0"/>
          <w:numId w:val="46"/>
        </w:numPr>
        <w:tabs>
          <w:tab w:val="clear" w:pos="720"/>
        </w:tabs>
        <w:overflowPunct w:val="0"/>
        <w:autoSpaceDE w:val="0"/>
        <w:autoSpaceDN w:val="0"/>
        <w:adjustRightInd w:val="0"/>
        <w:spacing w:line="276" w:lineRule="auto"/>
        <w:ind w:left="1276" w:hanging="567"/>
        <w:contextualSpacing/>
        <w:jc w:val="both"/>
        <w:textAlignment w:val="baseline"/>
        <w:rPr>
          <w:rFonts w:ascii="Verdana" w:hAnsi="Verdana" w:cstheme="minorHAnsi"/>
          <w:sz w:val="22"/>
          <w:szCs w:val="22"/>
        </w:rPr>
      </w:pPr>
      <w:r w:rsidRPr="00C253B1">
        <w:rPr>
          <w:rFonts w:ascii="Verdana" w:hAnsi="Verdana" w:cstheme="minorHAnsi"/>
          <w:sz w:val="22"/>
          <w:szCs w:val="22"/>
        </w:rPr>
        <w:t>wprowadzania zmian, skrótów,</w:t>
      </w:r>
    </w:p>
    <w:p w14:paraId="6807A4F0" w14:textId="77777777" w:rsidR="00C7602F" w:rsidRPr="00C253B1" w:rsidRDefault="00C7602F" w:rsidP="00B76293">
      <w:pPr>
        <w:numPr>
          <w:ilvl w:val="0"/>
          <w:numId w:val="46"/>
        </w:numPr>
        <w:tabs>
          <w:tab w:val="clear" w:pos="720"/>
        </w:tabs>
        <w:overflowPunct w:val="0"/>
        <w:autoSpaceDE w:val="0"/>
        <w:autoSpaceDN w:val="0"/>
        <w:adjustRightInd w:val="0"/>
        <w:spacing w:line="276" w:lineRule="auto"/>
        <w:ind w:left="1276" w:hanging="567"/>
        <w:contextualSpacing/>
        <w:jc w:val="both"/>
        <w:textAlignment w:val="baseline"/>
        <w:rPr>
          <w:rFonts w:ascii="Verdana" w:hAnsi="Verdana" w:cstheme="minorHAnsi"/>
          <w:sz w:val="22"/>
          <w:szCs w:val="22"/>
        </w:rPr>
      </w:pPr>
      <w:r w:rsidRPr="00C253B1">
        <w:rPr>
          <w:rFonts w:ascii="Verdana" w:hAnsi="Verdana" w:cstheme="minorHAnsi"/>
          <w:sz w:val="22"/>
          <w:szCs w:val="22"/>
        </w:rPr>
        <w:lastRenderedPageBreak/>
        <w:t>sporządzenia wersji obcojęzycznych, zarówno przy użyciu napisów, jak i lektora,</w:t>
      </w:r>
    </w:p>
    <w:p w14:paraId="084F7A4F" w14:textId="77777777" w:rsidR="00C7602F" w:rsidRPr="00C253B1" w:rsidRDefault="00C7602F" w:rsidP="00B76293">
      <w:pPr>
        <w:numPr>
          <w:ilvl w:val="0"/>
          <w:numId w:val="46"/>
        </w:numPr>
        <w:tabs>
          <w:tab w:val="clear" w:pos="720"/>
        </w:tabs>
        <w:overflowPunct w:val="0"/>
        <w:autoSpaceDE w:val="0"/>
        <w:autoSpaceDN w:val="0"/>
        <w:adjustRightInd w:val="0"/>
        <w:spacing w:line="276" w:lineRule="auto"/>
        <w:ind w:left="1276" w:hanging="567"/>
        <w:contextualSpacing/>
        <w:jc w:val="both"/>
        <w:textAlignment w:val="baseline"/>
        <w:rPr>
          <w:rFonts w:ascii="Verdana" w:hAnsi="Verdana" w:cstheme="minorHAnsi"/>
          <w:sz w:val="22"/>
          <w:szCs w:val="22"/>
        </w:rPr>
      </w:pPr>
      <w:r w:rsidRPr="00C253B1">
        <w:rPr>
          <w:rFonts w:ascii="Verdana" w:hAnsi="Verdana" w:cstheme="minorHAnsi"/>
          <w:sz w:val="22"/>
          <w:szCs w:val="22"/>
        </w:rPr>
        <w:t>publicznego udostępniania Utworu w taki sposób, aby każdy mógł mieć do niego dostęp w miejscu i w czasie przez niego wybranym,</w:t>
      </w:r>
    </w:p>
    <w:p w14:paraId="6C13EA7C" w14:textId="44315740" w:rsidR="00C7602F" w:rsidRPr="00C253B1" w:rsidRDefault="00C7602F" w:rsidP="00B76293">
      <w:pPr>
        <w:numPr>
          <w:ilvl w:val="0"/>
          <w:numId w:val="46"/>
        </w:numPr>
        <w:tabs>
          <w:tab w:val="clear" w:pos="720"/>
        </w:tabs>
        <w:overflowPunct w:val="0"/>
        <w:autoSpaceDE w:val="0"/>
        <w:autoSpaceDN w:val="0"/>
        <w:adjustRightInd w:val="0"/>
        <w:spacing w:line="276" w:lineRule="auto"/>
        <w:ind w:left="1276" w:hanging="567"/>
        <w:contextualSpacing/>
        <w:jc w:val="both"/>
        <w:textAlignment w:val="baseline"/>
        <w:rPr>
          <w:rFonts w:ascii="Verdana" w:hAnsi="Verdana" w:cstheme="minorHAnsi"/>
          <w:sz w:val="22"/>
          <w:szCs w:val="22"/>
        </w:rPr>
      </w:pPr>
      <w:r w:rsidRPr="00C253B1">
        <w:rPr>
          <w:rFonts w:ascii="Verdana" w:hAnsi="Verdana" w:cstheme="minorHAnsi"/>
          <w:sz w:val="22"/>
          <w:szCs w:val="22"/>
        </w:rPr>
        <w:t>najmu,</w:t>
      </w:r>
    </w:p>
    <w:p w14:paraId="53178351" w14:textId="0BE915A9" w:rsidR="00C7602F" w:rsidRPr="00C253B1" w:rsidRDefault="00C7602F" w:rsidP="00B76293">
      <w:pPr>
        <w:numPr>
          <w:ilvl w:val="0"/>
          <w:numId w:val="46"/>
        </w:numPr>
        <w:tabs>
          <w:tab w:val="clear" w:pos="720"/>
        </w:tabs>
        <w:overflowPunct w:val="0"/>
        <w:autoSpaceDE w:val="0"/>
        <w:autoSpaceDN w:val="0"/>
        <w:adjustRightInd w:val="0"/>
        <w:spacing w:line="276" w:lineRule="auto"/>
        <w:ind w:left="1276" w:hanging="567"/>
        <w:contextualSpacing/>
        <w:jc w:val="both"/>
        <w:textAlignment w:val="baseline"/>
        <w:rPr>
          <w:rFonts w:ascii="Verdana" w:hAnsi="Verdana" w:cstheme="minorHAnsi"/>
          <w:sz w:val="22"/>
          <w:szCs w:val="22"/>
        </w:rPr>
      </w:pPr>
      <w:r w:rsidRPr="00C253B1">
        <w:rPr>
          <w:rFonts w:ascii="Verdana" w:hAnsi="Verdana" w:cstheme="minorHAnsi"/>
          <w:sz w:val="22"/>
          <w:szCs w:val="22"/>
        </w:rPr>
        <w:t>dzierżawy,</w:t>
      </w:r>
    </w:p>
    <w:p w14:paraId="4815A666" w14:textId="7909945F" w:rsidR="00C7602F" w:rsidRPr="00C253B1" w:rsidRDefault="00C7602F" w:rsidP="00B76293">
      <w:pPr>
        <w:numPr>
          <w:ilvl w:val="0"/>
          <w:numId w:val="46"/>
        </w:numPr>
        <w:tabs>
          <w:tab w:val="clear" w:pos="720"/>
        </w:tabs>
        <w:overflowPunct w:val="0"/>
        <w:autoSpaceDE w:val="0"/>
        <w:autoSpaceDN w:val="0"/>
        <w:adjustRightInd w:val="0"/>
        <w:spacing w:line="276" w:lineRule="auto"/>
        <w:ind w:left="1276" w:hanging="567"/>
        <w:contextualSpacing/>
        <w:jc w:val="both"/>
        <w:textAlignment w:val="baseline"/>
        <w:rPr>
          <w:rFonts w:ascii="Verdana" w:hAnsi="Verdana" w:cstheme="minorHAnsi"/>
          <w:sz w:val="22"/>
          <w:szCs w:val="22"/>
        </w:rPr>
      </w:pPr>
      <w:r w:rsidRPr="00C253B1">
        <w:rPr>
          <w:rFonts w:ascii="Verdana" w:hAnsi="Verdana" w:cstheme="minorHAnsi"/>
          <w:sz w:val="22"/>
          <w:szCs w:val="22"/>
        </w:rPr>
        <w:t>udzielania</w:t>
      </w:r>
      <w:r w:rsidR="00895979" w:rsidRPr="00C253B1">
        <w:rPr>
          <w:rFonts w:ascii="Verdana" w:hAnsi="Verdana" w:cstheme="minorHAnsi"/>
          <w:sz w:val="22"/>
          <w:szCs w:val="22"/>
        </w:rPr>
        <w:t xml:space="preserve"> L</w:t>
      </w:r>
      <w:r w:rsidRPr="00C253B1">
        <w:rPr>
          <w:rFonts w:ascii="Verdana" w:hAnsi="Verdana" w:cstheme="minorHAnsi"/>
          <w:sz w:val="22"/>
          <w:szCs w:val="22"/>
        </w:rPr>
        <w:t>icencji na wykorzystanie w całości lub części,</w:t>
      </w:r>
    </w:p>
    <w:p w14:paraId="019D6715" w14:textId="42573B7A" w:rsidR="00C7602F" w:rsidRPr="00C253B1" w:rsidRDefault="00C7602F" w:rsidP="00B76293">
      <w:pPr>
        <w:numPr>
          <w:ilvl w:val="0"/>
          <w:numId w:val="46"/>
        </w:numPr>
        <w:tabs>
          <w:tab w:val="clear" w:pos="720"/>
        </w:tabs>
        <w:overflowPunct w:val="0"/>
        <w:autoSpaceDE w:val="0"/>
        <w:autoSpaceDN w:val="0"/>
        <w:adjustRightInd w:val="0"/>
        <w:spacing w:line="276" w:lineRule="auto"/>
        <w:ind w:left="1276" w:hanging="567"/>
        <w:contextualSpacing/>
        <w:jc w:val="both"/>
        <w:textAlignment w:val="baseline"/>
        <w:rPr>
          <w:rFonts w:ascii="Verdana" w:hAnsi="Verdana" w:cstheme="minorHAnsi"/>
          <w:sz w:val="22"/>
          <w:szCs w:val="22"/>
        </w:rPr>
      </w:pPr>
      <w:r w:rsidRPr="00C253B1">
        <w:rPr>
          <w:rFonts w:ascii="Verdana" w:hAnsi="Verdana" w:cstheme="minorHAnsi"/>
          <w:sz w:val="22"/>
          <w:szCs w:val="22"/>
        </w:rPr>
        <w:t>wielokrotnego wykorzystywania do realizacji inwestycji oraz jej rozbudowy, przebudowy, rekonstrukcji lub renowacji,</w:t>
      </w:r>
    </w:p>
    <w:p w14:paraId="0E8843CF" w14:textId="7260BF63" w:rsidR="00C7602F" w:rsidRPr="00C253B1" w:rsidRDefault="00C7602F" w:rsidP="00B76293">
      <w:pPr>
        <w:numPr>
          <w:ilvl w:val="0"/>
          <w:numId w:val="46"/>
        </w:numPr>
        <w:tabs>
          <w:tab w:val="clear" w:pos="720"/>
        </w:tabs>
        <w:overflowPunct w:val="0"/>
        <w:autoSpaceDE w:val="0"/>
        <w:autoSpaceDN w:val="0"/>
        <w:adjustRightInd w:val="0"/>
        <w:spacing w:line="276" w:lineRule="auto"/>
        <w:ind w:left="1276" w:hanging="567"/>
        <w:contextualSpacing/>
        <w:jc w:val="both"/>
        <w:textAlignment w:val="baseline"/>
        <w:rPr>
          <w:rFonts w:ascii="Verdana" w:hAnsi="Verdana" w:cstheme="minorHAnsi"/>
          <w:sz w:val="22"/>
          <w:szCs w:val="22"/>
        </w:rPr>
      </w:pPr>
      <w:r w:rsidRPr="00C253B1">
        <w:rPr>
          <w:rFonts w:ascii="Verdana" w:hAnsi="Verdana" w:cstheme="minorHAnsi"/>
          <w:sz w:val="22"/>
          <w:szCs w:val="22"/>
        </w:rPr>
        <w:t>publikowania części lub całości.</w:t>
      </w:r>
    </w:p>
    <w:p w14:paraId="1C9E1200" w14:textId="77777777" w:rsidR="00C7602F" w:rsidRPr="00C253B1" w:rsidRDefault="00C7602F" w:rsidP="00B76293">
      <w:pPr>
        <w:numPr>
          <w:ilvl w:val="0"/>
          <w:numId w:val="61"/>
        </w:numPr>
        <w:overflowPunct w:val="0"/>
        <w:autoSpaceDE w:val="0"/>
        <w:autoSpaceDN w:val="0"/>
        <w:adjustRightInd w:val="0"/>
        <w:spacing w:line="276" w:lineRule="auto"/>
        <w:contextualSpacing/>
        <w:jc w:val="both"/>
        <w:textAlignment w:val="baseline"/>
        <w:rPr>
          <w:rFonts w:ascii="Verdana" w:hAnsi="Verdana" w:cstheme="minorHAnsi"/>
          <w:sz w:val="22"/>
          <w:szCs w:val="22"/>
        </w:rPr>
      </w:pPr>
      <w:r w:rsidRPr="00C253B1">
        <w:rPr>
          <w:rFonts w:ascii="Verdana" w:hAnsi="Verdana" w:cstheme="minorHAnsi"/>
          <w:sz w:val="22"/>
          <w:szCs w:val="22"/>
        </w:rPr>
        <w:t xml:space="preserve">Jeżeli w przyszłości powstaną nowe, nieistniejące obecnie pola eksploatacji, które Zamawiający będzie chciał wykorzystać, Wykonawca zobowiązuje się, w terminie do 30 Dni od dnia otrzymania wezwania od Zamawiającego, zawrzeć z Zamawiającym umowę przenoszącą autorskie prawa majątkowe do Utworów powstałych w związku z realizacją niniejszej Umowy lub jej części na wskazanych w wezwaniu polach eksploatacji na rzecz Zamawiającego. Przeniesienie nastąpi na warunkach analogicznych do tych, które zostały zawarte w niniejszej Umowie i bez odrębnego wynagrodzenia na rzecz Wykonawcy. </w:t>
      </w:r>
    </w:p>
    <w:p w14:paraId="77255902" w14:textId="77777777" w:rsidR="00C7602F" w:rsidRPr="00C253B1" w:rsidRDefault="00C7602F" w:rsidP="00B76293">
      <w:pPr>
        <w:numPr>
          <w:ilvl w:val="0"/>
          <w:numId w:val="61"/>
        </w:numPr>
        <w:spacing w:line="276" w:lineRule="auto"/>
        <w:contextualSpacing/>
        <w:jc w:val="both"/>
        <w:rPr>
          <w:rFonts w:ascii="Verdana" w:eastAsia="Arial" w:hAnsi="Verdana" w:cstheme="minorHAnsi"/>
          <w:sz w:val="22"/>
          <w:szCs w:val="22"/>
        </w:rPr>
      </w:pPr>
      <w:r w:rsidRPr="00C253B1">
        <w:rPr>
          <w:rFonts w:ascii="Verdana" w:hAnsi="Verdana" w:cstheme="minorHAnsi"/>
          <w:sz w:val="22"/>
          <w:szCs w:val="22"/>
        </w:rPr>
        <w:t>Równocześnie z nabyciem autorskich praw majątkowych do Utworów Zamawiający nabywa w ramach Wynagrodzenia własność wszystkich egzemplarzy lub nośników, na których Utwory zostały utrwalone. Wynagrodzenie obejmuje także wynagrodzenie za wykorzystywanie Utworów na poszczególnych polach eksploatacji.</w:t>
      </w:r>
    </w:p>
    <w:p w14:paraId="6ED4A376" w14:textId="77777777" w:rsidR="00C7602F" w:rsidRPr="00C253B1" w:rsidRDefault="00C7602F" w:rsidP="00B76293">
      <w:pPr>
        <w:numPr>
          <w:ilvl w:val="0"/>
          <w:numId w:val="61"/>
        </w:numPr>
        <w:overflowPunct w:val="0"/>
        <w:autoSpaceDE w:val="0"/>
        <w:autoSpaceDN w:val="0"/>
        <w:adjustRightInd w:val="0"/>
        <w:spacing w:line="276" w:lineRule="auto"/>
        <w:contextualSpacing/>
        <w:jc w:val="both"/>
        <w:textAlignment w:val="baseline"/>
        <w:rPr>
          <w:rFonts w:ascii="Verdana" w:eastAsia="Calibri" w:hAnsi="Verdana" w:cstheme="minorHAnsi"/>
          <w:sz w:val="22"/>
          <w:szCs w:val="22"/>
        </w:rPr>
      </w:pPr>
      <w:r w:rsidRPr="00C253B1">
        <w:rPr>
          <w:rFonts w:ascii="Verdana" w:eastAsia="Calibri" w:hAnsi="Verdana" w:cstheme="minorHAnsi"/>
          <w:sz w:val="22"/>
          <w:szCs w:val="22"/>
        </w:rPr>
        <w:t xml:space="preserve">Zamawiający na podstawie Umowy nabywa prawo do przeniesienia autorskich praw majątkowych uzyskanych na podstawie niniejszej Umowy na rzecz osób trzecich, a także nabywa prawo do korzystania i rozporządzania zależnym prawem autorskim w zakresie określonym niniejszą Umową, bez konieczności uzyskiwania dodatkowej zgody Wykonawcy. </w:t>
      </w:r>
    </w:p>
    <w:p w14:paraId="6E8FE684" w14:textId="563BFA4E" w:rsidR="00C7602F" w:rsidRPr="00C253B1" w:rsidRDefault="00C7602F" w:rsidP="00B76293">
      <w:pPr>
        <w:numPr>
          <w:ilvl w:val="0"/>
          <w:numId w:val="61"/>
        </w:numPr>
        <w:overflowPunct w:val="0"/>
        <w:autoSpaceDE w:val="0"/>
        <w:autoSpaceDN w:val="0"/>
        <w:adjustRightInd w:val="0"/>
        <w:spacing w:line="276" w:lineRule="auto"/>
        <w:contextualSpacing/>
        <w:jc w:val="both"/>
        <w:textAlignment w:val="baseline"/>
        <w:rPr>
          <w:rFonts w:ascii="Verdana" w:hAnsi="Verdana" w:cstheme="minorHAnsi"/>
          <w:sz w:val="22"/>
          <w:szCs w:val="22"/>
        </w:rPr>
      </w:pPr>
      <w:r w:rsidRPr="00C253B1">
        <w:rPr>
          <w:rFonts w:ascii="Verdana" w:hAnsi="Verdana" w:cstheme="minorHAnsi"/>
          <w:sz w:val="22"/>
          <w:szCs w:val="22"/>
        </w:rPr>
        <w:t>Strony ustalają, iż wykonywanie nabytych praw na wszystkich polach eksploatacji określonych w ust. 6 może następować w całości, w części, fragmentach, samodzielnie, w połączeniu z dziełami innych podmiotów, w tym jako część dzieła zbiorowego, po zarchiwizowaniu w formie elektronicznej i drukowanej, po dokonaniu opracowań, przystosowań, uzupełnień lub innych modyfikacji itd.</w:t>
      </w:r>
    </w:p>
    <w:p w14:paraId="218B5183" w14:textId="77777777" w:rsidR="00C7602F" w:rsidRPr="00C253B1" w:rsidRDefault="00C7602F" w:rsidP="00B76293">
      <w:pPr>
        <w:numPr>
          <w:ilvl w:val="0"/>
          <w:numId w:val="61"/>
        </w:numPr>
        <w:overflowPunct w:val="0"/>
        <w:autoSpaceDE w:val="0"/>
        <w:autoSpaceDN w:val="0"/>
        <w:adjustRightInd w:val="0"/>
        <w:spacing w:line="276" w:lineRule="auto"/>
        <w:contextualSpacing/>
        <w:jc w:val="both"/>
        <w:textAlignment w:val="baseline"/>
        <w:rPr>
          <w:rFonts w:ascii="Verdana" w:hAnsi="Verdana" w:cstheme="minorHAnsi"/>
          <w:sz w:val="22"/>
          <w:szCs w:val="22"/>
        </w:rPr>
      </w:pPr>
      <w:r w:rsidRPr="00C253B1">
        <w:rPr>
          <w:rFonts w:ascii="Verdana" w:hAnsi="Verdana" w:cstheme="minorHAnsi"/>
          <w:sz w:val="22"/>
          <w:szCs w:val="22"/>
        </w:rPr>
        <w:t>W przypadku wystąpienia przez jakąkolwiek osobę trzecią w stosunku do Zamawiającego z roszczeniem z tytułu naruszenia praw autorskich lub praw zależnych, zarówno osobistych, jak i majątkowych, jeżeli naruszenie nastąpiło w związku z realizacją Umowy przez Wykonawcę, Wykonawca:</w:t>
      </w:r>
    </w:p>
    <w:p w14:paraId="78C2D64B" w14:textId="77777777" w:rsidR="00C7602F" w:rsidRPr="00C253B1" w:rsidRDefault="00C7602F" w:rsidP="00B76293">
      <w:pPr>
        <w:numPr>
          <w:ilvl w:val="0"/>
          <w:numId w:val="45"/>
        </w:numPr>
        <w:overflowPunct w:val="0"/>
        <w:autoSpaceDE w:val="0"/>
        <w:autoSpaceDN w:val="0"/>
        <w:adjustRightInd w:val="0"/>
        <w:spacing w:line="276" w:lineRule="auto"/>
        <w:ind w:left="1134" w:hanging="425"/>
        <w:contextualSpacing/>
        <w:jc w:val="both"/>
        <w:textAlignment w:val="baseline"/>
        <w:rPr>
          <w:rFonts w:ascii="Verdana" w:hAnsi="Verdana" w:cstheme="minorHAnsi"/>
          <w:sz w:val="22"/>
          <w:szCs w:val="22"/>
        </w:rPr>
      </w:pPr>
      <w:r w:rsidRPr="00C253B1">
        <w:rPr>
          <w:rFonts w:ascii="Verdana" w:hAnsi="Verdana" w:cstheme="minorHAnsi"/>
          <w:sz w:val="22"/>
          <w:szCs w:val="22"/>
        </w:rPr>
        <w:t>przyjmie na siebie pełną odpowiedzialność za powstanie oraz wszelkie skutki powyższych zdarzeń;</w:t>
      </w:r>
    </w:p>
    <w:p w14:paraId="65A3F4ED" w14:textId="04963441" w:rsidR="00C7602F" w:rsidRPr="00C253B1" w:rsidRDefault="00C7602F" w:rsidP="00B76293">
      <w:pPr>
        <w:numPr>
          <w:ilvl w:val="0"/>
          <w:numId w:val="45"/>
        </w:numPr>
        <w:overflowPunct w:val="0"/>
        <w:autoSpaceDE w:val="0"/>
        <w:autoSpaceDN w:val="0"/>
        <w:adjustRightInd w:val="0"/>
        <w:spacing w:line="276" w:lineRule="auto"/>
        <w:ind w:left="1134" w:hanging="425"/>
        <w:contextualSpacing/>
        <w:jc w:val="both"/>
        <w:textAlignment w:val="baseline"/>
        <w:rPr>
          <w:rFonts w:ascii="Verdana" w:hAnsi="Verdana" w:cstheme="minorHAnsi"/>
          <w:sz w:val="22"/>
          <w:szCs w:val="22"/>
        </w:rPr>
      </w:pPr>
      <w:r w:rsidRPr="00C253B1">
        <w:rPr>
          <w:rFonts w:ascii="Verdana" w:hAnsi="Verdana" w:cstheme="minorHAnsi"/>
          <w:sz w:val="22"/>
          <w:szCs w:val="22"/>
        </w:rPr>
        <w:t xml:space="preserve">w przypadku skierowania sprawy na drogę postępowania sądowego zobowiązuje się wstąpić do procesu w miejsce Zamawiającego, a jeżeli </w:t>
      </w:r>
      <w:r w:rsidRPr="00C253B1">
        <w:rPr>
          <w:rFonts w:ascii="Verdana" w:hAnsi="Verdana" w:cstheme="minorHAnsi"/>
          <w:sz w:val="22"/>
          <w:szCs w:val="22"/>
        </w:rPr>
        <w:lastRenderedPageBreak/>
        <w:t>będzie to niemożliwe, przystąpić do procesu po stronie Zamawiającego oraz pokryje wszelkie koszty związane z udziałem Zamawiającego w postępowaniu sądowym oraz ewentualnym postępowaniu egzekucyjnym, w tym koszty obsługi prawnej postępowania</w:t>
      </w:r>
      <w:r w:rsidR="003E72E0" w:rsidRPr="00C253B1">
        <w:rPr>
          <w:rFonts w:ascii="Verdana" w:hAnsi="Verdana" w:cstheme="minorHAnsi"/>
          <w:sz w:val="22"/>
          <w:szCs w:val="22"/>
        </w:rPr>
        <w:t>;</w:t>
      </w:r>
      <w:r w:rsidRPr="00C253B1">
        <w:rPr>
          <w:rFonts w:ascii="Verdana" w:hAnsi="Verdana" w:cstheme="minorHAnsi"/>
          <w:sz w:val="22"/>
          <w:szCs w:val="22"/>
        </w:rPr>
        <w:t xml:space="preserve"> </w:t>
      </w:r>
    </w:p>
    <w:p w14:paraId="5DF827B3" w14:textId="77777777" w:rsidR="00C7602F" w:rsidRPr="00C253B1" w:rsidRDefault="00C7602F" w:rsidP="00B76293">
      <w:pPr>
        <w:numPr>
          <w:ilvl w:val="0"/>
          <w:numId w:val="45"/>
        </w:numPr>
        <w:overflowPunct w:val="0"/>
        <w:autoSpaceDE w:val="0"/>
        <w:autoSpaceDN w:val="0"/>
        <w:adjustRightInd w:val="0"/>
        <w:spacing w:line="276" w:lineRule="auto"/>
        <w:ind w:left="1134" w:hanging="425"/>
        <w:contextualSpacing/>
        <w:jc w:val="both"/>
        <w:textAlignment w:val="baseline"/>
        <w:rPr>
          <w:rFonts w:ascii="Verdana" w:hAnsi="Verdana" w:cstheme="minorHAnsi"/>
          <w:sz w:val="22"/>
          <w:szCs w:val="22"/>
        </w:rPr>
      </w:pPr>
      <w:r w:rsidRPr="00C253B1">
        <w:rPr>
          <w:rFonts w:ascii="Verdana" w:hAnsi="Verdana" w:cstheme="minorHAnsi"/>
          <w:sz w:val="22"/>
          <w:szCs w:val="22"/>
        </w:rPr>
        <w:t>poniesie wszelkie koszty związane z ewentualnym pokryciem roszczeń majątkowych i niemajątkowych związanych z naruszeniem praw autorskich majątkowych lub osobistych osoby lub osób zgłaszających roszczenia.</w:t>
      </w:r>
    </w:p>
    <w:p w14:paraId="1417E4AF" w14:textId="77777777" w:rsidR="00C7602F" w:rsidRPr="00C253B1" w:rsidRDefault="00C7602F" w:rsidP="005B3C91">
      <w:pPr>
        <w:spacing w:line="276" w:lineRule="auto"/>
        <w:contextualSpacing/>
        <w:rPr>
          <w:rFonts w:ascii="Verdana" w:hAnsi="Verdana"/>
          <w:sz w:val="22"/>
          <w:szCs w:val="22"/>
        </w:rPr>
      </w:pPr>
    </w:p>
    <w:p w14:paraId="73ACBB34" w14:textId="39EB69D4" w:rsidR="00A7399B" w:rsidRPr="00C253B1" w:rsidRDefault="00A7399B" w:rsidP="005B3C91">
      <w:pPr>
        <w:pStyle w:val="Nagwek1"/>
        <w:contextualSpacing/>
        <w:rPr>
          <w:color w:val="auto"/>
          <w:szCs w:val="22"/>
        </w:rPr>
      </w:pPr>
      <w:bookmarkStart w:id="26" w:name="_Toc180495046"/>
      <w:r w:rsidRPr="00C253B1">
        <w:rPr>
          <w:color w:val="auto"/>
          <w:szCs w:val="22"/>
        </w:rPr>
        <w:t xml:space="preserve">§ </w:t>
      </w:r>
      <w:r w:rsidR="00164104" w:rsidRPr="00C253B1">
        <w:rPr>
          <w:color w:val="auto"/>
          <w:szCs w:val="22"/>
        </w:rPr>
        <w:t>1</w:t>
      </w:r>
      <w:r w:rsidR="00164104">
        <w:rPr>
          <w:color w:val="auto"/>
          <w:szCs w:val="22"/>
        </w:rPr>
        <w:t>8</w:t>
      </w:r>
      <w:r w:rsidRPr="00C253B1">
        <w:rPr>
          <w:color w:val="auto"/>
          <w:szCs w:val="22"/>
        </w:rPr>
        <w:br/>
        <w:t>POSTANOWIENIA KOŃCOWE</w:t>
      </w:r>
      <w:bookmarkEnd w:id="26"/>
      <w:r w:rsidRPr="00C253B1">
        <w:rPr>
          <w:color w:val="auto"/>
          <w:szCs w:val="22"/>
        </w:rPr>
        <w:t xml:space="preserve"> </w:t>
      </w:r>
    </w:p>
    <w:p w14:paraId="4496AB7B" w14:textId="77777777" w:rsidR="00DB78C4" w:rsidRPr="00C253B1" w:rsidRDefault="00DB78C4" w:rsidP="005B3C91">
      <w:pPr>
        <w:spacing w:line="276" w:lineRule="auto"/>
        <w:contextualSpacing/>
        <w:rPr>
          <w:rFonts w:ascii="Verdana" w:hAnsi="Verdana"/>
          <w:sz w:val="22"/>
          <w:szCs w:val="22"/>
        </w:rPr>
      </w:pPr>
    </w:p>
    <w:p w14:paraId="47D5B90A" w14:textId="77777777" w:rsidR="00C7602F" w:rsidRPr="00C253B1" w:rsidRDefault="00C7602F" w:rsidP="00B76293">
      <w:pPr>
        <w:numPr>
          <w:ilvl w:val="3"/>
          <w:numId w:val="47"/>
        </w:numPr>
        <w:tabs>
          <w:tab w:val="clear" w:pos="2508"/>
          <w:tab w:val="num" w:pos="426"/>
        </w:tabs>
        <w:spacing w:line="276" w:lineRule="auto"/>
        <w:ind w:left="364" w:hanging="364"/>
        <w:contextualSpacing/>
        <w:jc w:val="both"/>
        <w:rPr>
          <w:rFonts w:ascii="Verdana" w:hAnsi="Verdana" w:cstheme="minorHAnsi"/>
          <w:sz w:val="22"/>
          <w:szCs w:val="22"/>
        </w:rPr>
      </w:pPr>
      <w:r w:rsidRPr="00C253B1">
        <w:rPr>
          <w:rFonts w:ascii="Verdana" w:hAnsi="Verdana" w:cstheme="minorHAnsi"/>
          <w:sz w:val="22"/>
          <w:szCs w:val="22"/>
        </w:rPr>
        <w:t>Wszelkie spory wynikłe na tle realizacji Umowy rozstrzygane będą w drodze polubownych uzgodnień.</w:t>
      </w:r>
    </w:p>
    <w:p w14:paraId="6D288687" w14:textId="77777777" w:rsidR="00C7602F" w:rsidRPr="00C253B1" w:rsidRDefault="00C7602F" w:rsidP="00B76293">
      <w:pPr>
        <w:numPr>
          <w:ilvl w:val="3"/>
          <w:numId w:val="47"/>
        </w:numPr>
        <w:tabs>
          <w:tab w:val="clear" w:pos="2508"/>
          <w:tab w:val="num" w:pos="426"/>
        </w:tabs>
        <w:spacing w:line="276" w:lineRule="auto"/>
        <w:ind w:left="364" w:hanging="364"/>
        <w:contextualSpacing/>
        <w:jc w:val="both"/>
        <w:rPr>
          <w:rFonts w:ascii="Verdana" w:hAnsi="Verdana" w:cstheme="minorHAnsi"/>
          <w:sz w:val="22"/>
          <w:szCs w:val="22"/>
        </w:rPr>
      </w:pPr>
      <w:r w:rsidRPr="00C253B1">
        <w:rPr>
          <w:rFonts w:ascii="Verdana" w:hAnsi="Verdana" w:cstheme="minorHAnsi"/>
          <w:sz w:val="22"/>
          <w:szCs w:val="22"/>
        </w:rPr>
        <w:t>W przypadku braku takich uzgodnień spory rozstrzygane będą przez sąd powszechny właściwy dla siedziby Zamawiającego.</w:t>
      </w:r>
    </w:p>
    <w:p w14:paraId="46BDD756" w14:textId="49731843" w:rsidR="00C7602F" w:rsidRPr="00C253B1" w:rsidRDefault="00C7602F" w:rsidP="00B76293">
      <w:pPr>
        <w:numPr>
          <w:ilvl w:val="3"/>
          <w:numId w:val="47"/>
        </w:numPr>
        <w:tabs>
          <w:tab w:val="clear" w:pos="2508"/>
          <w:tab w:val="num" w:pos="426"/>
        </w:tabs>
        <w:spacing w:line="276" w:lineRule="auto"/>
        <w:ind w:left="364" w:hanging="364"/>
        <w:contextualSpacing/>
        <w:jc w:val="both"/>
        <w:rPr>
          <w:rFonts w:ascii="Verdana" w:hAnsi="Verdana" w:cstheme="minorHAnsi"/>
          <w:sz w:val="22"/>
          <w:szCs w:val="22"/>
        </w:rPr>
      </w:pPr>
      <w:r w:rsidRPr="00C253B1">
        <w:rPr>
          <w:rFonts w:ascii="Verdana" w:hAnsi="Verdana" w:cstheme="minorHAnsi"/>
          <w:sz w:val="22"/>
          <w:szCs w:val="22"/>
        </w:rPr>
        <w:t>Wszelkie zmiany niniejszej Umowy wymagają formy pisemnej (aneksu) pod rygorem nieważności</w:t>
      </w:r>
      <w:r w:rsidR="00836828" w:rsidRPr="00C253B1">
        <w:rPr>
          <w:rFonts w:ascii="Verdana" w:hAnsi="Verdana" w:cstheme="minorHAnsi"/>
          <w:sz w:val="22"/>
          <w:szCs w:val="22"/>
        </w:rPr>
        <w:t xml:space="preserve"> lub formy elektronicznej</w:t>
      </w:r>
      <w:r w:rsidRPr="00C253B1">
        <w:rPr>
          <w:rFonts w:ascii="Verdana" w:hAnsi="Verdana" w:cstheme="minorHAnsi"/>
          <w:sz w:val="22"/>
          <w:szCs w:val="22"/>
        </w:rPr>
        <w:t>.</w:t>
      </w:r>
    </w:p>
    <w:p w14:paraId="7BFAE677" w14:textId="72E40AC8" w:rsidR="00C7602F" w:rsidRPr="00C253B1" w:rsidRDefault="00C7602F" w:rsidP="00B76293">
      <w:pPr>
        <w:numPr>
          <w:ilvl w:val="3"/>
          <w:numId w:val="47"/>
        </w:numPr>
        <w:tabs>
          <w:tab w:val="clear" w:pos="2508"/>
          <w:tab w:val="num" w:pos="426"/>
        </w:tabs>
        <w:spacing w:line="276" w:lineRule="auto"/>
        <w:ind w:left="364" w:hanging="364"/>
        <w:contextualSpacing/>
        <w:jc w:val="both"/>
        <w:rPr>
          <w:rFonts w:ascii="Verdana" w:hAnsi="Verdana" w:cstheme="minorHAnsi"/>
          <w:sz w:val="22"/>
          <w:szCs w:val="22"/>
        </w:rPr>
      </w:pPr>
      <w:r w:rsidRPr="00C253B1">
        <w:rPr>
          <w:rFonts w:ascii="Verdana" w:hAnsi="Verdana" w:cstheme="minorHAnsi"/>
          <w:sz w:val="22"/>
          <w:szCs w:val="22"/>
        </w:rPr>
        <w:t>Strony Umowy zobowiązują się do niezwłocznego powiadamiania o każdej zmianie</w:t>
      </w:r>
      <w:r w:rsidR="0088374E" w:rsidRPr="00C253B1">
        <w:rPr>
          <w:rFonts w:ascii="Verdana" w:hAnsi="Verdana" w:cstheme="minorHAnsi"/>
          <w:sz w:val="22"/>
          <w:szCs w:val="22"/>
        </w:rPr>
        <w:t xml:space="preserve"> ich</w:t>
      </w:r>
      <w:r w:rsidRPr="00C253B1">
        <w:rPr>
          <w:rFonts w:ascii="Verdana" w:hAnsi="Verdana" w:cstheme="minorHAnsi"/>
          <w:sz w:val="22"/>
          <w:szCs w:val="22"/>
        </w:rPr>
        <w:t xml:space="preserve"> danych teleadresowych.</w:t>
      </w:r>
    </w:p>
    <w:p w14:paraId="63685678" w14:textId="77777777" w:rsidR="00C7602F" w:rsidRPr="00C253B1" w:rsidRDefault="00C7602F" w:rsidP="00B76293">
      <w:pPr>
        <w:numPr>
          <w:ilvl w:val="3"/>
          <w:numId w:val="47"/>
        </w:numPr>
        <w:tabs>
          <w:tab w:val="clear" w:pos="2508"/>
          <w:tab w:val="num" w:pos="426"/>
        </w:tabs>
        <w:spacing w:line="276" w:lineRule="auto"/>
        <w:ind w:left="364" w:hanging="364"/>
        <w:contextualSpacing/>
        <w:jc w:val="both"/>
        <w:rPr>
          <w:rFonts w:ascii="Verdana" w:hAnsi="Verdana" w:cstheme="minorHAnsi"/>
          <w:sz w:val="22"/>
          <w:szCs w:val="22"/>
        </w:rPr>
      </w:pPr>
      <w:r w:rsidRPr="00C253B1">
        <w:rPr>
          <w:rFonts w:ascii="Verdana" w:hAnsi="Verdana" w:cstheme="minorHAnsi"/>
          <w:sz w:val="22"/>
          <w:szCs w:val="22"/>
        </w:rPr>
        <w:t>W sprawach nie uregulowanych w Umowie stosuje się przepisy Kodeksu Cywilnego, Prawa budowlanego, Prawa zamówień publicznych oraz powszechnie obowiązujące przepisy w zakresie tematycznym uregulowanym w Umowie.</w:t>
      </w:r>
    </w:p>
    <w:p w14:paraId="34CA2185" w14:textId="75712D84" w:rsidR="00C7602F" w:rsidRPr="00C253B1" w:rsidRDefault="00C7602F" w:rsidP="00B76293">
      <w:pPr>
        <w:numPr>
          <w:ilvl w:val="3"/>
          <w:numId w:val="47"/>
        </w:numPr>
        <w:tabs>
          <w:tab w:val="clear" w:pos="2508"/>
          <w:tab w:val="num" w:pos="426"/>
        </w:tabs>
        <w:spacing w:line="276" w:lineRule="auto"/>
        <w:ind w:left="364" w:hanging="364"/>
        <w:contextualSpacing/>
        <w:jc w:val="both"/>
        <w:rPr>
          <w:rFonts w:ascii="Verdana" w:hAnsi="Verdana" w:cstheme="minorHAnsi"/>
          <w:i/>
          <w:sz w:val="22"/>
          <w:szCs w:val="22"/>
        </w:rPr>
      </w:pPr>
      <w:r w:rsidRPr="00C253B1">
        <w:rPr>
          <w:rFonts w:ascii="Verdana" w:hAnsi="Verdana" w:cstheme="minorHAnsi"/>
          <w:sz w:val="22"/>
          <w:szCs w:val="22"/>
        </w:rPr>
        <w:t xml:space="preserve">Umowę sporządzono w </w:t>
      </w:r>
      <w:r w:rsidR="006C5252" w:rsidRPr="00C253B1">
        <w:rPr>
          <w:rFonts w:ascii="Verdana" w:hAnsi="Verdana" w:cstheme="minorHAnsi"/>
          <w:sz w:val="22"/>
          <w:szCs w:val="22"/>
        </w:rPr>
        <w:t>2 jednobrzmiących egzemplarzach</w:t>
      </w:r>
      <w:r w:rsidRPr="00C253B1">
        <w:rPr>
          <w:rFonts w:ascii="Verdana" w:hAnsi="Verdana" w:cstheme="minorHAnsi"/>
          <w:sz w:val="22"/>
          <w:szCs w:val="22"/>
        </w:rPr>
        <w:t xml:space="preserve">, w tym 1 egzemplarz dla Wykonawcy i </w:t>
      </w:r>
      <w:r w:rsidR="006C5252" w:rsidRPr="00C253B1">
        <w:rPr>
          <w:rFonts w:ascii="Verdana" w:hAnsi="Verdana" w:cstheme="minorHAnsi"/>
          <w:sz w:val="22"/>
          <w:szCs w:val="22"/>
        </w:rPr>
        <w:t>1 egzemplarz</w:t>
      </w:r>
      <w:r w:rsidRPr="00C253B1">
        <w:rPr>
          <w:rFonts w:ascii="Verdana" w:hAnsi="Verdana" w:cstheme="minorHAnsi"/>
          <w:sz w:val="22"/>
          <w:szCs w:val="22"/>
        </w:rPr>
        <w:t xml:space="preserve"> dla Zamawiającego.</w:t>
      </w:r>
      <w:r w:rsidR="003E72E0" w:rsidRPr="00C253B1">
        <w:rPr>
          <w:rFonts w:ascii="Verdana" w:hAnsi="Verdana" w:cstheme="minorHAnsi"/>
          <w:sz w:val="22"/>
          <w:szCs w:val="22"/>
        </w:rPr>
        <w:t xml:space="preserve"> / </w:t>
      </w:r>
      <w:r w:rsidR="003E72E0" w:rsidRPr="00C253B1">
        <w:rPr>
          <w:rFonts w:ascii="Verdana" w:hAnsi="Verdana" w:cstheme="minorHAnsi"/>
          <w:i/>
          <w:sz w:val="22"/>
          <w:szCs w:val="22"/>
        </w:rPr>
        <w:t>Umowę zawarto w formie elektronicznej, opatrując ją kwalifikowanymi podpisami elektronicznymi osób reprezentujących Strony.</w:t>
      </w:r>
    </w:p>
    <w:p w14:paraId="729DFEB0" w14:textId="77777777" w:rsidR="00CA45F8" w:rsidRPr="00C253B1" w:rsidRDefault="00CA45F8" w:rsidP="00713230">
      <w:pPr>
        <w:spacing w:line="276" w:lineRule="auto"/>
        <w:contextualSpacing/>
        <w:rPr>
          <w:rFonts w:ascii="Verdana" w:hAnsi="Verdana"/>
          <w:sz w:val="22"/>
          <w:szCs w:val="22"/>
        </w:rPr>
      </w:pPr>
    </w:p>
    <w:p w14:paraId="3240992E" w14:textId="77777777" w:rsidR="00C7602F" w:rsidRPr="00C253B1" w:rsidRDefault="00C7602F" w:rsidP="00713230">
      <w:pPr>
        <w:pStyle w:val="Nagwek1"/>
        <w:contextualSpacing/>
        <w:rPr>
          <w:color w:val="auto"/>
          <w:szCs w:val="22"/>
        </w:rPr>
      </w:pPr>
      <w:bookmarkStart w:id="27" w:name="_Toc180495047"/>
      <w:r w:rsidRPr="00C253B1">
        <w:rPr>
          <w:color w:val="auto"/>
          <w:szCs w:val="22"/>
        </w:rPr>
        <w:t>Z</w:t>
      </w:r>
      <w:r w:rsidR="00CA45F8" w:rsidRPr="00C253B1">
        <w:rPr>
          <w:color w:val="auto"/>
          <w:szCs w:val="22"/>
        </w:rPr>
        <w:t>AŁĄCZNIKI DO UMOWY</w:t>
      </w:r>
      <w:r w:rsidRPr="00C253B1">
        <w:rPr>
          <w:color w:val="auto"/>
          <w:szCs w:val="22"/>
        </w:rPr>
        <w:t>:</w:t>
      </w:r>
      <w:bookmarkEnd w:id="27"/>
    </w:p>
    <w:p w14:paraId="692CEC49" w14:textId="77777777" w:rsidR="003E72E0" w:rsidRPr="00C253B1" w:rsidRDefault="003E72E0" w:rsidP="003E72E0">
      <w:pPr>
        <w:pStyle w:val="Akapitzlist"/>
        <w:spacing w:line="276" w:lineRule="auto"/>
        <w:jc w:val="both"/>
        <w:rPr>
          <w:rFonts w:ascii="Verdana" w:hAnsi="Verdana" w:cstheme="minorHAnsi"/>
          <w:sz w:val="22"/>
          <w:szCs w:val="22"/>
        </w:rPr>
      </w:pPr>
    </w:p>
    <w:p w14:paraId="73413B45" w14:textId="4DEBFC11" w:rsidR="0012232A" w:rsidRPr="00C253B1" w:rsidRDefault="001814EE" w:rsidP="00B76293">
      <w:pPr>
        <w:pStyle w:val="Akapitzlist"/>
        <w:numPr>
          <w:ilvl w:val="0"/>
          <w:numId w:val="59"/>
        </w:numPr>
        <w:spacing w:line="276" w:lineRule="auto"/>
        <w:jc w:val="both"/>
        <w:rPr>
          <w:rFonts w:ascii="Verdana" w:hAnsi="Verdana" w:cstheme="minorHAnsi"/>
          <w:sz w:val="22"/>
          <w:szCs w:val="22"/>
        </w:rPr>
      </w:pPr>
      <w:r w:rsidRPr="00C253B1">
        <w:rPr>
          <w:rFonts w:ascii="Verdana" w:hAnsi="Verdana" w:cstheme="minorHAnsi"/>
          <w:sz w:val="22"/>
          <w:szCs w:val="22"/>
        </w:rPr>
        <w:t>Opis przedmiotu zamówienia OPZ</w:t>
      </w:r>
      <w:r w:rsidR="0012232A" w:rsidRPr="00C253B1">
        <w:rPr>
          <w:rFonts w:ascii="Verdana" w:hAnsi="Verdana" w:cstheme="minorHAnsi"/>
          <w:sz w:val="22"/>
          <w:szCs w:val="22"/>
        </w:rPr>
        <w:t xml:space="preserve">, </w:t>
      </w:r>
    </w:p>
    <w:p w14:paraId="71320186" w14:textId="3F531304" w:rsidR="00814607" w:rsidRDefault="00814607" w:rsidP="00B76293">
      <w:pPr>
        <w:pStyle w:val="Akapitzlist"/>
        <w:numPr>
          <w:ilvl w:val="0"/>
          <w:numId w:val="59"/>
        </w:numPr>
        <w:spacing w:line="276" w:lineRule="auto"/>
        <w:jc w:val="both"/>
        <w:rPr>
          <w:rFonts w:ascii="Verdana" w:hAnsi="Verdana" w:cstheme="minorHAnsi"/>
          <w:sz w:val="22"/>
          <w:szCs w:val="22"/>
        </w:rPr>
      </w:pPr>
      <w:r w:rsidRPr="00C253B1">
        <w:rPr>
          <w:rFonts w:ascii="Verdana" w:hAnsi="Verdana" w:cstheme="minorHAnsi"/>
          <w:sz w:val="22"/>
          <w:szCs w:val="22"/>
        </w:rPr>
        <w:t xml:space="preserve">Specyfikacja </w:t>
      </w:r>
      <w:r w:rsidR="00E4677A" w:rsidRPr="00C253B1">
        <w:rPr>
          <w:rFonts w:ascii="Verdana" w:hAnsi="Verdana" w:cstheme="minorHAnsi"/>
          <w:sz w:val="22"/>
          <w:szCs w:val="22"/>
        </w:rPr>
        <w:t>warunków zamówienia S</w:t>
      </w:r>
      <w:r w:rsidRPr="00C253B1">
        <w:rPr>
          <w:rFonts w:ascii="Verdana" w:hAnsi="Verdana" w:cstheme="minorHAnsi"/>
          <w:sz w:val="22"/>
          <w:szCs w:val="22"/>
        </w:rPr>
        <w:t>WZ,</w:t>
      </w:r>
    </w:p>
    <w:p w14:paraId="710D54E5" w14:textId="25A71CD8" w:rsidR="00EE35DC" w:rsidRPr="00C253B1" w:rsidRDefault="00EE35DC" w:rsidP="00B76293">
      <w:pPr>
        <w:pStyle w:val="Akapitzlist"/>
        <w:numPr>
          <w:ilvl w:val="0"/>
          <w:numId w:val="59"/>
        </w:numPr>
        <w:spacing w:line="276" w:lineRule="auto"/>
        <w:jc w:val="both"/>
        <w:rPr>
          <w:rFonts w:ascii="Verdana" w:hAnsi="Verdana" w:cstheme="minorHAnsi"/>
          <w:sz w:val="22"/>
          <w:szCs w:val="22"/>
        </w:rPr>
      </w:pPr>
      <w:r>
        <w:rPr>
          <w:rFonts w:ascii="Verdana" w:hAnsi="Verdana" w:cstheme="minorHAnsi"/>
          <w:sz w:val="22"/>
          <w:szCs w:val="22"/>
        </w:rPr>
        <w:t>Harmonogram finansowania</w:t>
      </w:r>
      <w:ins w:id="28" w:author="Edyta Gosk-Grodzka I FGGK" w:date="2024-10-24T15:36:00Z">
        <w:r w:rsidR="00F24993">
          <w:rPr>
            <w:rFonts w:ascii="Verdana" w:hAnsi="Verdana" w:cstheme="minorHAnsi"/>
            <w:sz w:val="22"/>
            <w:szCs w:val="22"/>
          </w:rPr>
          <w:t>,</w:t>
        </w:r>
      </w:ins>
    </w:p>
    <w:p w14:paraId="52B5317A" w14:textId="725A33C4" w:rsidR="00713230" w:rsidRPr="00C253B1" w:rsidRDefault="00713230" w:rsidP="00B76293">
      <w:pPr>
        <w:pStyle w:val="Akapitzlist"/>
        <w:numPr>
          <w:ilvl w:val="0"/>
          <w:numId w:val="59"/>
        </w:numPr>
        <w:spacing w:line="276" w:lineRule="auto"/>
        <w:jc w:val="both"/>
        <w:rPr>
          <w:rFonts w:ascii="Verdana" w:hAnsi="Verdana" w:cstheme="minorHAnsi"/>
          <w:sz w:val="22"/>
          <w:szCs w:val="22"/>
        </w:rPr>
      </w:pPr>
      <w:r w:rsidRPr="00C253B1">
        <w:rPr>
          <w:rFonts w:ascii="Verdana" w:hAnsi="Verdana" w:cstheme="minorHAnsi"/>
          <w:sz w:val="22"/>
          <w:szCs w:val="22"/>
        </w:rPr>
        <w:t xml:space="preserve">Projekt Budowlany na przebudowę i rozbudowę wraz ze zmianą sposobu użytkowania części pomieszczeń budynku nr 5 (w tym budowa budynku akceleratora i hali eksperymentalnej POLFEL wraz z zapleczem techniczno-biurowym i infrastrukturą oraz montaż i uruchomienie polskiego lasera na swobodnych elektronach POLFEL), budowie budynku kriogeniki, budynku infrastruktury technicznej, stacji transformatorowych, magazynów gazów oraz chłodni wentylatorowych na terenie NCBJ zlokalizowanego na działce nr ew. 17 obręb 257 przy ulicy Andrzeja </w:t>
      </w:r>
      <w:proofErr w:type="spellStart"/>
      <w:r w:rsidRPr="00C253B1">
        <w:rPr>
          <w:rFonts w:ascii="Verdana" w:hAnsi="Verdana" w:cstheme="minorHAnsi"/>
          <w:sz w:val="22"/>
          <w:szCs w:val="22"/>
        </w:rPr>
        <w:t>Sołtana</w:t>
      </w:r>
      <w:proofErr w:type="spellEnd"/>
      <w:r w:rsidRPr="00C253B1">
        <w:rPr>
          <w:rFonts w:ascii="Verdana" w:hAnsi="Verdana" w:cstheme="minorHAnsi"/>
          <w:sz w:val="22"/>
          <w:szCs w:val="22"/>
        </w:rPr>
        <w:t xml:space="preserve"> 7 w Otwocku</w:t>
      </w:r>
      <w:r w:rsidR="00F14B02" w:rsidRPr="00C253B1">
        <w:rPr>
          <w:rFonts w:ascii="Verdana" w:hAnsi="Verdana" w:cstheme="minorHAnsi"/>
          <w:sz w:val="22"/>
          <w:szCs w:val="22"/>
        </w:rPr>
        <w:t>,</w:t>
      </w:r>
    </w:p>
    <w:p w14:paraId="04259B80" w14:textId="4018EC77" w:rsidR="00713230" w:rsidRPr="00C253B1" w:rsidRDefault="00713230" w:rsidP="00B76293">
      <w:pPr>
        <w:pStyle w:val="Akapitzlist"/>
        <w:numPr>
          <w:ilvl w:val="0"/>
          <w:numId w:val="59"/>
        </w:numPr>
        <w:spacing w:line="276" w:lineRule="auto"/>
        <w:jc w:val="both"/>
        <w:rPr>
          <w:rFonts w:ascii="Verdana" w:hAnsi="Verdana" w:cstheme="minorHAnsi"/>
          <w:sz w:val="22"/>
          <w:szCs w:val="22"/>
        </w:rPr>
      </w:pPr>
      <w:r w:rsidRPr="00C253B1">
        <w:rPr>
          <w:rFonts w:ascii="Verdana" w:hAnsi="Verdana" w:cstheme="minorHAnsi"/>
          <w:sz w:val="22"/>
          <w:szCs w:val="22"/>
        </w:rPr>
        <w:t xml:space="preserve">Projekt budowlany na przebudowę i rozbudowę istniejącej infrastruktury technicznej (przebudowa zewnętrznej instalacji kanalizacji sanitarnej, </w:t>
      </w:r>
      <w:r w:rsidRPr="00C253B1">
        <w:rPr>
          <w:rFonts w:ascii="Verdana" w:hAnsi="Verdana" w:cstheme="minorHAnsi"/>
          <w:sz w:val="22"/>
          <w:szCs w:val="22"/>
        </w:rPr>
        <w:lastRenderedPageBreak/>
        <w:t xml:space="preserve">instalacji ciepłowniczej i rozbudowa kanalizacji teletechnicznej, kanalizacji teletechnicznej NCBJ, kanalizacji teletechnicznej </w:t>
      </w:r>
      <w:proofErr w:type="spellStart"/>
      <w:r w:rsidRPr="00C253B1">
        <w:rPr>
          <w:rFonts w:ascii="Verdana" w:hAnsi="Verdana" w:cstheme="minorHAnsi"/>
          <w:sz w:val="22"/>
          <w:szCs w:val="22"/>
        </w:rPr>
        <w:t>cctv</w:t>
      </w:r>
      <w:proofErr w:type="spellEnd"/>
      <w:r w:rsidRPr="00C253B1">
        <w:rPr>
          <w:rFonts w:ascii="Verdana" w:hAnsi="Verdana" w:cstheme="minorHAnsi"/>
          <w:sz w:val="22"/>
          <w:szCs w:val="22"/>
        </w:rPr>
        <w:t xml:space="preserve">) na terenie NCBJ usytuowanych na działce nr ew. 17 obręb 257 przy ulicy Andrzeja </w:t>
      </w:r>
      <w:proofErr w:type="spellStart"/>
      <w:r w:rsidRPr="00C253B1">
        <w:rPr>
          <w:rFonts w:ascii="Verdana" w:hAnsi="Verdana" w:cstheme="minorHAnsi"/>
          <w:sz w:val="22"/>
          <w:szCs w:val="22"/>
        </w:rPr>
        <w:t>Sołtana</w:t>
      </w:r>
      <w:proofErr w:type="spellEnd"/>
      <w:r w:rsidRPr="00C253B1">
        <w:rPr>
          <w:rFonts w:ascii="Verdana" w:hAnsi="Verdana" w:cstheme="minorHAnsi"/>
          <w:sz w:val="22"/>
          <w:szCs w:val="22"/>
        </w:rPr>
        <w:t xml:space="preserve"> 7 w Otwocku</w:t>
      </w:r>
      <w:r w:rsidR="00F14B02" w:rsidRPr="00C253B1">
        <w:rPr>
          <w:rFonts w:ascii="Verdana" w:hAnsi="Verdana" w:cstheme="minorHAnsi"/>
          <w:sz w:val="22"/>
          <w:szCs w:val="22"/>
        </w:rPr>
        <w:t>,</w:t>
      </w:r>
    </w:p>
    <w:p w14:paraId="6C614366" w14:textId="390D5961" w:rsidR="0012232A" w:rsidRPr="00C253B1" w:rsidRDefault="00F14B02" w:rsidP="00B76293">
      <w:pPr>
        <w:pStyle w:val="Akapitzlist"/>
        <w:numPr>
          <w:ilvl w:val="0"/>
          <w:numId w:val="59"/>
        </w:numPr>
        <w:spacing w:line="276" w:lineRule="auto"/>
        <w:jc w:val="both"/>
        <w:rPr>
          <w:rFonts w:ascii="Verdana" w:hAnsi="Verdana" w:cstheme="minorHAnsi"/>
          <w:sz w:val="22"/>
          <w:szCs w:val="22"/>
        </w:rPr>
      </w:pPr>
      <w:r w:rsidRPr="00C253B1">
        <w:rPr>
          <w:rFonts w:ascii="Verdana" w:hAnsi="Verdana" w:cstheme="minorHAnsi"/>
          <w:sz w:val="22"/>
          <w:szCs w:val="22"/>
        </w:rPr>
        <w:t xml:space="preserve">Decyzja Starosty Otwockiego nr 765/2023 z dnia 08.09.2023 znak AB.6740.718.2023.MB o zmianie pozwolenia na budowę nr 971/2021 z dnia 07.07.2021 zatwierdzającą projekt budowlany oraz udzielającą pozwolenie na przebudowę i rozbudowę wraz ze zmianą sposobu użytkowania części pomieszczeń budynku nr 5 (w tym budowa budynku akceleratora i hali eksperymentalnej POLFEL wraz z zapleczem techniczno-biurowym i infrastrukturą oraz montaż i uruchomienie polskiego lasera na swobodnych elektronach POLFEL), budowie budynku kriogeniki, budynku infrastruktury technicznej, stacji transformatorowych, magazynów gazów oraz chłodni wentylatorowych na terenie NCBJ zlokalizowanego na działce nr ew. 17 obręb 257 przy ulicy Andrzeja </w:t>
      </w:r>
      <w:proofErr w:type="spellStart"/>
      <w:r w:rsidRPr="00C253B1">
        <w:rPr>
          <w:rFonts w:ascii="Verdana" w:hAnsi="Verdana" w:cstheme="minorHAnsi"/>
          <w:sz w:val="22"/>
          <w:szCs w:val="22"/>
        </w:rPr>
        <w:t>Sołtana</w:t>
      </w:r>
      <w:proofErr w:type="spellEnd"/>
      <w:r w:rsidRPr="00C253B1">
        <w:rPr>
          <w:rFonts w:ascii="Verdana" w:hAnsi="Verdana" w:cstheme="minorHAnsi"/>
          <w:sz w:val="22"/>
          <w:szCs w:val="22"/>
        </w:rPr>
        <w:t xml:space="preserve"> 7 w Otwocku</w:t>
      </w:r>
      <w:r w:rsidR="0012232A" w:rsidRPr="00C253B1">
        <w:rPr>
          <w:rFonts w:ascii="Verdana" w:hAnsi="Verdana" w:cstheme="minorHAnsi"/>
          <w:sz w:val="22"/>
          <w:szCs w:val="22"/>
        </w:rPr>
        <w:t>,</w:t>
      </w:r>
    </w:p>
    <w:p w14:paraId="4778C0C5" w14:textId="7EE96ACC" w:rsidR="00F14B02" w:rsidRPr="00C253B1" w:rsidRDefault="00F14B02" w:rsidP="00B76293">
      <w:pPr>
        <w:pStyle w:val="Akapitzlist"/>
        <w:numPr>
          <w:ilvl w:val="0"/>
          <w:numId w:val="59"/>
        </w:numPr>
        <w:spacing w:line="276" w:lineRule="auto"/>
        <w:jc w:val="both"/>
        <w:rPr>
          <w:rFonts w:ascii="Verdana" w:hAnsi="Verdana" w:cstheme="minorHAnsi"/>
          <w:sz w:val="22"/>
          <w:szCs w:val="22"/>
        </w:rPr>
      </w:pPr>
      <w:r w:rsidRPr="00C253B1">
        <w:rPr>
          <w:rFonts w:ascii="Verdana" w:hAnsi="Verdana" w:cstheme="minorHAnsi"/>
          <w:sz w:val="22"/>
          <w:szCs w:val="22"/>
        </w:rPr>
        <w:t xml:space="preserve">Decyzja Starosty Otwockiego nr 1025/2023 z dnia 17.11.2023 na przebudowę i rozbudowę istniejącej infrastruktury technicznej (przebudowa zewnętrznej instalacji kanalizacji sanitarnej, instalacji ciepłowniczej i rozbudowa kanalizacji teletechnicznej, kanalizacji teletechnicznej NCBJ, kanalizacji teletechnicznej </w:t>
      </w:r>
      <w:proofErr w:type="spellStart"/>
      <w:r w:rsidRPr="00C253B1">
        <w:rPr>
          <w:rFonts w:ascii="Verdana" w:hAnsi="Verdana" w:cstheme="minorHAnsi"/>
          <w:sz w:val="22"/>
          <w:szCs w:val="22"/>
        </w:rPr>
        <w:t>cctv</w:t>
      </w:r>
      <w:proofErr w:type="spellEnd"/>
      <w:r w:rsidRPr="00C253B1">
        <w:rPr>
          <w:rFonts w:ascii="Verdana" w:hAnsi="Verdana" w:cstheme="minorHAnsi"/>
          <w:sz w:val="22"/>
          <w:szCs w:val="22"/>
        </w:rPr>
        <w:t xml:space="preserve">) na terenie NCBJ usytuowanych na działce nr ew. 17 obręb 257 przy ulicy Andrzeja </w:t>
      </w:r>
      <w:proofErr w:type="spellStart"/>
      <w:r w:rsidRPr="00C253B1">
        <w:rPr>
          <w:rFonts w:ascii="Verdana" w:hAnsi="Verdana" w:cstheme="minorHAnsi"/>
          <w:sz w:val="22"/>
          <w:szCs w:val="22"/>
        </w:rPr>
        <w:t>Sołtana</w:t>
      </w:r>
      <w:proofErr w:type="spellEnd"/>
      <w:r w:rsidRPr="00C253B1">
        <w:rPr>
          <w:rFonts w:ascii="Verdana" w:hAnsi="Verdana" w:cstheme="minorHAnsi"/>
          <w:sz w:val="22"/>
          <w:szCs w:val="22"/>
        </w:rPr>
        <w:t xml:space="preserve"> 7 w Otwocku</w:t>
      </w:r>
    </w:p>
    <w:p w14:paraId="18743A64" w14:textId="46F14941" w:rsidR="007C2FB7" w:rsidRPr="00C253B1" w:rsidRDefault="007C2FB7" w:rsidP="00B76293">
      <w:pPr>
        <w:pStyle w:val="Akapitzlist"/>
        <w:numPr>
          <w:ilvl w:val="0"/>
          <w:numId w:val="59"/>
        </w:numPr>
        <w:spacing w:line="276" w:lineRule="auto"/>
        <w:jc w:val="both"/>
        <w:rPr>
          <w:rFonts w:ascii="Verdana" w:hAnsi="Verdana" w:cstheme="minorHAnsi"/>
          <w:sz w:val="22"/>
          <w:szCs w:val="22"/>
        </w:rPr>
      </w:pPr>
      <w:r w:rsidRPr="00C253B1">
        <w:rPr>
          <w:rFonts w:ascii="Verdana" w:hAnsi="Verdana" w:cstheme="minorHAnsi"/>
          <w:sz w:val="22"/>
          <w:szCs w:val="22"/>
        </w:rPr>
        <w:t>Program funkcjonalno-użytkowy</w:t>
      </w:r>
    </w:p>
    <w:p w14:paraId="6B6C366C" w14:textId="0D7F4715" w:rsidR="0012232A" w:rsidRPr="00C253B1" w:rsidRDefault="00DF2875" w:rsidP="00B76293">
      <w:pPr>
        <w:pStyle w:val="Akapitzlist"/>
        <w:numPr>
          <w:ilvl w:val="0"/>
          <w:numId w:val="59"/>
        </w:numPr>
        <w:spacing w:line="276" w:lineRule="auto"/>
        <w:jc w:val="both"/>
        <w:rPr>
          <w:rFonts w:ascii="Verdana" w:hAnsi="Verdana" w:cstheme="minorHAnsi"/>
          <w:sz w:val="22"/>
          <w:szCs w:val="22"/>
        </w:rPr>
      </w:pPr>
      <w:r w:rsidRPr="00C253B1">
        <w:rPr>
          <w:rFonts w:ascii="Verdana" w:hAnsi="Verdana" w:cstheme="minorHAnsi"/>
          <w:sz w:val="22"/>
          <w:szCs w:val="22"/>
        </w:rPr>
        <w:t>R</w:t>
      </w:r>
      <w:r w:rsidR="0012232A" w:rsidRPr="00C253B1">
        <w:rPr>
          <w:rFonts w:ascii="Verdana" w:hAnsi="Verdana" w:cstheme="minorHAnsi"/>
          <w:sz w:val="22"/>
          <w:szCs w:val="22"/>
        </w:rPr>
        <w:t>egulamin prowadzenia prac remontowo budowlanych k</w:t>
      </w:r>
      <w:r w:rsidR="0057195B" w:rsidRPr="00C253B1">
        <w:rPr>
          <w:rFonts w:ascii="Verdana" w:hAnsi="Verdana" w:cstheme="minorHAnsi"/>
          <w:sz w:val="22"/>
          <w:szCs w:val="22"/>
        </w:rPr>
        <w:t>onserwacyjnych na terenie  NCBJ,</w:t>
      </w:r>
    </w:p>
    <w:p w14:paraId="2C3FF92F" w14:textId="450B7A7A" w:rsidR="0057195B" w:rsidRPr="00C253B1" w:rsidRDefault="0057195B" w:rsidP="00B76293">
      <w:pPr>
        <w:pStyle w:val="Akapitzlist"/>
        <w:numPr>
          <w:ilvl w:val="0"/>
          <w:numId w:val="59"/>
        </w:numPr>
        <w:spacing w:line="276" w:lineRule="auto"/>
        <w:jc w:val="both"/>
        <w:rPr>
          <w:rFonts w:ascii="Verdana" w:hAnsi="Verdana" w:cstheme="minorHAnsi"/>
          <w:sz w:val="22"/>
          <w:szCs w:val="22"/>
        </w:rPr>
      </w:pPr>
      <w:r w:rsidRPr="00C253B1">
        <w:rPr>
          <w:rFonts w:ascii="Verdana" w:hAnsi="Verdana" w:cstheme="minorHAnsi"/>
          <w:sz w:val="22"/>
          <w:szCs w:val="22"/>
        </w:rPr>
        <w:t>Wymagania Zamawiającego względem realizacji robót,</w:t>
      </w:r>
    </w:p>
    <w:p w14:paraId="4B1B0877" w14:textId="7A37AC46" w:rsidR="0057195B" w:rsidRPr="00C253B1" w:rsidRDefault="0057195B" w:rsidP="00B76293">
      <w:pPr>
        <w:pStyle w:val="Akapitzlist"/>
        <w:numPr>
          <w:ilvl w:val="0"/>
          <w:numId w:val="59"/>
        </w:numPr>
        <w:spacing w:line="276" w:lineRule="auto"/>
        <w:jc w:val="both"/>
        <w:rPr>
          <w:rFonts w:ascii="Verdana" w:hAnsi="Verdana" w:cstheme="minorHAnsi"/>
          <w:sz w:val="22"/>
          <w:szCs w:val="22"/>
        </w:rPr>
      </w:pPr>
      <w:r w:rsidRPr="00C253B1">
        <w:rPr>
          <w:rFonts w:ascii="Verdana" w:hAnsi="Verdana" w:cstheme="minorHAnsi"/>
          <w:sz w:val="22"/>
          <w:szCs w:val="22"/>
        </w:rPr>
        <w:t>Oświadczenie Wykonawcy o pracownikach,</w:t>
      </w:r>
    </w:p>
    <w:p w14:paraId="3118D19E" w14:textId="1753E61A" w:rsidR="0057195B" w:rsidRPr="00C253B1" w:rsidRDefault="0057195B" w:rsidP="00B76293">
      <w:pPr>
        <w:pStyle w:val="Akapitzlist"/>
        <w:numPr>
          <w:ilvl w:val="0"/>
          <w:numId w:val="59"/>
        </w:numPr>
        <w:spacing w:line="276" w:lineRule="auto"/>
        <w:jc w:val="both"/>
        <w:rPr>
          <w:rFonts w:ascii="Verdana" w:hAnsi="Verdana" w:cstheme="minorHAnsi"/>
          <w:sz w:val="22"/>
          <w:szCs w:val="22"/>
        </w:rPr>
      </w:pPr>
      <w:r w:rsidRPr="00C253B1">
        <w:rPr>
          <w:rFonts w:ascii="Verdana" w:hAnsi="Verdana" w:cstheme="minorHAnsi"/>
          <w:sz w:val="22"/>
          <w:szCs w:val="22"/>
        </w:rPr>
        <w:t>Formularz Zgłoszenia Wykonawcy,</w:t>
      </w:r>
    </w:p>
    <w:p w14:paraId="4ED48585" w14:textId="1C4F407A" w:rsidR="0057195B" w:rsidRPr="00C253B1" w:rsidRDefault="0057195B" w:rsidP="00B76293">
      <w:pPr>
        <w:pStyle w:val="Akapitzlist"/>
        <w:numPr>
          <w:ilvl w:val="0"/>
          <w:numId w:val="59"/>
        </w:numPr>
        <w:spacing w:line="276" w:lineRule="auto"/>
        <w:jc w:val="both"/>
        <w:rPr>
          <w:rFonts w:ascii="Verdana" w:hAnsi="Verdana" w:cstheme="minorHAnsi"/>
          <w:sz w:val="22"/>
          <w:szCs w:val="22"/>
        </w:rPr>
      </w:pPr>
      <w:r w:rsidRPr="00C253B1">
        <w:rPr>
          <w:rFonts w:ascii="Verdana" w:hAnsi="Verdana" w:cstheme="minorHAnsi"/>
          <w:sz w:val="22"/>
          <w:szCs w:val="22"/>
        </w:rPr>
        <w:t>Wykaz osób dopuszczonych do pracy,</w:t>
      </w:r>
    </w:p>
    <w:p w14:paraId="769791D5" w14:textId="1DA392F7" w:rsidR="0057195B" w:rsidRPr="00C253B1" w:rsidRDefault="0057195B" w:rsidP="00B76293">
      <w:pPr>
        <w:pStyle w:val="Akapitzlist"/>
        <w:numPr>
          <w:ilvl w:val="0"/>
          <w:numId w:val="59"/>
        </w:numPr>
        <w:spacing w:line="276" w:lineRule="auto"/>
        <w:jc w:val="both"/>
        <w:rPr>
          <w:rFonts w:ascii="Verdana" w:hAnsi="Verdana" w:cstheme="minorHAnsi"/>
          <w:sz w:val="22"/>
          <w:szCs w:val="22"/>
        </w:rPr>
      </w:pPr>
      <w:r w:rsidRPr="00C253B1">
        <w:rPr>
          <w:rFonts w:ascii="Verdana" w:hAnsi="Verdana" w:cstheme="minorHAnsi"/>
          <w:sz w:val="22"/>
          <w:szCs w:val="22"/>
        </w:rPr>
        <w:t>Wykaz osób dopuszczonych do pracy – aktualizacja,</w:t>
      </w:r>
    </w:p>
    <w:p w14:paraId="2749CA59" w14:textId="7D309F4F" w:rsidR="0057195B" w:rsidRPr="00C253B1" w:rsidRDefault="0057195B" w:rsidP="00B76293">
      <w:pPr>
        <w:pStyle w:val="Akapitzlist"/>
        <w:numPr>
          <w:ilvl w:val="0"/>
          <w:numId w:val="59"/>
        </w:numPr>
        <w:spacing w:line="276" w:lineRule="auto"/>
        <w:jc w:val="both"/>
        <w:rPr>
          <w:rFonts w:ascii="Verdana" w:hAnsi="Verdana" w:cstheme="minorHAnsi"/>
          <w:sz w:val="22"/>
          <w:szCs w:val="22"/>
        </w:rPr>
      </w:pPr>
      <w:r w:rsidRPr="00C253B1">
        <w:rPr>
          <w:rFonts w:ascii="Verdana" w:hAnsi="Verdana" w:cstheme="minorHAnsi"/>
          <w:sz w:val="22"/>
          <w:szCs w:val="22"/>
        </w:rPr>
        <w:t>Porozumienie w sprawie powołania Koordynatora BHP,</w:t>
      </w:r>
    </w:p>
    <w:p w14:paraId="1ADE326E" w14:textId="71C6DE57" w:rsidR="0057195B" w:rsidRPr="00C253B1" w:rsidRDefault="0057195B" w:rsidP="00B76293">
      <w:pPr>
        <w:pStyle w:val="Akapitzlist"/>
        <w:numPr>
          <w:ilvl w:val="0"/>
          <w:numId w:val="59"/>
        </w:numPr>
        <w:rPr>
          <w:rFonts w:ascii="Verdana" w:hAnsi="Verdana" w:cstheme="minorHAnsi"/>
          <w:sz w:val="22"/>
          <w:szCs w:val="22"/>
        </w:rPr>
      </w:pPr>
      <w:r w:rsidRPr="00C253B1">
        <w:rPr>
          <w:rFonts w:ascii="Verdana" w:hAnsi="Verdana" w:cstheme="minorHAnsi"/>
          <w:sz w:val="22"/>
          <w:szCs w:val="22"/>
        </w:rPr>
        <w:t>Obowiązki informacyjne pracodawcy w zakresie bezpieczeństwa i higieny pracy</w:t>
      </w:r>
      <w:r w:rsidR="00C82F4C" w:rsidRPr="00C253B1">
        <w:rPr>
          <w:rFonts w:ascii="Verdana" w:hAnsi="Verdana" w:cstheme="minorHAnsi"/>
          <w:sz w:val="22"/>
          <w:szCs w:val="22"/>
        </w:rPr>
        <w:t>,</w:t>
      </w:r>
    </w:p>
    <w:p w14:paraId="6E3914D3" w14:textId="3F70F5D2" w:rsidR="00C82F4C" w:rsidRPr="00C253B1" w:rsidRDefault="007C14A4" w:rsidP="00B76293">
      <w:pPr>
        <w:pStyle w:val="Akapitzlist"/>
        <w:numPr>
          <w:ilvl w:val="0"/>
          <w:numId w:val="59"/>
        </w:numPr>
        <w:rPr>
          <w:rFonts w:ascii="Verdana" w:hAnsi="Verdana" w:cstheme="minorHAnsi"/>
          <w:sz w:val="22"/>
          <w:szCs w:val="22"/>
        </w:rPr>
      </w:pPr>
      <w:r w:rsidRPr="00C253B1">
        <w:rPr>
          <w:rFonts w:ascii="Verdana" w:hAnsi="Verdana" w:cstheme="minorHAnsi"/>
          <w:sz w:val="22"/>
          <w:szCs w:val="22"/>
        </w:rPr>
        <w:t>Instrukcja ruchu osobowo - materiałowego</w:t>
      </w:r>
      <w:r w:rsidR="00C82F4C" w:rsidRPr="00C253B1">
        <w:rPr>
          <w:rFonts w:ascii="Verdana" w:hAnsi="Verdana" w:cstheme="minorHAnsi"/>
          <w:sz w:val="22"/>
          <w:szCs w:val="22"/>
        </w:rPr>
        <w:t>.</w:t>
      </w:r>
    </w:p>
    <w:p w14:paraId="55BCEF85" w14:textId="77777777" w:rsidR="0057195B" w:rsidRPr="00C253B1" w:rsidRDefault="0057195B" w:rsidP="0057195B">
      <w:pPr>
        <w:pStyle w:val="Akapitzlist"/>
        <w:spacing w:line="276" w:lineRule="auto"/>
        <w:jc w:val="both"/>
        <w:rPr>
          <w:rFonts w:ascii="Verdana" w:hAnsi="Verdana" w:cstheme="minorHAnsi"/>
          <w:sz w:val="22"/>
          <w:szCs w:val="22"/>
        </w:rPr>
      </w:pPr>
    </w:p>
    <w:p w14:paraId="3170B78F" w14:textId="77777777" w:rsidR="0012232A" w:rsidRPr="00C253B1" w:rsidRDefault="0012232A" w:rsidP="00713230">
      <w:pPr>
        <w:tabs>
          <w:tab w:val="left" w:pos="0"/>
        </w:tabs>
        <w:autoSpaceDE w:val="0"/>
        <w:autoSpaceDN w:val="0"/>
        <w:spacing w:line="276" w:lineRule="auto"/>
        <w:contextualSpacing/>
        <w:jc w:val="both"/>
        <w:rPr>
          <w:rFonts w:ascii="Verdana" w:hAnsi="Verdana" w:cstheme="minorHAnsi"/>
          <w:sz w:val="22"/>
          <w:szCs w:val="22"/>
        </w:rPr>
      </w:pPr>
    </w:p>
    <w:p w14:paraId="543ED4B8" w14:textId="0628222B" w:rsidR="0012232A" w:rsidRPr="004F722F" w:rsidRDefault="004F722F" w:rsidP="00756D0F">
      <w:bookmarkStart w:id="29" w:name="_Toc156551991"/>
      <w:r w:rsidRPr="00C253B1">
        <w:t>Podpisy Stron:</w:t>
      </w:r>
      <w:bookmarkEnd w:id="29"/>
    </w:p>
    <w:p w14:paraId="0973879D" w14:textId="77777777" w:rsidR="0012232A" w:rsidRPr="004F722F" w:rsidRDefault="0012232A" w:rsidP="004F722F">
      <w:pPr>
        <w:pStyle w:val="Akapitzlist"/>
        <w:tabs>
          <w:tab w:val="left" w:pos="0"/>
        </w:tabs>
        <w:autoSpaceDE w:val="0"/>
        <w:autoSpaceDN w:val="0"/>
        <w:spacing w:line="276" w:lineRule="auto"/>
        <w:jc w:val="both"/>
        <w:rPr>
          <w:rFonts w:ascii="Verdana" w:hAnsi="Verdana" w:cstheme="minorHAnsi"/>
          <w:sz w:val="22"/>
          <w:szCs w:val="22"/>
        </w:rPr>
      </w:pPr>
    </w:p>
    <w:p w14:paraId="302653AC" w14:textId="77777777" w:rsidR="00DB78C4" w:rsidRPr="004F722F" w:rsidRDefault="00DB78C4" w:rsidP="00713230">
      <w:pPr>
        <w:spacing w:line="276" w:lineRule="auto"/>
        <w:contextualSpacing/>
        <w:rPr>
          <w:rFonts w:ascii="Verdana" w:hAnsi="Verdana"/>
          <w:sz w:val="22"/>
          <w:szCs w:val="22"/>
        </w:rPr>
      </w:pPr>
    </w:p>
    <w:sectPr w:rsidR="00DB78C4" w:rsidRPr="004F722F" w:rsidSect="009B51FB">
      <w:footerReference w:type="default" r:id="rId8"/>
      <w:headerReference w:type="first" r:id="rId9"/>
      <w:footerReference w:type="first" r:id="rId10"/>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F60512" w14:textId="77777777" w:rsidR="00826625" w:rsidRDefault="00826625" w:rsidP="00CC6CBC">
      <w:r>
        <w:separator/>
      </w:r>
    </w:p>
  </w:endnote>
  <w:endnote w:type="continuationSeparator" w:id="0">
    <w:p w14:paraId="3FAC57B3" w14:textId="77777777" w:rsidR="00826625" w:rsidRDefault="00826625" w:rsidP="00CC6C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Reference Sans Serif">
    <w:panose1 w:val="020B0604030504040204"/>
    <w:charset w:val="EE"/>
    <w:family w:val="swiss"/>
    <w:pitch w:val="variable"/>
    <w:sig w:usb0="20000287" w:usb1="00000000" w:usb2="00000000" w:usb3="00000000" w:csb0="0000019F" w:csb1="00000000"/>
  </w:font>
  <w:font w:name="Times">
    <w:panose1 w:val="02020603050405020304"/>
    <w:charset w:val="EE"/>
    <w:family w:val="roman"/>
    <w:pitch w:val="variable"/>
    <w:sig w:usb0="E0002EFF" w:usb1="C000785B" w:usb2="00000009" w:usb3="00000000" w:csb0="000001FF" w:csb1="00000000"/>
  </w:font>
  <w:font w:name="Sylfaen">
    <w:panose1 w:val="010A0502050306030303"/>
    <w:charset w:val="EE"/>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03015025"/>
      <w:docPartObj>
        <w:docPartGallery w:val="Page Numbers (Bottom of Page)"/>
        <w:docPartUnique/>
      </w:docPartObj>
    </w:sdtPr>
    <w:sdtEndPr/>
    <w:sdtContent>
      <w:p w14:paraId="7ABB7678" w14:textId="446871C0" w:rsidR="00743678" w:rsidRDefault="00743678">
        <w:pPr>
          <w:pStyle w:val="Stopka"/>
          <w:jc w:val="right"/>
        </w:pPr>
        <w:r w:rsidRPr="00265157">
          <w:rPr>
            <w:rFonts w:ascii="Verdana" w:hAnsi="Verdana"/>
            <w:sz w:val="20"/>
            <w:szCs w:val="20"/>
          </w:rPr>
          <w:fldChar w:fldCharType="begin"/>
        </w:r>
        <w:r w:rsidRPr="00265157">
          <w:rPr>
            <w:rFonts w:ascii="Verdana" w:hAnsi="Verdana"/>
            <w:sz w:val="20"/>
            <w:szCs w:val="20"/>
          </w:rPr>
          <w:instrText>PAGE   \* MERGEFORMAT</w:instrText>
        </w:r>
        <w:r w:rsidRPr="00265157">
          <w:rPr>
            <w:rFonts w:ascii="Verdana" w:hAnsi="Verdana"/>
            <w:sz w:val="20"/>
            <w:szCs w:val="20"/>
          </w:rPr>
          <w:fldChar w:fldCharType="separate"/>
        </w:r>
        <w:r w:rsidR="007472F3">
          <w:rPr>
            <w:rFonts w:ascii="Verdana" w:hAnsi="Verdana"/>
            <w:noProof/>
            <w:sz w:val="20"/>
            <w:szCs w:val="20"/>
          </w:rPr>
          <w:t>22</w:t>
        </w:r>
        <w:r w:rsidRPr="00265157">
          <w:rPr>
            <w:rFonts w:ascii="Verdana" w:hAnsi="Verdana"/>
            <w:sz w:val="20"/>
            <w:szCs w:val="20"/>
          </w:rPr>
          <w:fldChar w:fldCharType="end"/>
        </w:r>
      </w:p>
    </w:sdtContent>
  </w:sdt>
  <w:p w14:paraId="7DD11AC7" w14:textId="43E57543" w:rsidR="00743678" w:rsidRDefault="00743678">
    <w:pPr>
      <w:pStyle w:val="Stopka"/>
    </w:pPr>
  </w:p>
  <w:p w14:paraId="580C9D13" w14:textId="3618018A" w:rsidR="00743678" w:rsidRDefault="00743678" w:rsidP="00BE2797">
    <w:pPr>
      <w:pStyle w:val="Stopka"/>
      <w:jc w:val="center"/>
    </w:pPr>
  </w:p>
  <w:p w14:paraId="66F19BF6" w14:textId="713FBDD3" w:rsidR="00743678" w:rsidRDefault="0074367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40EC7" w14:textId="55F681B4" w:rsidR="00743678" w:rsidRDefault="00743678">
    <w:pPr>
      <w:pStyle w:val="Stopka"/>
    </w:pPr>
  </w:p>
  <w:p w14:paraId="6E10373B" w14:textId="74504C5D" w:rsidR="00743678" w:rsidRDefault="0074367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D52C41" w14:textId="77777777" w:rsidR="00826625" w:rsidRDefault="00826625" w:rsidP="00CC6CBC">
      <w:r>
        <w:separator/>
      </w:r>
    </w:p>
  </w:footnote>
  <w:footnote w:type="continuationSeparator" w:id="0">
    <w:p w14:paraId="567B028E" w14:textId="77777777" w:rsidR="00826625" w:rsidRDefault="00826625" w:rsidP="00CC6C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6CCA51" w14:textId="7E4BA206" w:rsidR="00743678" w:rsidRDefault="00743678">
    <w:pPr>
      <w:pStyle w:val="Nagwek"/>
    </w:pPr>
    <w:r>
      <w:rPr>
        <w:noProof/>
      </w:rPr>
      <w:drawing>
        <wp:inline distT="0" distB="0" distL="0" distR="0" wp14:anchorId="7D2ACB40" wp14:editId="3BF9EED1">
          <wp:extent cx="792480" cy="438785"/>
          <wp:effectExtent l="0" t="0" r="762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480" cy="438785"/>
                  </a:xfrm>
                  <a:prstGeom prst="rect">
                    <a:avLst/>
                  </a:prstGeom>
                  <a:noFill/>
                </pic:spPr>
              </pic:pic>
            </a:graphicData>
          </a:graphic>
        </wp:inline>
      </w:drawing>
    </w:r>
    <w:r>
      <w:rPr>
        <w:noProof/>
      </w:rPr>
      <w:drawing>
        <wp:inline distT="0" distB="0" distL="0" distR="0" wp14:anchorId="1CE44915" wp14:editId="02ECD435">
          <wp:extent cx="3169920" cy="414655"/>
          <wp:effectExtent l="0" t="0" r="0" b="444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169920" cy="414655"/>
                  </a:xfrm>
                  <a:prstGeom prst="rect">
                    <a:avLst/>
                  </a:prstGeom>
                  <a:noFill/>
                </pic:spPr>
              </pic:pic>
            </a:graphicData>
          </a:graphic>
        </wp:inline>
      </w:drawing>
    </w:r>
    <w:r>
      <w:rPr>
        <w:noProof/>
      </w:rPr>
      <w:drawing>
        <wp:inline distT="0" distB="0" distL="0" distR="0" wp14:anchorId="7AB13B99" wp14:editId="15416920">
          <wp:extent cx="1505585" cy="323215"/>
          <wp:effectExtent l="0" t="0" r="0" b="635"/>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05585" cy="32321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0"/>
    <w:multiLevelType w:val="hybridMultilevel"/>
    <w:tmpl w:val="684A481A"/>
    <w:lvl w:ilvl="0" w:tplc="FFFFFFFF">
      <w:start w:val="1"/>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3A924B1"/>
    <w:multiLevelType w:val="hybridMultilevel"/>
    <w:tmpl w:val="78B4ED2E"/>
    <w:lvl w:ilvl="0" w:tplc="04150011">
      <w:start w:val="1"/>
      <w:numFmt w:val="decimal"/>
      <w:lvlText w:val="%1)"/>
      <w:lvlJc w:val="left"/>
      <w:pPr>
        <w:tabs>
          <w:tab w:val="num" w:pos="720"/>
        </w:tabs>
        <w:ind w:left="720" w:hanging="360"/>
      </w:pPr>
      <w:rPr>
        <w:rFonts w:hint="default"/>
      </w:rPr>
    </w:lvl>
    <w:lvl w:ilvl="1" w:tplc="8E30563C">
      <w:start w:val="1"/>
      <w:numFmt w:val="lowerLetter"/>
      <w:lvlText w:val="(%2)"/>
      <w:lvlJc w:val="left"/>
      <w:pPr>
        <w:tabs>
          <w:tab w:val="num" w:pos="1440"/>
        </w:tabs>
        <w:ind w:left="1440" w:hanging="360"/>
      </w:pPr>
      <w:rPr>
        <w:rFonts w:cs="Times New Roman"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 w15:restartNumberingAfterBreak="0">
    <w:nsid w:val="06842C24"/>
    <w:multiLevelType w:val="hybridMultilevel"/>
    <w:tmpl w:val="1EC838D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111760"/>
    <w:multiLevelType w:val="hybridMultilevel"/>
    <w:tmpl w:val="DB44707A"/>
    <w:lvl w:ilvl="0" w:tplc="04150011">
      <w:start w:val="1"/>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 w15:restartNumberingAfterBreak="0">
    <w:nsid w:val="09B51F57"/>
    <w:multiLevelType w:val="hybridMultilevel"/>
    <w:tmpl w:val="2B62B14E"/>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5" w15:restartNumberingAfterBreak="0">
    <w:nsid w:val="0A1F7355"/>
    <w:multiLevelType w:val="hybridMultilevel"/>
    <w:tmpl w:val="AC3AAD76"/>
    <w:lvl w:ilvl="0" w:tplc="725C9DE0">
      <w:start w:val="12"/>
      <w:numFmt w:val="decimal"/>
      <w:lvlText w:val="%1."/>
      <w:lvlJc w:val="left"/>
      <w:pPr>
        <w:tabs>
          <w:tab w:val="num" w:pos="360"/>
        </w:tabs>
        <w:ind w:left="360" w:hanging="360"/>
      </w:pPr>
      <w:rPr>
        <w:rFonts w:hint="default"/>
        <w:strike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1D23E1"/>
    <w:multiLevelType w:val="hybridMultilevel"/>
    <w:tmpl w:val="108E6AFE"/>
    <w:lvl w:ilvl="0" w:tplc="0415000F">
      <w:start w:val="1"/>
      <w:numFmt w:val="decimal"/>
      <w:lvlText w:val="%1."/>
      <w:lvlJc w:val="left"/>
      <w:pPr>
        <w:ind w:left="502" w:hanging="360"/>
      </w:pPr>
      <w:rPr>
        <w:rFonts w:hint="default"/>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5022FC"/>
    <w:multiLevelType w:val="hybridMultilevel"/>
    <w:tmpl w:val="A90471E8"/>
    <w:lvl w:ilvl="0" w:tplc="04150017">
      <w:start w:val="1"/>
      <w:numFmt w:val="lowerLetter"/>
      <w:lvlText w:val="%1)"/>
      <w:lvlJc w:val="left"/>
      <w:pPr>
        <w:tabs>
          <w:tab w:val="num" w:pos="1080"/>
        </w:tabs>
        <w:ind w:left="108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8" w15:restartNumberingAfterBreak="0">
    <w:nsid w:val="12B96762"/>
    <w:multiLevelType w:val="hybridMultilevel"/>
    <w:tmpl w:val="4FEA128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141B138D"/>
    <w:multiLevelType w:val="hybridMultilevel"/>
    <w:tmpl w:val="7DB06316"/>
    <w:lvl w:ilvl="0" w:tplc="5B542DBE">
      <w:start w:val="1"/>
      <w:numFmt w:val="bullet"/>
      <w:lvlText w:val=""/>
      <w:lvlJc w:val="left"/>
      <w:pPr>
        <w:ind w:left="1780" w:hanging="360"/>
      </w:pPr>
      <w:rPr>
        <w:rFonts w:ascii="Symbol" w:hAnsi="Symbol" w:hint="default"/>
      </w:rPr>
    </w:lvl>
    <w:lvl w:ilvl="1" w:tplc="04150003">
      <w:start w:val="1"/>
      <w:numFmt w:val="bullet"/>
      <w:lvlText w:val="o"/>
      <w:lvlJc w:val="left"/>
      <w:pPr>
        <w:ind w:left="2500" w:hanging="360"/>
      </w:pPr>
      <w:rPr>
        <w:rFonts w:ascii="Courier New" w:hAnsi="Courier New" w:cs="Courier New" w:hint="default"/>
      </w:rPr>
    </w:lvl>
    <w:lvl w:ilvl="2" w:tplc="04150005">
      <w:start w:val="1"/>
      <w:numFmt w:val="bullet"/>
      <w:lvlText w:val=""/>
      <w:lvlJc w:val="left"/>
      <w:pPr>
        <w:ind w:left="3220" w:hanging="360"/>
      </w:pPr>
      <w:rPr>
        <w:rFonts w:ascii="Wingdings" w:hAnsi="Wingdings" w:hint="default"/>
      </w:rPr>
    </w:lvl>
    <w:lvl w:ilvl="3" w:tplc="04150001">
      <w:start w:val="1"/>
      <w:numFmt w:val="bullet"/>
      <w:lvlText w:val=""/>
      <w:lvlJc w:val="left"/>
      <w:pPr>
        <w:ind w:left="3940" w:hanging="360"/>
      </w:pPr>
      <w:rPr>
        <w:rFonts w:ascii="Symbol" w:hAnsi="Symbol" w:hint="default"/>
      </w:rPr>
    </w:lvl>
    <w:lvl w:ilvl="4" w:tplc="04150003">
      <w:start w:val="1"/>
      <w:numFmt w:val="bullet"/>
      <w:lvlText w:val="o"/>
      <w:lvlJc w:val="left"/>
      <w:pPr>
        <w:ind w:left="4660" w:hanging="360"/>
      </w:pPr>
      <w:rPr>
        <w:rFonts w:ascii="Courier New" w:hAnsi="Courier New" w:cs="Courier New" w:hint="default"/>
      </w:rPr>
    </w:lvl>
    <w:lvl w:ilvl="5" w:tplc="04150005">
      <w:start w:val="1"/>
      <w:numFmt w:val="bullet"/>
      <w:lvlText w:val=""/>
      <w:lvlJc w:val="left"/>
      <w:pPr>
        <w:ind w:left="5380" w:hanging="360"/>
      </w:pPr>
      <w:rPr>
        <w:rFonts w:ascii="Wingdings" w:hAnsi="Wingdings" w:hint="default"/>
      </w:rPr>
    </w:lvl>
    <w:lvl w:ilvl="6" w:tplc="04150001">
      <w:start w:val="1"/>
      <w:numFmt w:val="bullet"/>
      <w:lvlText w:val=""/>
      <w:lvlJc w:val="left"/>
      <w:pPr>
        <w:ind w:left="6100" w:hanging="360"/>
      </w:pPr>
      <w:rPr>
        <w:rFonts w:ascii="Symbol" w:hAnsi="Symbol" w:hint="default"/>
      </w:rPr>
    </w:lvl>
    <w:lvl w:ilvl="7" w:tplc="04150003">
      <w:start w:val="1"/>
      <w:numFmt w:val="bullet"/>
      <w:lvlText w:val="o"/>
      <w:lvlJc w:val="left"/>
      <w:pPr>
        <w:ind w:left="6820" w:hanging="360"/>
      </w:pPr>
      <w:rPr>
        <w:rFonts w:ascii="Courier New" w:hAnsi="Courier New" w:cs="Courier New" w:hint="default"/>
      </w:rPr>
    </w:lvl>
    <w:lvl w:ilvl="8" w:tplc="04150005">
      <w:start w:val="1"/>
      <w:numFmt w:val="bullet"/>
      <w:lvlText w:val=""/>
      <w:lvlJc w:val="left"/>
      <w:pPr>
        <w:ind w:left="7540" w:hanging="360"/>
      </w:pPr>
      <w:rPr>
        <w:rFonts w:ascii="Wingdings" w:hAnsi="Wingdings" w:hint="default"/>
      </w:rPr>
    </w:lvl>
  </w:abstractNum>
  <w:abstractNum w:abstractNumId="10" w15:restartNumberingAfterBreak="0">
    <w:nsid w:val="147C0E45"/>
    <w:multiLevelType w:val="hybridMultilevel"/>
    <w:tmpl w:val="9A38CC8A"/>
    <w:lvl w:ilvl="0" w:tplc="7BC6CBF4">
      <w:start w:val="1"/>
      <w:numFmt w:val="decimal"/>
      <w:lvlText w:val="%1."/>
      <w:lvlJc w:val="left"/>
      <w:pPr>
        <w:tabs>
          <w:tab w:val="num" w:pos="360"/>
        </w:tabs>
        <w:ind w:left="360" w:hanging="360"/>
      </w:pPr>
      <w:rPr>
        <w:b w:val="0"/>
        <w:sz w:val="22"/>
        <w:szCs w:val="22"/>
      </w:rPr>
    </w:lvl>
    <w:lvl w:ilvl="1" w:tplc="F0F6C73C">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1" w15:restartNumberingAfterBreak="0">
    <w:nsid w:val="160041B8"/>
    <w:multiLevelType w:val="hybridMultilevel"/>
    <w:tmpl w:val="DAA46CF6"/>
    <w:lvl w:ilvl="0" w:tplc="1ABA969A">
      <w:start w:val="1"/>
      <w:numFmt w:val="decimal"/>
      <w:lvlText w:val="%1)"/>
      <w:lvlJc w:val="left"/>
      <w:pPr>
        <w:ind w:left="720" w:hanging="360"/>
      </w:pPr>
      <w:rPr>
        <w:rFonts w:ascii="Arial" w:eastAsia="Times New Roman" w:hAnsi="Arial" w:cs="Arial" w:hint="default"/>
        <w:b w:val="0"/>
        <w:i w:val="0"/>
        <w:strike w:val="0"/>
        <w:dstrike w:val="0"/>
        <w:color w:val="auto"/>
        <w:sz w:val="22"/>
        <w:u w:val="none"/>
        <w:effect w:val="none"/>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6916144"/>
    <w:multiLevelType w:val="hybridMultilevel"/>
    <w:tmpl w:val="78B4ED2E"/>
    <w:lvl w:ilvl="0" w:tplc="04150011">
      <w:start w:val="1"/>
      <w:numFmt w:val="decimal"/>
      <w:lvlText w:val="%1)"/>
      <w:lvlJc w:val="left"/>
      <w:pPr>
        <w:tabs>
          <w:tab w:val="num" w:pos="720"/>
        </w:tabs>
        <w:ind w:left="720" w:hanging="360"/>
      </w:pPr>
      <w:rPr>
        <w:rFonts w:hint="default"/>
      </w:rPr>
    </w:lvl>
    <w:lvl w:ilvl="1" w:tplc="8E30563C">
      <w:start w:val="1"/>
      <w:numFmt w:val="lowerLetter"/>
      <w:lvlText w:val="(%2)"/>
      <w:lvlJc w:val="left"/>
      <w:pPr>
        <w:tabs>
          <w:tab w:val="num" w:pos="1440"/>
        </w:tabs>
        <w:ind w:left="1440" w:hanging="360"/>
      </w:pPr>
      <w:rPr>
        <w:rFonts w:cs="Times New Roman"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3" w15:restartNumberingAfterBreak="0">
    <w:nsid w:val="16F43EE6"/>
    <w:multiLevelType w:val="hybridMultilevel"/>
    <w:tmpl w:val="0442C49C"/>
    <w:lvl w:ilvl="0" w:tplc="04150011">
      <w:start w:val="1"/>
      <w:numFmt w:val="decimal"/>
      <w:lvlText w:val="%1)"/>
      <w:lvlJc w:val="left"/>
      <w:pPr>
        <w:ind w:left="1155" w:hanging="360"/>
      </w:pPr>
    </w:lvl>
    <w:lvl w:ilvl="1" w:tplc="04150019" w:tentative="1">
      <w:start w:val="1"/>
      <w:numFmt w:val="lowerLetter"/>
      <w:lvlText w:val="%2."/>
      <w:lvlJc w:val="left"/>
      <w:pPr>
        <w:ind w:left="1875" w:hanging="360"/>
      </w:pPr>
    </w:lvl>
    <w:lvl w:ilvl="2" w:tplc="0415001B" w:tentative="1">
      <w:start w:val="1"/>
      <w:numFmt w:val="lowerRoman"/>
      <w:lvlText w:val="%3."/>
      <w:lvlJc w:val="right"/>
      <w:pPr>
        <w:ind w:left="2595" w:hanging="180"/>
      </w:pPr>
    </w:lvl>
    <w:lvl w:ilvl="3" w:tplc="0415000F" w:tentative="1">
      <w:start w:val="1"/>
      <w:numFmt w:val="decimal"/>
      <w:lvlText w:val="%4."/>
      <w:lvlJc w:val="left"/>
      <w:pPr>
        <w:ind w:left="3315" w:hanging="360"/>
      </w:pPr>
    </w:lvl>
    <w:lvl w:ilvl="4" w:tplc="04150019" w:tentative="1">
      <w:start w:val="1"/>
      <w:numFmt w:val="lowerLetter"/>
      <w:lvlText w:val="%5."/>
      <w:lvlJc w:val="left"/>
      <w:pPr>
        <w:ind w:left="4035" w:hanging="360"/>
      </w:pPr>
    </w:lvl>
    <w:lvl w:ilvl="5" w:tplc="0415001B" w:tentative="1">
      <w:start w:val="1"/>
      <w:numFmt w:val="lowerRoman"/>
      <w:lvlText w:val="%6."/>
      <w:lvlJc w:val="right"/>
      <w:pPr>
        <w:ind w:left="4755" w:hanging="180"/>
      </w:pPr>
    </w:lvl>
    <w:lvl w:ilvl="6" w:tplc="0415000F" w:tentative="1">
      <w:start w:val="1"/>
      <w:numFmt w:val="decimal"/>
      <w:lvlText w:val="%7."/>
      <w:lvlJc w:val="left"/>
      <w:pPr>
        <w:ind w:left="5475" w:hanging="360"/>
      </w:pPr>
    </w:lvl>
    <w:lvl w:ilvl="7" w:tplc="04150019" w:tentative="1">
      <w:start w:val="1"/>
      <w:numFmt w:val="lowerLetter"/>
      <w:lvlText w:val="%8."/>
      <w:lvlJc w:val="left"/>
      <w:pPr>
        <w:ind w:left="6195" w:hanging="360"/>
      </w:pPr>
    </w:lvl>
    <w:lvl w:ilvl="8" w:tplc="0415001B" w:tentative="1">
      <w:start w:val="1"/>
      <w:numFmt w:val="lowerRoman"/>
      <w:lvlText w:val="%9."/>
      <w:lvlJc w:val="right"/>
      <w:pPr>
        <w:ind w:left="6915" w:hanging="180"/>
      </w:pPr>
    </w:lvl>
  </w:abstractNum>
  <w:abstractNum w:abstractNumId="14" w15:restartNumberingAfterBreak="0">
    <w:nsid w:val="22F54B84"/>
    <w:multiLevelType w:val="hybridMultilevel"/>
    <w:tmpl w:val="BD30649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26E60AB7"/>
    <w:multiLevelType w:val="hybridMultilevel"/>
    <w:tmpl w:val="9D96162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297773B0"/>
    <w:multiLevelType w:val="hybridMultilevel"/>
    <w:tmpl w:val="FD3EF87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CA74DE4"/>
    <w:multiLevelType w:val="hybridMultilevel"/>
    <w:tmpl w:val="ECC25C26"/>
    <w:lvl w:ilvl="0" w:tplc="173EF058">
      <w:start w:val="1"/>
      <w:numFmt w:val="decimal"/>
      <w:lvlText w:val="%1)"/>
      <w:lvlJc w:val="right"/>
      <w:pPr>
        <w:tabs>
          <w:tab w:val="num" w:pos="704"/>
        </w:tabs>
        <w:ind w:left="704" w:hanging="360"/>
      </w:pPr>
      <w:rPr>
        <w:rFonts w:asciiTheme="minorHAnsi" w:eastAsiaTheme="minorEastAsia" w:hAnsiTheme="minorHAnsi" w:cstheme="minorHAnsi"/>
      </w:rPr>
    </w:lvl>
    <w:lvl w:ilvl="1" w:tplc="04150019">
      <w:start w:val="1"/>
      <w:numFmt w:val="lowerLetter"/>
      <w:lvlText w:val="%2."/>
      <w:lvlJc w:val="left"/>
      <w:pPr>
        <w:tabs>
          <w:tab w:val="num" w:pos="704"/>
        </w:tabs>
        <w:ind w:left="704" w:hanging="360"/>
      </w:pPr>
    </w:lvl>
    <w:lvl w:ilvl="2" w:tplc="0415001B">
      <w:start w:val="1"/>
      <w:numFmt w:val="lowerRoman"/>
      <w:lvlText w:val="%3."/>
      <w:lvlJc w:val="right"/>
      <w:pPr>
        <w:tabs>
          <w:tab w:val="num" w:pos="1424"/>
        </w:tabs>
        <w:ind w:left="1424" w:hanging="180"/>
      </w:pPr>
    </w:lvl>
    <w:lvl w:ilvl="3" w:tplc="0415000F">
      <w:start w:val="1"/>
      <w:numFmt w:val="decimal"/>
      <w:lvlText w:val="%4."/>
      <w:lvlJc w:val="left"/>
      <w:pPr>
        <w:tabs>
          <w:tab w:val="num" w:pos="2144"/>
        </w:tabs>
        <w:ind w:left="2144" w:hanging="360"/>
      </w:pPr>
    </w:lvl>
    <w:lvl w:ilvl="4" w:tplc="04150019">
      <w:start w:val="1"/>
      <w:numFmt w:val="lowerLetter"/>
      <w:lvlText w:val="%5."/>
      <w:lvlJc w:val="left"/>
      <w:pPr>
        <w:tabs>
          <w:tab w:val="num" w:pos="2864"/>
        </w:tabs>
        <w:ind w:left="2864" w:hanging="360"/>
      </w:pPr>
    </w:lvl>
    <w:lvl w:ilvl="5" w:tplc="0415001B">
      <w:start w:val="1"/>
      <w:numFmt w:val="lowerRoman"/>
      <w:lvlText w:val="%6."/>
      <w:lvlJc w:val="right"/>
      <w:pPr>
        <w:tabs>
          <w:tab w:val="num" w:pos="3584"/>
        </w:tabs>
        <w:ind w:left="3584" w:hanging="180"/>
      </w:pPr>
    </w:lvl>
    <w:lvl w:ilvl="6" w:tplc="0415000F">
      <w:start w:val="1"/>
      <w:numFmt w:val="decimal"/>
      <w:lvlText w:val="%7."/>
      <w:lvlJc w:val="left"/>
      <w:pPr>
        <w:tabs>
          <w:tab w:val="num" w:pos="4304"/>
        </w:tabs>
        <w:ind w:left="4304" w:hanging="360"/>
      </w:pPr>
    </w:lvl>
    <w:lvl w:ilvl="7" w:tplc="04150019">
      <w:start w:val="1"/>
      <w:numFmt w:val="lowerLetter"/>
      <w:lvlText w:val="%8."/>
      <w:lvlJc w:val="left"/>
      <w:pPr>
        <w:tabs>
          <w:tab w:val="num" w:pos="5024"/>
        </w:tabs>
        <w:ind w:left="5024" w:hanging="360"/>
      </w:pPr>
    </w:lvl>
    <w:lvl w:ilvl="8" w:tplc="0415001B">
      <w:start w:val="1"/>
      <w:numFmt w:val="lowerRoman"/>
      <w:lvlText w:val="%9."/>
      <w:lvlJc w:val="right"/>
      <w:pPr>
        <w:tabs>
          <w:tab w:val="num" w:pos="5744"/>
        </w:tabs>
        <w:ind w:left="5744" w:hanging="180"/>
      </w:pPr>
    </w:lvl>
  </w:abstractNum>
  <w:abstractNum w:abstractNumId="18" w15:restartNumberingAfterBreak="0">
    <w:nsid w:val="2F837FC8"/>
    <w:multiLevelType w:val="hybridMultilevel"/>
    <w:tmpl w:val="012E8136"/>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9" w15:restartNumberingAfterBreak="0">
    <w:nsid w:val="324E25EA"/>
    <w:multiLevelType w:val="hybridMultilevel"/>
    <w:tmpl w:val="1AA46280"/>
    <w:lvl w:ilvl="0" w:tplc="0206FE0E">
      <w:start w:val="1"/>
      <w:numFmt w:val="decimal"/>
      <w:lvlText w:val="%1)"/>
      <w:lvlJc w:val="left"/>
      <w:pPr>
        <w:ind w:left="1080" w:hanging="360"/>
      </w:pPr>
      <w:rPr>
        <w:rFonts w:ascii="Verdana" w:hAnsi="Verdana" w:cstheme="minorHAnsi" w:hint="default"/>
        <w:b w:val="0"/>
        <w:i w:val="0"/>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330875CB"/>
    <w:multiLevelType w:val="hybridMultilevel"/>
    <w:tmpl w:val="C19C29C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343F11F3"/>
    <w:multiLevelType w:val="hybridMultilevel"/>
    <w:tmpl w:val="997A649C"/>
    <w:lvl w:ilvl="0" w:tplc="04150017">
      <w:start w:val="1"/>
      <w:numFmt w:val="lowerLetter"/>
      <w:lvlText w:val="%1)"/>
      <w:lvlJc w:val="left"/>
      <w:pPr>
        <w:ind w:left="1507" w:hanging="360"/>
      </w:pPr>
    </w:lvl>
    <w:lvl w:ilvl="1" w:tplc="04150019" w:tentative="1">
      <w:start w:val="1"/>
      <w:numFmt w:val="lowerLetter"/>
      <w:lvlText w:val="%2."/>
      <w:lvlJc w:val="left"/>
      <w:pPr>
        <w:ind w:left="2227" w:hanging="360"/>
      </w:pPr>
    </w:lvl>
    <w:lvl w:ilvl="2" w:tplc="0415001B" w:tentative="1">
      <w:start w:val="1"/>
      <w:numFmt w:val="lowerRoman"/>
      <w:lvlText w:val="%3."/>
      <w:lvlJc w:val="right"/>
      <w:pPr>
        <w:ind w:left="2947" w:hanging="180"/>
      </w:pPr>
    </w:lvl>
    <w:lvl w:ilvl="3" w:tplc="0415000F" w:tentative="1">
      <w:start w:val="1"/>
      <w:numFmt w:val="decimal"/>
      <w:lvlText w:val="%4."/>
      <w:lvlJc w:val="left"/>
      <w:pPr>
        <w:ind w:left="3667" w:hanging="360"/>
      </w:pPr>
    </w:lvl>
    <w:lvl w:ilvl="4" w:tplc="04150019" w:tentative="1">
      <w:start w:val="1"/>
      <w:numFmt w:val="lowerLetter"/>
      <w:lvlText w:val="%5."/>
      <w:lvlJc w:val="left"/>
      <w:pPr>
        <w:ind w:left="4387" w:hanging="360"/>
      </w:pPr>
    </w:lvl>
    <w:lvl w:ilvl="5" w:tplc="0415001B" w:tentative="1">
      <w:start w:val="1"/>
      <w:numFmt w:val="lowerRoman"/>
      <w:lvlText w:val="%6."/>
      <w:lvlJc w:val="right"/>
      <w:pPr>
        <w:ind w:left="5107" w:hanging="180"/>
      </w:pPr>
    </w:lvl>
    <w:lvl w:ilvl="6" w:tplc="0415000F" w:tentative="1">
      <w:start w:val="1"/>
      <w:numFmt w:val="decimal"/>
      <w:lvlText w:val="%7."/>
      <w:lvlJc w:val="left"/>
      <w:pPr>
        <w:ind w:left="5827" w:hanging="360"/>
      </w:pPr>
    </w:lvl>
    <w:lvl w:ilvl="7" w:tplc="04150019" w:tentative="1">
      <w:start w:val="1"/>
      <w:numFmt w:val="lowerLetter"/>
      <w:lvlText w:val="%8."/>
      <w:lvlJc w:val="left"/>
      <w:pPr>
        <w:ind w:left="6547" w:hanging="360"/>
      </w:pPr>
    </w:lvl>
    <w:lvl w:ilvl="8" w:tplc="0415001B" w:tentative="1">
      <w:start w:val="1"/>
      <w:numFmt w:val="lowerRoman"/>
      <w:lvlText w:val="%9."/>
      <w:lvlJc w:val="right"/>
      <w:pPr>
        <w:ind w:left="7267" w:hanging="180"/>
      </w:pPr>
    </w:lvl>
  </w:abstractNum>
  <w:abstractNum w:abstractNumId="22" w15:restartNumberingAfterBreak="0">
    <w:nsid w:val="363D7E45"/>
    <w:multiLevelType w:val="hybridMultilevel"/>
    <w:tmpl w:val="CA50F92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3" w15:restartNumberingAfterBreak="0">
    <w:nsid w:val="37CF313D"/>
    <w:multiLevelType w:val="hybridMultilevel"/>
    <w:tmpl w:val="3BB85C8E"/>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4" w15:restartNumberingAfterBreak="0">
    <w:nsid w:val="382B7767"/>
    <w:multiLevelType w:val="hybridMultilevel"/>
    <w:tmpl w:val="F73093E2"/>
    <w:lvl w:ilvl="0" w:tplc="0415000F">
      <w:start w:val="1"/>
      <w:numFmt w:val="decimal"/>
      <w:lvlText w:val="%1."/>
      <w:lvlJc w:val="left"/>
      <w:pPr>
        <w:tabs>
          <w:tab w:val="num" w:pos="360"/>
        </w:tabs>
        <w:ind w:left="360" w:hanging="360"/>
      </w:pPr>
    </w:lvl>
    <w:lvl w:ilvl="1" w:tplc="81422BA2">
      <w:start w:val="1"/>
      <w:numFmt w:val="lowerLetter"/>
      <w:lvlText w:val="%2."/>
      <w:lvlJc w:val="left"/>
      <w:pPr>
        <w:tabs>
          <w:tab w:val="num" w:pos="1080"/>
        </w:tabs>
        <w:ind w:left="1080" w:hanging="360"/>
      </w:pPr>
    </w:lvl>
    <w:lvl w:ilvl="2" w:tplc="0DACC930">
      <w:start w:val="1"/>
      <w:numFmt w:val="decimal"/>
      <w:lvlText w:val="%3)"/>
      <w:lvlJc w:val="left"/>
      <w:pPr>
        <w:tabs>
          <w:tab w:val="num" w:pos="1980"/>
        </w:tabs>
        <w:ind w:left="1980" w:hanging="360"/>
      </w:pPr>
      <w:rPr>
        <w:b w:val="0"/>
      </w:rPr>
    </w:lvl>
    <w:lvl w:ilvl="3" w:tplc="0415000F">
      <w:start w:val="1"/>
      <w:numFmt w:val="decimal"/>
      <w:lvlText w:val="%4."/>
      <w:lvlJc w:val="left"/>
      <w:pPr>
        <w:tabs>
          <w:tab w:val="num" w:pos="2520"/>
        </w:tabs>
        <w:ind w:left="2520" w:hanging="360"/>
      </w:pPr>
    </w:lvl>
    <w:lvl w:ilvl="4" w:tplc="C4DE3264">
      <w:start w:val="1"/>
      <w:numFmt w:val="lowerLetter"/>
      <w:lvlText w:val="%5)"/>
      <w:lvlJc w:val="left"/>
      <w:pPr>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5" w15:restartNumberingAfterBreak="0">
    <w:nsid w:val="39CE4B01"/>
    <w:multiLevelType w:val="hybridMultilevel"/>
    <w:tmpl w:val="945ABF0E"/>
    <w:lvl w:ilvl="0" w:tplc="F628F0D8">
      <w:start w:val="1"/>
      <w:numFmt w:val="decimal"/>
      <w:lvlText w:val="%1."/>
      <w:lvlJc w:val="left"/>
      <w:pPr>
        <w:tabs>
          <w:tab w:val="num" w:pos="360"/>
        </w:tabs>
        <w:ind w:left="360" w:hanging="360"/>
      </w:pPr>
      <w:rPr>
        <w:b w:val="0"/>
        <w:bCs/>
      </w:rPr>
    </w:lvl>
    <w:lvl w:ilvl="1" w:tplc="F6BAC2C4">
      <w:numFmt w:val="decimal"/>
      <w:lvlText w:val=""/>
      <w:lvlJc w:val="left"/>
    </w:lvl>
    <w:lvl w:ilvl="2" w:tplc="59E03FB0">
      <w:numFmt w:val="decimal"/>
      <w:lvlText w:val=""/>
      <w:lvlJc w:val="left"/>
    </w:lvl>
    <w:lvl w:ilvl="3" w:tplc="D4BE0896">
      <w:numFmt w:val="decimal"/>
      <w:lvlText w:val=""/>
      <w:lvlJc w:val="left"/>
    </w:lvl>
    <w:lvl w:ilvl="4" w:tplc="CEDA0C08">
      <w:numFmt w:val="decimal"/>
      <w:lvlText w:val=""/>
      <w:lvlJc w:val="left"/>
    </w:lvl>
    <w:lvl w:ilvl="5" w:tplc="D1FC4A6E">
      <w:numFmt w:val="decimal"/>
      <w:lvlText w:val=""/>
      <w:lvlJc w:val="left"/>
    </w:lvl>
    <w:lvl w:ilvl="6" w:tplc="CCD25462">
      <w:numFmt w:val="decimal"/>
      <w:lvlText w:val=""/>
      <w:lvlJc w:val="left"/>
    </w:lvl>
    <w:lvl w:ilvl="7" w:tplc="C220C7F0">
      <w:numFmt w:val="decimal"/>
      <w:lvlText w:val=""/>
      <w:lvlJc w:val="left"/>
    </w:lvl>
    <w:lvl w:ilvl="8" w:tplc="B838E2DA">
      <w:numFmt w:val="decimal"/>
      <w:lvlText w:val=""/>
      <w:lvlJc w:val="left"/>
    </w:lvl>
  </w:abstractNum>
  <w:abstractNum w:abstractNumId="26" w15:restartNumberingAfterBreak="0">
    <w:nsid w:val="3A9F3858"/>
    <w:multiLevelType w:val="multilevel"/>
    <w:tmpl w:val="0415001F"/>
    <w:lvl w:ilvl="0">
      <w:start w:val="1"/>
      <w:numFmt w:val="decimal"/>
      <w:lvlText w:val="%1."/>
      <w:lvlJc w:val="left"/>
      <w:pPr>
        <w:ind w:left="360" w:hanging="360"/>
      </w:pPr>
      <w:rPr>
        <w:rFonts w:hint="default"/>
        <w:b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C622DB3"/>
    <w:multiLevelType w:val="hybridMultilevel"/>
    <w:tmpl w:val="EBFA752A"/>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CC461DA"/>
    <w:multiLevelType w:val="hybridMultilevel"/>
    <w:tmpl w:val="6A861E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EB4410C"/>
    <w:multiLevelType w:val="hybridMultilevel"/>
    <w:tmpl w:val="4D2271A8"/>
    <w:lvl w:ilvl="0" w:tplc="C72C99DE">
      <w:start w:val="1"/>
      <w:numFmt w:val="lowerLetter"/>
      <w:lvlText w:val="%1."/>
      <w:lvlJc w:val="left"/>
      <w:pPr>
        <w:ind w:left="1440" w:hanging="360"/>
      </w:pPr>
      <w:rPr>
        <w:rFonts w:ascii="Verdana" w:hAnsi="Verdana" w:cs="Times New Roman" w:hint="default"/>
        <w:b w:val="0"/>
        <w:i w:val="0"/>
        <w:color w:val="auto"/>
        <w:sz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3FE03512"/>
    <w:multiLevelType w:val="multilevel"/>
    <w:tmpl w:val="0415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31" w15:restartNumberingAfterBreak="0">
    <w:nsid w:val="41453AEC"/>
    <w:multiLevelType w:val="hybridMultilevel"/>
    <w:tmpl w:val="6EE82D1E"/>
    <w:lvl w:ilvl="0" w:tplc="04150011">
      <w:start w:val="1"/>
      <w:numFmt w:val="decimal"/>
      <w:lvlText w:val="%1)"/>
      <w:lvlJc w:val="left"/>
      <w:pPr>
        <w:tabs>
          <w:tab w:val="num" w:pos="1080"/>
        </w:tabs>
        <w:ind w:left="1080" w:hanging="360"/>
      </w:p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32" w15:restartNumberingAfterBreak="0">
    <w:nsid w:val="46DC18BA"/>
    <w:multiLevelType w:val="hybridMultilevel"/>
    <w:tmpl w:val="A51CBB92"/>
    <w:lvl w:ilvl="0" w:tplc="45C28FF0">
      <w:start w:val="1"/>
      <w:numFmt w:val="lowerLetter"/>
      <w:lvlText w:val="%1)"/>
      <w:lvlJc w:val="left"/>
      <w:pPr>
        <w:ind w:left="720" w:hanging="360"/>
      </w:pPr>
      <w:rPr>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91C6E42"/>
    <w:multiLevelType w:val="hybridMultilevel"/>
    <w:tmpl w:val="EDEE812A"/>
    <w:lvl w:ilvl="0" w:tplc="81422BA2">
      <w:start w:val="1"/>
      <w:numFmt w:val="lowerLetter"/>
      <w:lvlText w:val="%1."/>
      <w:lvlJc w:val="left"/>
      <w:pPr>
        <w:tabs>
          <w:tab w:val="num" w:pos="1068"/>
        </w:tabs>
        <w:ind w:left="1068" w:hanging="360"/>
      </w:pPr>
    </w:lvl>
    <w:lvl w:ilvl="1" w:tplc="04150019">
      <w:start w:val="1"/>
      <w:numFmt w:val="lowerLetter"/>
      <w:lvlText w:val="%2."/>
      <w:lvlJc w:val="left"/>
      <w:pPr>
        <w:tabs>
          <w:tab w:val="num" w:pos="1068"/>
        </w:tabs>
        <w:ind w:left="1068" w:hanging="360"/>
      </w:pPr>
    </w:lvl>
    <w:lvl w:ilvl="2" w:tplc="0415001B">
      <w:start w:val="1"/>
      <w:numFmt w:val="lowerRoman"/>
      <w:lvlText w:val="%3."/>
      <w:lvlJc w:val="right"/>
      <w:pPr>
        <w:tabs>
          <w:tab w:val="num" w:pos="1788"/>
        </w:tabs>
        <w:ind w:left="1788" w:hanging="180"/>
      </w:pPr>
    </w:lvl>
    <w:lvl w:ilvl="3" w:tplc="0415000F">
      <w:start w:val="1"/>
      <w:numFmt w:val="decimal"/>
      <w:lvlText w:val="%4."/>
      <w:lvlJc w:val="left"/>
      <w:pPr>
        <w:tabs>
          <w:tab w:val="num" w:pos="2508"/>
        </w:tabs>
        <w:ind w:left="2508" w:hanging="360"/>
      </w:pPr>
    </w:lvl>
    <w:lvl w:ilvl="4" w:tplc="04150019">
      <w:start w:val="1"/>
      <w:numFmt w:val="lowerLetter"/>
      <w:lvlText w:val="%5."/>
      <w:lvlJc w:val="left"/>
      <w:pPr>
        <w:tabs>
          <w:tab w:val="num" w:pos="3228"/>
        </w:tabs>
        <w:ind w:left="3228" w:hanging="360"/>
      </w:pPr>
    </w:lvl>
    <w:lvl w:ilvl="5" w:tplc="0415001B">
      <w:start w:val="1"/>
      <w:numFmt w:val="lowerRoman"/>
      <w:lvlText w:val="%6."/>
      <w:lvlJc w:val="right"/>
      <w:pPr>
        <w:tabs>
          <w:tab w:val="num" w:pos="3948"/>
        </w:tabs>
        <w:ind w:left="3948" w:hanging="180"/>
      </w:pPr>
    </w:lvl>
    <w:lvl w:ilvl="6" w:tplc="0415000F">
      <w:start w:val="1"/>
      <w:numFmt w:val="decimal"/>
      <w:lvlText w:val="%7."/>
      <w:lvlJc w:val="left"/>
      <w:pPr>
        <w:tabs>
          <w:tab w:val="num" w:pos="4668"/>
        </w:tabs>
        <w:ind w:left="4668" w:hanging="360"/>
      </w:pPr>
    </w:lvl>
    <w:lvl w:ilvl="7" w:tplc="04150019">
      <w:start w:val="1"/>
      <w:numFmt w:val="lowerLetter"/>
      <w:lvlText w:val="%8."/>
      <w:lvlJc w:val="left"/>
      <w:pPr>
        <w:tabs>
          <w:tab w:val="num" w:pos="5388"/>
        </w:tabs>
        <w:ind w:left="5388" w:hanging="360"/>
      </w:pPr>
    </w:lvl>
    <w:lvl w:ilvl="8" w:tplc="0415001B">
      <w:start w:val="1"/>
      <w:numFmt w:val="lowerRoman"/>
      <w:lvlText w:val="%9."/>
      <w:lvlJc w:val="right"/>
      <w:pPr>
        <w:tabs>
          <w:tab w:val="num" w:pos="6108"/>
        </w:tabs>
        <w:ind w:left="6108" w:hanging="180"/>
      </w:pPr>
    </w:lvl>
  </w:abstractNum>
  <w:abstractNum w:abstractNumId="34" w15:restartNumberingAfterBreak="0">
    <w:nsid w:val="49353CE4"/>
    <w:multiLevelType w:val="hybridMultilevel"/>
    <w:tmpl w:val="3B00C16C"/>
    <w:lvl w:ilvl="0" w:tplc="581EEF2C">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F523262"/>
    <w:multiLevelType w:val="hybridMultilevel"/>
    <w:tmpl w:val="A5A2D2BC"/>
    <w:lvl w:ilvl="0" w:tplc="2946C0BC">
      <w:start w:val="1"/>
      <w:numFmt w:val="ordinal"/>
      <w:lvlText w:val="%1"/>
      <w:lvlJc w:val="left"/>
      <w:pPr>
        <w:ind w:left="72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F6F1CED"/>
    <w:multiLevelType w:val="hybridMultilevel"/>
    <w:tmpl w:val="4DE0EB34"/>
    <w:lvl w:ilvl="0" w:tplc="04150011">
      <w:start w:val="1"/>
      <w:numFmt w:val="decimal"/>
      <w:lvlText w:val="%1)"/>
      <w:lvlJc w:val="left"/>
      <w:pPr>
        <w:ind w:left="1155" w:hanging="360"/>
      </w:pPr>
    </w:lvl>
    <w:lvl w:ilvl="1" w:tplc="04150019">
      <w:start w:val="1"/>
      <w:numFmt w:val="lowerLetter"/>
      <w:lvlText w:val="%2."/>
      <w:lvlJc w:val="left"/>
      <w:pPr>
        <w:ind w:left="1875" w:hanging="360"/>
      </w:pPr>
    </w:lvl>
    <w:lvl w:ilvl="2" w:tplc="0415001B" w:tentative="1">
      <w:start w:val="1"/>
      <w:numFmt w:val="lowerRoman"/>
      <w:lvlText w:val="%3."/>
      <w:lvlJc w:val="right"/>
      <w:pPr>
        <w:ind w:left="2595" w:hanging="180"/>
      </w:pPr>
    </w:lvl>
    <w:lvl w:ilvl="3" w:tplc="0415000F" w:tentative="1">
      <w:start w:val="1"/>
      <w:numFmt w:val="decimal"/>
      <w:lvlText w:val="%4."/>
      <w:lvlJc w:val="left"/>
      <w:pPr>
        <w:ind w:left="3315" w:hanging="360"/>
      </w:pPr>
    </w:lvl>
    <w:lvl w:ilvl="4" w:tplc="04150019" w:tentative="1">
      <w:start w:val="1"/>
      <w:numFmt w:val="lowerLetter"/>
      <w:lvlText w:val="%5."/>
      <w:lvlJc w:val="left"/>
      <w:pPr>
        <w:ind w:left="4035" w:hanging="360"/>
      </w:pPr>
    </w:lvl>
    <w:lvl w:ilvl="5" w:tplc="0415001B" w:tentative="1">
      <w:start w:val="1"/>
      <w:numFmt w:val="lowerRoman"/>
      <w:lvlText w:val="%6."/>
      <w:lvlJc w:val="right"/>
      <w:pPr>
        <w:ind w:left="4755" w:hanging="180"/>
      </w:pPr>
    </w:lvl>
    <w:lvl w:ilvl="6" w:tplc="0415000F" w:tentative="1">
      <w:start w:val="1"/>
      <w:numFmt w:val="decimal"/>
      <w:lvlText w:val="%7."/>
      <w:lvlJc w:val="left"/>
      <w:pPr>
        <w:ind w:left="5475" w:hanging="360"/>
      </w:pPr>
    </w:lvl>
    <w:lvl w:ilvl="7" w:tplc="04150019" w:tentative="1">
      <w:start w:val="1"/>
      <w:numFmt w:val="lowerLetter"/>
      <w:lvlText w:val="%8."/>
      <w:lvlJc w:val="left"/>
      <w:pPr>
        <w:ind w:left="6195" w:hanging="360"/>
      </w:pPr>
    </w:lvl>
    <w:lvl w:ilvl="8" w:tplc="0415001B" w:tentative="1">
      <w:start w:val="1"/>
      <w:numFmt w:val="lowerRoman"/>
      <w:lvlText w:val="%9."/>
      <w:lvlJc w:val="right"/>
      <w:pPr>
        <w:ind w:left="6915" w:hanging="180"/>
      </w:pPr>
    </w:lvl>
  </w:abstractNum>
  <w:abstractNum w:abstractNumId="37" w15:restartNumberingAfterBreak="0">
    <w:nsid w:val="5203108D"/>
    <w:multiLevelType w:val="hybridMultilevel"/>
    <w:tmpl w:val="E52EC550"/>
    <w:lvl w:ilvl="0" w:tplc="0B38A002">
      <w:start w:val="1"/>
      <w:numFmt w:val="decimal"/>
      <w:lvlText w:val="%1."/>
      <w:lvlJc w:val="left"/>
      <w:pPr>
        <w:ind w:left="786" w:hanging="360"/>
      </w:pPr>
      <w:rPr>
        <w:rFonts w:ascii="Verdana" w:hAnsi="Verdana" w:cs="Calibri" w:hint="default"/>
        <w:b w:val="0"/>
        <w:sz w:val="22"/>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4A87505"/>
    <w:multiLevelType w:val="hybridMultilevel"/>
    <w:tmpl w:val="16865FC4"/>
    <w:lvl w:ilvl="0" w:tplc="DCAC6E8E">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524154A"/>
    <w:multiLevelType w:val="hybridMultilevel"/>
    <w:tmpl w:val="CCE85B04"/>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62757BB"/>
    <w:multiLevelType w:val="hybridMultilevel"/>
    <w:tmpl w:val="E19A533E"/>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1" w15:restartNumberingAfterBreak="0">
    <w:nsid w:val="57C31086"/>
    <w:multiLevelType w:val="hybridMultilevel"/>
    <w:tmpl w:val="A39AB4F8"/>
    <w:lvl w:ilvl="0" w:tplc="21A2CF8C">
      <w:start w:val="1"/>
      <w:numFmt w:val="decimal"/>
      <w:lvlText w:val="%1."/>
      <w:lvlJc w:val="left"/>
      <w:pPr>
        <w:ind w:left="360" w:hanging="360"/>
      </w:pPr>
      <w:rPr>
        <w:rFonts w:hint="default"/>
        <w:b w:val="0"/>
      </w:rPr>
    </w:lvl>
    <w:lvl w:ilvl="1" w:tplc="41129FA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8E62628"/>
    <w:multiLevelType w:val="hybridMultilevel"/>
    <w:tmpl w:val="225A238C"/>
    <w:lvl w:ilvl="0" w:tplc="E5C2F8A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A7B5880"/>
    <w:multiLevelType w:val="hybridMultilevel"/>
    <w:tmpl w:val="F36AC7B0"/>
    <w:lvl w:ilvl="0" w:tplc="04150017">
      <w:start w:val="1"/>
      <w:numFmt w:val="lowerLetter"/>
      <w:lvlText w:val="%1)"/>
      <w:lvlJc w:val="left"/>
      <w:pPr>
        <w:ind w:left="1875" w:hanging="360"/>
      </w:pPr>
    </w:lvl>
    <w:lvl w:ilvl="1" w:tplc="04150019" w:tentative="1">
      <w:start w:val="1"/>
      <w:numFmt w:val="lowerLetter"/>
      <w:lvlText w:val="%2."/>
      <w:lvlJc w:val="left"/>
      <w:pPr>
        <w:ind w:left="2595" w:hanging="360"/>
      </w:pPr>
    </w:lvl>
    <w:lvl w:ilvl="2" w:tplc="0415001B" w:tentative="1">
      <w:start w:val="1"/>
      <w:numFmt w:val="lowerRoman"/>
      <w:lvlText w:val="%3."/>
      <w:lvlJc w:val="right"/>
      <w:pPr>
        <w:ind w:left="3315" w:hanging="180"/>
      </w:pPr>
    </w:lvl>
    <w:lvl w:ilvl="3" w:tplc="0415000F" w:tentative="1">
      <w:start w:val="1"/>
      <w:numFmt w:val="decimal"/>
      <w:lvlText w:val="%4."/>
      <w:lvlJc w:val="left"/>
      <w:pPr>
        <w:ind w:left="4035" w:hanging="360"/>
      </w:pPr>
    </w:lvl>
    <w:lvl w:ilvl="4" w:tplc="04150019" w:tentative="1">
      <w:start w:val="1"/>
      <w:numFmt w:val="lowerLetter"/>
      <w:lvlText w:val="%5."/>
      <w:lvlJc w:val="left"/>
      <w:pPr>
        <w:ind w:left="4755" w:hanging="360"/>
      </w:pPr>
    </w:lvl>
    <w:lvl w:ilvl="5" w:tplc="0415001B" w:tentative="1">
      <w:start w:val="1"/>
      <w:numFmt w:val="lowerRoman"/>
      <w:lvlText w:val="%6."/>
      <w:lvlJc w:val="right"/>
      <w:pPr>
        <w:ind w:left="5475" w:hanging="180"/>
      </w:pPr>
    </w:lvl>
    <w:lvl w:ilvl="6" w:tplc="0415000F" w:tentative="1">
      <w:start w:val="1"/>
      <w:numFmt w:val="decimal"/>
      <w:lvlText w:val="%7."/>
      <w:lvlJc w:val="left"/>
      <w:pPr>
        <w:ind w:left="6195" w:hanging="360"/>
      </w:pPr>
    </w:lvl>
    <w:lvl w:ilvl="7" w:tplc="04150019" w:tentative="1">
      <w:start w:val="1"/>
      <w:numFmt w:val="lowerLetter"/>
      <w:lvlText w:val="%8."/>
      <w:lvlJc w:val="left"/>
      <w:pPr>
        <w:ind w:left="6915" w:hanging="360"/>
      </w:pPr>
    </w:lvl>
    <w:lvl w:ilvl="8" w:tplc="0415001B" w:tentative="1">
      <w:start w:val="1"/>
      <w:numFmt w:val="lowerRoman"/>
      <w:lvlText w:val="%9."/>
      <w:lvlJc w:val="right"/>
      <w:pPr>
        <w:ind w:left="7635" w:hanging="180"/>
      </w:pPr>
    </w:lvl>
  </w:abstractNum>
  <w:abstractNum w:abstractNumId="44" w15:restartNumberingAfterBreak="0">
    <w:nsid w:val="5AA418D6"/>
    <w:multiLevelType w:val="hybridMultilevel"/>
    <w:tmpl w:val="8DD0E892"/>
    <w:lvl w:ilvl="0" w:tplc="B0007628">
      <w:start w:val="1"/>
      <w:numFmt w:val="decimal"/>
      <w:lvlText w:val="%1."/>
      <w:lvlJc w:val="left"/>
      <w:pPr>
        <w:ind w:left="720" w:hanging="360"/>
      </w:pPr>
      <w:rPr>
        <w:b w:val="0"/>
        <w:color w:val="auto"/>
      </w:rPr>
    </w:lvl>
    <w:lvl w:ilvl="1" w:tplc="41C4500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B8428DC"/>
    <w:multiLevelType w:val="hybridMultilevel"/>
    <w:tmpl w:val="78B4ED2E"/>
    <w:lvl w:ilvl="0" w:tplc="04150011">
      <w:start w:val="1"/>
      <w:numFmt w:val="decimal"/>
      <w:lvlText w:val="%1)"/>
      <w:lvlJc w:val="left"/>
      <w:pPr>
        <w:tabs>
          <w:tab w:val="num" w:pos="720"/>
        </w:tabs>
        <w:ind w:left="720" w:hanging="360"/>
      </w:pPr>
      <w:rPr>
        <w:rFonts w:hint="default"/>
      </w:rPr>
    </w:lvl>
    <w:lvl w:ilvl="1" w:tplc="8E30563C">
      <w:start w:val="1"/>
      <w:numFmt w:val="lowerLetter"/>
      <w:lvlText w:val="(%2)"/>
      <w:lvlJc w:val="left"/>
      <w:pPr>
        <w:tabs>
          <w:tab w:val="num" w:pos="1440"/>
        </w:tabs>
        <w:ind w:left="1440" w:hanging="360"/>
      </w:pPr>
      <w:rPr>
        <w:rFonts w:cs="Times New Roman"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46" w15:restartNumberingAfterBreak="0">
    <w:nsid w:val="5C742291"/>
    <w:multiLevelType w:val="hybridMultilevel"/>
    <w:tmpl w:val="B7500B8A"/>
    <w:lvl w:ilvl="0" w:tplc="04150017">
      <w:start w:val="1"/>
      <w:numFmt w:val="lowerLetter"/>
      <w:lvlText w:val="%1)"/>
      <w:lvlJc w:val="left"/>
      <w:pPr>
        <w:ind w:left="1060" w:hanging="360"/>
      </w:pPr>
    </w:lvl>
    <w:lvl w:ilvl="1" w:tplc="04150019">
      <w:start w:val="1"/>
      <w:numFmt w:val="lowerLetter"/>
      <w:lvlText w:val="%2."/>
      <w:lvlJc w:val="left"/>
      <w:pPr>
        <w:ind w:left="1780" w:hanging="360"/>
      </w:pPr>
    </w:lvl>
    <w:lvl w:ilvl="2" w:tplc="0415001B">
      <w:start w:val="1"/>
      <w:numFmt w:val="lowerRoman"/>
      <w:lvlText w:val="%3."/>
      <w:lvlJc w:val="right"/>
      <w:pPr>
        <w:ind w:left="2500" w:hanging="180"/>
      </w:pPr>
    </w:lvl>
    <w:lvl w:ilvl="3" w:tplc="0415000F">
      <w:start w:val="1"/>
      <w:numFmt w:val="decimal"/>
      <w:lvlText w:val="%4."/>
      <w:lvlJc w:val="left"/>
      <w:pPr>
        <w:ind w:left="3220" w:hanging="360"/>
      </w:pPr>
    </w:lvl>
    <w:lvl w:ilvl="4" w:tplc="04150019">
      <w:start w:val="1"/>
      <w:numFmt w:val="lowerLetter"/>
      <w:lvlText w:val="%5."/>
      <w:lvlJc w:val="left"/>
      <w:pPr>
        <w:ind w:left="3940" w:hanging="360"/>
      </w:pPr>
    </w:lvl>
    <w:lvl w:ilvl="5" w:tplc="0415001B">
      <w:start w:val="1"/>
      <w:numFmt w:val="lowerRoman"/>
      <w:lvlText w:val="%6."/>
      <w:lvlJc w:val="right"/>
      <w:pPr>
        <w:ind w:left="4660" w:hanging="180"/>
      </w:pPr>
    </w:lvl>
    <w:lvl w:ilvl="6" w:tplc="0415000F">
      <w:start w:val="1"/>
      <w:numFmt w:val="decimal"/>
      <w:lvlText w:val="%7."/>
      <w:lvlJc w:val="left"/>
      <w:pPr>
        <w:ind w:left="5380" w:hanging="360"/>
      </w:pPr>
    </w:lvl>
    <w:lvl w:ilvl="7" w:tplc="04150019">
      <w:start w:val="1"/>
      <w:numFmt w:val="lowerLetter"/>
      <w:lvlText w:val="%8."/>
      <w:lvlJc w:val="left"/>
      <w:pPr>
        <w:ind w:left="6100" w:hanging="360"/>
      </w:pPr>
    </w:lvl>
    <w:lvl w:ilvl="8" w:tplc="0415001B">
      <w:start w:val="1"/>
      <w:numFmt w:val="lowerRoman"/>
      <w:lvlText w:val="%9."/>
      <w:lvlJc w:val="right"/>
      <w:pPr>
        <w:ind w:left="6820" w:hanging="180"/>
      </w:pPr>
    </w:lvl>
  </w:abstractNum>
  <w:abstractNum w:abstractNumId="47" w15:restartNumberingAfterBreak="0">
    <w:nsid w:val="5C8107E5"/>
    <w:multiLevelType w:val="multilevel"/>
    <w:tmpl w:val="013CD55E"/>
    <w:lvl w:ilvl="0">
      <w:start w:val="1"/>
      <w:numFmt w:val="decimal"/>
      <w:lvlText w:val="%1."/>
      <w:lvlJc w:val="left"/>
      <w:pPr>
        <w:ind w:left="720" w:hanging="360"/>
      </w:pPr>
      <w:rPr>
        <w:b w:val="0"/>
      </w:rPr>
    </w:lvl>
    <w:lvl w:ilvl="1">
      <w:start w:val="1"/>
      <w:numFmt w:val="decimal"/>
      <w:isLgl/>
      <w:lvlText w:val="%1.%2."/>
      <w:lvlJc w:val="left"/>
      <w:pPr>
        <w:ind w:left="720" w:hanging="360"/>
      </w:pPr>
      <w:rPr>
        <w:rFonts w:ascii="Calibri" w:hAnsi="Calibri" w:cs="Calibri" w:hint="default"/>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8" w15:restartNumberingAfterBreak="0">
    <w:nsid w:val="5F4477EE"/>
    <w:multiLevelType w:val="hybridMultilevel"/>
    <w:tmpl w:val="4AC60FC2"/>
    <w:lvl w:ilvl="0" w:tplc="173EF058">
      <w:start w:val="1"/>
      <w:numFmt w:val="decimal"/>
      <w:lvlText w:val="%1)"/>
      <w:lvlJc w:val="right"/>
      <w:pPr>
        <w:tabs>
          <w:tab w:val="num" w:pos="720"/>
        </w:tabs>
        <w:ind w:left="720" w:hanging="360"/>
      </w:pPr>
      <w:rPr>
        <w:rFonts w:asciiTheme="minorHAnsi" w:eastAsiaTheme="minorEastAsia" w:hAnsiTheme="minorHAnsi" w:cstheme="minorHAnsi" w:hint="default"/>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9" w15:restartNumberingAfterBreak="0">
    <w:nsid w:val="6047467C"/>
    <w:multiLevelType w:val="hybridMultilevel"/>
    <w:tmpl w:val="B04616A4"/>
    <w:lvl w:ilvl="0" w:tplc="0FDAA4CA">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06E2745"/>
    <w:multiLevelType w:val="multilevel"/>
    <w:tmpl w:val="C2EAFEEA"/>
    <w:lvl w:ilvl="0">
      <w:start w:val="1"/>
      <w:numFmt w:val="decimal"/>
      <w:lvlText w:val="%1."/>
      <w:lvlJc w:val="left"/>
      <w:pPr>
        <w:ind w:left="644" w:hanging="360"/>
      </w:pPr>
      <w:rPr>
        <w:b w:val="0"/>
      </w:rPr>
    </w:lvl>
    <w:lvl w:ilvl="1">
      <w:start w:val="1"/>
      <w:numFmt w:val="decimal"/>
      <w:lvlText w:val="%2."/>
      <w:lvlJc w:val="left"/>
      <w:pPr>
        <w:ind w:left="720" w:hanging="360"/>
      </w:pPr>
      <w:rPr>
        <w:rFonts w:hint="default"/>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1" w15:restartNumberingAfterBreak="0">
    <w:nsid w:val="62534788"/>
    <w:multiLevelType w:val="hybridMultilevel"/>
    <w:tmpl w:val="F11A23D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2" w15:restartNumberingAfterBreak="0">
    <w:nsid w:val="649D391A"/>
    <w:multiLevelType w:val="hybridMultilevel"/>
    <w:tmpl w:val="4C642928"/>
    <w:lvl w:ilvl="0" w:tplc="EAFA0D58">
      <w:start w:val="1"/>
      <w:numFmt w:val="decimal"/>
      <w:lvlText w:val="%1."/>
      <w:lvlJc w:val="left"/>
      <w:pPr>
        <w:ind w:left="502" w:hanging="360"/>
      </w:pPr>
      <w:rPr>
        <w:rFonts w:ascii="Verdana" w:hAnsi="Verdana" w:hint="default"/>
        <w:b w:val="0"/>
        <w:i w:val="0"/>
        <w:strike w:val="0"/>
        <w:dstrike w:val="0"/>
        <w:color w:val="auto"/>
        <w:sz w:val="22"/>
        <w:szCs w:val="20"/>
        <w:u w:val="none"/>
        <w:effect w:val="none"/>
      </w:rPr>
    </w:lvl>
    <w:lvl w:ilvl="1" w:tplc="841A3CA8">
      <w:start w:val="1"/>
      <w:numFmt w:val="decimal"/>
      <w:lvlText w:val="%2)"/>
      <w:lvlJc w:val="left"/>
      <w:pPr>
        <w:tabs>
          <w:tab w:val="num" w:pos="720"/>
        </w:tabs>
        <w:ind w:left="1440" w:hanging="360"/>
      </w:pPr>
      <w:rPr>
        <w:rFonts w:ascii="Verdana" w:hAnsi="Verdana" w:hint="default"/>
        <w:b w:val="0"/>
        <w:i w:val="0"/>
        <w:sz w:val="22"/>
        <w:szCs w:val="24"/>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6557123C"/>
    <w:multiLevelType w:val="hybridMultilevel"/>
    <w:tmpl w:val="896ECE40"/>
    <w:lvl w:ilvl="0" w:tplc="1ABA969A">
      <w:start w:val="1"/>
      <w:numFmt w:val="decimal"/>
      <w:lvlText w:val="%1)"/>
      <w:lvlJc w:val="left"/>
      <w:pPr>
        <w:ind w:left="720" w:hanging="360"/>
      </w:pPr>
      <w:rPr>
        <w:rFonts w:ascii="Arial" w:eastAsia="Times New Roman" w:hAnsi="Arial" w:cs="Arial" w:hint="default"/>
        <w:b w:val="0"/>
        <w:i w:val="0"/>
        <w:strike w:val="0"/>
        <w:dstrike w:val="0"/>
        <w:color w:val="auto"/>
        <w:sz w:val="22"/>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4" w15:restartNumberingAfterBreak="0">
    <w:nsid w:val="6907043A"/>
    <w:multiLevelType w:val="hybridMultilevel"/>
    <w:tmpl w:val="075A452A"/>
    <w:lvl w:ilvl="0" w:tplc="0415000F">
      <w:start w:val="1"/>
      <w:numFmt w:val="decimal"/>
      <w:lvlText w:val="%1."/>
      <w:lvlJc w:val="left"/>
      <w:pPr>
        <w:tabs>
          <w:tab w:val="num" w:pos="360"/>
        </w:tabs>
        <w:ind w:left="360" w:hanging="360"/>
      </w:pPr>
    </w:lvl>
    <w:lvl w:ilvl="1" w:tplc="04150011">
      <w:start w:val="1"/>
      <w:numFmt w:val="decimal"/>
      <w:lvlText w:val="%2)"/>
      <w:lvlJc w:val="left"/>
      <w:pPr>
        <w:tabs>
          <w:tab w:val="num" w:pos="1080"/>
        </w:tabs>
        <w:ind w:left="1080" w:hanging="360"/>
      </w:pPr>
    </w:lvl>
    <w:lvl w:ilvl="2" w:tplc="BF4C654C">
      <w:start w:val="1"/>
      <w:numFmt w:val="lowerLetter"/>
      <w:lvlText w:val="%3)"/>
      <w:lvlJc w:val="left"/>
      <w:pPr>
        <w:tabs>
          <w:tab w:val="num" w:pos="1980"/>
        </w:tabs>
        <w:ind w:left="1980" w:hanging="36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55" w15:restartNumberingAfterBreak="0">
    <w:nsid w:val="6ABC01F8"/>
    <w:multiLevelType w:val="hybridMultilevel"/>
    <w:tmpl w:val="F104C7BA"/>
    <w:lvl w:ilvl="0" w:tplc="04150011">
      <w:start w:val="1"/>
      <w:numFmt w:val="decimal"/>
      <w:lvlText w:val="%1)"/>
      <w:lvlJc w:val="left"/>
      <w:pPr>
        <w:ind w:left="720" w:hanging="360"/>
      </w:pPr>
    </w:lvl>
    <w:lvl w:ilvl="1" w:tplc="BF5821A0">
      <w:start w:val="1"/>
      <w:numFmt w:val="decimal"/>
      <w:lvlText w:val="%2)"/>
      <w:lvlJc w:val="left"/>
      <w:pPr>
        <w:ind w:left="1440" w:hanging="360"/>
      </w:pPr>
      <w:rPr>
        <w:rFonts w:ascii="Verdana" w:eastAsia="Times New Roman" w:hAnsi="Verdana" w:cstheme="minorHAnsi"/>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C1D7259"/>
    <w:multiLevelType w:val="hybridMultilevel"/>
    <w:tmpl w:val="11347E4C"/>
    <w:lvl w:ilvl="0" w:tplc="4AC0FDFA">
      <w:start w:val="1"/>
      <w:numFmt w:val="decimal"/>
      <w:lvlText w:val="%1."/>
      <w:lvlJc w:val="left"/>
      <w:pPr>
        <w:tabs>
          <w:tab w:val="num" w:pos="360"/>
        </w:tabs>
        <w:ind w:left="360" w:hanging="360"/>
      </w:pPr>
      <w:rPr>
        <w:rFonts w:ascii="Verdana" w:hAnsi="Verdana" w:hint="default"/>
        <w:b w:val="0"/>
        <w:i w:val="0"/>
        <w:sz w:val="22"/>
        <w:szCs w:val="20"/>
      </w:rPr>
    </w:lvl>
    <w:lvl w:ilvl="1" w:tplc="81422BA2">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57" w15:restartNumberingAfterBreak="0">
    <w:nsid w:val="6CAA022A"/>
    <w:multiLevelType w:val="hybridMultilevel"/>
    <w:tmpl w:val="4FEA128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8" w15:restartNumberingAfterBreak="0">
    <w:nsid w:val="6CB246FF"/>
    <w:multiLevelType w:val="hybridMultilevel"/>
    <w:tmpl w:val="AC106994"/>
    <w:lvl w:ilvl="0" w:tplc="04150017">
      <w:start w:val="1"/>
      <w:numFmt w:val="lowerLetter"/>
      <w:lvlText w:val="%1)"/>
      <w:lvlJc w:val="left"/>
      <w:pPr>
        <w:ind w:left="1515" w:hanging="360"/>
      </w:pPr>
    </w:lvl>
    <w:lvl w:ilvl="1" w:tplc="04150019" w:tentative="1">
      <w:start w:val="1"/>
      <w:numFmt w:val="lowerLetter"/>
      <w:lvlText w:val="%2."/>
      <w:lvlJc w:val="left"/>
      <w:pPr>
        <w:ind w:left="2235" w:hanging="360"/>
      </w:pPr>
    </w:lvl>
    <w:lvl w:ilvl="2" w:tplc="0415001B" w:tentative="1">
      <w:start w:val="1"/>
      <w:numFmt w:val="lowerRoman"/>
      <w:lvlText w:val="%3."/>
      <w:lvlJc w:val="right"/>
      <w:pPr>
        <w:ind w:left="2955" w:hanging="180"/>
      </w:pPr>
    </w:lvl>
    <w:lvl w:ilvl="3" w:tplc="0415000F" w:tentative="1">
      <w:start w:val="1"/>
      <w:numFmt w:val="decimal"/>
      <w:lvlText w:val="%4."/>
      <w:lvlJc w:val="left"/>
      <w:pPr>
        <w:ind w:left="3675" w:hanging="360"/>
      </w:pPr>
    </w:lvl>
    <w:lvl w:ilvl="4" w:tplc="04150019" w:tentative="1">
      <w:start w:val="1"/>
      <w:numFmt w:val="lowerLetter"/>
      <w:lvlText w:val="%5."/>
      <w:lvlJc w:val="left"/>
      <w:pPr>
        <w:ind w:left="4395" w:hanging="360"/>
      </w:pPr>
    </w:lvl>
    <w:lvl w:ilvl="5" w:tplc="0415001B" w:tentative="1">
      <w:start w:val="1"/>
      <w:numFmt w:val="lowerRoman"/>
      <w:lvlText w:val="%6."/>
      <w:lvlJc w:val="right"/>
      <w:pPr>
        <w:ind w:left="5115" w:hanging="180"/>
      </w:pPr>
    </w:lvl>
    <w:lvl w:ilvl="6" w:tplc="0415000F" w:tentative="1">
      <w:start w:val="1"/>
      <w:numFmt w:val="decimal"/>
      <w:lvlText w:val="%7."/>
      <w:lvlJc w:val="left"/>
      <w:pPr>
        <w:ind w:left="5835" w:hanging="360"/>
      </w:pPr>
    </w:lvl>
    <w:lvl w:ilvl="7" w:tplc="04150019" w:tentative="1">
      <w:start w:val="1"/>
      <w:numFmt w:val="lowerLetter"/>
      <w:lvlText w:val="%8."/>
      <w:lvlJc w:val="left"/>
      <w:pPr>
        <w:ind w:left="6555" w:hanging="360"/>
      </w:pPr>
    </w:lvl>
    <w:lvl w:ilvl="8" w:tplc="0415001B" w:tentative="1">
      <w:start w:val="1"/>
      <w:numFmt w:val="lowerRoman"/>
      <w:lvlText w:val="%9."/>
      <w:lvlJc w:val="right"/>
      <w:pPr>
        <w:ind w:left="7275" w:hanging="180"/>
      </w:pPr>
    </w:lvl>
  </w:abstractNum>
  <w:abstractNum w:abstractNumId="59" w15:restartNumberingAfterBreak="0">
    <w:nsid w:val="6D8C6CB2"/>
    <w:multiLevelType w:val="hybridMultilevel"/>
    <w:tmpl w:val="78B4ED2E"/>
    <w:lvl w:ilvl="0" w:tplc="04150011">
      <w:start w:val="1"/>
      <w:numFmt w:val="decimal"/>
      <w:lvlText w:val="%1)"/>
      <w:lvlJc w:val="left"/>
      <w:pPr>
        <w:tabs>
          <w:tab w:val="num" w:pos="720"/>
        </w:tabs>
        <w:ind w:left="720" w:hanging="360"/>
      </w:pPr>
      <w:rPr>
        <w:rFonts w:hint="default"/>
      </w:rPr>
    </w:lvl>
    <w:lvl w:ilvl="1" w:tplc="8E30563C">
      <w:start w:val="1"/>
      <w:numFmt w:val="lowerLetter"/>
      <w:lvlText w:val="(%2)"/>
      <w:lvlJc w:val="left"/>
      <w:pPr>
        <w:tabs>
          <w:tab w:val="num" w:pos="1440"/>
        </w:tabs>
        <w:ind w:left="1440" w:hanging="360"/>
      </w:pPr>
      <w:rPr>
        <w:rFonts w:cs="Times New Roman"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60" w15:restartNumberingAfterBreak="0">
    <w:nsid w:val="6EF5784E"/>
    <w:multiLevelType w:val="hybridMultilevel"/>
    <w:tmpl w:val="267CC680"/>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F6B38C4"/>
    <w:multiLevelType w:val="hybridMultilevel"/>
    <w:tmpl w:val="C668FED4"/>
    <w:lvl w:ilvl="0" w:tplc="900E165C">
      <w:start w:val="1"/>
      <w:numFmt w:val="decimal"/>
      <w:lvlText w:val="%1."/>
      <w:lvlJc w:val="left"/>
      <w:pPr>
        <w:tabs>
          <w:tab w:val="num" w:pos="360"/>
        </w:tabs>
        <w:ind w:left="360" w:hanging="360"/>
      </w:pPr>
      <w:rPr>
        <w:strike w:val="0"/>
        <w:sz w:val="22"/>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62" w15:restartNumberingAfterBreak="0">
    <w:nsid w:val="6FCE067A"/>
    <w:multiLevelType w:val="hybridMultilevel"/>
    <w:tmpl w:val="65E0C5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6933756"/>
    <w:multiLevelType w:val="hybridMultilevel"/>
    <w:tmpl w:val="2F30ABB4"/>
    <w:lvl w:ilvl="0" w:tplc="04150017">
      <w:start w:val="1"/>
      <w:numFmt w:val="lowerLetter"/>
      <w:lvlText w:val="%1)"/>
      <w:lvlJc w:val="left"/>
      <w:pPr>
        <w:tabs>
          <w:tab w:val="num" w:pos="1080"/>
        </w:tabs>
        <w:ind w:left="1080" w:hanging="360"/>
      </w:pPr>
    </w:lvl>
    <w:lvl w:ilvl="1" w:tplc="04150019">
      <w:start w:val="1"/>
      <w:numFmt w:val="lowerLetter"/>
      <w:lvlText w:val="%2."/>
      <w:lvlJc w:val="left"/>
      <w:pPr>
        <w:tabs>
          <w:tab w:val="num" w:pos="-4839"/>
        </w:tabs>
        <w:ind w:left="-4839" w:hanging="360"/>
      </w:pPr>
    </w:lvl>
    <w:lvl w:ilvl="2" w:tplc="0415001B">
      <w:start w:val="1"/>
      <w:numFmt w:val="lowerRoman"/>
      <w:lvlText w:val="%3."/>
      <w:lvlJc w:val="right"/>
      <w:pPr>
        <w:tabs>
          <w:tab w:val="num" w:pos="-4119"/>
        </w:tabs>
        <w:ind w:left="-4119" w:hanging="180"/>
      </w:pPr>
    </w:lvl>
    <w:lvl w:ilvl="3" w:tplc="0415000F">
      <w:start w:val="1"/>
      <w:numFmt w:val="decimal"/>
      <w:lvlText w:val="%4."/>
      <w:lvlJc w:val="left"/>
      <w:pPr>
        <w:tabs>
          <w:tab w:val="num" w:pos="-3399"/>
        </w:tabs>
        <w:ind w:left="-3399" w:hanging="360"/>
      </w:pPr>
    </w:lvl>
    <w:lvl w:ilvl="4" w:tplc="04150019">
      <w:start w:val="1"/>
      <w:numFmt w:val="lowerLetter"/>
      <w:lvlText w:val="%5."/>
      <w:lvlJc w:val="left"/>
      <w:pPr>
        <w:tabs>
          <w:tab w:val="num" w:pos="-2679"/>
        </w:tabs>
        <w:ind w:left="-2679" w:hanging="360"/>
      </w:pPr>
    </w:lvl>
    <w:lvl w:ilvl="5" w:tplc="0415001B">
      <w:start w:val="1"/>
      <w:numFmt w:val="lowerRoman"/>
      <w:lvlText w:val="%6."/>
      <w:lvlJc w:val="right"/>
      <w:pPr>
        <w:tabs>
          <w:tab w:val="num" w:pos="-1959"/>
        </w:tabs>
        <w:ind w:left="-1959" w:hanging="180"/>
      </w:pPr>
    </w:lvl>
    <w:lvl w:ilvl="6" w:tplc="0415000F">
      <w:start w:val="1"/>
      <w:numFmt w:val="decimal"/>
      <w:lvlText w:val="%7."/>
      <w:lvlJc w:val="left"/>
      <w:pPr>
        <w:tabs>
          <w:tab w:val="num" w:pos="-1239"/>
        </w:tabs>
        <w:ind w:left="-1239" w:hanging="360"/>
      </w:pPr>
    </w:lvl>
    <w:lvl w:ilvl="7" w:tplc="04150019">
      <w:start w:val="1"/>
      <w:numFmt w:val="lowerLetter"/>
      <w:lvlText w:val="%8."/>
      <w:lvlJc w:val="left"/>
      <w:pPr>
        <w:tabs>
          <w:tab w:val="num" w:pos="-519"/>
        </w:tabs>
        <w:ind w:left="-519" w:hanging="360"/>
      </w:pPr>
    </w:lvl>
    <w:lvl w:ilvl="8" w:tplc="0415001B">
      <w:start w:val="1"/>
      <w:numFmt w:val="lowerRoman"/>
      <w:lvlText w:val="%9."/>
      <w:lvlJc w:val="right"/>
      <w:pPr>
        <w:tabs>
          <w:tab w:val="num" w:pos="201"/>
        </w:tabs>
        <w:ind w:left="201" w:hanging="180"/>
      </w:pPr>
    </w:lvl>
  </w:abstractNum>
  <w:abstractNum w:abstractNumId="64" w15:restartNumberingAfterBreak="0">
    <w:nsid w:val="788C5E96"/>
    <w:multiLevelType w:val="hybridMultilevel"/>
    <w:tmpl w:val="D712862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5" w15:restartNumberingAfterBreak="0">
    <w:nsid w:val="7BA82A16"/>
    <w:multiLevelType w:val="hybridMultilevel"/>
    <w:tmpl w:val="71B81F3C"/>
    <w:lvl w:ilvl="0" w:tplc="04150017">
      <w:start w:val="1"/>
      <w:numFmt w:val="lowerLetter"/>
      <w:lvlText w:val="%1)"/>
      <w:lvlJc w:val="left"/>
      <w:pPr>
        <w:ind w:left="1507" w:hanging="360"/>
      </w:pPr>
    </w:lvl>
    <w:lvl w:ilvl="1" w:tplc="04150019" w:tentative="1">
      <w:start w:val="1"/>
      <w:numFmt w:val="lowerLetter"/>
      <w:lvlText w:val="%2."/>
      <w:lvlJc w:val="left"/>
      <w:pPr>
        <w:ind w:left="2227" w:hanging="360"/>
      </w:pPr>
    </w:lvl>
    <w:lvl w:ilvl="2" w:tplc="0415001B" w:tentative="1">
      <w:start w:val="1"/>
      <w:numFmt w:val="lowerRoman"/>
      <w:lvlText w:val="%3."/>
      <w:lvlJc w:val="right"/>
      <w:pPr>
        <w:ind w:left="2947" w:hanging="180"/>
      </w:pPr>
    </w:lvl>
    <w:lvl w:ilvl="3" w:tplc="0415000F" w:tentative="1">
      <w:start w:val="1"/>
      <w:numFmt w:val="decimal"/>
      <w:lvlText w:val="%4."/>
      <w:lvlJc w:val="left"/>
      <w:pPr>
        <w:ind w:left="3667" w:hanging="360"/>
      </w:pPr>
    </w:lvl>
    <w:lvl w:ilvl="4" w:tplc="04150019" w:tentative="1">
      <w:start w:val="1"/>
      <w:numFmt w:val="lowerLetter"/>
      <w:lvlText w:val="%5."/>
      <w:lvlJc w:val="left"/>
      <w:pPr>
        <w:ind w:left="4387" w:hanging="360"/>
      </w:pPr>
    </w:lvl>
    <w:lvl w:ilvl="5" w:tplc="0415001B" w:tentative="1">
      <w:start w:val="1"/>
      <w:numFmt w:val="lowerRoman"/>
      <w:lvlText w:val="%6."/>
      <w:lvlJc w:val="right"/>
      <w:pPr>
        <w:ind w:left="5107" w:hanging="180"/>
      </w:pPr>
    </w:lvl>
    <w:lvl w:ilvl="6" w:tplc="0415000F" w:tentative="1">
      <w:start w:val="1"/>
      <w:numFmt w:val="decimal"/>
      <w:lvlText w:val="%7."/>
      <w:lvlJc w:val="left"/>
      <w:pPr>
        <w:ind w:left="5827" w:hanging="360"/>
      </w:pPr>
    </w:lvl>
    <w:lvl w:ilvl="7" w:tplc="04150019" w:tentative="1">
      <w:start w:val="1"/>
      <w:numFmt w:val="lowerLetter"/>
      <w:lvlText w:val="%8."/>
      <w:lvlJc w:val="left"/>
      <w:pPr>
        <w:ind w:left="6547" w:hanging="360"/>
      </w:pPr>
    </w:lvl>
    <w:lvl w:ilvl="8" w:tplc="0415001B" w:tentative="1">
      <w:start w:val="1"/>
      <w:numFmt w:val="lowerRoman"/>
      <w:lvlText w:val="%9."/>
      <w:lvlJc w:val="right"/>
      <w:pPr>
        <w:ind w:left="7267" w:hanging="180"/>
      </w:pPr>
    </w:lvl>
  </w:abstractNum>
  <w:abstractNum w:abstractNumId="66" w15:restartNumberingAfterBreak="0">
    <w:nsid w:val="7C813ABE"/>
    <w:multiLevelType w:val="hybridMultilevel"/>
    <w:tmpl w:val="5968693E"/>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F0104A16">
      <w:start w:val="1"/>
      <w:numFmt w:val="decimal"/>
      <w:lvlText w:val="%3)"/>
      <w:lvlJc w:val="left"/>
      <w:pPr>
        <w:ind w:left="2688" w:hanging="360"/>
      </w:pPr>
      <w:rPr>
        <w:rFonts w:hint="default"/>
      </w:r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7" w15:restartNumberingAfterBreak="0">
    <w:nsid w:val="7E770103"/>
    <w:multiLevelType w:val="hybridMultilevel"/>
    <w:tmpl w:val="CAEA16E0"/>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8" w15:restartNumberingAfterBreak="0">
    <w:nsid w:val="7F314FE2"/>
    <w:multiLevelType w:val="hybridMultilevel"/>
    <w:tmpl w:val="A81CA48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9" w15:restartNumberingAfterBreak="0">
    <w:nsid w:val="7F8600CB"/>
    <w:multiLevelType w:val="hybridMultilevel"/>
    <w:tmpl w:val="F57054AC"/>
    <w:lvl w:ilvl="0" w:tplc="0415001B">
      <w:start w:val="1"/>
      <w:numFmt w:val="lowerRoman"/>
      <w:lvlText w:val="%1."/>
      <w:lvlJc w:val="right"/>
      <w:pPr>
        <w:ind w:left="720" w:hanging="360"/>
      </w:pPr>
    </w:lvl>
    <w:lvl w:ilvl="1" w:tplc="EC341A4E">
      <w:start w:val="1"/>
      <w:numFmt w:val="upperRoman"/>
      <w:lvlText w:val="%2."/>
      <w:lvlJc w:val="right"/>
      <w:pPr>
        <w:ind w:left="357" w:hanging="244"/>
      </w:pPr>
    </w:lvl>
    <w:lvl w:ilvl="2" w:tplc="B024CCB4">
      <w:start w:val="1"/>
      <w:numFmt w:val="decimal"/>
      <w:lvlText w:val="%3)"/>
      <w:lvlJc w:val="left"/>
      <w:pPr>
        <w:ind w:left="234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44"/>
  </w:num>
  <w:num w:numId="2">
    <w:abstractNumId w:val="6"/>
  </w:num>
  <w:num w:numId="3">
    <w:abstractNumId w:val="23"/>
  </w:num>
  <w:num w:numId="4">
    <w:abstractNumId w:val="50"/>
  </w:num>
  <w:num w:numId="5">
    <w:abstractNumId w:val="29"/>
  </w:num>
  <w:num w:numId="6">
    <w:abstractNumId w:val="47"/>
  </w:num>
  <w:num w:numId="7">
    <w:abstractNumId w:val="19"/>
  </w:num>
  <w:num w:numId="8">
    <w:abstractNumId w:val="52"/>
  </w:num>
  <w:num w:numId="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4"/>
  </w:num>
  <w:num w:numId="14">
    <w:abstractNumId w:val="0"/>
  </w:num>
  <w:num w:numId="15">
    <w:abstractNumId w:val="61"/>
  </w:num>
  <w:num w:numId="16">
    <w:abstractNumId w:val="25"/>
    <w:lvlOverride w:ilvl="0">
      <w:startOverride w:val="1"/>
    </w:lvlOverride>
  </w:num>
  <w:num w:numId="17">
    <w:abstractNumId w:val="11"/>
  </w:num>
  <w:num w:numId="18">
    <w:abstractNumId w:val="69"/>
  </w:num>
  <w:num w:numId="19">
    <w:abstractNumId w:val="49"/>
  </w:num>
  <w:num w:numId="20">
    <w:abstractNumId w:val="56"/>
  </w:num>
  <w:num w:numId="21">
    <w:abstractNumId w:val="37"/>
  </w:num>
  <w:num w:numId="22">
    <w:abstractNumId w:val="2"/>
  </w:num>
  <w:num w:numId="23">
    <w:abstractNumId w:val="62"/>
  </w:num>
  <w:num w:numId="24">
    <w:abstractNumId w:val="68"/>
  </w:num>
  <w:num w:numId="25">
    <w:abstractNumId w:val="55"/>
  </w:num>
  <w:num w:numId="26">
    <w:abstractNumId w:val="60"/>
  </w:num>
  <w:num w:numId="27">
    <w:abstractNumId w:val="41"/>
  </w:num>
  <w:num w:numId="28">
    <w:abstractNumId w:val="35"/>
  </w:num>
  <w:num w:numId="29">
    <w:abstractNumId w:val="16"/>
  </w:num>
  <w:num w:numId="30">
    <w:abstractNumId w:val="67"/>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num>
  <w:num w:numId="34">
    <w:abstractNumId w:val="66"/>
  </w:num>
  <w:num w:numId="35">
    <w:abstractNumId w:val="3"/>
  </w:num>
  <w:num w:numId="36">
    <w:abstractNumId w:val="51"/>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8"/>
  </w:num>
  <w:num w:numId="39">
    <w:abstractNumId w:val="17"/>
  </w:num>
  <w:num w:numId="40">
    <w:abstractNumId w:val="63"/>
  </w:num>
  <w:num w:numId="41">
    <w:abstractNumId w:val="42"/>
  </w:num>
  <w:num w:numId="42">
    <w:abstractNumId w:val="38"/>
  </w:num>
  <w:num w:numId="43">
    <w:abstractNumId w:val="1"/>
  </w:num>
  <w:num w:numId="44">
    <w:abstractNumId w:val="12"/>
  </w:num>
  <w:num w:numId="45">
    <w:abstractNumId w:val="59"/>
  </w:num>
  <w:num w:numId="46">
    <w:abstractNumId w:val="45"/>
  </w:num>
  <w:num w:numId="4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6"/>
  </w:num>
  <w:num w:numId="49">
    <w:abstractNumId w:val="43"/>
  </w:num>
  <w:num w:numId="50">
    <w:abstractNumId w:val="21"/>
  </w:num>
  <w:num w:numId="51">
    <w:abstractNumId w:val="65"/>
  </w:num>
  <w:num w:numId="52">
    <w:abstractNumId w:val="13"/>
  </w:num>
  <w:num w:numId="53">
    <w:abstractNumId w:val="58"/>
  </w:num>
  <w:num w:numId="54">
    <w:abstractNumId w:val="64"/>
  </w:num>
  <w:num w:numId="55">
    <w:abstractNumId w:val="27"/>
  </w:num>
  <w:num w:numId="56">
    <w:abstractNumId w:val="39"/>
  </w:num>
  <w:num w:numId="57">
    <w:abstractNumId w:val="20"/>
  </w:num>
  <w:num w:numId="58">
    <w:abstractNumId w:val="22"/>
  </w:num>
  <w:num w:numId="59">
    <w:abstractNumId w:val="28"/>
  </w:num>
  <w:num w:numId="60">
    <w:abstractNumId w:val="31"/>
  </w:num>
  <w:num w:numId="61">
    <w:abstractNumId w:val="34"/>
  </w:num>
  <w:num w:numId="62">
    <w:abstractNumId w:val="5"/>
  </w:num>
  <w:num w:numId="63">
    <w:abstractNumId w:val="30"/>
  </w:num>
  <w:num w:numId="64">
    <w:abstractNumId w:val="40"/>
  </w:num>
  <w:num w:numId="65">
    <w:abstractNumId w:val="57"/>
  </w:num>
  <w:num w:numId="66">
    <w:abstractNumId w:val="8"/>
  </w:num>
  <w:num w:numId="6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4"/>
  </w:num>
  <w:num w:numId="69">
    <w:abstractNumId w:val="32"/>
  </w:num>
  <w:num w:numId="70">
    <w:abstractNumId w:val="26"/>
  </w:num>
  <w:numIdMacAtCleanup w:val="6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dyta Gosk-Grodzka I FGGK">
    <w15:presenceInfo w15:providerId="None" w15:userId="Edyta Gosk-Grodzka I FGGK "/>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1951"/>
    <w:rsid w:val="00000DB7"/>
    <w:rsid w:val="00006E39"/>
    <w:rsid w:val="000158F7"/>
    <w:rsid w:val="00017DE1"/>
    <w:rsid w:val="000200D2"/>
    <w:rsid w:val="00020F22"/>
    <w:rsid w:val="000239C0"/>
    <w:rsid w:val="0002770E"/>
    <w:rsid w:val="00031452"/>
    <w:rsid w:val="0003206F"/>
    <w:rsid w:val="00034A66"/>
    <w:rsid w:val="0004484E"/>
    <w:rsid w:val="000456D9"/>
    <w:rsid w:val="000520FD"/>
    <w:rsid w:val="00063136"/>
    <w:rsid w:val="00071F41"/>
    <w:rsid w:val="00072152"/>
    <w:rsid w:val="000748B5"/>
    <w:rsid w:val="0007642B"/>
    <w:rsid w:val="00077701"/>
    <w:rsid w:val="00081438"/>
    <w:rsid w:val="000823C8"/>
    <w:rsid w:val="00083AC3"/>
    <w:rsid w:val="000858B2"/>
    <w:rsid w:val="00085FF2"/>
    <w:rsid w:val="00090CF1"/>
    <w:rsid w:val="00094357"/>
    <w:rsid w:val="00095AF4"/>
    <w:rsid w:val="000B7F09"/>
    <w:rsid w:val="000C2937"/>
    <w:rsid w:val="000C320C"/>
    <w:rsid w:val="000C522A"/>
    <w:rsid w:val="000C5C9A"/>
    <w:rsid w:val="000D52F0"/>
    <w:rsid w:val="000E2901"/>
    <w:rsid w:val="000E49FB"/>
    <w:rsid w:val="000E628E"/>
    <w:rsid w:val="000E66D8"/>
    <w:rsid w:val="000F00E6"/>
    <w:rsid w:val="000F04EB"/>
    <w:rsid w:val="000F05B9"/>
    <w:rsid w:val="000F0FF6"/>
    <w:rsid w:val="000F62E8"/>
    <w:rsid w:val="00105BDB"/>
    <w:rsid w:val="00105CF7"/>
    <w:rsid w:val="00106868"/>
    <w:rsid w:val="00112E1A"/>
    <w:rsid w:val="00115989"/>
    <w:rsid w:val="00115A06"/>
    <w:rsid w:val="00120A49"/>
    <w:rsid w:val="00120F49"/>
    <w:rsid w:val="0012232A"/>
    <w:rsid w:val="00124ADB"/>
    <w:rsid w:val="00134D43"/>
    <w:rsid w:val="0013587C"/>
    <w:rsid w:val="00141D55"/>
    <w:rsid w:val="00142BE3"/>
    <w:rsid w:val="00144079"/>
    <w:rsid w:val="00145EE3"/>
    <w:rsid w:val="00152FBE"/>
    <w:rsid w:val="0015441E"/>
    <w:rsid w:val="00164104"/>
    <w:rsid w:val="00165700"/>
    <w:rsid w:val="00174A46"/>
    <w:rsid w:val="00177373"/>
    <w:rsid w:val="001814EE"/>
    <w:rsid w:val="00190ABA"/>
    <w:rsid w:val="0019134A"/>
    <w:rsid w:val="00191AF6"/>
    <w:rsid w:val="0019403C"/>
    <w:rsid w:val="001A1398"/>
    <w:rsid w:val="001A345A"/>
    <w:rsid w:val="001A647E"/>
    <w:rsid w:val="001B49FC"/>
    <w:rsid w:val="001B7E96"/>
    <w:rsid w:val="001C283F"/>
    <w:rsid w:val="001C3BD5"/>
    <w:rsid w:val="001C6CE5"/>
    <w:rsid w:val="001C746C"/>
    <w:rsid w:val="001D01B6"/>
    <w:rsid w:val="001D2821"/>
    <w:rsid w:val="001D4451"/>
    <w:rsid w:val="001E1F93"/>
    <w:rsid w:val="001E2593"/>
    <w:rsid w:val="001E2C64"/>
    <w:rsid w:val="001E7ACD"/>
    <w:rsid w:val="001F4B77"/>
    <w:rsid w:val="001F69A3"/>
    <w:rsid w:val="00202066"/>
    <w:rsid w:val="00204536"/>
    <w:rsid w:val="00205D07"/>
    <w:rsid w:val="00210375"/>
    <w:rsid w:val="00216C1F"/>
    <w:rsid w:val="0022238E"/>
    <w:rsid w:val="00225A72"/>
    <w:rsid w:val="002272A8"/>
    <w:rsid w:val="002312DC"/>
    <w:rsid w:val="0023534F"/>
    <w:rsid w:val="00242AF1"/>
    <w:rsid w:val="00242B72"/>
    <w:rsid w:val="00244199"/>
    <w:rsid w:val="00254EDF"/>
    <w:rsid w:val="00260566"/>
    <w:rsid w:val="00262617"/>
    <w:rsid w:val="00265157"/>
    <w:rsid w:val="002743E4"/>
    <w:rsid w:val="00275DAC"/>
    <w:rsid w:val="00282AB3"/>
    <w:rsid w:val="002927AE"/>
    <w:rsid w:val="00296463"/>
    <w:rsid w:val="002A0F55"/>
    <w:rsid w:val="002B1BF3"/>
    <w:rsid w:val="002B36A6"/>
    <w:rsid w:val="002B5CE9"/>
    <w:rsid w:val="002C354F"/>
    <w:rsid w:val="002D1782"/>
    <w:rsid w:val="002D35A0"/>
    <w:rsid w:val="002D40A2"/>
    <w:rsid w:val="002D481D"/>
    <w:rsid w:val="002E173B"/>
    <w:rsid w:val="002E3025"/>
    <w:rsid w:val="002E3BD4"/>
    <w:rsid w:val="002E6982"/>
    <w:rsid w:val="002E7AC8"/>
    <w:rsid w:val="002F2B7E"/>
    <w:rsid w:val="002F310C"/>
    <w:rsid w:val="002F5EFF"/>
    <w:rsid w:val="002F66B1"/>
    <w:rsid w:val="002F783E"/>
    <w:rsid w:val="00304E8E"/>
    <w:rsid w:val="003100A4"/>
    <w:rsid w:val="003104AA"/>
    <w:rsid w:val="00313200"/>
    <w:rsid w:val="00314BB2"/>
    <w:rsid w:val="00314C16"/>
    <w:rsid w:val="0031534A"/>
    <w:rsid w:val="00316803"/>
    <w:rsid w:val="003245A1"/>
    <w:rsid w:val="003270F8"/>
    <w:rsid w:val="003273FE"/>
    <w:rsid w:val="0033072B"/>
    <w:rsid w:val="003324B2"/>
    <w:rsid w:val="00336878"/>
    <w:rsid w:val="00340463"/>
    <w:rsid w:val="00340647"/>
    <w:rsid w:val="003419A0"/>
    <w:rsid w:val="00342A71"/>
    <w:rsid w:val="00342F58"/>
    <w:rsid w:val="00346F09"/>
    <w:rsid w:val="0035203D"/>
    <w:rsid w:val="003529FC"/>
    <w:rsid w:val="00353DDE"/>
    <w:rsid w:val="00355CF4"/>
    <w:rsid w:val="00360DC3"/>
    <w:rsid w:val="003610C7"/>
    <w:rsid w:val="003629F8"/>
    <w:rsid w:val="00370202"/>
    <w:rsid w:val="00373301"/>
    <w:rsid w:val="00374A51"/>
    <w:rsid w:val="00375868"/>
    <w:rsid w:val="003762AF"/>
    <w:rsid w:val="00391342"/>
    <w:rsid w:val="00391DC2"/>
    <w:rsid w:val="00395BAD"/>
    <w:rsid w:val="00396552"/>
    <w:rsid w:val="003A2813"/>
    <w:rsid w:val="003A7A8D"/>
    <w:rsid w:val="003B354D"/>
    <w:rsid w:val="003B765C"/>
    <w:rsid w:val="003B7E81"/>
    <w:rsid w:val="003C1ED0"/>
    <w:rsid w:val="003C38AF"/>
    <w:rsid w:val="003C5103"/>
    <w:rsid w:val="003C54C1"/>
    <w:rsid w:val="003C70AD"/>
    <w:rsid w:val="003D118D"/>
    <w:rsid w:val="003D286C"/>
    <w:rsid w:val="003D6F0F"/>
    <w:rsid w:val="003E03A8"/>
    <w:rsid w:val="003E1A22"/>
    <w:rsid w:val="003E72E0"/>
    <w:rsid w:val="003F03CB"/>
    <w:rsid w:val="003F03E5"/>
    <w:rsid w:val="003F0773"/>
    <w:rsid w:val="003F0ACC"/>
    <w:rsid w:val="003F4540"/>
    <w:rsid w:val="003F6487"/>
    <w:rsid w:val="003F6871"/>
    <w:rsid w:val="003F747D"/>
    <w:rsid w:val="00407F5A"/>
    <w:rsid w:val="004147B3"/>
    <w:rsid w:val="00420DB4"/>
    <w:rsid w:val="004232F1"/>
    <w:rsid w:val="00423334"/>
    <w:rsid w:val="00424248"/>
    <w:rsid w:val="0043018E"/>
    <w:rsid w:val="00430212"/>
    <w:rsid w:val="004329E9"/>
    <w:rsid w:val="00436AA0"/>
    <w:rsid w:val="0044543A"/>
    <w:rsid w:val="00445DE6"/>
    <w:rsid w:val="0045138E"/>
    <w:rsid w:val="00451CF9"/>
    <w:rsid w:val="004645BD"/>
    <w:rsid w:val="004702C3"/>
    <w:rsid w:val="00472018"/>
    <w:rsid w:val="00474ACA"/>
    <w:rsid w:val="00480800"/>
    <w:rsid w:val="004827AB"/>
    <w:rsid w:val="0049285E"/>
    <w:rsid w:val="004971C5"/>
    <w:rsid w:val="004A0191"/>
    <w:rsid w:val="004A4482"/>
    <w:rsid w:val="004A5F1F"/>
    <w:rsid w:val="004A705C"/>
    <w:rsid w:val="004B0CA1"/>
    <w:rsid w:val="004B1792"/>
    <w:rsid w:val="004C7F93"/>
    <w:rsid w:val="004D0C82"/>
    <w:rsid w:val="004D27CA"/>
    <w:rsid w:val="004E4803"/>
    <w:rsid w:val="004E5919"/>
    <w:rsid w:val="004F4D05"/>
    <w:rsid w:val="004F6542"/>
    <w:rsid w:val="004F722F"/>
    <w:rsid w:val="0050445C"/>
    <w:rsid w:val="005054C0"/>
    <w:rsid w:val="00510955"/>
    <w:rsid w:val="0051217A"/>
    <w:rsid w:val="00516E35"/>
    <w:rsid w:val="005202B5"/>
    <w:rsid w:val="0052065B"/>
    <w:rsid w:val="005264F3"/>
    <w:rsid w:val="00534D5A"/>
    <w:rsid w:val="005511AC"/>
    <w:rsid w:val="00552A6D"/>
    <w:rsid w:val="00561402"/>
    <w:rsid w:val="005664B0"/>
    <w:rsid w:val="0057195B"/>
    <w:rsid w:val="00572735"/>
    <w:rsid w:val="00572C78"/>
    <w:rsid w:val="00581FDD"/>
    <w:rsid w:val="005834BF"/>
    <w:rsid w:val="005924B6"/>
    <w:rsid w:val="005949EB"/>
    <w:rsid w:val="005A3E8A"/>
    <w:rsid w:val="005A52AA"/>
    <w:rsid w:val="005A5C31"/>
    <w:rsid w:val="005A6A69"/>
    <w:rsid w:val="005A7E77"/>
    <w:rsid w:val="005B2BA8"/>
    <w:rsid w:val="005B3C91"/>
    <w:rsid w:val="005C3CCE"/>
    <w:rsid w:val="005D2A65"/>
    <w:rsid w:val="005E14A3"/>
    <w:rsid w:val="005E2963"/>
    <w:rsid w:val="005E350D"/>
    <w:rsid w:val="005E412C"/>
    <w:rsid w:val="005F6CC3"/>
    <w:rsid w:val="005F7634"/>
    <w:rsid w:val="00600A3B"/>
    <w:rsid w:val="00602F99"/>
    <w:rsid w:val="00612757"/>
    <w:rsid w:val="00612FDA"/>
    <w:rsid w:val="0061350F"/>
    <w:rsid w:val="00614D9C"/>
    <w:rsid w:val="006210AD"/>
    <w:rsid w:val="00627F8B"/>
    <w:rsid w:val="006305A2"/>
    <w:rsid w:val="00636D4B"/>
    <w:rsid w:val="006447C2"/>
    <w:rsid w:val="006517AE"/>
    <w:rsid w:val="00653836"/>
    <w:rsid w:val="00662F31"/>
    <w:rsid w:val="00664155"/>
    <w:rsid w:val="00670FA6"/>
    <w:rsid w:val="0067383E"/>
    <w:rsid w:val="00675D26"/>
    <w:rsid w:val="00694ABA"/>
    <w:rsid w:val="006969D2"/>
    <w:rsid w:val="006979D9"/>
    <w:rsid w:val="006A1863"/>
    <w:rsid w:val="006A36F0"/>
    <w:rsid w:val="006B1337"/>
    <w:rsid w:val="006B438B"/>
    <w:rsid w:val="006C2302"/>
    <w:rsid w:val="006C233A"/>
    <w:rsid w:val="006C5252"/>
    <w:rsid w:val="006C5E10"/>
    <w:rsid w:val="006D3394"/>
    <w:rsid w:val="006D7551"/>
    <w:rsid w:val="006D7E58"/>
    <w:rsid w:val="006E0646"/>
    <w:rsid w:val="006E06A9"/>
    <w:rsid w:val="006E1C56"/>
    <w:rsid w:val="006E3EA8"/>
    <w:rsid w:val="006E4A27"/>
    <w:rsid w:val="006E4BC8"/>
    <w:rsid w:val="006E70DE"/>
    <w:rsid w:val="006E7FC6"/>
    <w:rsid w:val="006F12BA"/>
    <w:rsid w:val="006F40CE"/>
    <w:rsid w:val="006F60B7"/>
    <w:rsid w:val="006F68F4"/>
    <w:rsid w:val="007035AE"/>
    <w:rsid w:val="00705910"/>
    <w:rsid w:val="0070601B"/>
    <w:rsid w:val="00711F1B"/>
    <w:rsid w:val="0071271C"/>
    <w:rsid w:val="00712DF5"/>
    <w:rsid w:val="00713230"/>
    <w:rsid w:val="007135C7"/>
    <w:rsid w:val="007158F0"/>
    <w:rsid w:val="00716743"/>
    <w:rsid w:val="00717AE7"/>
    <w:rsid w:val="0072153B"/>
    <w:rsid w:val="007247AA"/>
    <w:rsid w:val="007247E4"/>
    <w:rsid w:val="00725A9D"/>
    <w:rsid w:val="00730388"/>
    <w:rsid w:val="007335EF"/>
    <w:rsid w:val="007339C9"/>
    <w:rsid w:val="0074034D"/>
    <w:rsid w:val="00743011"/>
    <w:rsid w:val="00743678"/>
    <w:rsid w:val="007437FC"/>
    <w:rsid w:val="007443DF"/>
    <w:rsid w:val="007472F3"/>
    <w:rsid w:val="00751099"/>
    <w:rsid w:val="00755282"/>
    <w:rsid w:val="00755BC7"/>
    <w:rsid w:val="00756D0F"/>
    <w:rsid w:val="00770107"/>
    <w:rsid w:val="00770606"/>
    <w:rsid w:val="00776A81"/>
    <w:rsid w:val="00780E6C"/>
    <w:rsid w:val="00782E66"/>
    <w:rsid w:val="00783EEF"/>
    <w:rsid w:val="00785C91"/>
    <w:rsid w:val="00793FB7"/>
    <w:rsid w:val="0079485D"/>
    <w:rsid w:val="007A1447"/>
    <w:rsid w:val="007B1711"/>
    <w:rsid w:val="007B2DB7"/>
    <w:rsid w:val="007B4530"/>
    <w:rsid w:val="007B582D"/>
    <w:rsid w:val="007B5ADD"/>
    <w:rsid w:val="007B6BC8"/>
    <w:rsid w:val="007C14A4"/>
    <w:rsid w:val="007C25BB"/>
    <w:rsid w:val="007C2FB7"/>
    <w:rsid w:val="007C4747"/>
    <w:rsid w:val="007C5E7B"/>
    <w:rsid w:val="007C5F50"/>
    <w:rsid w:val="007C7952"/>
    <w:rsid w:val="007D0469"/>
    <w:rsid w:val="007D056A"/>
    <w:rsid w:val="007E1304"/>
    <w:rsid w:val="007E1BA8"/>
    <w:rsid w:val="007E24EA"/>
    <w:rsid w:val="007E642D"/>
    <w:rsid w:val="007F08EF"/>
    <w:rsid w:val="00800ADF"/>
    <w:rsid w:val="0080295F"/>
    <w:rsid w:val="00803448"/>
    <w:rsid w:val="00814607"/>
    <w:rsid w:val="00814C8A"/>
    <w:rsid w:val="00814E28"/>
    <w:rsid w:val="00816CCA"/>
    <w:rsid w:val="008238EE"/>
    <w:rsid w:val="00824BFA"/>
    <w:rsid w:val="00826625"/>
    <w:rsid w:val="00827313"/>
    <w:rsid w:val="008303E2"/>
    <w:rsid w:val="008314FE"/>
    <w:rsid w:val="0083387C"/>
    <w:rsid w:val="00833E4E"/>
    <w:rsid w:val="00834139"/>
    <w:rsid w:val="008343C7"/>
    <w:rsid w:val="00834E12"/>
    <w:rsid w:val="008351B3"/>
    <w:rsid w:val="00836828"/>
    <w:rsid w:val="00842ECE"/>
    <w:rsid w:val="00844C27"/>
    <w:rsid w:val="008451D7"/>
    <w:rsid w:val="008463F4"/>
    <w:rsid w:val="00846B5B"/>
    <w:rsid w:val="00847D7B"/>
    <w:rsid w:val="008500FE"/>
    <w:rsid w:val="008510AF"/>
    <w:rsid w:val="0085312F"/>
    <w:rsid w:val="008573E0"/>
    <w:rsid w:val="00872300"/>
    <w:rsid w:val="008773F3"/>
    <w:rsid w:val="008774BA"/>
    <w:rsid w:val="00882B5F"/>
    <w:rsid w:val="00882DA5"/>
    <w:rsid w:val="00882EE9"/>
    <w:rsid w:val="0088374E"/>
    <w:rsid w:val="008919DC"/>
    <w:rsid w:val="00893B47"/>
    <w:rsid w:val="008942DF"/>
    <w:rsid w:val="00895979"/>
    <w:rsid w:val="008971A7"/>
    <w:rsid w:val="008A2644"/>
    <w:rsid w:val="008A4D37"/>
    <w:rsid w:val="008B2EAF"/>
    <w:rsid w:val="008B35DE"/>
    <w:rsid w:val="008B75CC"/>
    <w:rsid w:val="008C0134"/>
    <w:rsid w:val="008C7668"/>
    <w:rsid w:val="008D0945"/>
    <w:rsid w:val="008D3F67"/>
    <w:rsid w:val="008D4CAA"/>
    <w:rsid w:val="008E2D5C"/>
    <w:rsid w:val="008E3908"/>
    <w:rsid w:val="008E4C37"/>
    <w:rsid w:val="008F2476"/>
    <w:rsid w:val="008F28DD"/>
    <w:rsid w:val="008F7174"/>
    <w:rsid w:val="009009AE"/>
    <w:rsid w:val="00900CC9"/>
    <w:rsid w:val="0090364D"/>
    <w:rsid w:val="00906FB4"/>
    <w:rsid w:val="009072DA"/>
    <w:rsid w:val="00912007"/>
    <w:rsid w:val="00912A62"/>
    <w:rsid w:val="00912F1B"/>
    <w:rsid w:val="009178B0"/>
    <w:rsid w:val="00917F7D"/>
    <w:rsid w:val="00927BF5"/>
    <w:rsid w:val="00931F51"/>
    <w:rsid w:val="0093217B"/>
    <w:rsid w:val="0093230F"/>
    <w:rsid w:val="009457EB"/>
    <w:rsid w:val="00945DD7"/>
    <w:rsid w:val="00946A47"/>
    <w:rsid w:val="00950993"/>
    <w:rsid w:val="00953E3A"/>
    <w:rsid w:val="0095448B"/>
    <w:rsid w:val="0095471F"/>
    <w:rsid w:val="00956185"/>
    <w:rsid w:val="0096133E"/>
    <w:rsid w:val="00961EA5"/>
    <w:rsid w:val="0096332C"/>
    <w:rsid w:val="00964189"/>
    <w:rsid w:val="00964A66"/>
    <w:rsid w:val="00966D38"/>
    <w:rsid w:val="0097262B"/>
    <w:rsid w:val="009733CD"/>
    <w:rsid w:val="00973D57"/>
    <w:rsid w:val="00977224"/>
    <w:rsid w:val="00980B64"/>
    <w:rsid w:val="00981EE1"/>
    <w:rsid w:val="00983567"/>
    <w:rsid w:val="00996F9C"/>
    <w:rsid w:val="0099768E"/>
    <w:rsid w:val="009A286C"/>
    <w:rsid w:val="009B2DF4"/>
    <w:rsid w:val="009B51FB"/>
    <w:rsid w:val="009B5582"/>
    <w:rsid w:val="009B6E55"/>
    <w:rsid w:val="009C0193"/>
    <w:rsid w:val="009C14D7"/>
    <w:rsid w:val="009C7FE7"/>
    <w:rsid w:val="009D6FAC"/>
    <w:rsid w:val="009D7EA5"/>
    <w:rsid w:val="009E1102"/>
    <w:rsid w:val="009E2A17"/>
    <w:rsid w:val="009E30BE"/>
    <w:rsid w:val="009F15A8"/>
    <w:rsid w:val="009F1A44"/>
    <w:rsid w:val="009F1C16"/>
    <w:rsid w:val="009F320C"/>
    <w:rsid w:val="00A00AA1"/>
    <w:rsid w:val="00A02CF8"/>
    <w:rsid w:val="00A03262"/>
    <w:rsid w:val="00A040ED"/>
    <w:rsid w:val="00A06554"/>
    <w:rsid w:val="00A06A70"/>
    <w:rsid w:val="00A077A0"/>
    <w:rsid w:val="00A11DDC"/>
    <w:rsid w:val="00A16E96"/>
    <w:rsid w:val="00A21766"/>
    <w:rsid w:val="00A234D2"/>
    <w:rsid w:val="00A24E1F"/>
    <w:rsid w:val="00A27DC3"/>
    <w:rsid w:val="00A3119B"/>
    <w:rsid w:val="00A44AAE"/>
    <w:rsid w:val="00A477BD"/>
    <w:rsid w:val="00A47983"/>
    <w:rsid w:val="00A5050A"/>
    <w:rsid w:val="00A5359E"/>
    <w:rsid w:val="00A53CC2"/>
    <w:rsid w:val="00A54A69"/>
    <w:rsid w:val="00A60A05"/>
    <w:rsid w:val="00A61CB3"/>
    <w:rsid w:val="00A6499A"/>
    <w:rsid w:val="00A65F2C"/>
    <w:rsid w:val="00A66CBE"/>
    <w:rsid w:val="00A7399B"/>
    <w:rsid w:val="00A75017"/>
    <w:rsid w:val="00A7757D"/>
    <w:rsid w:val="00A80617"/>
    <w:rsid w:val="00A82C20"/>
    <w:rsid w:val="00A85C82"/>
    <w:rsid w:val="00A90EEF"/>
    <w:rsid w:val="00A92302"/>
    <w:rsid w:val="00A93543"/>
    <w:rsid w:val="00A94FC0"/>
    <w:rsid w:val="00AA1DCE"/>
    <w:rsid w:val="00AA56EA"/>
    <w:rsid w:val="00AA5822"/>
    <w:rsid w:val="00AB01C7"/>
    <w:rsid w:val="00AB14E7"/>
    <w:rsid w:val="00AB3FAC"/>
    <w:rsid w:val="00AB5624"/>
    <w:rsid w:val="00AD1BE3"/>
    <w:rsid w:val="00AD5DFA"/>
    <w:rsid w:val="00AD5E6A"/>
    <w:rsid w:val="00AF0702"/>
    <w:rsid w:val="00AF1080"/>
    <w:rsid w:val="00AF479B"/>
    <w:rsid w:val="00AF7C93"/>
    <w:rsid w:val="00B034E7"/>
    <w:rsid w:val="00B041E3"/>
    <w:rsid w:val="00B12397"/>
    <w:rsid w:val="00B15CD6"/>
    <w:rsid w:val="00B17E04"/>
    <w:rsid w:val="00B21951"/>
    <w:rsid w:val="00B221CF"/>
    <w:rsid w:val="00B273BD"/>
    <w:rsid w:val="00B27C96"/>
    <w:rsid w:val="00B419A8"/>
    <w:rsid w:val="00B43F8C"/>
    <w:rsid w:val="00B44C7C"/>
    <w:rsid w:val="00B47B2B"/>
    <w:rsid w:val="00B50DE8"/>
    <w:rsid w:val="00B5276B"/>
    <w:rsid w:val="00B647A7"/>
    <w:rsid w:val="00B64EBE"/>
    <w:rsid w:val="00B66047"/>
    <w:rsid w:val="00B66440"/>
    <w:rsid w:val="00B673B6"/>
    <w:rsid w:val="00B71900"/>
    <w:rsid w:val="00B7378D"/>
    <w:rsid w:val="00B742E3"/>
    <w:rsid w:val="00B76293"/>
    <w:rsid w:val="00B80DB8"/>
    <w:rsid w:val="00B855E7"/>
    <w:rsid w:val="00B931AF"/>
    <w:rsid w:val="00B96340"/>
    <w:rsid w:val="00B969C8"/>
    <w:rsid w:val="00BA3F87"/>
    <w:rsid w:val="00BA40B5"/>
    <w:rsid w:val="00BA7BAC"/>
    <w:rsid w:val="00BA7E92"/>
    <w:rsid w:val="00BB1F8C"/>
    <w:rsid w:val="00BB244F"/>
    <w:rsid w:val="00BB3675"/>
    <w:rsid w:val="00BB3882"/>
    <w:rsid w:val="00BB57D1"/>
    <w:rsid w:val="00BB5DDD"/>
    <w:rsid w:val="00BC3322"/>
    <w:rsid w:val="00BC6167"/>
    <w:rsid w:val="00BD14B7"/>
    <w:rsid w:val="00BD57BF"/>
    <w:rsid w:val="00BE1603"/>
    <w:rsid w:val="00BE2797"/>
    <w:rsid w:val="00BE318D"/>
    <w:rsid w:val="00BF348D"/>
    <w:rsid w:val="00BF3A2F"/>
    <w:rsid w:val="00BF46FE"/>
    <w:rsid w:val="00BF6760"/>
    <w:rsid w:val="00C013E7"/>
    <w:rsid w:val="00C01A61"/>
    <w:rsid w:val="00C114BA"/>
    <w:rsid w:val="00C1296F"/>
    <w:rsid w:val="00C1366C"/>
    <w:rsid w:val="00C16862"/>
    <w:rsid w:val="00C2027D"/>
    <w:rsid w:val="00C22014"/>
    <w:rsid w:val="00C225DF"/>
    <w:rsid w:val="00C2339A"/>
    <w:rsid w:val="00C253B1"/>
    <w:rsid w:val="00C26395"/>
    <w:rsid w:val="00C33D00"/>
    <w:rsid w:val="00C341F9"/>
    <w:rsid w:val="00C34A0E"/>
    <w:rsid w:val="00C37A4B"/>
    <w:rsid w:val="00C40287"/>
    <w:rsid w:val="00C407D1"/>
    <w:rsid w:val="00C417E6"/>
    <w:rsid w:val="00C41BF5"/>
    <w:rsid w:val="00C4432B"/>
    <w:rsid w:val="00C458ED"/>
    <w:rsid w:val="00C47B45"/>
    <w:rsid w:val="00C5098E"/>
    <w:rsid w:val="00C53143"/>
    <w:rsid w:val="00C54364"/>
    <w:rsid w:val="00C54648"/>
    <w:rsid w:val="00C603E1"/>
    <w:rsid w:val="00C60ABC"/>
    <w:rsid w:val="00C6286D"/>
    <w:rsid w:val="00C71C65"/>
    <w:rsid w:val="00C72A77"/>
    <w:rsid w:val="00C75708"/>
    <w:rsid w:val="00C7602F"/>
    <w:rsid w:val="00C77BBB"/>
    <w:rsid w:val="00C77E52"/>
    <w:rsid w:val="00C8096A"/>
    <w:rsid w:val="00C82597"/>
    <w:rsid w:val="00C82F4C"/>
    <w:rsid w:val="00C8302F"/>
    <w:rsid w:val="00C84CF2"/>
    <w:rsid w:val="00C909CF"/>
    <w:rsid w:val="00C92905"/>
    <w:rsid w:val="00C9419C"/>
    <w:rsid w:val="00C94492"/>
    <w:rsid w:val="00C960C0"/>
    <w:rsid w:val="00CA0790"/>
    <w:rsid w:val="00CA27F0"/>
    <w:rsid w:val="00CA30D0"/>
    <w:rsid w:val="00CA45F8"/>
    <w:rsid w:val="00CB01F0"/>
    <w:rsid w:val="00CB1891"/>
    <w:rsid w:val="00CB2950"/>
    <w:rsid w:val="00CC0DD5"/>
    <w:rsid w:val="00CC10C0"/>
    <w:rsid w:val="00CC39E8"/>
    <w:rsid w:val="00CC52A4"/>
    <w:rsid w:val="00CC6CBC"/>
    <w:rsid w:val="00CC79F5"/>
    <w:rsid w:val="00CC7FCE"/>
    <w:rsid w:val="00CD5492"/>
    <w:rsid w:val="00CD54CF"/>
    <w:rsid w:val="00CD5684"/>
    <w:rsid w:val="00CD6CC5"/>
    <w:rsid w:val="00CE66DF"/>
    <w:rsid w:val="00CF115B"/>
    <w:rsid w:val="00CF678D"/>
    <w:rsid w:val="00CF6B7D"/>
    <w:rsid w:val="00CF74B5"/>
    <w:rsid w:val="00D00625"/>
    <w:rsid w:val="00D02D7F"/>
    <w:rsid w:val="00D039C9"/>
    <w:rsid w:val="00D15A06"/>
    <w:rsid w:val="00D17A0C"/>
    <w:rsid w:val="00D22B21"/>
    <w:rsid w:val="00D26A78"/>
    <w:rsid w:val="00D30614"/>
    <w:rsid w:val="00D31E35"/>
    <w:rsid w:val="00D35A36"/>
    <w:rsid w:val="00D37E18"/>
    <w:rsid w:val="00D425AF"/>
    <w:rsid w:val="00D43384"/>
    <w:rsid w:val="00D44D6C"/>
    <w:rsid w:val="00D47869"/>
    <w:rsid w:val="00D62EB0"/>
    <w:rsid w:val="00D64365"/>
    <w:rsid w:val="00D66159"/>
    <w:rsid w:val="00D66FEF"/>
    <w:rsid w:val="00D7685B"/>
    <w:rsid w:val="00D76889"/>
    <w:rsid w:val="00D76E8E"/>
    <w:rsid w:val="00D770A2"/>
    <w:rsid w:val="00D8543F"/>
    <w:rsid w:val="00D85A8A"/>
    <w:rsid w:val="00D85D7F"/>
    <w:rsid w:val="00D8750E"/>
    <w:rsid w:val="00D87DF4"/>
    <w:rsid w:val="00D9166D"/>
    <w:rsid w:val="00D95964"/>
    <w:rsid w:val="00D97607"/>
    <w:rsid w:val="00DA4964"/>
    <w:rsid w:val="00DA59EE"/>
    <w:rsid w:val="00DB09BD"/>
    <w:rsid w:val="00DB4F23"/>
    <w:rsid w:val="00DB78C4"/>
    <w:rsid w:val="00DB7FE5"/>
    <w:rsid w:val="00DC1833"/>
    <w:rsid w:val="00DC1DBE"/>
    <w:rsid w:val="00DC2ED5"/>
    <w:rsid w:val="00DC342E"/>
    <w:rsid w:val="00DD14B6"/>
    <w:rsid w:val="00DD17E1"/>
    <w:rsid w:val="00DD1CEF"/>
    <w:rsid w:val="00DD4A01"/>
    <w:rsid w:val="00DF0B80"/>
    <w:rsid w:val="00DF1542"/>
    <w:rsid w:val="00DF2875"/>
    <w:rsid w:val="00DF515F"/>
    <w:rsid w:val="00DF6B84"/>
    <w:rsid w:val="00E02417"/>
    <w:rsid w:val="00E11A27"/>
    <w:rsid w:val="00E11B30"/>
    <w:rsid w:val="00E133D5"/>
    <w:rsid w:val="00E150D7"/>
    <w:rsid w:val="00E21DB5"/>
    <w:rsid w:val="00E262CF"/>
    <w:rsid w:val="00E266FA"/>
    <w:rsid w:val="00E27143"/>
    <w:rsid w:val="00E30F4E"/>
    <w:rsid w:val="00E4016C"/>
    <w:rsid w:val="00E40F54"/>
    <w:rsid w:val="00E44754"/>
    <w:rsid w:val="00E4530A"/>
    <w:rsid w:val="00E4677A"/>
    <w:rsid w:val="00E5184D"/>
    <w:rsid w:val="00E51957"/>
    <w:rsid w:val="00E54CD2"/>
    <w:rsid w:val="00E5571F"/>
    <w:rsid w:val="00E5614A"/>
    <w:rsid w:val="00E6172E"/>
    <w:rsid w:val="00E6319C"/>
    <w:rsid w:val="00E80078"/>
    <w:rsid w:val="00E815AC"/>
    <w:rsid w:val="00E8174F"/>
    <w:rsid w:val="00E83387"/>
    <w:rsid w:val="00E83B80"/>
    <w:rsid w:val="00E87658"/>
    <w:rsid w:val="00E90301"/>
    <w:rsid w:val="00E93EA7"/>
    <w:rsid w:val="00E95E13"/>
    <w:rsid w:val="00EA012E"/>
    <w:rsid w:val="00EA356D"/>
    <w:rsid w:val="00EA48A6"/>
    <w:rsid w:val="00EB1C02"/>
    <w:rsid w:val="00EB28F0"/>
    <w:rsid w:val="00EC1148"/>
    <w:rsid w:val="00EC186B"/>
    <w:rsid w:val="00EC2F0C"/>
    <w:rsid w:val="00EC5F7A"/>
    <w:rsid w:val="00EC63C4"/>
    <w:rsid w:val="00ED060A"/>
    <w:rsid w:val="00ED2ECC"/>
    <w:rsid w:val="00ED3093"/>
    <w:rsid w:val="00EE1C92"/>
    <w:rsid w:val="00EE35DC"/>
    <w:rsid w:val="00EE7A1B"/>
    <w:rsid w:val="00EF1D19"/>
    <w:rsid w:val="00EF2CA9"/>
    <w:rsid w:val="00F01308"/>
    <w:rsid w:val="00F0174A"/>
    <w:rsid w:val="00F06BAC"/>
    <w:rsid w:val="00F06C1E"/>
    <w:rsid w:val="00F109F8"/>
    <w:rsid w:val="00F11421"/>
    <w:rsid w:val="00F14B02"/>
    <w:rsid w:val="00F14E63"/>
    <w:rsid w:val="00F20087"/>
    <w:rsid w:val="00F2195A"/>
    <w:rsid w:val="00F24993"/>
    <w:rsid w:val="00F308D1"/>
    <w:rsid w:val="00F32E16"/>
    <w:rsid w:val="00F350F6"/>
    <w:rsid w:val="00F359AE"/>
    <w:rsid w:val="00F44976"/>
    <w:rsid w:val="00F45121"/>
    <w:rsid w:val="00F53F02"/>
    <w:rsid w:val="00F544F6"/>
    <w:rsid w:val="00F56EE0"/>
    <w:rsid w:val="00F62298"/>
    <w:rsid w:val="00F62E47"/>
    <w:rsid w:val="00F66A8D"/>
    <w:rsid w:val="00F67E24"/>
    <w:rsid w:val="00F71BF3"/>
    <w:rsid w:val="00F7465B"/>
    <w:rsid w:val="00F748B3"/>
    <w:rsid w:val="00F779D7"/>
    <w:rsid w:val="00F824E8"/>
    <w:rsid w:val="00F82F49"/>
    <w:rsid w:val="00F832EF"/>
    <w:rsid w:val="00F8567E"/>
    <w:rsid w:val="00F9026D"/>
    <w:rsid w:val="00F9183F"/>
    <w:rsid w:val="00F91D34"/>
    <w:rsid w:val="00F93AB5"/>
    <w:rsid w:val="00F94A70"/>
    <w:rsid w:val="00F952DD"/>
    <w:rsid w:val="00FA2B3B"/>
    <w:rsid w:val="00FA4FDD"/>
    <w:rsid w:val="00FA6C06"/>
    <w:rsid w:val="00FA777A"/>
    <w:rsid w:val="00FB1AB4"/>
    <w:rsid w:val="00FB3AB8"/>
    <w:rsid w:val="00FB7F5F"/>
    <w:rsid w:val="00FC015B"/>
    <w:rsid w:val="00FC2B1B"/>
    <w:rsid w:val="00FC33D9"/>
    <w:rsid w:val="00FC39B8"/>
    <w:rsid w:val="00FC4717"/>
    <w:rsid w:val="00FC5C84"/>
    <w:rsid w:val="00FC63FE"/>
    <w:rsid w:val="00FD22BA"/>
    <w:rsid w:val="00FD5F1F"/>
    <w:rsid w:val="00FD6EC3"/>
    <w:rsid w:val="00FE10B4"/>
    <w:rsid w:val="00FE10E0"/>
    <w:rsid w:val="00FE25EE"/>
    <w:rsid w:val="00FE663C"/>
    <w:rsid w:val="00FE7849"/>
    <w:rsid w:val="00FF0275"/>
    <w:rsid w:val="00FF47AC"/>
    <w:rsid w:val="00FF723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14:docId w14:val="54758694"/>
  <w15:docId w15:val="{326EB7AB-808F-4DDD-88C4-692FD970A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21951"/>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4F722F"/>
    <w:pPr>
      <w:keepNext/>
      <w:keepLines/>
      <w:spacing w:line="276" w:lineRule="auto"/>
      <w:jc w:val="center"/>
      <w:outlineLvl w:val="0"/>
    </w:pPr>
    <w:rPr>
      <w:rFonts w:ascii="Verdana" w:eastAsiaTheme="majorEastAsia" w:hAnsi="Verdana" w:cstheme="majorBidi"/>
      <w:b/>
      <w:bCs/>
      <w:caps/>
      <w:color w:val="000000" w:themeColor="text1"/>
      <w:sz w:val="22"/>
      <w:szCs w:val="28"/>
    </w:rPr>
  </w:style>
  <w:style w:type="paragraph" w:styleId="Nagwek2">
    <w:name w:val="heading 2"/>
    <w:basedOn w:val="Normalny"/>
    <w:next w:val="Normalny"/>
    <w:link w:val="Nagwek2Znak"/>
    <w:uiPriority w:val="9"/>
    <w:semiHidden/>
    <w:unhideWhenUsed/>
    <w:qFormat/>
    <w:rsid w:val="0089597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F722F"/>
    <w:rPr>
      <w:rFonts w:ascii="Verdana" w:eastAsiaTheme="majorEastAsia" w:hAnsi="Verdana" w:cstheme="majorBidi"/>
      <w:b/>
      <w:bCs/>
      <w:caps/>
      <w:color w:val="000000" w:themeColor="text1"/>
      <w:szCs w:val="28"/>
      <w:lang w:eastAsia="pl-PL"/>
    </w:rPr>
  </w:style>
  <w:style w:type="character" w:styleId="Odwoaniedokomentarza">
    <w:name w:val="annotation reference"/>
    <w:basedOn w:val="Domylnaczcionkaakapitu"/>
    <w:uiPriority w:val="99"/>
    <w:unhideWhenUsed/>
    <w:rsid w:val="00B21951"/>
    <w:rPr>
      <w:sz w:val="16"/>
      <w:szCs w:val="16"/>
    </w:rPr>
  </w:style>
  <w:style w:type="paragraph" w:styleId="Tekstkomentarza">
    <w:name w:val="annotation text"/>
    <w:basedOn w:val="Normalny"/>
    <w:link w:val="TekstkomentarzaZnak"/>
    <w:uiPriority w:val="99"/>
    <w:unhideWhenUsed/>
    <w:rsid w:val="00B21951"/>
    <w:rPr>
      <w:sz w:val="20"/>
      <w:szCs w:val="20"/>
    </w:rPr>
  </w:style>
  <w:style w:type="character" w:customStyle="1" w:styleId="TekstkomentarzaZnak">
    <w:name w:val="Tekst komentarza Znak"/>
    <w:basedOn w:val="Domylnaczcionkaakapitu"/>
    <w:link w:val="Tekstkomentarza"/>
    <w:uiPriority w:val="99"/>
    <w:rsid w:val="00B21951"/>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B21951"/>
    <w:rPr>
      <w:rFonts w:ascii="Tahoma" w:hAnsi="Tahoma" w:cs="Tahoma"/>
      <w:sz w:val="16"/>
      <w:szCs w:val="16"/>
    </w:rPr>
  </w:style>
  <w:style w:type="character" w:customStyle="1" w:styleId="TekstdymkaZnak">
    <w:name w:val="Tekst dymka Znak"/>
    <w:basedOn w:val="Domylnaczcionkaakapitu"/>
    <w:link w:val="Tekstdymka"/>
    <w:uiPriority w:val="99"/>
    <w:semiHidden/>
    <w:rsid w:val="00B21951"/>
    <w:rPr>
      <w:rFonts w:ascii="Tahoma" w:eastAsia="Times New Roman" w:hAnsi="Tahoma" w:cs="Tahoma"/>
      <w:sz w:val="16"/>
      <w:szCs w:val="16"/>
      <w:lang w:eastAsia="pl-PL"/>
    </w:rPr>
  </w:style>
  <w:style w:type="paragraph" w:styleId="Akapitzlist">
    <w:name w:val="List Paragraph"/>
    <w:aliases w:val="WYPUNKTOWANIE Akapit z listą,CW_Lista,BulletC,Obiekt,Numerowanie,Wyliczanie,normalny tekst,Akapit z listą31,Bullets,List Paragraph1,Akapit z listą3,Wypunktowanie,normalny,test ciągły,Podsis rysunku,Alpha list,lp1,List Paragraph2"/>
    <w:basedOn w:val="Normalny"/>
    <w:link w:val="AkapitzlistZnak"/>
    <w:uiPriority w:val="34"/>
    <w:qFormat/>
    <w:rsid w:val="003610C7"/>
    <w:pPr>
      <w:ind w:left="720"/>
      <w:contextualSpacing/>
    </w:pPr>
  </w:style>
  <w:style w:type="paragraph" w:styleId="Tematkomentarza">
    <w:name w:val="annotation subject"/>
    <w:basedOn w:val="Tekstkomentarza"/>
    <w:next w:val="Tekstkomentarza"/>
    <w:link w:val="TematkomentarzaZnak"/>
    <w:uiPriority w:val="99"/>
    <w:semiHidden/>
    <w:unhideWhenUsed/>
    <w:rsid w:val="00670FA6"/>
    <w:rPr>
      <w:b/>
      <w:bCs/>
    </w:rPr>
  </w:style>
  <w:style w:type="character" w:customStyle="1" w:styleId="TematkomentarzaZnak">
    <w:name w:val="Temat komentarza Znak"/>
    <w:basedOn w:val="TekstkomentarzaZnak"/>
    <w:link w:val="Tematkomentarza"/>
    <w:uiPriority w:val="99"/>
    <w:semiHidden/>
    <w:rsid w:val="00670FA6"/>
    <w:rPr>
      <w:rFonts w:ascii="Times New Roman" w:eastAsia="Times New Roman" w:hAnsi="Times New Roman" w:cs="Times New Roman"/>
      <w:b/>
      <w:bCs/>
      <w:sz w:val="20"/>
      <w:szCs w:val="20"/>
      <w:lang w:eastAsia="pl-PL"/>
    </w:rPr>
  </w:style>
  <w:style w:type="character" w:customStyle="1" w:styleId="AkapitzlistZnak">
    <w:name w:val="Akapit z listą Znak"/>
    <w:aliases w:val="WYPUNKTOWANIE Akapit z listą Znak,CW_Lista Znak,BulletC Znak,Obiekt Znak,Numerowanie Znak,Wyliczanie Znak,normalny tekst Znak,Akapit z listą31 Znak,Bullets Znak,List Paragraph1 Znak,Akapit z listą3 Znak,Wypunktowanie Znak,lp1 Znak"/>
    <w:link w:val="Akapitzlist"/>
    <w:uiPriority w:val="34"/>
    <w:qFormat/>
    <w:rsid w:val="008238EE"/>
    <w:rPr>
      <w:rFonts w:ascii="Times New Roman" w:eastAsia="Times New Roman" w:hAnsi="Times New Roman" w:cs="Times New Roman"/>
      <w:sz w:val="24"/>
      <w:szCs w:val="24"/>
      <w:lang w:eastAsia="pl-PL"/>
    </w:rPr>
  </w:style>
  <w:style w:type="paragraph" w:customStyle="1" w:styleId="Default">
    <w:name w:val="Default"/>
    <w:rsid w:val="007D0469"/>
    <w:pPr>
      <w:autoSpaceDE w:val="0"/>
      <w:autoSpaceDN w:val="0"/>
      <w:adjustRightInd w:val="0"/>
    </w:pPr>
    <w:rPr>
      <w:rFonts w:ascii="Times New Roman" w:eastAsia="Times New Roman" w:hAnsi="Times New Roman" w:cs="Times New Roman"/>
      <w:color w:val="000000"/>
      <w:sz w:val="24"/>
      <w:szCs w:val="24"/>
      <w:lang w:eastAsia="pl-PL"/>
    </w:rPr>
  </w:style>
  <w:style w:type="character" w:customStyle="1" w:styleId="Bodytext">
    <w:name w:val="Body text_"/>
    <w:basedOn w:val="Domylnaczcionkaakapitu"/>
    <w:link w:val="BodyText2"/>
    <w:rsid w:val="007D0469"/>
    <w:rPr>
      <w:rFonts w:ascii="MS Reference Sans Serif" w:eastAsia="MS Reference Sans Serif" w:hAnsi="MS Reference Sans Serif" w:cs="MS Reference Sans Serif"/>
      <w:shd w:val="clear" w:color="auto" w:fill="FFFFFF"/>
    </w:rPr>
  </w:style>
  <w:style w:type="paragraph" w:customStyle="1" w:styleId="BodyText2">
    <w:name w:val="Body Text2"/>
    <w:basedOn w:val="Normalny"/>
    <w:link w:val="Bodytext"/>
    <w:rsid w:val="007D0469"/>
    <w:pPr>
      <w:shd w:val="clear" w:color="auto" w:fill="FFFFFF"/>
      <w:spacing w:before="720" w:after="420" w:line="0" w:lineRule="atLeast"/>
      <w:ind w:hanging="700"/>
    </w:pPr>
    <w:rPr>
      <w:rFonts w:ascii="MS Reference Sans Serif" w:eastAsia="MS Reference Sans Serif" w:hAnsi="MS Reference Sans Serif" w:cs="MS Reference Sans Serif"/>
      <w:sz w:val="22"/>
      <w:szCs w:val="22"/>
      <w:lang w:eastAsia="en-US"/>
    </w:rPr>
  </w:style>
  <w:style w:type="paragraph" w:styleId="Poprawka">
    <w:name w:val="Revision"/>
    <w:hidden/>
    <w:uiPriority w:val="99"/>
    <w:semiHidden/>
    <w:rsid w:val="008B75CC"/>
    <w:rPr>
      <w:rFonts w:ascii="Times New Roman" w:eastAsia="Times New Roman" w:hAnsi="Times New Roman" w:cs="Times New Roman"/>
      <w:sz w:val="24"/>
      <w:szCs w:val="24"/>
      <w:lang w:eastAsia="pl-PL"/>
    </w:rPr>
  </w:style>
  <w:style w:type="character" w:customStyle="1" w:styleId="Nagwek2Znak">
    <w:name w:val="Nagłówek 2 Znak"/>
    <w:basedOn w:val="Domylnaczcionkaakapitu"/>
    <w:link w:val="Nagwek2"/>
    <w:uiPriority w:val="9"/>
    <w:semiHidden/>
    <w:rsid w:val="00895979"/>
    <w:rPr>
      <w:rFonts w:asciiTheme="majorHAnsi" w:eastAsiaTheme="majorEastAsia" w:hAnsiTheme="majorHAnsi" w:cstheme="majorBidi"/>
      <w:b/>
      <w:bCs/>
      <w:color w:val="4F81BD" w:themeColor="accent1"/>
      <w:sz w:val="26"/>
      <w:szCs w:val="26"/>
      <w:lang w:eastAsia="pl-PL"/>
    </w:rPr>
  </w:style>
  <w:style w:type="paragraph" w:styleId="Nagwekspisutreci">
    <w:name w:val="TOC Heading"/>
    <w:basedOn w:val="Nagwek1"/>
    <w:next w:val="Normalny"/>
    <w:uiPriority w:val="39"/>
    <w:semiHidden/>
    <w:unhideWhenUsed/>
    <w:qFormat/>
    <w:rsid w:val="0012232A"/>
    <w:pPr>
      <w:outlineLvl w:val="9"/>
    </w:pPr>
  </w:style>
  <w:style w:type="paragraph" w:styleId="Spistreci1">
    <w:name w:val="toc 1"/>
    <w:basedOn w:val="Normalny"/>
    <w:next w:val="Normalny"/>
    <w:autoRedefine/>
    <w:uiPriority w:val="39"/>
    <w:unhideWhenUsed/>
    <w:rsid w:val="00A27DC3"/>
    <w:pPr>
      <w:tabs>
        <w:tab w:val="right" w:leader="dot" w:pos="9062"/>
      </w:tabs>
      <w:spacing w:after="100"/>
    </w:pPr>
  </w:style>
  <w:style w:type="character" w:styleId="Hipercze">
    <w:name w:val="Hyperlink"/>
    <w:basedOn w:val="Domylnaczcionkaakapitu"/>
    <w:uiPriority w:val="99"/>
    <w:unhideWhenUsed/>
    <w:rsid w:val="0012232A"/>
    <w:rPr>
      <w:color w:val="0000FF" w:themeColor="hyperlink"/>
      <w:u w:val="single"/>
    </w:rPr>
  </w:style>
  <w:style w:type="paragraph" w:styleId="Nagwek">
    <w:name w:val="header"/>
    <w:basedOn w:val="Normalny"/>
    <w:link w:val="NagwekZnak"/>
    <w:uiPriority w:val="99"/>
    <w:unhideWhenUsed/>
    <w:rsid w:val="00CC6CBC"/>
    <w:pPr>
      <w:tabs>
        <w:tab w:val="center" w:pos="4536"/>
        <w:tab w:val="right" w:pos="9072"/>
      </w:tabs>
    </w:pPr>
  </w:style>
  <w:style w:type="character" w:customStyle="1" w:styleId="NagwekZnak">
    <w:name w:val="Nagłówek Znak"/>
    <w:basedOn w:val="Domylnaczcionkaakapitu"/>
    <w:link w:val="Nagwek"/>
    <w:uiPriority w:val="99"/>
    <w:rsid w:val="00CC6CBC"/>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CC6CBC"/>
    <w:pPr>
      <w:tabs>
        <w:tab w:val="center" w:pos="4536"/>
        <w:tab w:val="right" w:pos="9072"/>
      </w:tabs>
    </w:pPr>
  </w:style>
  <w:style w:type="character" w:customStyle="1" w:styleId="StopkaZnak">
    <w:name w:val="Stopka Znak"/>
    <w:basedOn w:val="Domylnaczcionkaakapitu"/>
    <w:link w:val="Stopka"/>
    <w:uiPriority w:val="99"/>
    <w:rsid w:val="00CC6CBC"/>
    <w:rPr>
      <w:rFonts w:ascii="Times New Roman" w:eastAsia="Times New Roman" w:hAnsi="Times New Roman" w:cs="Times New Roman"/>
      <w:sz w:val="24"/>
      <w:szCs w:val="24"/>
      <w:lang w:eastAsia="pl-PL"/>
    </w:rPr>
  </w:style>
  <w:style w:type="character" w:customStyle="1" w:styleId="alb-s">
    <w:name w:val="a_lb-s"/>
    <w:basedOn w:val="Domylnaczcionkaakapitu"/>
    <w:rsid w:val="00F824E8"/>
  </w:style>
  <w:style w:type="paragraph" w:styleId="Tekstprzypisudolnego">
    <w:name w:val="footnote text"/>
    <w:basedOn w:val="Normalny"/>
    <w:link w:val="TekstprzypisudolnegoZnak"/>
    <w:uiPriority w:val="99"/>
    <w:semiHidden/>
    <w:unhideWhenUsed/>
    <w:rsid w:val="001D2821"/>
    <w:rPr>
      <w:sz w:val="20"/>
      <w:szCs w:val="20"/>
    </w:rPr>
  </w:style>
  <w:style w:type="character" w:customStyle="1" w:styleId="TekstprzypisudolnegoZnak">
    <w:name w:val="Tekst przypisu dolnego Znak"/>
    <w:basedOn w:val="Domylnaczcionkaakapitu"/>
    <w:link w:val="Tekstprzypisudolnego"/>
    <w:uiPriority w:val="99"/>
    <w:semiHidden/>
    <w:rsid w:val="001D2821"/>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1D2821"/>
    <w:rPr>
      <w:vertAlign w:val="superscript"/>
    </w:rPr>
  </w:style>
  <w:style w:type="paragraph" w:styleId="Bezodstpw">
    <w:name w:val="No Spacing"/>
    <w:uiPriority w:val="1"/>
    <w:qFormat/>
    <w:rsid w:val="00FD22BA"/>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5924B6"/>
    <w:rPr>
      <w:sz w:val="20"/>
      <w:szCs w:val="20"/>
    </w:rPr>
  </w:style>
  <w:style w:type="character" w:customStyle="1" w:styleId="TekstprzypisukocowegoZnak">
    <w:name w:val="Tekst przypisu końcowego Znak"/>
    <w:basedOn w:val="Domylnaczcionkaakapitu"/>
    <w:link w:val="Tekstprzypisukocowego"/>
    <w:uiPriority w:val="99"/>
    <w:semiHidden/>
    <w:rsid w:val="005924B6"/>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5924B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947218">
      <w:bodyDiv w:val="1"/>
      <w:marLeft w:val="0"/>
      <w:marRight w:val="0"/>
      <w:marTop w:val="0"/>
      <w:marBottom w:val="0"/>
      <w:divBdr>
        <w:top w:val="none" w:sz="0" w:space="0" w:color="auto"/>
        <w:left w:val="none" w:sz="0" w:space="0" w:color="auto"/>
        <w:bottom w:val="none" w:sz="0" w:space="0" w:color="auto"/>
        <w:right w:val="none" w:sz="0" w:space="0" w:color="auto"/>
      </w:divBdr>
      <w:divsChild>
        <w:div w:id="671831960">
          <w:marLeft w:val="0"/>
          <w:marRight w:val="0"/>
          <w:marTop w:val="72"/>
          <w:marBottom w:val="0"/>
          <w:divBdr>
            <w:top w:val="none" w:sz="0" w:space="0" w:color="auto"/>
            <w:left w:val="none" w:sz="0" w:space="0" w:color="auto"/>
            <w:bottom w:val="none" w:sz="0" w:space="0" w:color="auto"/>
            <w:right w:val="none" w:sz="0" w:space="0" w:color="auto"/>
          </w:divBdr>
          <w:divsChild>
            <w:div w:id="273555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4785398">
      <w:bodyDiv w:val="1"/>
      <w:marLeft w:val="0"/>
      <w:marRight w:val="0"/>
      <w:marTop w:val="0"/>
      <w:marBottom w:val="0"/>
      <w:divBdr>
        <w:top w:val="none" w:sz="0" w:space="0" w:color="auto"/>
        <w:left w:val="none" w:sz="0" w:space="0" w:color="auto"/>
        <w:bottom w:val="none" w:sz="0" w:space="0" w:color="auto"/>
        <w:right w:val="none" w:sz="0" w:space="0" w:color="auto"/>
      </w:divBdr>
      <w:divsChild>
        <w:div w:id="1708005">
          <w:marLeft w:val="0"/>
          <w:marRight w:val="0"/>
          <w:marTop w:val="240"/>
          <w:marBottom w:val="0"/>
          <w:divBdr>
            <w:top w:val="none" w:sz="0" w:space="0" w:color="auto"/>
            <w:left w:val="none" w:sz="0" w:space="0" w:color="auto"/>
            <w:bottom w:val="none" w:sz="0" w:space="0" w:color="auto"/>
            <w:right w:val="none" w:sz="0" w:space="0" w:color="auto"/>
          </w:divBdr>
        </w:div>
        <w:div w:id="1511021812">
          <w:marLeft w:val="0"/>
          <w:marRight w:val="0"/>
          <w:marTop w:val="240"/>
          <w:marBottom w:val="0"/>
          <w:divBdr>
            <w:top w:val="none" w:sz="0" w:space="0" w:color="auto"/>
            <w:left w:val="none" w:sz="0" w:space="0" w:color="auto"/>
            <w:bottom w:val="none" w:sz="0" w:space="0" w:color="auto"/>
            <w:right w:val="none" w:sz="0" w:space="0" w:color="auto"/>
          </w:divBdr>
        </w:div>
      </w:divsChild>
    </w:div>
    <w:div w:id="981470481">
      <w:bodyDiv w:val="1"/>
      <w:marLeft w:val="0"/>
      <w:marRight w:val="0"/>
      <w:marTop w:val="0"/>
      <w:marBottom w:val="0"/>
      <w:divBdr>
        <w:top w:val="none" w:sz="0" w:space="0" w:color="auto"/>
        <w:left w:val="none" w:sz="0" w:space="0" w:color="auto"/>
        <w:bottom w:val="none" w:sz="0" w:space="0" w:color="auto"/>
        <w:right w:val="none" w:sz="0" w:space="0" w:color="auto"/>
      </w:divBdr>
      <w:divsChild>
        <w:div w:id="287127123">
          <w:marLeft w:val="0"/>
          <w:marRight w:val="0"/>
          <w:marTop w:val="240"/>
          <w:marBottom w:val="0"/>
          <w:divBdr>
            <w:top w:val="none" w:sz="0" w:space="0" w:color="auto"/>
            <w:left w:val="none" w:sz="0" w:space="0" w:color="auto"/>
            <w:bottom w:val="none" w:sz="0" w:space="0" w:color="auto"/>
            <w:right w:val="none" w:sz="0" w:space="0" w:color="auto"/>
          </w:divBdr>
        </w:div>
        <w:div w:id="367149856">
          <w:marLeft w:val="0"/>
          <w:marRight w:val="0"/>
          <w:marTop w:val="240"/>
          <w:marBottom w:val="0"/>
          <w:divBdr>
            <w:top w:val="none" w:sz="0" w:space="0" w:color="auto"/>
            <w:left w:val="none" w:sz="0" w:space="0" w:color="auto"/>
            <w:bottom w:val="none" w:sz="0" w:space="0" w:color="auto"/>
            <w:right w:val="none" w:sz="0" w:space="0" w:color="auto"/>
          </w:divBdr>
        </w:div>
      </w:divsChild>
    </w:div>
    <w:div w:id="1991054474">
      <w:bodyDiv w:val="1"/>
      <w:marLeft w:val="0"/>
      <w:marRight w:val="0"/>
      <w:marTop w:val="0"/>
      <w:marBottom w:val="0"/>
      <w:divBdr>
        <w:top w:val="none" w:sz="0" w:space="0" w:color="auto"/>
        <w:left w:val="none" w:sz="0" w:space="0" w:color="auto"/>
        <w:bottom w:val="none" w:sz="0" w:space="0" w:color="auto"/>
        <w:right w:val="none" w:sz="0" w:space="0" w:color="auto"/>
      </w:divBdr>
      <w:divsChild>
        <w:div w:id="144667699">
          <w:marLeft w:val="0"/>
          <w:marRight w:val="0"/>
          <w:marTop w:val="72"/>
          <w:marBottom w:val="0"/>
          <w:divBdr>
            <w:top w:val="none" w:sz="0" w:space="0" w:color="auto"/>
            <w:left w:val="none" w:sz="0" w:space="0" w:color="auto"/>
            <w:bottom w:val="none" w:sz="0" w:space="0" w:color="auto"/>
            <w:right w:val="none" w:sz="0" w:space="0" w:color="auto"/>
          </w:divBdr>
          <w:divsChild>
            <w:div w:id="246892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90FDCA-BDD9-4B63-8730-32F18A23EE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30</Pages>
  <Words>10211</Words>
  <Characters>61267</Characters>
  <Application>Microsoft Office Word</Application>
  <DocSecurity>0</DocSecurity>
  <Lines>510</Lines>
  <Paragraphs>142</Paragraphs>
  <ScaleCrop>false</ScaleCrop>
  <HeadingPairs>
    <vt:vector size="2" baseType="variant">
      <vt:variant>
        <vt:lpstr>Tytuł</vt:lpstr>
      </vt:variant>
      <vt:variant>
        <vt:i4>1</vt:i4>
      </vt:variant>
    </vt:vector>
  </HeadingPairs>
  <TitlesOfParts>
    <vt:vector size="1" baseType="lpstr">
      <vt:lpstr/>
    </vt:vector>
  </TitlesOfParts>
  <Company>Narodowe Centrum Badań Jądrowych</Company>
  <LinksUpToDate>false</LinksUpToDate>
  <CharactersWithSpaces>71336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Szymon Siuda</dc:creator>
  <cp:keywords>2</cp:keywords>
  <dc:description/>
  <cp:lastModifiedBy>Długaszek Anna</cp:lastModifiedBy>
  <cp:revision>12</cp:revision>
  <cp:lastPrinted>2024-11-15T13:34:00Z</cp:lastPrinted>
  <dcterms:created xsi:type="dcterms:W3CDTF">2024-10-28T09:12:00Z</dcterms:created>
  <dcterms:modified xsi:type="dcterms:W3CDTF">2024-11-15T13:35:00Z</dcterms:modified>
</cp:coreProperties>
</file>