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0D83" w14:textId="6D47420A" w:rsidR="00F66090" w:rsidRDefault="00F66090" w:rsidP="00F66090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Załącznik 12</w:t>
      </w:r>
    </w:p>
    <w:p w14:paraId="4310677D" w14:textId="77777777" w:rsidR="00F66090" w:rsidRDefault="00F66090" w:rsidP="00FB2736">
      <w:pPr>
        <w:jc w:val="center"/>
        <w:rPr>
          <w:b/>
          <w:bCs/>
          <w:color w:val="000000"/>
        </w:rPr>
      </w:pPr>
    </w:p>
    <w:p w14:paraId="15D3144F" w14:textId="2D6627C4" w:rsidR="00FB2736" w:rsidRDefault="002045AE" w:rsidP="00FB2736">
      <w:pPr>
        <w:jc w:val="center"/>
        <w:rPr>
          <w:iCs/>
          <w:sz w:val="22"/>
          <w:szCs w:val="22"/>
        </w:rPr>
      </w:pPr>
      <w:r w:rsidRPr="002045AE">
        <w:rPr>
          <w:iCs/>
          <w:sz w:val="22"/>
          <w:szCs w:val="22"/>
        </w:rPr>
        <w:t xml:space="preserve">Postępowanie o udzielenie zamówienie publicznego prowadzonego w trybie podstawowym z możliwością negocjacji </w:t>
      </w:r>
    </w:p>
    <w:p w14:paraId="3818158C" w14:textId="17E497AF" w:rsidR="00F66090" w:rsidRPr="00074CF8" w:rsidRDefault="00F66090" w:rsidP="00F66090">
      <w:pPr>
        <w:tabs>
          <w:tab w:val="left" w:pos="7665"/>
        </w:tabs>
        <w:jc w:val="center"/>
        <w:rPr>
          <w:b/>
          <w:bCs/>
          <w:kern w:val="3"/>
        </w:rPr>
      </w:pPr>
      <w:bookmarkStart w:id="0" w:name="_Hlk189649448"/>
      <w:r w:rsidRPr="00074CF8">
        <w:rPr>
          <w:b/>
          <w:bCs/>
        </w:rPr>
        <w:t xml:space="preserve">pn. </w:t>
      </w:r>
      <w:bookmarkStart w:id="1" w:name="__DdeLink__1166_3803030026"/>
      <w:bookmarkStart w:id="2" w:name="_Hlk110418395"/>
      <w:bookmarkStart w:id="3" w:name="_Hlk180409525"/>
      <w:r w:rsidRPr="00074CF8">
        <w:rPr>
          <w:b/>
          <w:bCs/>
          <w:lang w:eastAsia="hi-IN"/>
        </w:rPr>
        <w:t xml:space="preserve">Wykonanie dokumentacji  projektowo-kosztorysowej dla zadania pn. </w:t>
      </w:r>
      <w:r w:rsidRPr="00074CF8">
        <w:rPr>
          <w:b/>
          <w:bCs/>
          <w:color w:val="000000"/>
          <w:kern w:val="3"/>
        </w:rPr>
        <w:t>„Przebudowa i modernizacja Oddziału Pediatrycznego i Oddziału Chirurgii Dziecięcej w Wojewódzkim Szpitalu Specjalistycznym w Legnicy”</w:t>
      </w:r>
      <w:bookmarkEnd w:id="1"/>
      <w:bookmarkEnd w:id="2"/>
      <w:r w:rsidRPr="00074CF8">
        <w:rPr>
          <w:b/>
          <w:bCs/>
          <w:color w:val="000000"/>
          <w:kern w:val="3"/>
        </w:rPr>
        <w:t xml:space="preserve"> </w:t>
      </w:r>
      <w:r w:rsidRPr="00074CF8">
        <w:rPr>
          <w:b/>
          <w:bCs/>
          <w:kern w:val="3"/>
        </w:rPr>
        <w:t xml:space="preserve">znak sprawy </w:t>
      </w:r>
      <w:proofErr w:type="spellStart"/>
      <w:r w:rsidRPr="00074CF8">
        <w:rPr>
          <w:b/>
          <w:bCs/>
          <w:kern w:val="3"/>
        </w:rPr>
        <w:t>WSzSL</w:t>
      </w:r>
      <w:proofErr w:type="spellEnd"/>
      <w:r w:rsidRPr="00074CF8">
        <w:rPr>
          <w:b/>
          <w:bCs/>
          <w:kern w:val="3"/>
        </w:rPr>
        <w:t>/FZ-07</w:t>
      </w:r>
      <w:r w:rsidR="00F5673B">
        <w:rPr>
          <w:b/>
          <w:bCs/>
          <w:kern w:val="3"/>
        </w:rPr>
        <w:t>A</w:t>
      </w:r>
      <w:r w:rsidRPr="00074CF8">
        <w:rPr>
          <w:b/>
          <w:bCs/>
          <w:kern w:val="3"/>
        </w:rPr>
        <w:t>/25</w:t>
      </w:r>
      <w:bookmarkEnd w:id="3"/>
    </w:p>
    <w:bookmarkEnd w:id="0"/>
    <w:p w14:paraId="33D34A6D" w14:textId="77777777" w:rsidR="00FB2736" w:rsidRDefault="00FB2736" w:rsidP="00FB2736">
      <w:pPr>
        <w:rPr>
          <w:b/>
          <w:kern w:val="2"/>
          <w:lang w:eastAsia="zh-CN"/>
        </w:rPr>
      </w:pPr>
    </w:p>
    <w:p w14:paraId="64B6C31B" w14:textId="2E78D9C6" w:rsidR="00E014E5" w:rsidRDefault="00F66090" w:rsidP="00FB2736">
      <w:pPr>
        <w:pStyle w:val="Normalny2"/>
        <w:jc w:val="both"/>
      </w:pPr>
      <w:r>
        <w:rPr>
          <w:color w:val="000000"/>
          <w:kern w:val="0"/>
          <w:lang w:eastAsia="pl-PL"/>
        </w:rPr>
        <w:t>Wykaz osób skierowanych przez Wykonawcę do realizacji zamówienia publicznego</w:t>
      </w:r>
      <w:r w:rsidR="000C239E">
        <w:rPr>
          <w:b/>
          <w:bCs/>
        </w:rPr>
        <w:t xml:space="preserve"> (na potwierdzenie spełniania warunku udziału w postępowaniu)</w:t>
      </w:r>
    </w:p>
    <w:p w14:paraId="5267C291" w14:textId="77777777" w:rsidR="00E014E5" w:rsidRDefault="00E014E5">
      <w:pPr>
        <w:jc w:val="center"/>
        <w:rPr>
          <w:color w:val="000000"/>
        </w:rPr>
      </w:pPr>
    </w:p>
    <w:tbl>
      <w:tblPr>
        <w:tblW w:w="14743" w:type="dxa"/>
        <w:tblInd w:w="-318" w:type="dxa"/>
        <w:tblLook w:val="00A0" w:firstRow="1" w:lastRow="0" w:firstColumn="1" w:lastColumn="0" w:noHBand="0" w:noVBand="0"/>
      </w:tblPr>
      <w:tblGrid>
        <w:gridCol w:w="817"/>
        <w:gridCol w:w="3652"/>
        <w:gridCol w:w="3098"/>
        <w:gridCol w:w="5052"/>
        <w:gridCol w:w="1840"/>
        <w:gridCol w:w="284"/>
      </w:tblGrid>
      <w:tr w:rsidR="00E014E5" w14:paraId="46E0A0A9" w14:textId="77777777" w:rsidTr="004430B4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A013C2" w14:textId="77777777" w:rsidR="00E014E5" w:rsidRDefault="000C239E">
            <w:pPr>
              <w:pStyle w:val="Tekstpodstawowy2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75C1CD" w14:textId="1C01A6EA" w:rsidR="00E014E5" w:rsidRDefault="000C239E">
            <w:pPr>
              <w:pStyle w:val="Tekstpodstawowy2"/>
              <w:spacing w:after="0" w:line="240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Stosownie do treści 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F16B6E">
              <w:rPr>
                <w:b/>
                <w:bCs/>
                <w:iCs/>
                <w:sz w:val="20"/>
                <w:szCs w:val="20"/>
              </w:rPr>
              <w:t>Rozdziału</w:t>
            </w:r>
            <w:r>
              <w:rPr>
                <w:b/>
                <w:bCs/>
                <w:iCs/>
                <w:sz w:val="20"/>
                <w:szCs w:val="20"/>
              </w:rPr>
              <w:t xml:space="preserve"> XX</w:t>
            </w:r>
            <w:r w:rsidR="00F66090">
              <w:rPr>
                <w:b/>
                <w:bCs/>
                <w:iCs/>
                <w:sz w:val="20"/>
                <w:szCs w:val="20"/>
              </w:rPr>
              <w:t xml:space="preserve">III pkt A </w:t>
            </w:r>
            <w:proofErr w:type="spellStart"/>
            <w:r w:rsidR="00F66090">
              <w:rPr>
                <w:b/>
                <w:bCs/>
                <w:iCs/>
                <w:sz w:val="20"/>
                <w:szCs w:val="20"/>
              </w:rPr>
              <w:t>p</w:t>
            </w:r>
            <w:r>
              <w:rPr>
                <w:b/>
                <w:bCs/>
                <w:iCs/>
                <w:sz w:val="20"/>
                <w:szCs w:val="20"/>
              </w:rPr>
              <w:t>pkt</w:t>
            </w:r>
            <w:proofErr w:type="spellEnd"/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F16B6E">
              <w:rPr>
                <w:b/>
                <w:bCs/>
                <w:iCs/>
                <w:sz w:val="20"/>
                <w:szCs w:val="20"/>
              </w:rPr>
              <w:t>1-</w:t>
            </w:r>
            <w:r w:rsidR="00F66090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 xml:space="preserve"> SWZ</w:t>
            </w:r>
          </w:p>
          <w:p w14:paraId="2522E693" w14:textId="768AA8AC" w:rsidR="008D5A35" w:rsidRDefault="008D5A35" w:rsidP="008D5A35">
            <w:pPr>
              <w:pStyle w:val="Tekstpodstawowy2"/>
              <w:spacing w:after="0" w:line="240" w:lineRule="auto"/>
              <w:rPr>
                <w:b/>
                <w:bCs/>
              </w:rPr>
            </w:pPr>
          </w:p>
        </w:tc>
        <w:tc>
          <w:tcPr>
            <w:tcW w:w="3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F45ADC" w14:textId="77777777" w:rsidR="00E014E5" w:rsidRDefault="000C239E">
            <w:pPr>
              <w:pStyle w:val="Tekstpodstawowy2"/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50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5B58F3" w14:textId="625ECF5B" w:rsidR="00A80C29" w:rsidRPr="00F16B6E" w:rsidRDefault="000C239E" w:rsidP="00A80C2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16B6E">
              <w:rPr>
                <w:rFonts w:ascii="Times New Roman" w:hAnsi="Times New Roman" w:cs="Times New Roman"/>
                <w:sz w:val="18"/>
                <w:szCs w:val="18"/>
              </w:rPr>
              <w:t>Kwalifikacje zawodowe, uprawnienia, wykształcenie oraz doświadczenie zawodowe (</w:t>
            </w:r>
            <w:r w:rsidRPr="00F1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należy wpisać </w:t>
            </w:r>
            <w:r w:rsidR="00A80C29" w:rsidRPr="00F1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zakres wykonywanych czynności podczas realizacji zamówienia</w:t>
            </w:r>
            <w:r w:rsidR="00F1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oraz okres doświadczenia zawodowego określony w latach</w:t>
            </w:r>
          </w:p>
          <w:p w14:paraId="274E9260" w14:textId="5B502FA5" w:rsidR="00E014E5" w:rsidRDefault="00E014E5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C52284C" w14:textId="77777777" w:rsidR="00E014E5" w:rsidRDefault="000C239E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Podstawa do dysponowania tymi osobami</w:t>
            </w:r>
            <w:ins w:id="4" w:author=" " w:date="2017-10-23T10:16:00Z">
              <w:r>
                <w:rPr>
                  <w:sz w:val="18"/>
                  <w:szCs w:val="18"/>
                </w:rPr>
                <w:t xml:space="preserve"> </w:t>
              </w:r>
            </w:ins>
            <w:r>
              <w:rPr>
                <w:sz w:val="18"/>
                <w:szCs w:val="18"/>
              </w:rPr>
              <w:t xml:space="preserve"> (dysponowanie bezpośrednie*/ dysponowanie  pośrednie**)</w:t>
            </w:r>
          </w:p>
        </w:tc>
      </w:tr>
      <w:tr w:rsidR="00F16B6E" w14:paraId="1A896513" w14:textId="77777777" w:rsidTr="004430B4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E2B9B7" w14:textId="23F75A4D" w:rsidR="00F16B6E" w:rsidRDefault="00F16B6E">
            <w:pPr>
              <w:keepNext/>
              <w:spacing w:before="24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FB8A3B" w14:textId="2AA893C6" w:rsidR="00F16B6E" w:rsidRPr="00F16B6E" w:rsidRDefault="00F16B6E">
            <w:pPr>
              <w:keepNext/>
              <w:spacing w:before="240" w:after="60"/>
              <w:rPr>
                <w:bCs/>
              </w:rPr>
            </w:pPr>
            <w:r w:rsidRPr="00F16B6E">
              <w:rPr>
                <w:bCs/>
              </w:rPr>
              <w:t>Projektant w specjalności architektonicznej</w:t>
            </w:r>
          </w:p>
        </w:tc>
        <w:tc>
          <w:tcPr>
            <w:tcW w:w="3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0F2D0B9" w14:textId="77777777" w:rsidR="00F16B6E" w:rsidRDefault="00F16B6E">
            <w:pPr>
              <w:rPr>
                <w:lang w:eastAsia="en-US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E3E3A81" w14:textId="77777777" w:rsidR="00F16B6E" w:rsidRDefault="00F16B6E">
            <w:pPr>
              <w:pStyle w:val="Akapitzlist"/>
            </w:pPr>
          </w:p>
        </w:tc>
        <w:tc>
          <w:tcPr>
            <w:tcW w:w="21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4570C8E" w14:textId="77777777" w:rsidR="00F16B6E" w:rsidRDefault="00F16B6E"/>
        </w:tc>
      </w:tr>
      <w:tr w:rsidR="00F16B6E" w14:paraId="6BC9329B" w14:textId="77777777" w:rsidTr="004430B4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77A903" w14:textId="635011FD" w:rsidR="00F16B6E" w:rsidRDefault="00F16B6E">
            <w:pPr>
              <w:keepNext/>
              <w:spacing w:before="24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9BA0FE" w14:textId="662BA352" w:rsidR="00F16B6E" w:rsidRPr="00F16B6E" w:rsidRDefault="00F16B6E">
            <w:pPr>
              <w:keepNext/>
              <w:spacing w:before="240" w:after="60"/>
              <w:rPr>
                <w:bCs/>
              </w:rPr>
            </w:pPr>
            <w:r w:rsidRPr="00F16B6E">
              <w:rPr>
                <w:bCs/>
              </w:rPr>
              <w:t xml:space="preserve">Projektant w specjalności </w:t>
            </w:r>
            <w:proofErr w:type="spellStart"/>
            <w:r w:rsidRPr="00F16B6E">
              <w:rPr>
                <w:bCs/>
              </w:rPr>
              <w:t>konstrukcyjno</w:t>
            </w:r>
            <w:proofErr w:type="spellEnd"/>
            <w:r w:rsidRPr="00F16B6E">
              <w:rPr>
                <w:bCs/>
              </w:rPr>
              <w:t xml:space="preserve"> - budowlanej</w:t>
            </w:r>
          </w:p>
        </w:tc>
        <w:tc>
          <w:tcPr>
            <w:tcW w:w="3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7C265D" w14:textId="77777777" w:rsidR="00F16B6E" w:rsidRDefault="00F16B6E">
            <w:pPr>
              <w:rPr>
                <w:lang w:eastAsia="en-US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3D87B73" w14:textId="77777777" w:rsidR="00F16B6E" w:rsidRDefault="00F16B6E">
            <w:pPr>
              <w:pStyle w:val="Akapitzlist"/>
            </w:pPr>
          </w:p>
        </w:tc>
        <w:tc>
          <w:tcPr>
            <w:tcW w:w="21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304D76D" w14:textId="77777777" w:rsidR="00F16B6E" w:rsidRDefault="00F16B6E"/>
        </w:tc>
      </w:tr>
      <w:tr w:rsidR="00F16B6E" w14:paraId="16B7FEF6" w14:textId="77777777" w:rsidTr="004430B4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3D2C70" w14:textId="11CF04D5" w:rsidR="00F16B6E" w:rsidRDefault="00F16B6E">
            <w:pPr>
              <w:keepNext/>
              <w:spacing w:before="24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DE8FEA" w14:textId="581EA1EF" w:rsidR="00F16B6E" w:rsidRPr="00F16B6E" w:rsidRDefault="00F16B6E">
            <w:pPr>
              <w:keepNext/>
              <w:spacing w:before="240" w:after="60"/>
              <w:rPr>
                <w:bCs/>
              </w:rPr>
            </w:pPr>
            <w:r w:rsidRPr="00F16B6E">
              <w:rPr>
                <w:bCs/>
              </w:rPr>
              <w:t>Projektant w specjalności instalacyjnej w zakresie sieci, instalacji i urządzeń cieplnych, wentylacyjnych, gazowych, wodociągowych i kanalizacyjnych</w:t>
            </w:r>
          </w:p>
        </w:tc>
        <w:tc>
          <w:tcPr>
            <w:tcW w:w="3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43EBEF" w14:textId="77777777" w:rsidR="00F16B6E" w:rsidRDefault="00F16B6E">
            <w:pPr>
              <w:rPr>
                <w:lang w:eastAsia="en-US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0BF0731" w14:textId="77777777" w:rsidR="00F16B6E" w:rsidRDefault="00F16B6E">
            <w:pPr>
              <w:pStyle w:val="Akapitzlist"/>
            </w:pPr>
          </w:p>
        </w:tc>
        <w:tc>
          <w:tcPr>
            <w:tcW w:w="21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B83B4B2" w14:textId="77777777" w:rsidR="00F16B6E" w:rsidRDefault="00F16B6E"/>
        </w:tc>
      </w:tr>
      <w:tr w:rsidR="00F16B6E" w14:paraId="5166D667" w14:textId="77777777" w:rsidTr="004430B4">
        <w:trPr>
          <w:trHeight w:val="694"/>
        </w:trPr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4CEA5D" w14:textId="4DF924C3" w:rsidR="00F16B6E" w:rsidRDefault="00F16B6E">
            <w:pPr>
              <w:keepNext/>
              <w:spacing w:before="24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C7ACFB" w14:textId="41557D1E" w:rsidR="00F16B6E" w:rsidRPr="00F16B6E" w:rsidRDefault="00F16B6E">
            <w:pPr>
              <w:keepNext/>
              <w:spacing w:before="240" w:after="60"/>
              <w:rPr>
                <w:bCs/>
              </w:rPr>
            </w:pPr>
            <w:r w:rsidRPr="00F16B6E">
              <w:rPr>
                <w:bCs/>
              </w:rPr>
              <w:t>Projektant w specjalności instalacyjnej w zakresie instalacji i urządzeń elektrycznych</w:t>
            </w:r>
          </w:p>
        </w:tc>
        <w:tc>
          <w:tcPr>
            <w:tcW w:w="3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43DFB0" w14:textId="77777777" w:rsidR="00F16B6E" w:rsidRDefault="00F16B6E">
            <w:pPr>
              <w:rPr>
                <w:lang w:eastAsia="en-US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FE96037" w14:textId="77777777" w:rsidR="00F16B6E" w:rsidRDefault="00F16B6E">
            <w:pPr>
              <w:pStyle w:val="Akapitzlist"/>
            </w:pPr>
          </w:p>
        </w:tc>
        <w:tc>
          <w:tcPr>
            <w:tcW w:w="21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71D12CC" w14:textId="77777777" w:rsidR="00F16B6E" w:rsidRDefault="00F16B6E"/>
        </w:tc>
      </w:tr>
      <w:tr w:rsidR="00F66090" w14:paraId="42E2BD0E" w14:textId="77777777" w:rsidTr="000B1600">
        <w:trPr>
          <w:trHeight w:val="609"/>
        </w:trPr>
        <w:tc>
          <w:tcPr>
            <w:tcW w:w="14459" w:type="dxa"/>
            <w:gridSpan w:val="5"/>
            <w:shd w:val="clear" w:color="auto" w:fill="auto"/>
          </w:tcPr>
          <w:p w14:paraId="07485736" w14:textId="77777777" w:rsidR="00F66090" w:rsidRPr="00E21D93" w:rsidRDefault="00F66090">
            <w:pPr>
              <w:rPr>
                <w:sz w:val="16"/>
                <w:szCs w:val="16"/>
              </w:rPr>
            </w:pPr>
            <w:r w:rsidRPr="00E21D93">
              <w:rPr>
                <w:rStyle w:val="Mocnowyrniony"/>
                <w:sz w:val="16"/>
                <w:szCs w:val="16"/>
              </w:rPr>
              <w:t>*-</w:t>
            </w:r>
            <w:r w:rsidRPr="00E21D93">
              <w:rPr>
                <w:rStyle w:val="Mocnowyrniony"/>
                <w:b w:val="0"/>
                <w:bCs w:val="0"/>
                <w:sz w:val="16"/>
                <w:szCs w:val="16"/>
              </w:rPr>
              <w:t xml:space="preserve"> Jeżeli tytułem prawnym do powołania się przez wykonawcę na dysponowanie osobami zdolnymi do wykonania zamówienia jest stosunek prawny istniejący bezpośrednio pomiędzy wykonawcą a osobą, na której dysponowanie wykonawca się powołuje, mamy do czynienia z dysponowaniem bezpośrednim</w:t>
            </w:r>
            <w:r w:rsidRPr="00E21D93">
              <w:rPr>
                <w:sz w:val="16"/>
                <w:szCs w:val="16"/>
              </w:rPr>
              <w:t xml:space="preserve">. Nie zachodzi w takim przypadku ani podwykonawstwo, ani też w ogóle stosowanie art. 118 </w:t>
            </w:r>
            <w:proofErr w:type="spellStart"/>
            <w:r w:rsidRPr="00E21D93">
              <w:rPr>
                <w:sz w:val="16"/>
                <w:szCs w:val="16"/>
              </w:rPr>
              <w:t>uPzp</w:t>
            </w:r>
            <w:proofErr w:type="spellEnd"/>
            <w:r w:rsidRPr="00E21D93">
              <w:rPr>
                <w:sz w:val="16"/>
                <w:szCs w:val="16"/>
              </w:rPr>
              <w:t>, gdyż nie występują zasoby podmiotów trzecich; bez znaczenia pozostaje także, jaki dokładnie stosunek prawny łączy wykonawcę z tą osobą. Może to być umowa o pracę, umowa cywilnoprawna czy samozatrudnienie.</w:t>
            </w:r>
          </w:p>
          <w:p w14:paraId="7D46674A" w14:textId="77777777" w:rsidR="00F66090" w:rsidRPr="00E21D93" w:rsidRDefault="00F66090">
            <w:pPr>
              <w:rPr>
                <w:sz w:val="16"/>
                <w:szCs w:val="16"/>
              </w:rPr>
            </w:pPr>
          </w:p>
          <w:p w14:paraId="10F57653" w14:textId="77777777" w:rsidR="00F66090" w:rsidRDefault="00F66090">
            <w:r w:rsidRPr="00E21D93">
              <w:rPr>
                <w:sz w:val="16"/>
                <w:szCs w:val="16"/>
              </w:rPr>
              <w:t>**-  Z</w:t>
            </w:r>
            <w:r w:rsidRPr="00E21D93">
              <w:rPr>
                <w:rStyle w:val="Mocnowyrniony"/>
                <w:b w:val="0"/>
                <w:bCs w:val="0"/>
                <w:sz w:val="16"/>
                <w:szCs w:val="16"/>
              </w:rPr>
              <w:t xml:space="preserve"> pośrednim dysponowaniem osobami zdolnymi do wykonania zamówienia mamy do czynienia, w sytuacji gdy więź prawna łączy Wykonawcę z podmiotem (osobą) dysponującą tymi właśnie osobami.</w:t>
            </w:r>
            <w:r w:rsidRPr="00E21D93">
              <w:rPr>
                <w:sz w:val="16"/>
                <w:szCs w:val="16"/>
              </w:rPr>
              <w:t xml:space="preserve">  </w:t>
            </w:r>
            <w:r w:rsidRPr="00E21D93">
              <w:rPr>
                <w:rStyle w:val="Mocnowyrniony"/>
                <w:b w:val="0"/>
                <w:bCs w:val="0"/>
                <w:sz w:val="16"/>
                <w:szCs w:val="16"/>
              </w:rPr>
              <w:t>Innym słowy Wykonawca zawiera umowę z podmiotem (osobą fizyczną, prawną lub inną jednostką organizacyjną),</w:t>
            </w:r>
            <w:r w:rsidRPr="00E21D93">
              <w:rPr>
                <w:rStyle w:val="Mocnowyrniony"/>
                <w:b w:val="0"/>
                <w:bCs w:val="0"/>
                <w:sz w:val="16"/>
                <w:szCs w:val="16"/>
                <w:u w:val="single"/>
              </w:rPr>
              <w:t xml:space="preserve"> w którego władaniu czy dyspozycji znajduje się osoba zdolna do wykonania zamówienia i ten podmiot zobowiązuje się do udostępnienia swoich zasobów</w:t>
            </w:r>
            <w:r>
              <w:rPr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84" w:type="dxa"/>
            <w:shd w:val="clear" w:color="auto" w:fill="auto"/>
          </w:tcPr>
          <w:p w14:paraId="33C90C1E" w14:textId="77777777" w:rsidR="00F66090" w:rsidRDefault="00F66090"/>
        </w:tc>
      </w:tr>
    </w:tbl>
    <w:p w14:paraId="13CEE823" w14:textId="77777777" w:rsidR="00E014E5" w:rsidRDefault="000C239E">
      <w:pPr>
        <w:widowControl w:val="0"/>
        <w:suppressAutoHyphens/>
        <w:overflowPunct/>
        <w:spacing w:line="36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Uwaga: </w:t>
      </w:r>
      <w:r w:rsidRPr="00206ECE">
        <w:rPr>
          <w:highlight w:val="yellow"/>
        </w:rPr>
        <w:t xml:space="preserve">Przedmiotowego wykazu nie należy składać </w:t>
      </w:r>
      <w:r w:rsidRPr="004430B4">
        <w:rPr>
          <w:highlight w:val="yellow"/>
        </w:rPr>
        <w:t>wraz z ofertą</w:t>
      </w:r>
      <w:r>
        <w:t xml:space="preserve">; wykaz będzie składany na żądanie Zamawiającego przez Wykonawcę, którego oferta zostanie oceniona najwyżej. </w:t>
      </w:r>
    </w:p>
    <w:p w14:paraId="03AC31CD" w14:textId="38F48379" w:rsidR="00E014E5" w:rsidRPr="00E21D93" w:rsidRDefault="000C239E">
      <w:pPr>
        <w:widowControl w:val="0"/>
        <w:suppressAutoHyphens/>
        <w:overflowPunct/>
        <w:spacing w:line="360" w:lineRule="auto"/>
        <w:jc w:val="both"/>
        <w:rPr>
          <w:rFonts w:eastAsia="SimSun;宋体"/>
          <w:b/>
          <w:bCs/>
          <w:i/>
          <w:iCs/>
          <w:kern w:val="2"/>
          <w:lang w:eastAsia="zh-CN" w:bidi="hi-IN"/>
        </w:rPr>
      </w:pPr>
      <w:r>
        <w:rPr>
          <w:b/>
          <w:bCs/>
          <w:i/>
          <w:iCs/>
        </w:rPr>
        <w:t>Uwaga: Wykaz winien być podpisany kwalifikowan</w:t>
      </w:r>
      <w:r>
        <w:rPr>
          <w:rFonts w:eastAsia="SimSun;宋体"/>
          <w:b/>
          <w:bCs/>
          <w:i/>
          <w:iCs/>
          <w:kern w:val="2"/>
          <w:lang w:eastAsia="zh-CN" w:bidi="hi-IN"/>
        </w:rPr>
        <w:t>ym</w:t>
      </w:r>
      <w:r>
        <w:rPr>
          <w:b/>
          <w:bCs/>
          <w:i/>
          <w:iCs/>
        </w:rPr>
        <w:t xml:space="preserve"> podpisem elektroniczn</w:t>
      </w:r>
      <w:r>
        <w:rPr>
          <w:rFonts w:eastAsia="SimSun;宋体"/>
          <w:b/>
          <w:bCs/>
          <w:i/>
          <w:iCs/>
          <w:kern w:val="2"/>
          <w:lang w:eastAsia="zh-CN" w:bidi="hi-IN"/>
        </w:rPr>
        <w:t>ym</w:t>
      </w:r>
      <w:r>
        <w:rPr>
          <w:b/>
          <w:bCs/>
          <w:i/>
          <w:iCs/>
        </w:rPr>
        <w:t>, podpis</w:t>
      </w:r>
      <w:r>
        <w:rPr>
          <w:rFonts w:eastAsia="NSimSun"/>
          <w:b/>
          <w:bCs/>
          <w:i/>
          <w:iCs/>
          <w:kern w:val="2"/>
          <w:lang w:eastAsia="zh-CN" w:bidi="hi-IN"/>
        </w:rPr>
        <w:t>em</w:t>
      </w:r>
      <w:r>
        <w:rPr>
          <w:b/>
          <w:bCs/>
          <w:i/>
          <w:iCs/>
        </w:rPr>
        <w:t xml:space="preserve"> zaufan</w:t>
      </w:r>
      <w:r>
        <w:rPr>
          <w:rFonts w:eastAsia="NSimSun"/>
          <w:b/>
          <w:bCs/>
          <w:i/>
          <w:iCs/>
          <w:kern w:val="2"/>
          <w:lang w:eastAsia="zh-CN" w:bidi="hi-IN"/>
        </w:rPr>
        <w:t>ym</w:t>
      </w:r>
      <w:r>
        <w:rPr>
          <w:b/>
          <w:bCs/>
          <w:i/>
          <w:iCs/>
        </w:rPr>
        <w:t xml:space="preserve"> lub podpis</w:t>
      </w:r>
      <w:r>
        <w:rPr>
          <w:rFonts w:eastAsia="NSimSun"/>
          <w:b/>
          <w:bCs/>
          <w:i/>
          <w:iCs/>
          <w:kern w:val="2"/>
          <w:lang w:eastAsia="zh-CN" w:bidi="hi-IN"/>
        </w:rPr>
        <w:t>em</w:t>
      </w:r>
      <w:r>
        <w:rPr>
          <w:b/>
          <w:bCs/>
          <w:i/>
          <w:iCs/>
        </w:rPr>
        <w:t xml:space="preserve"> osobis</w:t>
      </w:r>
      <w:r>
        <w:rPr>
          <w:rFonts w:eastAsia="SimSun;宋体"/>
          <w:b/>
          <w:bCs/>
          <w:i/>
          <w:iCs/>
          <w:kern w:val="2"/>
          <w:lang w:eastAsia="zh-CN" w:bidi="hi-IN"/>
        </w:rPr>
        <w:t>tym przez osobę lub osoby uprawnione do reprezentowania firm</w:t>
      </w:r>
    </w:p>
    <w:sectPr w:rsidR="00E014E5" w:rsidRPr="00E21D93">
      <w:footerReference w:type="default" r:id="rId6"/>
      <w:pgSz w:w="16838" w:h="11906" w:orient="landscape"/>
      <w:pgMar w:top="1134" w:right="1418" w:bottom="1134" w:left="1418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82ED4" w14:textId="77777777" w:rsidR="00350890" w:rsidRDefault="00350890">
      <w:r>
        <w:separator/>
      </w:r>
    </w:p>
  </w:endnote>
  <w:endnote w:type="continuationSeparator" w:id="0">
    <w:p w14:paraId="3ACC4D91" w14:textId="77777777" w:rsidR="00350890" w:rsidRDefault="0035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6CE75" w14:textId="476DC2E6" w:rsidR="00E014E5" w:rsidRDefault="00F5673B">
    <w:pPr>
      <w:tabs>
        <w:tab w:val="left" w:leader="dot" w:pos="3969"/>
        <w:tab w:val="left" w:pos="7655"/>
        <w:tab w:val="left" w:leader="dot" w:pos="14034"/>
      </w:tabs>
      <w:spacing w:before="120"/>
      <w:ind w:right="360"/>
      <w:jc w:val="both"/>
      <w:rPr>
        <w:rFonts w:ascii="Arial" w:hAnsi="Arial" w:cs="Arial"/>
      </w:rPr>
    </w:pPr>
    <w:r>
      <w:rPr>
        <w:noProof/>
      </w:rPr>
      <w:pict w14:anchorId="7D9E92AC">
        <v:rect id="Ramka1" o:spid="_x0000_s1025" style="position:absolute;left:0;text-align:left;margin-left:-506.55pt;margin-top:.05pt;width:5.15pt;height:11.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" filled="f" stroked="f">
          <v:textbox style="mso-fit-shape-to-text:t" inset="0,0,0,0">
            <w:txbxContent>
              <w:p w14:paraId="1317DF2D" w14:textId="77777777" w:rsidR="00E014E5" w:rsidRDefault="000C239E">
                <w:pPr>
                  <w:pStyle w:val="Stopka"/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>
                  <w:rPr>
                    <w:rStyle w:val="Numerstrony"/>
                  </w:rPr>
                  <w:instrText>PAGE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038E2" w14:textId="77777777" w:rsidR="00350890" w:rsidRDefault="00350890">
      <w:r>
        <w:separator/>
      </w:r>
    </w:p>
  </w:footnote>
  <w:footnote w:type="continuationSeparator" w:id="0">
    <w:p w14:paraId="78D50F48" w14:textId="77777777" w:rsidR="00350890" w:rsidRDefault="00350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14E5"/>
    <w:rsid w:val="000119FB"/>
    <w:rsid w:val="000C239E"/>
    <w:rsid w:val="000E526B"/>
    <w:rsid w:val="000F5D39"/>
    <w:rsid w:val="002032D7"/>
    <w:rsid w:val="0020385D"/>
    <w:rsid w:val="002045AE"/>
    <w:rsid w:val="00206ECE"/>
    <w:rsid w:val="002F7BC8"/>
    <w:rsid w:val="00350890"/>
    <w:rsid w:val="003828BE"/>
    <w:rsid w:val="003D3740"/>
    <w:rsid w:val="004430B4"/>
    <w:rsid w:val="00642F2D"/>
    <w:rsid w:val="006F0EE4"/>
    <w:rsid w:val="00741BFA"/>
    <w:rsid w:val="007A78BE"/>
    <w:rsid w:val="007B238D"/>
    <w:rsid w:val="008307F0"/>
    <w:rsid w:val="008D5A35"/>
    <w:rsid w:val="00A80C29"/>
    <w:rsid w:val="00AD5339"/>
    <w:rsid w:val="00AF712B"/>
    <w:rsid w:val="00B81225"/>
    <w:rsid w:val="00BB4D4D"/>
    <w:rsid w:val="00C24438"/>
    <w:rsid w:val="00C62C8B"/>
    <w:rsid w:val="00E014E5"/>
    <w:rsid w:val="00E21D93"/>
    <w:rsid w:val="00F16B6E"/>
    <w:rsid w:val="00F5673B"/>
    <w:rsid w:val="00F57E1C"/>
    <w:rsid w:val="00F66090"/>
    <w:rsid w:val="00FB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72E61"/>
  <w15:docId w15:val="{5C0637F0-71B0-411A-A0C3-B4FF36BE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4C6"/>
    <w:pPr>
      <w:overflowPunct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D64C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D64C6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qFormat/>
    <w:rsid w:val="005D64C6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C0AB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7D4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qFormat/>
    <w:rsid w:val="00997DA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97DA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97DA6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C03C5B"/>
    <w:rPr>
      <w:rFonts w:ascii="Times New Roman" w:hAnsi="Times New Roman" w:cs="Times New Roman"/>
      <w:sz w:val="2"/>
      <w:szCs w:val="2"/>
    </w:rPr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rsid w:val="005D64C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qFormat/>
    <w:rsid w:val="003C0AB5"/>
    <w:pPr>
      <w:spacing w:after="120" w:line="480" w:lineRule="auto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qFormat/>
    <w:rsid w:val="00B217D4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997D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997DA6"/>
    <w:rPr>
      <w:b/>
      <w:bCs/>
    </w:rPr>
  </w:style>
  <w:style w:type="paragraph" w:styleId="Akapitzlist">
    <w:name w:val="List Paragraph"/>
    <w:basedOn w:val="Normalny"/>
    <w:uiPriority w:val="99"/>
    <w:qFormat/>
    <w:rsid w:val="00D274C7"/>
    <w:pPr>
      <w:ind w:left="720"/>
      <w:contextualSpacing/>
    </w:pPr>
  </w:style>
  <w:style w:type="paragraph" w:customStyle="1" w:styleId="CharCharChar1ZnakZnakZnak1ZnakZnak">
    <w:name w:val="Char Char Char1 Znak Znak Znak1 Znak Znak"/>
    <w:basedOn w:val="Normalny"/>
    <w:uiPriority w:val="99"/>
    <w:qFormat/>
    <w:rsid w:val="008B65FF"/>
    <w:pPr>
      <w:spacing w:after="160" w:line="240" w:lineRule="exact"/>
    </w:pPr>
    <w:rPr>
      <w:rFonts w:ascii="Tahoma" w:eastAsia="Calibri" w:hAnsi="Tahoma" w:cs="Tahoma"/>
      <w:lang w:val="en-US" w:eastAsia="en-US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AD3E43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3C0AB5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0C29"/>
    <w:pPr>
      <w:autoSpaceDE w:val="0"/>
      <w:autoSpaceDN w:val="0"/>
      <w:adjustRightInd w:val="0"/>
    </w:pPr>
    <w:rPr>
      <w:rFonts w:ascii="Arial" w:hAnsi="Arial"/>
      <w:color w:val="000000"/>
      <w:kern w:val="0"/>
      <w:sz w:val="24"/>
      <w:lang w:bidi="ar-SA"/>
    </w:rPr>
  </w:style>
  <w:style w:type="paragraph" w:customStyle="1" w:styleId="Normalny2">
    <w:name w:val="Normalny2"/>
    <w:qFormat/>
    <w:rsid w:val="003D3740"/>
    <w:pPr>
      <w:suppressAutoHyphens/>
    </w:pPr>
    <w:rPr>
      <w:rFonts w:ascii="Times New Roman" w:eastAsia="Times New Roman" w:hAnsi="Times New Roman" w:cs="Times New Roman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Ministerstwo Gospodarki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Melon Ireneusz</dc:creator>
  <dc:description/>
  <cp:lastModifiedBy>Kinga Frąckiewicz</cp:lastModifiedBy>
  <cp:revision>44</cp:revision>
  <cp:lastPrinted>2022-04-07T10:01:00Z</cp:lastPrinted>
  <dcterms:created xsi:type="dcterms:W3CDTF">2017-10-23T08:07:00Z</dcterms:created>
  <dcterms:modified xsi:type="dcterms:W3CDTF">2025-03-19T12:56:00Z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Ministerstwo Gospodarki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