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D770D" w14:textId="300373CD" w:rsidR="004E4374" w:rsidRPr="004E4374" w:rsidRDefault="006C3325" w:rsidP="004E4374">
      <w:pPr>
        <w:suppressAutoHyphens/>
        <w:spacing w:after="120" w:line="288" w:lineRule="auto"/>
        <w:jc w:val="center"/>
        <w:rPr>
          <w:rFonts w:ascii="Arial" w:hAnsi="Arial" w:cs="Arial"/>
          <w:b/>
          <w:bCs/>
          <w:color w:val="FF0000"/>
          <w:kern w:val="1"/>
          <w:sz w:val="96"/>
          <w:szCs w:val="96"/>
        </w:rPr>
      </w:pPr>
      <w:r>
        <w:rPr>
          <w:rFonts w:ascii="Arial" w:hAnsi="Arial" w:cs="Arial"/>
          <w:b/>
          <w:bCs/>
          <w:color w:val="FF0000"/>
          <w:kern w:val="1"/>
          <w:sz w:val="96"/>
          <w:szCs w:val="96"/>
        </w:rPr>
        <w:t xml:space="preserve"> </w:t>
      </w:r>
    </w:p>
    <w:p w14:paraId="142D27A2" w14:textId="2141F76C" w:rsidR="004E4374" w:rsidRPr="004E4374" w:rsidRDefault="004E4374" w:rsidP="003F08ED">
      <w:pPr>
        <w:suppressAutoHyphens/>
        <w:spacing w:after="120"/>
        <w:jc w:val="center"/>
        <w:rPr>
          <w:rFonts w:ascii="Arial" w:hAnsi="Arial" w:cs="Arial"/>
          <w:b/>
          <w:bCs/>
          <w:color w:val="FF0000"/>
          <w:kern w:val="1"/>
          <w:sz w:val="96"/>
          <w:szCs w:val="96"/>
        </w:rPr>
      </w:pPr>
      <w:r>
        <w:rPr>
          <w:rFonts w:ascii="Arial" w:hAnsi="Arial" w:cs="Arial"/>
          <w:b/>
          <w:bCs/>
          <w:color w:val="FF0000"/>
          <w:kern w:val="1"/>
          <w:sz w:val="96"/>
          <w:szCs w:val="96"/>
        </w:rPr>
        <w:t>RB</w:t>
      </w:r>
      <w:r w:rsidRPr="004E4374">
        <w:rPr>
          <w:rFonts w:ascii="Arial" w:hAnsi="Arial" w:cs="Arial"/>
          <w:b/>
          <w:bCs/>
          <w:color w:val="FF0000"/>
          <w:kern w:val="1"/>
          <w:sz w:val="96"/>
          <w:szCs w:val="96"/>
        </w:rPr>
        <w:t xml:space="preserve"> </w:t>
      </w:r>
    </w:p>
    <w:p w14:paraId="235639A3" w14:textId="77777777" w:rsidR="004E4374" w:rsidRPr="004E4374" w:rsidRDefault="004E4374" w:rsidP="003F08ED">
      <w:pPr>
        <w:suppressAutoHyphens/>
        <w:spacing w:after="120"/>
        <w:jc w:val="center"/>
        <w:rPr>
          <w:rFonts w:ascii="Arial" w:hAnsi="Arial" w:cs="Arial"/>
          <w:b/>
          <w:bCs/>
          <w:color w:val="FF0000"/>
          <w:kern w:val="1"/>
          <w:sz w:val="96"/>
          <w:szCs w:val="96"/>
        </w:rPr>
      </w:pPr>
      <w:r w:rsidRPr="004E4374">
        <w:rPr>
          <w:rFonts w:ascii="Arial" w:hAnsi="Arial" w:cs="Arial"/>
          <w:b/>
          <w:bCs/>
          <w:color w:val="FF0000"/>
          <w:kern w:val="1"/>
          <w:sz w:val="96"/>
          <w:szCs w:val="96"/>
        </w:rPr>
        <w:t>WZÓR UMOWY</w:t>
      </w:r>
    </w:p>
    <w:p w14:paraId="3DEDD624" w14:textId="77777777" w:rsidR="004E4374" w:rsidRPr="004E4374" w:rsidRDefault="004E4374" w:rsidP="004E4374">
      <w:pPr>
        <w:suppressAutoHyphens/>
        <w:spacing w:after="120" w:line="288" w:lineRule="auto"/>
        <w:rPr>
          <w:rFonts w:ascii="Arial" w:hAnsi="Arial" w:cs="Arial"/>
          <w:b/>
          <w:bCs/>
          <w:color w:val="FF0000"/>
          <w:kern w:val="1"/>
        </w:rPr>
      </w:pPr>
    </w:p>
    <w:p w14:paraId="683CF832" w14:textId="77777777" w:rsidR="003F08ED" w:rsidRPr="00333167" w:rsidRDefault="003F08ED" w:rsidP="003F08ED">
      <w:pPr>
        <w:suppressAutoHyphens/>
        <w:spacing w:after="120" w:line="288" w:lineRule="auto"/>
        <w:jc w:val="center"/>
        <w:rPr>
          <w:rFonts w:ascii="Arial" w:hAnsi="Arial" w:cs="Arial"/>
          <w:b/>
          <w:bCs/>
          <w:color w:val="FF0000"/>
          <w:kern w:val="1"/>
          <w:sz w:val="28"/>
          <w:szCs w:val="28"/>
        </w:rPr>
      </w:pPr>
      <w:r w:rsidRPr="00333167">
        <w:rPr>
          <w:rFonts w:ascii="Arial" w:hAnsi="Arial" w:cs="Arial"/>
          <w:b/>
          <w:bCs/>
          <w:color w:val="FF0000"/>
          <w:kern w:val="1"/>
          <w:sz w:val="28"/>
          <w:szCs w:val="28"/>
        </w:rPr>
        <w:t>INSTRUKCJA</w:t>
      </w:r>
    </w:p>
    <w:p w14:paraId="060A7D32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 xml:space="preserve">Kolorem czerwonym zaznaczono obszary które w szczególności należy </w:t>
      </w:r>
      <w:r w:rsidR="00B028EE">
        <w:rPr>
          <w:rFonts w:ascii="Arial" w:hAnsi="Arial" w:cs="Arial"/>
          <w:b/>
          <w:bCs/>
          <w:color w:val="FF0000"/>
          <w:kern w:val="1"/>
        </w:rPr>
        <w:t>dostosować do specyfiki umowy (</w:t>
      </w:r>
      <w:r w:rsidRPr="00333167">
        <w:rPr>
          <w:rFonts w:ascii="Arial" w:hAnsi="Arial" w:cs="Arial"/>
          <w:b/>
          <w:bCs/>
          <w:color w:val="FF0000"/>
          <w:kern w:val="1"/>
        </w:rPr>
        <w:t>wybrać właściwą opc</w:t>
      </w:r>
      <w:r w:rsidR="00B028EE">
        <w:rPr>
          <w:rFonts w:ascii="Arial" w:hAnsi="Arial" w:cs="Arial"/>
          <w:b/>
          <w:bCs/>
          <w:color w:val="FF0000"/>
          <w:kern w:val="1"/>
        </w:rPr>
        <w:t>ję, usunąć punkt, wpisać treść).</w:t>
      </w:r>
    </w:p>
    <w:p w14:paraId="5B719146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lastRenderedPageBreak/>
        <w:t>Dodatkowe punkty należy dopisywać na końcu paragrafów.</w:t>
      </w:r>
    </w:p>
    <w:p w14:paraId="2EDF076B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 xml:space="preserve">W wypadku konieczności usunięcia w całości jakiegoś punktu należy wpisać w to miejsce inny punkt gdyż może to spowodować zmianę odnośników do punktów w umowie lub po usunięciu punktu bez wstawiania, nowego dokonać przeglądu wszystkich odnośników </w:t>
      </w:r>
      <w:r w:rsidRPr="00333167">
        <w:rPr>
          <w:rFonts w:ascii="Arial" w:hAnsi="Arial" w:cs="Arial"/>
          <w:b/>
          <w:bCs/>
          <w:color w:val="FF0000"/>
          <w:kern w:val="1"/>
        </w:rPr>
        <w:br/>
        <w:t>w umowie w celu sprawdzenia, że są właściwe.</w:t>
      </w:r>
    </w:p>
    <w:p w14:paraId="3D2C574F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>Poniżej instrukcji znajduje się spis treści umowy ułatwiający poruszanie się pomiędzy paragrafami (wystarczy ustawić kursor na właściwym paragrafie, wcisnąć i przytrzymać klawisz Ctrl oraz Lewy</w:t>
      </w:r>
      <w:r>
        <w:rPr>
          <w:rFonts w:ascii="Arial" w:hAnsi="Arial" w:cs="Arial"/>
          <w:b/>
          <w:bCs/>
          <w:color w:val="FF0000"/>
          <w:kern w:val="1"/>
        </w:rPr>
        <w:t xml:space="preserve"> klawisz myszy). Strona tytułowa i spis treści</w:t>
      </w:r>
      <w:r w:rsidRPr="00333167">
        <w:rPr>
          <w:rFonts w:ascii="Arial" w:hAnsi="Arial" w:cs="Arial"/>
          <w:b/>
          <w:bCs/>
          <w:color w:val="FF0000"/>
          <w:kern w:val="1"/>
        </w:rPr>
        <w:t xml:space="preserve"> jest częścią um</w:t>
      </w:r>
      <w:r w:rsidR="00B028EE">
        <w:rPr>
          <w:rFonts w:ascii="Arial" w:hAnsi="Arial" w:cs="Arial"/>
          <w:b/>
          <w:bCs/>
          <w:color w:val="FF0000"/>
          <w:kern w:val="1"/>
        </w:rPr>
        <w:t>owy i jest drukowany z </w:t>
      </w:r>
      <w:r>
        <w:rPr>
          <w:rFonts w:ascii="Arial" w:hAnsi="Arial" w:cs="Arial"/>
          <w:b/>
          <w:bCs/>
          <w:color w:val="FF0000"/>
          <w:kern w:val="1"/>
        </w:rPr>
        <w:t>umową.</w:t>
      </w:r>
    </w:p>
    <w:p w14:paraId="691E3775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>Tekst umowy i numeracja punktów jest sformatowana (tzn. następuje automatycznie) i zabrania się ręcznego, innego zapisywania punktów. Aby zmieniać poziom numeracji posługujemy się przyciskami z górnego menu programu Word w zakładce ‘narzędzia główne’ przyciskami ‘zmniejsz wcięcie’ i ‘zwiększ wcięcie’.</w:t>
      </w:r>
    </w:p>
    <w:p w14:paraId="47426177" w14:textId="77777777" w:rsidR="003F08ED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 xml:space="preserve">Umowa ma posiadać marginesy: lewy – 3,5 cm., prawy – 2 cm., górny </w:t>
      </w:r>
      <w:r>
        <w:rPr>
          <w:rFonts w:ascii="Arial" w:hAnsi="Arial" w:cs="Arial"/>
          <w:b/>
          <w:bCs/>
          <w:color w:val="FF0000"/>
          <w:kern w:val="1"/>
          <w:u w:val="single"/>
        </w:rPr>
        <w:br/>
      </w: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>i dolny – 2 cm.</w:t>
      </w:r>
    </w:p>
    <w:p w14:paraId="58A1E387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>
        <w:rPr>
          <w:rFonts w:ascii="Arial" w:hAnsi="Arial" w:cs="Arial"/>
          <w:b/>
          <w:bCs/>
          <w:color w:val="FF0000"/>
          <w:kern w:val="1"/>
          <w:u w:val="single"/>
        </w:rPr>
        <w:t>Po dokonaniu wszelkich wpis</w:t>
      </w:r>
      <w:r w:rsidR="00B028EE">
        <w:rPr>
          <w:rFonts w:ascii="Arial" w:hAnsi="Arial" w:cs="Arial"/>
          <w:b/>
          <w:bCs/>
          <w:color w:val="FF0000"/>
          <w:kern w:val="1"/>
          <w:u w:val="single"/>
        </w:rPr>
        <w:t>ów w umowie, przed zapisaniem i </w:t>
      </w:r>
      <w:r>
        <w:rPr>
          <w:rFonts w:ascii="Arial" w:hAnsi="Arial" w:cs="Arial"/>
          <w:b/>
          <w:bCs/>
          <w:color w:val="FF0000"/>
          <w:kern w:val="1"/>
          <w:u w:val="single"/>
        </w:rPr>
        <w:t>wydrukiem należy zaktualizować spis treści, poprzez kliknięcie myszą na spisie treści, wybranie pola „Aktualizuj spis:, a w następnym oknie wybór opcji domyślnej zaznaczonego pola „Aktualizuj wyłącznie numery stron” i potwierdzenie operacji przyciskiem „ok.”</w:t>
      </w:r>
    </w:p>
    <w:p w14:paraId="55A28EF4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lastRenderedPageBreak/>
        <w:t>Umowa ma być wydrukowana dwustronnie.</w:t>
      </w:r>
    </w:p>
    <w:p w14:paraId="58530978" w14:textId="2AA5E27D" w:rsidR="007723A2" w:rsidRPr="00B028EE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</w:pPr>
      <w:r w:rsidRPr="00333167">
        <w:rPr>
          <w:rFonts w:ascii="Arial" w:hAnsi="Arial" w:cs="Arial"/>
          <w:b/>
          <w:bCs/>
          <w:color w:val="FF0000"/>
          <w:kern w:val="1"/>
        </w:rPr>
        <w:t>Przy wydruku aby nie drukowała się niniejsza strona oraz spis treści należy w pole wyboru stron do druku wpisać s2 (przy wydruku wszystkich stron). Jeżeli chcemy wydrukować stronę np. 8 w w/w pole należy wpisać p8s2.</w:t>
      </w:r>
      <w:r w:rsidR="00B028EE">
        <w:rPr>
          <w:rFonts w:ascii="Arial" w:hAnsi="Arial" w:cs="Arial"/>
          <w:b/>
          <w:bCs/>
          <w:color w:val="FF0000"/>
          <w:kern w:val="1"/>
        </w:rPr>
        <w:br w:type="page"/>
      </w:r>
    </w:p>
    <w:p w14:paraId="1C257411" w14:textId="6F43BE61" w:rsidR="00CC6446" w:rsidRPr="00B028EE" w:rsidRDefault="00CC6446" w:rsidP="00B028EE">
      <w:pPr>
        <w:pStyle w:val="Nagwek1"/>
        <w:sectPr w:rsidR="00CC6446" w:rsidRPr="00B028EE" w:rsidSect="0006555D">
          <w:headerReference w:type="even" r:id="rId12"/>
          <w:headerReference w:type="default" r:id="rId13"/>
          <w:footerReference w:type="even" r:id="rId14"/>
          <w:footerReference w:type="default" r:id="rId15"/>
          <w:footerReference w:type="first" r:id="rId16"/>
          <w:pgSz w:w="12242" w:h="15842" w:code="1"/>
          <w:pgMar w:top="1134" w:right="1134" w:bottom="1134" w:left="1985" w:header="709" w:footer="868" w:gutter="0"/>
          <w:cols w:space="708"/>
          <w:noEndnote/>
          <w:docGrid w:linePitch="360"/>
        </w:sectPr>
      </w:pPr>
    </w:p>
    <w:p w14:paraId="63E27B41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029F469B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3364618E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2CFF55BD" w14:textId="67A450D1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Zadanie</w:t>
      </w:r>
      <w:r w:rsidR="00B92D3C">
        <w:rPr>
          <w:rFonts w:ascii="Arial" w:hAnsi="Arial" w:cs="Arial"/>
          <w:sz w:val="28"/>
          <w:szCs w:val="28"/>
        </w:rPr>
        <w:t xml:space="preserve"> 01</w:t>
      </w:r>
      <w:r w:rsidR="00C36CA6">
        <w:rPr>
          <w:rFonts w:ascii="Arial" w:hAnsi="Arial" w:cs="Arial"/>
          <w:sz w:val="28"/>
          <w:szCs w:val="28"/>
        </w:rPr>
        <w:t>824</w:t>
      </w:r>
      <w:r>
        <w:rPr>
          <w:rFonts w:ascii="Arial" w:hAnsi="Arial" w:cs="Arial"/>
          <w:sz w:val="28"/>
          <w:szCs w:val="28"/>
        </w:rPr>
        <w:t>/Sprawa ……………</w:t>
      </w:r>
    </w:p>
    <w:p w14:paraId="5A88F346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52E9A66F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8A2E0A4" w14:textId="77777777" w:rsidR="00796857" w:rsidRDefault="00796857" w:rsidP="00796857">
      <w:pPr>
        <w:ind w:right="-286"/>
        <w:jc w:val="center"/>
        <w:rPr>
          <w:rFonts w:ascii="Arial" w:hAnsi="Arial" w:cs="Arial"/>
          <w:b/>
          <w:sz w:val="28"/>
          <w:szCs w:val="28"/>
        </w:rPr>
      </w:pPr>
      <w:r w:rsidRPr="00716E6F">
        <w:rPr>
          <w:rFonts w:ascii="Arial" w:hAnsi="Arial" w:cs="Arial"/>
          <w:b/>
          <w:sz w:val="28"/>
          <w:szCs w:val="28"/>
        </w:rPr>
        <w:t>UMOWA</w:t>
      </w:r>
    </w:p>
    <w:p w14:paraId="4B90D822" w14:textId="77777777" w:rsidR="00796857" w:rsidRPr="00716E6F" w:rsidRDefault="00796857" w:rsidP="00796857">
      <w:pPr>
        <w:ind w:right="-286"/>
        <w:jc w:val="center"/>
        <w:rPr>
          <w:rFonts w:ascii="Arial" w:hAnsi="Arial" w:cs="Arial"/>
          <w:b/>
          <w:sz w:val="28"/>
          <w:szCs w:val="28"/>
        </w:rPr>
      </w:pPr>
    </w:p>
    <w:p w14:paraId="0EC0610D" w14:textId="02B2337F" w:rsidR="00796857" w:rsidRDefault="00927E8F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</w:t>
      </w:r>
      <w:r w:rsidR="00796857">
        <w:rPr>
          <w:rFonts w:ascii="Arial" w:hAnsi="Arial" w:cs="Arial"/>
          <w:sz w:val="28"/>
          <w:szCs w:val="28"/>
        </w:rPr>
        <w:t xml:space="preserve"> …………………………………………………………………..</w:t>
      </w:r>
    </w:p>
    <w:p w14:paraId="0557FB41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B4EA3B0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32EA5DD2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41E14AF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 w:rsidRPr="00637035">
        <w:rPr>
          <w:rFonts w:ascii="Arial" w:hAnsi="Arial" w:cs="Arial"/>
          <w:noProof/>
        </w:rPr>
        <w:lastRenderedPageBreak/>
        <w:drawing>
          <wp:inline distT="0" distB="0" distL="0" distR="0" wp14:anchorId="5A396006" wp14:editId="6625B466">
            <wp:extent cx="2582421" cy="3101009"/>
            <wp:effectExtent l="0" t="0" r="8890" b="4445"/>
            <wp:docPr id="2" name="Obraz 2" descr="D:\Users\a.chromik\Desktop\SZI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.chromik\Desktop\SZI logo.bmp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15" cy="314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C5DC8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0276A431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C8599E2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4C6D41C7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681557F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7AB9B9AE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42155287" w14:textId="08F2C06A" w:rsidR="00796857" w:rsidRPr="00361982" w:rsidRDefault="00796857" w:rsidP="00361982">
      <w:pPr>
        <w:ind w:left="1418" w:right="-286" w:firstLine="709"/>
        <w:rPr>
          <w:rFonts w:ascii="Arial" w:hAnsi="Arial" w:cs="Arial"/>
          <w:sz w:val="28"/>
          <w:szCs w:val="28"/>
        </w:rPr>
      </w:pPr>
      <w:r w:rsidRPr="00361982">
        <w:rPr>
          <w:rFonts w:ascii="Arial" w:hAnsi="Arial" w:cs="Arial"/>
          <w:sz w:val="28"/>
          <w:szCs w:val="28"/>
        </w:rPr>
        <w:t xml:space="preserve">Data rozpoczęcia </w:t>
      </w:r>
      <w:r w:rsidR="00361982">
        <w:rPr>
          <w:rFonts w:ascii="Arial" w:hAnsi="Arial" w:cs="Arial"/>
          <w:sz w:val="28"/>
          <w:szCs w:val="28"/>
        </w:rPr>
        <w:t xml:space="preserve">Prac </w:t>
      </w:r>
      <w:r w:rsidRPr="00361982">
        <w:rPr>
          <w:rFonts w:ascii="Arial" w:hAnsi="Arial" w:cs="Arial"/>
          <w:sz w:val="28"/>
          <w:szCs w:val="28"/>
        </w:rPr>
        <w:t>…………………………..</w:t>
      </w:r>
    </w:p>
    <w:p w14:paraId="470BEADF" w14:textId="77777777" w:rsidR="00796857" w:rsidRPr="00361982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2F3E4115" w14:textId="7E28FE84" w:rsidR="00796857" w:rsidRDefault="00361982" w:rsidP="00361982">
      <w:pPr>
        <w:ind w:left="1418" w:right="-286" w:firstLine="709"/>
        <w:rPr>
          <w:rFonts w:ascii="Arial" w:hAnsi="Arial" w:cs="Arial"/>
          <w:sz w:val="28"/>
          <w:szCs w:val="28"/>
        </w:rPr>
      </w:pPr>
      <w:r w:rsidRPr="00361982">
        <w:rPr>
          <w:rFonts w:ascii="Arial" w:hAnsi="Arial" w:cs="Arial"/>
          <w:sz w:val="28"/>
          <w:szCs w:val="28"/>
        </w:rPr>
        <w:t>D</w:t>
      </w:r>
      <w:r w:rsidR="00796857" w:rsidRPr="00361982">
        <w:rPr>
          <w:rFonts w:ascii="Arial" w:hAnsi="Arial" w:cs="Arial"/>
          <w:sz w:val="28"/>
          <w:szCs w:val="28"/>
        </w:rPr>
        <w:t xml:space="preserve">ata zakończenia </w:t>
      </w:r>
      <w:r>
        <w:rPr>
          <w:rFonts w:ascii="Arial" w:hAnsi="Arial" w:cs="Arial"/>
          <w:sz w:val="28"/>
          <w:szCs w:val="28"/>
        </w:rPr>
        <w:t xml:space="preserve">Prac </w:t>
      </w:r>
      <w:r w:rsidR="00796857" w:rsidRPr="00361982">
        <w:rPr>
          <w:rFonts w:ascii="Arial" w:hAnsi="Arial" w:cs="Arial"/>
          <w:sz w:val="28"/>
          <w:szCs w:val="28"/>
        </w:rPr>
        <w:t>………………………….</w:t>
      </w:r>
    </w:p>
    <w:p w14:paraId="025394D4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5B814675" w14:textId="5EF61751" w:rsidR="00664448" w:rsidRDefault="00664448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br w:type="page"/>
      </w:r>
    </w:p>
    <w:p w14:paraId="4176EFCA" w14:textId="77777777" w:rsidR="007723A2" w:rsidRPr="001F7CB9" w:rsidRDefault="007723A2" w:rsidP="007723A2">
      <w:pPr>
        <w:jc w:val="center"/>
        <w:rPr>
          <w:rFonts w:ascii="Arial" w:hAnsi="Arial" w:cs="Arial"/>
          <w:b/>
        </w:rPr>
      </w:pPr>
      <w:r w:rsidRPr="001F7CB9">
        <w:rPr>
          <w:rFonts w:ascii="Arial" w:hAnsi="Arial" w:cs="Arial"/>
          <w:b/>
        </w:rPr>
        <w:lastRenderedPageBreak/>
        <w:t>SPIS TREŚCI</w:t>
      </w:r>
    </w:p>
    <w:p w14:paraId="0AD9F2C0" w14:textId="77777777" w:rsidR="007723A2" w:rsidRPr="001F7CB9" w:rsidRDefault="007723A2" w:rsidP="007723A2">
      <w:pPr>
        <w:jc w:val="center"/>
      </w:pPr>
    </w:p>
    <w:p w14:paraId="058D14B9" w14:textId="6EF33447" w:rsidR="00DB1622" w:rsidRDefault="007723A2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95809757" w:history="1">
        <w:r w:rsidR="00DB1622" w:rsidRPr="00BD4B6F">
          <w:rPr>
            <w:rStyle w:val="Hipercze"/>
          </w:rPr>
          <w:t>Definicje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_Toc95809757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4</w:t>
        </w:r>
        <w:r w:rsidR="00DB1622">
          <w:rPr>
            <w:webHidden/>
          </w:rPr>
          <w:fldChar w:fldCharType="end"/>
        </w:r>
      </w:hyperlink>
    </w:p>
    <w:p w14:paraId="1060A765" w14:textId="5AEAF41D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58" w:history="1">
        <w:r w:rsidR="00DB1622" w:rsidRPr="00BD4B6F">
          <w:rPr>
            <w:rStyle w:val="Hipercze"/>
            <w:bCs/>
          </w:rPr>
          <w:t>§ 1.</w:t>
        </w:r>
        <w:r w:rsidR="00DB1622" w:rsidRPr="00BD4B6F">
          <w:rPr>
            <w:rStyle w:val="Hipercze"/>
          </w:rPr>
          <w:t xml:space="preserve"> Przedmiot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_Toc95809758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7</w:t>
        </w:r>
        <w:r w:rsidR="00DB1622">
          <w:rPr>
            <w:webHidden/>
          </w:rPr>
          <w:fldChar w:fldCharType="end"/>
        </w:r>
      </w:hyperlink>
    </w:p>
    <w:p w14:paraId="67028B48" w14:textId="64639B86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59" w:history="1">
        <w:r w:rsidR="00DB1622" w:rsidRPr="00BD4B6F">
          <w:rPr>
            <w:rStyle w:val="Hipercze"/>
            <w:bCs/>
          </w:rPr>
          <w:t>§ 2.</w:t>
        </w:r>
        <w:r w:rsidR="00DB1622" w:rsidRPr="00BD4B6F">
          <w:rPr>
            <w:rStyle w:val="Hipercze"/>
          </w:rPr>
          <w:t xml:space="preserve">  Prawa i obowiązki Zamawiającego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_Toc95809759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8</w:t>
        </w:r>
        <w:r w:rsidR="00DB1622">
          <w:rPr>
            <w:webHidden/>
          </w:rPr>
          <w:fldChar w:fldCharType="end"/>
        </w:r>
      </w:hyperlink>
    </w:p>
    <w:p w14:paraId="67A62ED5" w14:textId="5F0B4692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0" w:history="1">
        <w:r w:rsidR="00DB1622" w:rsidRPr="00BD4B6F">
          <w:rPr>
            <w:rStyle w:val="Hipercze"/>
            <w:bCs/>
          </w:rPr>
          <w:t>§ 3.</w:t>
        </w:r>
        <w:r w:rsidR="00DB1622" w:rsidRPr="00BD4B6F">
          <w:rPr>
            <w:rStyle w:val="Hipercze"/>
          </w:rPr>
          <w:t xml:space="preserve"> Obowiązki Wykonawcy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_Toc95809760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8</w:t>
        </w:r>
        <w:r w:rsidR="00DB1622">
          <w:rPr>
            <w:webHidden/>
          </w:rPr>
          <w:fldChar w:fldCharType="end"/>
        </w:r>
      </w:hyperlink>
    </w:p>
    <w:p w14:paraId="6D5F8DDF" w14:textId="4B436DA9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1" w:history="1">
        <w:r w:rsidR="00DB1622" w:rsidRPr="00BD4B6F">
          <w:rPr>
            <w:rStyle w:val="Hipercze"/>
          </w:rPr>
          <w:t>§ 4. Zasady realizacji Prac przez Wykonawcę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_Toc95809761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11</w:t>
        </w:r>
        <w:r w:rsidR="00DB1622">
          <w:rPr>
            <w:webHidden/>
          </w:rPr>
          <w:fldChar w:fldCharType="end"/>
        </w:r>
      </w:hyperlink>
    </w:p>
    <w:p w14:paraId="05D2A4D1" w14:textId="5450E5E0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2" w:history="1">
        <w:r w:rsidR="00DB1622" w:rsidRPr="00BD4B6F">
          <w:rPr>
            <w:rStyle w:val="Hipercze"/>
          </w:rPr>
          <w:t>§ 5. Terminy wykonania i realizacji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_Toc95809762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12</w:t>
        </w:r>
        <w:r w:rsidR="00DB1622">
          <w:rPr>
            <w:webHidden/>
          </w:rPr>
          <w:fldChar w:fldCharType="end"/>
        </w:r>
      </w:hyperlink>
    </w:p>
    <w:p w14:paraId="7D09A2B0" w14:textId="26407D77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3" w:history="1">
        <w:r w:rsidR="00DB1622" w:rsidRPr="00BD4B6F">
          <w:rPr>
            <w:rStyle w:val="Hipercze"/>
            <w:bCs/>
          </w:rPr>
          <w:t>§ 6.</w:t>
        </w:r>
        <w:r w:rsidR="00DB1622" w:rsidRPr="00BD4B6F">
          <w:rPr>
            <w:rStyle w:val="Hipercze"/>
          </w:rPr>
          <w:t xml:space="preserve"> </w:t>
        </w:r>
        <w:r w:rsidR="001A5CCC">
          <w:rPr>
            <w:rStyle w:val="Hipercze"/>
          </w:rPr>
          <w:t>Odbiór prac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_Toc95809763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12</w:t>
        </w:r>
        <w:r w:rsidR="00DB1622">
          <w:rPr>
            <w:webHidden/>
          </w:rPr>
          <w:fldChar w:fldCharType="end"/>
        </w:r>
      </w:hyperlink>
    </w:p>
    <w:p w14:paraId="75B3460D" w14:textId="682EDDD5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4" w:history="1">
        <w:r w:rsidR="00DB1622" w:rsidRPr="00BD4B6F">
          <w:rPr>
            <w:rStyle w:val="Hipercze"/>
          </w:rPr>
          <w:t>§ 7. Wynagrodzenie Wykonawcy i warunki płatności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_Toc95809764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13</w:t>
        </w:r>
        <w:r w:rsidR="00DB1622">
          <w:rPr>
            <w:webHidden/>
          </w:rPr>
          <w:fldChar w:fldCharType="end"/>
        </w:r>
      </w:hyperlink>
    </w:p>
    <w:p w14:paraId="79935455" w14:textId="6DD24F3B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5" w:history="1">
        <w:r w:rsidR="00DB1622" w:rsidRPr="00BD4B6F">
          <w:rPr>
            <w:rStyle w:val="Hipercze"/>
            <w:bCs/>
          </w:rPr>
          <w:t>§ 8.</w:t>
        </w:r>
        <w:r w:rsidR="00DB1622" w:rsidRPr="00BD4B6F">
          <w:rPr>
            <w:rStyle w:val="Hipercze"/>
          </w:rPr>
          <w:t xml:space="preserve"> </w:t>
        </w:r>
        <w:r w:rsidR="00DB1622" w:rsidRPr="00BD4B6F">
          <w:rPr>
            <w:rStyle w:val="Hipercze"/>
            <w:bCs/>
          </w:rPr>
          <w:t>Zaliczki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_Toc95809765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14</w:t>
        </w:r>
        <w:r w:rsidR="00DB1622">
          <w:rPr>
            <w:webHidden/>
          </w:rPr>
          <w:fldChar w:fldCharType="end"/>
        </w:r>
      </w:hyperlink>
    </w:p>
    <w:p w14:paraId="24174B93" w14:textId="1C918212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6" w:history="1">
        <w:r w:rsidR="00DB1622" w:rsidRPr="00BD4B6F">
          <w:rPr>
            <w:rStyle w:val="Hipercze"/>
          </w:rPr>
          <w:t>§ 9. Waloryzacja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_Toc95809766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17</w:t>
        </w:r>
        <w:r w:rsidR="00DB1622">
          <w:rPr>
            <w:webHidden/>
          </w:rPr>
          <w:fldChar w:fldCharType="end"/>
        </w:r>
      </w:hyperlink>
    </w:p>
    <w:p w14:paraId="2CBB0246" w14:textId="15DC7EC5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7" w:history="1">
        <w:r w:rsidR="00DB1622" w:rsidRPr="00BD4B6F">
          <w:rPr>
            <w:rStyle w:val="Hipercze"/>
          </w:rPr>
          <w:t>§ 10. Usuwanie wad i usterek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_Toc95809767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20</w:t>
        </w:r>
        <w:r w:rsidR="00DB1622">
          <w:rPr>
            <w:webHidden/>
          </w:rPr>
          <w:fldChar w:fldCharType="end"/>
        </w:r>
      </w:hyperlink>
    </w:p>
    <w:p w14:paraId="1D52EFEE" w14:textId="33D1F13A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8" w:history="1">
        <w:r w:rsidR="00DB1622" w:rsidRPr="00BD4B6F">
          <w:rPr>
            <w:rStyle w:val="Hipercze"/>
          </w:rPr>
          <w:t>§ 11.Rękojmia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_Toc95809768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21</w:t>
        </w:r>
        <w:r w:rsidR="00DB1622">
          <w:rPr>
            <w:webHidden/>
          </w:rPr>
          <w:fldChar w:fldCharType="end"/>
        </w:r>
      </w:hyperlink>
    </w:p>
    <w:p w14:paraId="11CB2F4B" w14:textId="2319AD9E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9" w:history="1">
        <w:r w:rsidR="00DB1622" w:rsidRPr="00BD4B6F">
          <w:rPr>
            <w:rStyle w:val="Hipercze"/>
          </w:rPr>
          <w:t>§ 12. Gwarancja jakości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_Toc95809769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22</w:t>
        </w:r>
        <w:r w:rsidR="00DB1622">
          <w:rPr>
            <w:webHidden/>
          </w:rPr>
          <w:fldChar w:fldCharType="end"/>
        </w:r>
      </w:hyperlink>
    </w:p>
    <w:p w14:paraId="3AE1FBB5" w14:textId="79E23A5B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0" w:history="1">
        <w:r w:rsidR="00DB1622" w:rsidRPr="00BD4B6F">
          <w:rPr>
            <w:rStyle w:val="Hipercze"/>
          </w:rPr>
          <w:t xml:space="preserve">§ 13. Usuwanie wad i usterek w okresie gwarancji </w:t>
        </w:r>
        <w:r w:rsidR="00DB1622" w:rsidRPr="00BD4B6F">
          <w:rPr>
            <w:rStyle w:val="Hipercze"/>
            <w:bCs/>
          </w:rPr>
          <w:t>jakości</w:t>
        </w:r>
        <w:r w:rsidR="00DB1622" w:rsidRPr="00BD4B6F">
          <w:rPr>
            <w:rStyle w:val="Hipercze"/>
          </w:rPr>
          <w:t xml:space="preserve"> i rękojmi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_Toc95809770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23</w:t>
        </w:r>
        <w:r w:rsidR="00DB1622">
          <w:rPr>
            <w:webHidden/>
          </w:rPr>
          <w:fldChar w:fldCharType="end"/>
        </w:r>
      </w:hyperlink>
    </w:p>
    <w:p w14:paraId="0A820FB8" w14:textId="63F4CDD8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1" w:history="1">
        <w:r w:rsidR="00DB1622" w:rsidRPr="00BD4B6F">
          <w:rPr>
            <w:rStyle w:val="Hipercze"/>
            <w:bCs/>
          </w:rPr>
          <w:t>§ 14.</w:t>
        </w:r>
        <w:r w:rsidR="00DB1622" w:rsidRPr="00BD4B6F">
          <w:rPr>
            <w:rStyle w:val="Hipercze"/>
          </w:rPr>
          <w:t xml:space="preserve"> Zabezpieczenie należytego wykonania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_Toc95809771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24</w:t>
        </w:r>
        <w:r w:rsidR="00DB1622">
          <w:rPr>
            <w:webHidden/>
          </w:rPr>
          <w:fldChar w:fldCharType="end"/>
        </w:r>
      </w:hyperlink>
    </w:p>
    <w:p w14:paraId="3AA1CBD4" w14:textId="5B9A6767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2" w:history="1">
        <w:r w:rsidR="00DB1622" w:rsidRPr="00BD4B6F">
          <w:rPr>
            <w:rStyle w:val="Hipercze"/>
          </w:rPr>
          <w:t>§ 15. Ubezpieczenia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_Toc95809772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25</w:t>
        </w:r>
        <w:r w:rsidR="00DB1622">
          <w:rPr>
            <w:webHidden/>
          </w:rPr>
          <w:fldChar w:fldCharType="end"/>
        </w:r>
      </w:hyperlink>
    </w:p>
    <w:p w14:paraId="6C155084" w14:textId="6CB2400A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3" w:history="1">
        <w:r w:rsidR="00DB1622" w:rsidRPr="00BD4B6F">
          <w:rPr>
            <w:rStyle w:val="Hipercze"/>
            <w:bCs/>
          </w:rPr>
          <w:t>§ 16.</w:t>
        </w:r>
        <w:r w:rsidR="00DB1622" w:rsidRPr="00BD4B6F">
          <w:rPr>
            <w:rStyle w:val="Hipercze"/>
          </w:rPr>
          <w:t>Powołanie Podwykonawcy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_Toc95809773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26</w:t>
        </w:r>
        <w:r w:rsidR="00DB1622">
          <w:rPr>
            <w:webHidden/>
          </w:rPr>
          <w:fldChar w:fldCharType="end"/>
        </w:r>
      </w:hyperlink>
    </w:p>
    <w:p w14:paraId="08BEC341" w14:textId="45E1591D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4" w:history="1">
        <w:r w:rsidR="00DB1622" w:rsidRPr="00BD4B6F">
          <w:rPr>
            <w:rStyle w:val="Hipercze"/>
          </w:rPr>
          <w:t xml:space="preserve">§ 17. </w:t>
        </w:r>
        <w:r w:rsidR="00DB1622" w:rsidRPr="00BD4B6F">
          <w:rPr>
            <w:rStyle w:val="Hipercze"/>
            <w:bCs/>
          </w:rPr>
          <w:t>Zmiany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_Toc95809774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28</w:t>
        </w:r>
        <w:r w:rsidR="00DB1622">
          <w:rPr>
            <w:webHidden/>
          </w:rPr>
          <w:fldChar w:fldCharType="end"/>
        </w:r>
      </w:hyperlink>
    </w:p>
    <w:p w14:paraId="19554C4A" w14:textId="1F567779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5" w:history="1">
        <w:r w:rsidR="00DB1622" w:rsidRPr="00BD4B6F">
          <w:rPr>
            <w:rStyle w:val="Hipercze"/>
            <w:bCs/>
          </w:rPr>
          <w:t>§ 18.</w:t>
        </w:r>
        <w:r w:rsidR="00DB1622" w:rsidRPr="00BD4B6F">
          <w:rPr>
            <w:rStyle w:val="Hipercze"/>
          </w:rPr>
          <w:t xml:space="preserve"> Odstąpienie od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_Toc95809775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32</w:t>
        </w:r>
        <w:r w:rsidR="00DB1622">
          <w:rPr>
            <w:webHidden/>
          </w:rPr>
          <w:fldChar w:fldCharType="end"/>
        </w:r>
      </w:hyperlink>
    </w:p>
    <w:p w14:paraId="785C64C8" w14:textId="47A3CAD5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6" w:history="1">
        <w:r w:rsidR="00DB1622" w:rsidRPr="00BD4B6F">
          <w:rPr>
            <w:rStyle w:val="Hipercze"/>
            <w:bCs/>
          </w:rPr>
          <w:t xml:space="preserve">§ 19. </w:t>
        </w:r>
        <w:r w:rsidR="00DB1622" w:rsidRPr="00BD4B6F">
          <w:rPr>
            <w:rStyle w:val="Hipercze"/>
          </w:rPr>
          <w:t>Kary umowne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_Toc95809776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35</w:t>
        </w:r>
        <w:r w:rsidR="00DB1622">
          <w:rPr>
            <w:webHidden/>
          </w:rPr>
          <w:fldChar w:fldCharType="end"/>
        </w:r>
      </w:hyperlink>
    </w:p>
    <w:p w14:paraId="0B934BD0" w14:textId="043DBF65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7" w:history="1">
        <w:r w:rsidR="00DB1622" w:rsidRPr="00BD4B6F">
          <w:rPr>
            <w:rStyle w:val="Hipercze"/>
            <w:bCs/>
          </w:rPr>
          <w:t xml:space="preserve">§ 20. </w:t>
        </w:r>
        <w:r w:rsidR="00DB1622" w:rsidRPr="00BD4B6F">
          <w:rPr>
            <w:rStyle w:val="Hipercze"/>
          </w:rPr>
          <w:t xml:space="preserve">Koordynacja </w:t>
        </w:r>
        <w:r w:rsidR="00A324AD">
          <w:rPr>
            <w:rStyle w:val="Hipercze"/>
          </w:rPr>
          <w:t xml:space="preserve">realizacji </w:t>
        </w:r>
        <w:r w:rsidR="00DB1622" w:rsidRPr="00BD4B6F">
          <w:rPr>
            <w:rStyle w:val="Hipercze"/>
          </w:rPr>
          <w:t>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_Toc95809777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37</w:t>
        </w:r>
        <w:r w:rsidR="00DB1622">
          <w:rPr>
            <w:webHidden/>
          </w:rPr>
          <w:fldChar w:fldCharType="end"/>
        </w:r>
      </w:hyperlink>
    </w:p>
    <w:p w14:paraId="2CD0277B" w14:textId="01CDF429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8" w:history="1">
        <w:r w:rsidR="00DB1622" w:rsidRPr="00BD4B6F">
          <w:rPr>
            <w:rStyle w:val="Hipercze"/>
            <w:bCs/>
          </w:rPr>
          <w:t>§ 21.</w:t>
        </w:r>
        <w:r w:rsidR="00DB1622" w:rsidRPr="00BD4B6F">
          <w:rPr>
            <w:rStyle w:val="Hipercze"/>
          </w:rPr>
          <w:t xml:space="preserve"> Ochrona informacji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_Toc95809778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38</w:t>
        </w:r>
        <w:r w:rsidR="00DB1622">
          <w:rPr>
            <w:webHidden/>
          </w:rPr>
          <w:fldChar w:fldCharType="end"/>
        </w:r>
      </w:hyperlink>
    </w:p>
    <w:p w14:paraId="48876702" w14:textId="3E46F7EE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9" w:history="1">
        <w:r w:rsidR="00DB1622" w:rsidRPr="00BD4B6F">
          <w:rPr>
            <w:rStyle w:val="Hipercze"/>
          </w:rPr>
          <w:t>§ 22.</w:t>
        </w:r>
        <w:r w:rsidR="00DB1622" w:rsidRPr="00BD4B6F">
          <w:rPr>
            <w:rStyle w:val="Hipercze"/>
            <w:bCs/>
          </w:rPr>
          <w:t xml:space="preserve"> Ochrona Danych Osobowych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_Toc95809779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40</w:t>
        </w:r>
        <w:r w:rsidR="00DB1622">
          <w:rPr>
            <w:webHidden/>
          </w:rPr>
          <w:fldChar w:fldCharType="end"/>
        </w:r>
      </w:hyperlink>
    </w:p>
    <w:p w14:paraId="0D87A2F4" w14:textId="44154B1E" w:rsidR="00DB1622" w:rsidRDefault="00424C3B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80" w:history="1">
        <w:r w:rsidR="00DB1622" w:rsidRPr="00BD4B6F">
          <w:rPr>
            <w:rStyle w:val="Hipercze"/>
          </w:rPr>
          <w:t>§ 23.</w:t>
        </w:r>
        <w:r w:rsidR="00DB1622" w:rsidRPr="00BD4B6F">
          <w:rPr>
            <w:rStyle w:val="Hipercze"/>
            <w:bCs/>
          </w:rPr>
          <w:t xml:space="preserve"> Zatrudnienie pracowników przez Wykonawcę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_Toc95809780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40</w:t>
        </w:r>
        <w:r w:rsidR="00DB1622">
          <w:rPr>
            <w:webHidden/>
          </w:rPr>
          <w:fldChar w:fldCharType="end"/>
        </w:r>
      </w:hyperlink>
    </w:p>
    <w:p w14:paraId="27831B59" w14:textId="2446EEB9" w:rsidR="00DB1622" w:rsidRDefault="00424C3B">
      <w:pPr>
        <w:pStyle w:val="Spistreci1"/>
      </w:pPr>
      <w:hyperlink w:anchor="_Toc95809781" w:history="1">
        <w:r w:rsidR="00DB1622" w:rsidRPr="00BD4B6F">
          <w:rPr>
            <w:rStyle w:val="Hipercze"/>
          </w:rPr>
          <w:t>§ 24.</w:t>
        </w:r>
        <w:r w:rsidR="00DB1622" w:rsidRPr="00BD4B6F">
          <w:rPr>
            <w:rStyle w:val="Hipercze"/>
            <w:bCs/>
          </w:rPr>
          <w:t xml:space="preserve"> </w:t>
        </w:r>
        <w:r w:rsidR="00DB1622" w:rsidRPr="00BD4B6F">
          <w:rPr>
            <w:rStyle w:val="Hipercze"/>
          </w:rPr>
          <w:t>Postanowienia końcowe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_Toc95809781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C56D1C">
          <w:rPr>
            <w:webHidden/>
          </w:rPr>
          <w:t>41</w:t>
        </w:r>
        <w:r w:rsidR="00DB1622">
          <w:rPr>
            <w:webHidden/>
          </w:rPr>
          <w:fldChar w:fldCharType="end"/>
        </w:r>
      </w:hyperlink>
    </w:p>
    <w:p w14:paraId="4688F4EE" w14:textId="462EBE05" w:rsidR="00B43F0B" w:rsidRPr="00B43F0B" w:rsidRDefault="00B43F0B" w:rsidP="00B43F0B">
      <w:pPr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Załączniki. …………………………………………………………………………………..39</w:t>
      </w:r>
    </w:p>
    <w:p w14:paraId="21E968E7" w14:textId="6B4DA6AE" w:rsidR="007723A2" w:rsidRDefault="007723A2" w:rsidP="007723A2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>
        <w:lastRenderedPageBreak/>
        <w:fldChar w:fldCharType="end"/>
      </w:r>
    </w:p>
    <w:p w14:paraId="604AE40E" w14:textId="77777777" w:rsidR="00AE32FA" w:rsidRDefault="00AE32FA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br w:type="page"/>
      </w:r>
    </w:p>
    <w:p w14:paraId="0978CE40" w14:textId="0A364D94" w:rsidR="00A070AF" w:rsidRDefault="00A070AF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lastRenderedPageBreak/>
        <w:t>WZÓR</w:t>
      </w:r>
      <w:r>
        <w:rPr>
          <w:rStyle w:val="Odwoanieprzypisudolnego"/>
          <w:rFonts w:ascii="Arial" w:hAnsi="Arial" w:cs="Arial"/>
          <w:color w:val="auto"/>
          <w:szCs w:val="24"/>
        </w:rPr>
        <w:footnoteReference w:id="2"/>
      </w:r>
    </w:p>
    <w:p w14:paraId="7A8D2C43" w14:textId="77777777" w:rsidR="004E4374" w:rsidRDefault="004E4374" w:rsidP="00335D34">
      <w:pPr>
        <w:pStyle w:val="Tekstpodstawowy"/>
        <w:tabs>
          <w:tab w:val="left" w:pos="0"/>
          <w:tab w:val="left" w:pos="9214"/>
        </w:tabs>
        <w:rPr>
          <w:rFonts w:ascii="Arial" w:hAnsi="Arial" w:cs="Arial"/>
          <w:color w:val="auto"/>
          <w:szCs w:val="24"/>
        </w:rPr>
      </w:pPr>
    </w:p>
    <w:p w14:paraId="389FBE1E" w14:textId="77777777" w:rsidR="00927E8F" w:rsidRDefault="00A13DAD" w:rsidP="001F7CB9">
      <w:pPr>
        <w:jc w:val="center"/>
        <w:rPr>
          <w:rFonts w:ascii="Arial" w:hAnsi="Arial" w:cs="Arial"/>
          <w:b/>
        </w:rPr>
      </w:pPr>
      <w:r w:rsidRPr="001F7CB9">
        <w:rPr>
          <w:rFonts w:ascii="Arial" w:hAnsi="Arial" w:cs="Arial"/>
          <w:b/>
        </w:rPr>
        <w:t xml:space="preserve">UMOWA </w:t>
      </w:r>
    </w:p>
    <w:p w14:paraId="14E7FD54" w14:textId="0DD4ABC6" w:rsidR="00A13DAD" w:rsidRPr="001F7CB9" w:rsidRDefault="00927E8F" w:rsidP="001F7CB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="00A13DAD" w:rsidRPr="001F7CB9">
        <w:rPr>
          <w:rFonts w:ascii="Arial" w:hAnsi="Arial" w:cs="Arial"/>
          <w:b/>
        </w:rPr>
        <w:t xml:space="preserve"> </w:t>
      </w:r>
      <w:r w:rsidR="007A4313" w:rsidRPr="001F7CB9">
        <w:rPr>
          <w:rFonts w:ascii="Arial" w:hAnsi="Arial" w:cs="Arial"/>
          <w:b/>
        </w:rPr>
        <w:t>..</w:t>
      </w:r>
      <w:r w:rsidR="00A13DAD" w:rsidRPr="001F7CB9">
        <w:rPr>
          <w:rFonts w:ascii="Arial" w:hAnsi="Arial" w:cs="Arial"/>
          <w:b/>
        </w:rPr>
        <w:t>…</w:t>
      </w:r>
      <w:r w:rsidR="006E769B" w:rsidRPr="001F7CB9">
        <w:rPr>
          <w:rFonts w:ascii="Arial" w:hAnsi="Arial" w:cs="Arial"/>
          <w:b/>
        </w:rPr>
        <w:t>………………………………………../RB</w:t>
      </w:r>
    </w:p>
    <w:p w14:paraId="22EE4414" w14:textId="77777777" w:rsidR="00A13DAD" w:rsidRPr="00B36BA4" w:rsidRDefault="00A13DAD" w:rsidP="00A13DA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29B66E76" w14:textId="18324D55" w:rsidR="00E05D37" w:rsidRDefault="00927E8F" w:rsidP="006E76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64448" w:rsidRPr="00D6412D">
        <w:rPr>
          <w:rFonts w:ascii="Arial" w:hAnsi="Arial" w:cs="Arial"/>
        </w:rPr>
        <w:t>awarta</w:t>
      </w:r>
      <w:r w:rsidR="00664448">
        <w:rPr>
          <w:rFonts w:ascii="Arial" w:hAnsi="Arial" w:cs="Arial"/>
        </w:rPr>
        <w:t xml:space="preserve"> w</w:t>
      </w:r>
      <w:r w:rsidR="006E769B">
        <w:rPr>
          <w:rFonts w:ascii="Arial" w:hAnsi="Arial" w:cs="Arial"/>
        </w:rPr>
        <w:t xml:space="preserve"> dniu ..................... r. w Warszawie pomiędzy</w:t>
      </w:r>
      <w:r w:rsidR="00664448">
        <w:rPr>
          <w:rFonts w:ascii="Arial" w:hAnsi="Arial" w:cs="Arial"/>
        </w:rPr>
        <w:t>:</w:t>
      </w:r>
      <w:r w:rsidR="006E769B">
        <w:rPr>
          <w:rFonts w:ascii="Arial" w:hAnsi="Arial" w:cs="Arial"/>
        </w:rPr>
        <w:t xml:space="preserve"> </w:t>
      </w:r>
    </w:p>
    <w:p w14:paraId="56B86B60" w14:textId="77777777" w:rsidR="0051585D" w:rsidRPr="00D6412D" w:rsidRDefault="0051585D" w:rsidP="0051585D">
      <w:pPr>
        <w:spacing w:line="276" w:lineRule="auto"/>
        <w:jc w:val="both"/>
        <w:rPr>
          <w:rFonts w:ascii="Arial" w:hAnsi="Arial" w:cs="Arial"/>
        </w:rPr>
      </w:pPr>
    </w:p>
    <w:p w14:paraId="7BFC18CA" w14:textId="067F4EBD" w:rsidR="0051585D" w:rsidRDefault="0051585D" w:rsidP="0051585D">
      <w:pPr>
        <w:spacing w:line="276" w:lineRule="auto"/>
        <w:jc w:val="both"/>
        <w:rPr>
          <w:rFonts w:ascii="Arial" w:hAnsi="Arial" w:cs="Arial"/>
        </w:rPr>
      </w:pPr>
      <w:r w:rsidRPr="005E62B9">
        <w:rPr>
          <w:rFonts w:ascii="Arial" w:hAnsi="Arial" w:cs="Arial"/>
          <w:b/>
        </w:rPr>
        <w:t>Skarbem Państwa - Stołecznym Zarządem Infrastruktury</w:t>
      </w:r>
      <w:r w:rsidRPr="00D6412D">
        <w:rPr>
          <w:rFonts w:ascii="Arial" w:hAnsi="Arial" w:cs="Arial"/>
        </w:rPr>
        <w:t xml:space="preserve"> z siedzib</w:t>
      </w:r>
      <w:r>
        <w:rPr>
          <w:rFonts w:ascii="Arial" w:hAnsi="Arial" w:cs="Arial"/>
        </w:rPr>
        <w:t>ą w  Warszawie,</w:t>
      </w:r>
      <w:r w:rsidRPr="005E62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ul. A</w:t>
      </w:r>
      <w:r w:rsidRPr="00D6412D">
        <w:rPr>
          <w:rFonts w:ascii="Arial" w:hAnsi="Arial" w:cs="Arial"/>
        </w:rPr>
        <w:t>l</w:t>
      </w:r>
      <w:r w:rsidR="00927E8F">
        <w:rPr>
          <w:rFonts w:ascii="Arial" w:hAnsi="Arial" w:cs="Arial"/>
        </w:rPr>
        <w:t>eje</w:t>
      </w:r>
      <w:r w:rsidRPr="00D6412D">
        <w:rPr>
          <w:rFonts w:ascii="Arial" w:hAnsi="Arial" w:cs="Arial"/>
        </w:rPr>
        <w:t xml:space="preserve"> Jerozolimski</w:t>
      </w:r>
      <w:r>
        <w:rPr>
          <w:rFonts w:ascii="Arial" w:hAnsi="Arial" w:cs="Arial"/>
        </w:rPr>
        <w:t>e</w:t>
      </w:r>
      <w:r w:rsidRPr="00D6412D">
        <w:rPr>
          <w:rFonts w:ascii="Arial" w:hAnsi="Arial" w:cs="Arial"/>
        </w:rPr>
        <w:t xml:space="preserve"> 97</w:t>
      </w:r>
      <w:r>
        <w:rPr>
          <w:rFonts w:ascii="Arial" w:hAnsi="Arial" w:cs="Arial"/>
        </w:rPr>
        <w:t>,</w:t>
      </w:r>
      <w:r w:rsidRPr="005E62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D6412D">
        <w:rPr>
          <w:rFonts w:ascii="Arial" w:hAnsi="Arial" w:cs="Arial"/>
        </w:rPr>
        <w:t>00-909 Warszawa</w:t>
      </w:r>
      <w:r>
        <w:rPr>
          <w:rFonts w:ascii="Arial" w:hAnsi="Arial" w:cs="Arial"/>
        </w:rPr>
        <w:t>)</w:t>
      </w:r>
      <w:r w:rsidRPr="00D6412D">
        <w:rPr>
          <w:rFonts w:ascii="Arial" w:hAnsi="Arial" w:cs="Arial"/>
        </w:rPr>
        <w:t xml:space="preserve">, NIP 526-22-00-493; </w:t>
      </w:r>
      <w:r w:rsidRPr="00D6412D">
        <w:rPr>
          <w:rFonts w:ascii="Arial" w:hAnsi="Arial" w:cs="Arial"/>
        </w:rPr>
        <w:br/>
        <w:t>REGON 013058050</w:t>
      </w:r>
      <w:r>
        <w:rPr>
          <w:rFonts w:ascii="Arial" w:hAnsi="Arial" w:cs="Arial"/>
        </w:rPr>
        <w:t>,</w:t>
      </w:r>
      <w:r w:rsidRPr="00D6412D">
        <w:rPr>
          <w:rFonts w:ascii="Arial" w:hAnsi="Arial" w:cs="Arial"/>
        </w:rPr>
        <w:t xml:space="preserve"> reprezentowanym przez</w:t>
      </w:r>
      <w:r w:rsidR="008C1F00">
        <w:rPr>
          <w:rFonts w:ascii="Arial" w:hAnsi="Arial" w:cs="Arial"/>
        </w:rPr>
        <w:t xml:space="preserve"> ……………………… -</w:t>
      </w:r>
      <w:r>
        <w:rPr>
          <w:rFonts w:ascii="Arial" w:hAnsi="Arial" w:cs="Arial"/>
        </w:rPr>
        <w:t xml:space="preserve"> </w:t>
      </w:r>
      <w:r w:rsidRPr="00D6412D">
        <w:rPr>
          <w:rFonts w:ascii="Arial" w:hAnsi="Arial" w:cs="Arial"/>
        </w:rPr>
        <w:t>Szefa</w:t>
      </w:r>
      <w:r>
        <w:rPr>
          <w:rFonts w:ascii="Arial" w:hAnsi="Arial" w:cs="Arial"/>
        </w:rPr>
        <w:t xml:space="preserve"> Zarządu </w:t>
      </w:r>
    </w:p>
    <w:p w14:paraId="430B48E6" w14:textId="341BDD41" w:rsidR="00612807" w:rsidRDefault="0051585D" w:rsidP="00AE32F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</w:t>
      </w:r>
      <w:r w:rsidRPr="00D6412D">
        <w:rPr>
          <w:rFonts w:ascii="Arial" w:hAnsi="Arial" w:cs="Arial"/>
        </w:rPr>
        <w:t>nym dalej „</w:t>
      </w:r>
      <w:r w:rsidR="00074260">
        <w:rPr>
          <w:rFonts w:ascii="Arial" w:hAnsi="Arial" w:cs="Arial"/>
          <w:b/>
        </w:rPr>
        <w:t>Zamawiający</w:t>
      </w:r>
      <w:r w:rsidRPr="005E62B9">
        <w:rPr>
          <w:rFonts w:ascii="Arial" w:hAnsi="Arial" w:cs="Arial"/>
          <w:b/>
        </w:rPr>
        <w:t>m</w:t>
      </w:r>
      <w:r w:rsidR="00664448">
        <w:rPr>
          <w:rFonts w:ascii="Arial" w:hAnsi="Arial" w:cs="Arial"/>
        </w:rPr>
        <w:t>”</w:t>
      </w:r>
    </w:p>
    <w:p w14:paraId="2B4AF960" w14:textId="77777777" w:rsidR="00AE32FA" w:rsidRDefault="00AE32FA" w:rsidP="00664448">
      <w:pPr>
        <w:jc w:val="both"/>
        <w:rPr>
          <w:rFonts w:ascii="Arial" w:hAnsi="Arial" w:cs="Arial"/>
        </w:rPr>
      </w:pPr>
    </w:p>
    <w:p w14:paraId="2E732A9A" w14:textId="2C03DD3B" w:rsidR="00612807" w:rsidRPr="00AE32FA" w:rsidRDefault="006E769B" w:rsidP="006644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764DA2A7" w14:textId="77777777" w:rsidR="00AE32FA" w:rsidRDefault="00AE32FA" w:rsidP="00664448">
      <w:pPr>
        <w:jc w:val="both"/>
        <w:rPr>
          <w:rFonts w:ascii="Arial" w:hAnsi="Arial" w:cs="Arial"/>
          <w:color w:val="FF0000"/>
        </w:rPr>
      </w:pPr>
    </w:p>
    <w:p w14:paraId="13362047" w14:textId="77777777" w:rsidR="0073756E" w:rsidRPr="00C0250B" w:rsidRDefault="0073756E" w:rsidP="00664448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(spółka handlowa (</w:t>
      </w:r>
      <w:r w:rsidRPr="00C0250B">
        <w:rPr>
          <w:rFonts w:ascii="Arial" w:hAnsi="Arial" w:cs="Arial"/>
          <w:color w:val="FF0000"/>
        </w:rPr>
        <w:t xml:space="preserve">sp. </w:t>
      </w:r>
      <w:r w:rsidR="00612807">
        <w:rPr>
          <w:rFonts w:ascii="Arial" w:hAnsi="Arial" w:cs="Arial"/>
          <w:color w:val="FF0000"/>
        </w:rPr>
        <w:t>z</w:t>
      </w:r>
      <w:r w:rsidRPr="00C0250B">
        <w:rPr>
          <w:rFonts w:ascii="Arial" w:hAnsi="Arial" w:cs="Arial"/>
          <w:color w:val="FF0000"/>
        </w:rPr>
        <w:t xml:space="preserve"> o.o. / S.A.</w:t>
      </w:r>
      <w:r w:rsidR="009E6DBB">
        <w:rPr>
          <w:rFonts w:ascii="Arial" w:hAnsi="Arial" w:cs="Arial"/>
          <w:color w:val="FF0000"/>
        </w:rPr>
        <w:t xml:space="preserve">/ </w:t>
      </w:r>
      <w:r w:rsidR="00482ADD">
        <w:rPr>
          <w:rFonts w:ascii="Arial" w:hAnsi="Arial" w:cs="Arial"/>
          <w:color w:val="FF0000"/>
        </w:rPr>
        <w:t xml:space="preserve">sp. </w:t>
      </w:r>
      <w:r w:rsidR="009E6DBB">
        <w:rPr>
          <w:rFonts w:ascii="Arial" w:hAnsi="Arial" w:cs="Arial"/>
          <w:color w:val="FF0000"/>
        </w:rPr>
        <w:t>komandytowa</w:t>
      </w:r>
      <w:r w:rsidRPr="00C0250B">
        <w:rPr>
          <w:rFonts w:ascii="Arial" w:hAnsi="Arial" w:cs="Arial"/>
          <w:color w:val="FF0000"/>
        </w:rPr>
        <w:t>)</w:t>
      </w:r>
    </w:p>
    <w:p w14:paraId="1E80FE77" w14:textId="1A354055" w:rsidR="0073756E" w:rsidRPr="00C0250B" w:rsidRDefault="0073756E" w:rsidP="00664448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lastRenderedPageBreak/>
        <w:t>…………………………….</w:t>
      </w:r>
      <w:r w:rsidR="00F233CA">
        <w:rPr>
          <w:rFonts w:ascii="Arial" w:hAnsi="Arial" w:cs="Arial"/>
          <w:color w:val="FF0000"/>
        </w:rPr>
        <w:t>z siedzibą w ….</w:t>
      </w:r>
      <w:r w:rsidRPr="00C0250B">
        <w:rPr>
          <w:rFonts w:ascii="Arial" w:hAnsi="Arial" w:cs="Arial"/>
          <w:color w:val="FF0000"/>
        </w:rPr>
        <w:t xml:space="preserve">, </w:t>
      </w:r>
      <w:r w:rsidR="00F233CA">
        <w:rPr>
          <w:rFonts w:ascii="Arial" w:hAnsi="Arial" w:cs="Arial"/>
          <w:color w:val="FF0000"/>
        </w:rPr>
        <w:t xml:space="preserve">(…- … ….), NIP: …, REGON:…,  </w:t>
      </w:r>
      <w:r w:rsidRPr="00C0250B">
        <w:rPr>
          <w:rFonts w:ascii="Arial" w:hAnsi="Arial" w:cs="Arial"/>
          <w:color w:val="FF0000"/>
        </w:rPr>
        <w:t>wpisaną do rejestru przedsiębiorców Krajowego Rejestru Sądowego, prowadzonego przez Sąd Rejonowy w ……………., …… Wydział Gospodarczy KRS, pod numerem KRS: ………,  o kapitale zakładowym: ……………………… (wpłaconym w kwocie: …………), której wymagane wkłady na kapitał zakładowy zostały/nie zostały wniesione</w:t>
      </w:r>
      <w:r w:rsidRPr="00C0250B">
        <w:rPr>
          <w:rStyle w:val="Odwoanieprzypisudolnego"/>
          <w:rFonts w:ascii="Arial" w:hAnsi="Arial" w:cs="Arial"/>
          <w:color w:val="FF0000"/>
        </w:rPr>
        <w:footnoteReference w:id="3"/>
      </w:r>
      <w:r w:rsidRPr="00C0250B">
        <w:rPr>
          <w:rFonts w:ascii="Arial" w:hAnsi="Arial" w:cs="Arial"/>
          <w:color w:val="FF0000"/>
        </w:rPr>
        <w:t>, reprezentowaną przez:</w:t>
      </w:r>
    </w:p>
    <w:p w14:paraId="55AED752" w14:textId="77777777" w:rsidR="0073756E" w:rsidRPr="00C0250B" w:rsidRDefault="0073756E" w:rsidP="00664448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……………. - ……….. Zarządu;</w:t>
      </w:r>
    </w:p>
    <w:p w14:paraId="5E2FA76E" w14:textId="65370B96" w:rsidR="00AE32FA" w:rsidRPr="00C0250B" w:rsidRDefault="0073756E" w:rsidP="0073756E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……………. - ……….. Zarządu;</w:t>
      </w:r>
    </w:p>
    <w:p w14:paraId="6A8BB473" w14:textId="77777777" w:rsidR="00612807" w:rsidRDefault="00612807" w:rsidP="00AE32FA">
      <w:pPr>
        <w:pStyle w:val="Tekstpodstawowy21"/>
        <w:spacing w:before="120"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(jednoosobowa działalność gospodarcza) </w:t>
      </w:r>
    </w:p>
    <w:p w14:paraId="09F72CB0" w14:textId="051269DA" w:rsidR="00664448" w:rsidRDefault="00612807" w:rsidP="00664448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</w:t>
      </w:r>
      <w:r w:rsidR="00F233CA">
        <w:rPr>
          <w:rFonts w:ascii="Arial" w:hAnsi="Arial" w:cs="Arial"/>
          <w:color w:val="FF0000"/>
        </w:rPr>
        <w:t xml:space="preserve">posiadający/ca nr PESEL” ….., </w:t>
      </w:r>
      <w:r w:rsidRPr="00C0250B">
        <w:rPr>
          <w:rFonts w:ascii="Arial" w:hAnsi="Arial" w:cs="Arial"/>
          <w:color w:val="FF0000"/>
        </w:rPr>
        <w:t xml:space="preserve">prowadzący/a działalność gospodarczą pod firmą: </w:t>
      </w:r>
      <w:r w:rsidR="00BD7172">
        <w:rPr>
          <w:rFonts w:ascii="Arial" w:hAnsi="Arial" w:cs="Arial"/>
          <w:color w:val="FF0000"/>
        </w:rPr>
        <w:t xml:space="preserve">, </w:t>
      </w:r>
      <w:r w:rsidR="00BD7172" w:rsidRPr="00C0250B">
        <w:rPr>
          <w:rFonts w:ascii="Arial" w:hAnsi="Arial" w:cs="Arial"/>
          <w:color w:val="FF0000"/>
        </w:rPr>
        <w:t xml:space="preserve">z siedzibą w …………….., </w:t>
      </w:r>
      <w:r w:rsidR="00BD7172">
        <w:rPr>
          <w:rFonts w:ascii="Arial" w:hAnsi="Arial" w:cs="Arial"/>
          <w:color w:val="FF0000"/>
        </w:rPr>
        <w:t xml:space="preserve">(..-……….),ul.………………………, </w:t>
      </w:r>
      <w:r w:rsidRPr="00C0250B">
        <w:rPr>
          <w:rFonts w:ascii="Arial" w:hAnsi="Arial" w:cs="Arial"/>
          <w:color w:val="FF0000"/>
        </w:rPr>
        <w:t>wpisan</w:t>
      </w:r>
      <w:r w:rsidR="00BD7172">
        <w:rPr>
          <w:rFonts w:ascii="Arial" w:hAnsi="Arial" w:cs="Arial"/>
          <w:color w:val="FF0000"/>
        </w:rPr>
        <w:t>ą</w:t>
      </w:r>
      <w:r w:rsidRPr="00C0250B">
        <w:rPr>
          <w:rFonts w:ascii="Arial" w:hAnsi="Arial" w:cs="Arial"/>
          <w:color w:val="FF0000"/>
        </w:rPr>
        <w:t xml:space="preserve"> do Centralnej Ewidencji i Informacji o Działalności Gospodarczej, </w:t>
      </w:r>
      <w:r w:rsidR="00F233CA">
        <w:rPr>
          <w:rFonts w:ascii="Arial" w:hAnsi="Arial" w:cs="Arial"/>
          <w:color w:val="FF0000"/>
        </w:rPr>
        <w:t xml:space="preserve">:..., </w:t>
      </w:r>
    </w:p>
    <w:p w14:paraId="6A7A0393" w14:textId="77777777" w:rsidR="00612807" w:rsidRPr="00C0250B" w:rsidRDefault="00612807" w:rsidP="00AE32FA">
      <w:pPr>
        <w:pStyle w:val="Tekstpodstawowy21"/>
        <w:spacing w:before="120" w:after="0" w:line="240" w:lineRule="auto"/>
        <w:jc w:val="both"/>
        <w:rPr>
          <w:rFonts w:ascii="Arial" w:hAnsi="Arial" w:cs="Arial"/>
          <w:color w:val="FF0000"/>
        </w:rPr>
      </w:pPr>
      <w:r w:rsidRPr="00C96A0E">
        <w:rPr>
          <w:rFonts w:ascii="Arial" w:hAnsi="Arial" w:cs="Arial"/>
          <w:color w:val="FF0000"/>
        </w:rPr>
        <w:t>(spółka cywilna)</w:t>
      </w:r>
    </w:p>
    <w:p w14:paraId="46D07692" w14:textId="3FC07EAE" w:rsidR="00BD7172" w:rsidRDefault="00BD7172" w:rsidP="00BD7172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t xml:space="preserve">posiadający/ca nr PESEL” ….., </w:t>
      </w:r>
      <w:r w:rsidRPr="00C0250B">
        <w:rPr>
          <w:rFonts w:ascii="Arial" w:hAnsi="Arial" w:cs="Arial"/>
          <w:color w:val="FF0000"/>
        </w:rPr>
        <w:t xml:space="preserve">prowadzący/a działalność gospodarczą pod firmą: </w:t>
      </w:r>
      <w:r>
        <w:rPr>
          <w:rFonts w:ascii="Arial" w:hAnsi="Arial" w:cs="Arial"/>
          <w:color w:val="FF0000"/>
        </w:rPr>
        <w:t xml:space="preserve">, </w:t>
      </w:r>
      <w:r w:rsidRPr="00C0250B">
        <w:rPr>
          <w:rFonts w:ascii="Arial" w:hAnsi="Arial" w:cs="Arial"/>
          <w:color w:val="FF0000"/>
        </w:rPr>
        <w:t xml:space="preserve">z siedzibą w …………….., </w:t>
      </w:r>
      <w:r>
        <w:rPr>
          <w:rFonts w:ascii="Arial" w:hAnsi="Arial" w:cs="Arial"/>
          <w:color w:val="FF0000"/>
        </w:rPr>
        <w:t xml:space="preserve">(..-……….),ul.………………………, </w:t>
      </w:r>
      <w:r w:rsidRPr="00C0250B">
        <w:rPr>
          <w:rFonts w:ascii="Arial" w:hAnsi="Arial" w:cs="Arial"/>
          <w:color w:val="FF0000"/>
        </w:rPr>
        <w:t>wpisan</w:t>
      </w:r>
      <w:r>
        <w:rPr>
          <w:rFonts w:ascii="Arial" w:hAnsi="Arial" w:cs="Arial"/>
          <w:color w:val="FF0000"/>
        </w:rPr>
        <w:t>ą</w:t>
      </w:r>
      <w:r w:rsidRPr="00C0250B">
        <w:rPr>
          <w:rFonts w:ascii="Arial" w:hAnsi="Arial" w:cs="Arial"/>
          <w:color w:val="FF0000"/>
        </w:rPr>
        <w:t xml:space="preserve"> do Centralnej Ewidencji i Informacji o Działalności Gospodarczej</w:t>
      </w:r>
      <w:r>
        <w:rPr>
          <w:rFonts w:ascii="Arial" w:hAnsi="Arial" w:cs="Arial"/>
          <w:color w:val="FF0000"/>
        </w:rPr>
        <w:t xml:space="preserve">…..:..., </w:t>
      </w:r>
    </w:p>
    <w:p w14:paraId="6EDFAE45" w14:textId="6C01A847" w:rsidR="00826CC1" w:rsidRPr="00C0250B" w:rsidRDefault="00612807" w:rsidP="00826CC1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lastRenderedPageBreak/>
        <w:t>reprezentowa</w:t>
      </w:r>
      <w:r w:rsidR="00A201F9">
        <w:rPr>
          <w:rFonts w:ascii="Arial" w:hAnsi="Arial" w:cs="Arial"/>
          <w:color w:val="FF0000"/>
        </w:rPr>
        <w:t>na przez ……………………………………………………..</w:t>
      </w:r>
      <w:r w:rsidR="00826CC1" w:rsidRPr="00E832BA">
        <w:rPr>
          <w:rFonts w:ascii="Arial" w:hAnsi="Arial" w:cs="Arial"/>
          <w:color w:val="FF0000"/>
        </w:rPr>
        <w:t xml:space="preserve"> </w:t>
      </w:r>
      <w:r w:rsidR="00826CC1" w:rsidRPr="00FA5ED3">
        <w:rPr>
          <w:rFonts w:ascii="Arial" w:hAnsi="Arial" w:cs="Arial"/>
          <w:color w:val="FF0000"/>
        </w:rPr>
        <w:t>na podstawie uchwały wspólników z dnia (…) stanowiącej załącznik nr (…) do Umowy</w:t>
      </w:r>
    </w:p>
    <w:p w14:paraId="162D8986" w14:textId="77777777" w:rsidR="00826CC1" w:rsidRDefault="00826CC1" w:rsidP="00826CC1">
      <w:pPr>
        <w:pStyle w:val="Tekstpodstawowy21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„</w:t>
      </w:r>
      <w:r>
        <w:rPr>
          <w:rFonts w:ascii="Arial" w:hAnsi="Arial" w:cs="Arial"/>
          <w:b/>
        </w:rPr>
        <w:t>Wykonawcą</w:t>
      </w:r>
      <w:r>
        <w:rPr>
          <w:rFonts w:ascii="Arial" w:hAnsi="Arial" w:cs="Arial"/>
          <w:b/>
          <w:bCs/>
          <w:i/>
        </w:rPr>
        <w:t>”</w:t>
      </w:r>
      <w:r>
        <w:rPr>
          <w:rFonts w:ascii="Arial" w:hAnsi="Arial" w:cs="Arial"/>
        </w:rPr>
        <w:t xml:space="preserve"> </w:t>
      </w:r>
    </w:p>
    <w:p w14:paraId="0FAC8E61" w14:textId="7E30B7DB" w:rsidR="00A26F5A" w:rsidRDefault="00A26F5A" w:rsidP="00A201F9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056CA2B9" w14:textId="2940F2DE" w:rsidR="003004B2" w:rsidRDefault="004F168C" w:rsidP="007D1556">
      <w:pPr>
        <w:pStyle w:val="Tekstpodstawowy21"/>
        <w:spacing w:line="240" w:lineRule="auto"/>
        <w:jc w:val="both"/>
        <w:rPr>
          <w:rFonts w:ascii="Arial" w:hAnsi="Arial" w:cs="Arial"/>
          <w:color w:val="000000" w:themeColor="text1"/>
        </w:rPr>
      </w:pPr>
      <w:r w:rsidRPr="003004B2">
        <w:rPr>
          <w:rFonts w:ascii="Arial" w:hAnsi="Arial" w:cs="Arial"/>
          <w:color w:val="000000" w:themeColor="text1"/>
        </w:rPr>
        <w:t xml:space="preserve">zwanymi osobno </w:t>
      </w:r>
      <w:r w:rsidRPr="003004B2">
        <w:rPr>
          <w:rFonts w:ascii="Arial" w:hAnsi="Arial" w:cs="Arial"/>
          <w:b/>
          <w:color w:val="000000" w:themeColor="text1"/>
        </w:rPr>
        <w:t>„Stroną”</w:t>
      </w:r>
      <w:r w:rsidRPr="003004B2">
        <w:rPr>
          <w:rFonts w:ascii="Arial" w:hAnsi="Arial" w:cs="Arial"/>
          <w:color w:val="000000" w:themeColor="text1"/>
        </w:rPr>
        <w:t xml:space="preserve"> lub łącznie </w:t>
      </w:r>
      <w:r w:rsidRPr="003004B2">
        <w:rPr>
          <w:rFonts w:ascii="Arial" w:hAnsi="Arial" w:cs="Arial"/>
          <w:b/>
          <w:color w:val="000000" w:themeColor="text1"/>
        </w:rPr>
        <w:t>„Stronami”</w:t>
      </w:r>
      <w:r w:rsidRPr="003004B2">
        <w:rPr>
          <w:rFonts w:ascii="Arial" w:hAnsi="Arial" w:cs="Arial"/>
          <w:color w:val="000000" w:themeColor="text1"/>
        </w:rPr>
        <w:t xml:space="preserve"> umowy,</w:t>
      </w:r>
      <w:r w:rsidR="00C149F3" w:rsidRPr="003004B2">
        <w:rPr>
          <w:rFonts w:ascii="Arial" w:hAnsi="Arial" w:cs="Arial"/>
          <w:color w:val="000000" w:themeColor="text1"/>
        </w:rPr>
        <w:t xml:space="preserve"> </w:t>
      </w:r>
    </w:p>
    <w:p w14:paraId="24D87BCD" w14:textId="77777777" w:rsidR="003004B2" w:rsidRDefault="003004B2" w:rsidP="007D155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</w:p>
    <w:p w14:paraId="41881131" w14:textId="0B2565AE" w:rsidR="007D1556" w:rsidRDefault="006E769B" w:rsidP="007D1556">
      <w:pPr>
        <w:pStyle w:val="Tekstpodstawowy2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została zawarta umowa</w:t>
      </w:r>
      <w:r w:rsidR="003A39BE">
        <w:rPr>
          <w:rFonts w:ascii="Arial" w:hAnsi="Arial" w:cs="Arial"/>
        </w:rPr>
        <w:t>,</w:t>
      </w:r>
      <w:r w:rsidR="003A39BE" w:rsidRPr="002B5554">
        <w:rPr>
          <w:rFonts w:ascii="Arial" w:hAnsi="Arial" w:cs="Arial"/>
          <w:color w:val="000000" w:themeColor="text1"/>
        </w:rPr>
        <w:t xml:space="preserve"> </w:t>
      </w:r>
      <w:r w:rsidR="003A39BE">
        <w:rPr>
          <w:rFonts w:ascii="Arial" w:hAnsi="Arial" w:cs="Arial"/>
          <w:color w:val="000000" w:themeColor="text1"/>
        </w:rPr>
        <w:t>o</w:t>
      </w:r>
      <w:r>
        <w:rPr>
          <w:rFonts w:ascii="Arial" w:hAnsi="Arial" w:cs="Arial"/>
        </w:rPr>
        <w:t xml:space="preserve"> następującej treści</w:t>
      </w:r>
      <w:r w:rsidR="0043733B">
        <w:rPr>
          <w:rFonts w:ascii="Arial" w:hAnsi="Arial" w:cs="Arial"/>
        </w:rPr>
        <w:t xml:space="preserve"> (dalej „</w:t>
      </w:r>
      <w:r w:rsidR="0043733B" w:rsidRPr="0043733B">
        <w:rPr>
          <w:rFonts w:ascii="Arial" w:hAnsi="Arial" w:cs="Arial"/>
          <w:b/>
        </w:rPr>
        <w:t>Umow</w:t>
      </w:r>
      <w:r w:rsidR="0043733B" w:rsidRPr="006F7AD9">
        <w:rPr>
          <w:rFonts w:ascii="Arial" w:hAnsi="Arial" w:cs="Arial"/>
          <w:b/>
          <w:color w:val="000000" w:themeColor="text1"/>
        </w:rPr>
        <w:t>a</w:t>
      </w:r>
      <w:r w:rsidR="0043733B" w:rsidRPr="006F7AD9">
        <w:rPr>
          <w:rFonts w:ascii="Arial" w:hAnsi="Arial" w:cs="Arial"/>
          <w:color w:val="000000" w:themeColor="text1"/>
        </w:rPr>
        <w:t>”)</w:t>
      </w:r>
      <w:r w:rsidR="00653594" w:rsidRPr="006F7AD9">
        <w:rPr>
          <w:rFonts w:ascii="Arial" w:hAnsi="Arial" w:cs="Arial"/>
          <w:color w:val="000000" w:themeColor="text1"/>
        </w:rPr>
        <w:t xml:space="preserve">, </w:t>
      </w:r>
      <w:r w:rsidR="000C5060" w:rsidRPr="006F7AD9">
        <w:rPr>
          <w:rFonts w:ascii="Arial" w:hAnsi="Arial" w:cs="Arial"/>
          <w:color w:val="000000" w:themeColor="text1"/>
        </w:rPr>
        <w:t xml:space="preserve">której wykonanie </w:t>
      </w:r>
      <w:r w:rsidR="007D1556" w:rsidRPr="006F7AD9">
        <w:rPr>
          <w:rFonts w:ascii="Arial" w:hAnsi="Arial" w:cs="Arial"/>
          <w:color w:val="000000" w:themeColor="text1"/>
        </w:rPr>
        <w:t xml:space="preserve">wiąże się z dostępem do informacji niejawnych o </w:t>
      </w:r>
      <w:r w:rsidR="003A0A7E" w:rsidRPr="006F7AD9">
        <w:rPr>
          <w:rFonts w:ascii="Arial" w:hAnsi="Arial" w:cs="Arial"/>
          <w:color w:val="000000" w:themeColor="text1"/>
        </w:rPr>
        <w:t>klauzuli „</w:t>
      </w:r>
      <w:r w:rsidR="006F7AD9" w:rsidRPr="006F7AD9">
        <w:rPr>
          <w:rFonts w:ascii="Arial" w:hAnsi="Arial" w:cs="Arial"/>
          <w:color w:val="000000" w:themeColor="text1"/>
        </w:rPr>
        <w:t>ZASTRZEŻONE</w:t>
      </w:r>
      <w:r w:rsidR="003A0A7E" w:rsidRPr="006F7AD9">
        <w:rPr>
          <w:rFonts w:ascii="Arial" w:hAnsi="Arial" w:cs="Arial"/>
          <w:color w:val="000000" w:themeColor="text1"/>
        </w:rPr>
        <w:t>”.</w:t>
      </w:r>
    </w:p>
    <w:p w14:paraId="1C086D41" w14:textId="77777777" w:rsidR="00A201F9" w:rsidRPr="00750735" w:rsidRDefault="00750735" w:rsidP="00750735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Toc95346394"/>
      <w:bookmarkStart w:id="1" w:name="_Toc95809757"/>
      <w:r w:rsidRPr="00750735">
        <w:rPr>
          <w:rFonts w:ascii="Arial" w:hAnsi="Arial" w:cs="Arial"/>
          <w:b/>
          <w:color w:val="auto"/>
          <w:sz w:val="24"/>
          <w:szCs w:val="24"/>
        </w:rPr>
        <w:t>Definicje</w:t>
      </w:r>
      <w:bookmarkEnd w:id="0"/>
      <w:bookmarkEnd w:id="1"/>
    </w:p>
    <w:p w14:paraId="0A541209" w14:textId="77777777" w:rsidR="00A201F9" w:rsidRPr="00A35558" w:rsidRDefault="00A201F9" w:rsidP="00A201F9">
      <w:pPr>
        <w:rPr>
          <w:rFonts w:ascii="Arial" w:hAnsi="Arial" w:cs="Arial"/>
        </w:rPr>
      </w:pPr>
    </w:p>
    <w:p w14:paraId="56449851" w14:textId="77777777" w:rsidR="00A201F9" w:rsidRDefault="00A201F9" w:rsidP="00750735">
      <w:pPr>
        <w:jc w:val="both"/>
        <w:rPr>
          <w:rFonts w:ascii="Arial" w:hAnsi="Arial" w:cs="Arial"/>
        </w:rPr>
      </w:pPr>
      <w:r w:rsidRPr="00A35558">
        <w:rPr>
          <w:rFonts w:ascii="Arial" w:hAnsi="Arial" w:cs="Arial"/>
        </w:rPr>
        <w:t>O ile z treści Umowy nie wynika inaczej, terminy określone poniżej mają następując</w:t>
      </w:r>
      <w:r w:rsidR="00750735">
        <w:rPr>
          <w:rFonts w:ascii="Arial" w:hAnsi="Arial" w:cs="Arial"/>
        </w:rPr>
        <w:t>e znaczenie nadane im w Umowie:</w:t>
      </w:r>
    </w:p>
    <w:p w14:paraId="20944C58" w14:textId="77777777" w:rsidR="007D1556" w:rsidRPr="00A35558" w:rsidRDefault="007D1556" w:rsidP="00750735">
      <w:pPr>
        <w:jc w:val="both"/>
        <w:rPr>
          <w:rFonts w:ascii="Arial" w:hAnsi="Arial" w:cs="Arial"/>
        </w:rPr>
      </w:pPr>
    </w:p>
    <w:p w14:paraId="74419B8A" w14:textId="049E55C7" w:rsidR="00A201F9" w:rsidRPr="007D1556" w:rsidRDefault="00A201F9" w:rsidP="00F5109C">
      <w:pPr>
        <w:pStyle w:val="Akapitzlist"/>
        <w:numPr>
          <w:ilvl w:val="0"/>
          <w:numId w:val="28"/>
        </w:numPr>
        <w:tabs>
          <w:tab w:val="left" w:pos="1440"/>
        </w:tabs>
        <w:jc w:val="both"/>
        <w:rPr>
          <w:rFonts w:ascii="Arial" w:hAnsi="Arial" w:cs="Arial"/>
          <w:b/>
          <w:bCs/>
        </w:rPr>
      </w:pPr>
      <w:r w:rsidRPr="007D1556">
        <w:rPr>
          <w:rFonts w:ascii="Arial" w:hAnsi="Arial" w:cs="Arial"/>
          <w:b/>
          <w:bCs/>
        </w:rPr>
        <w:t>Osoby</w:t>
      </w:r>
      <w:r w:rsidR="00794DED">
        <w:rPr>
          <w:rFonts w:ascii="Arial" w:hAnsi="Arial" w:cs="Arial"/>
          <w:b/>
          <w:bCs/>
        </w:rPr>
        <w:t xml:space="preserve"> oraz Instytucje</w:t>
      </w:r>
    </w:p>
    <w:p w14:paraId="13F8F997" w14:textId="77777777" w:rsidR="007D1556" w:rsidRPr="00750735" w:rsidRDefault="007D1556" w:rsidP="007D1556">
      <w:pPr>
        <w:pStyle w:val="Akapitzlist"/>
        <w:tabs>
          <w:tab w:val="left" w:pos="1440"/>
        </w:tabs>
        <w:ind w:left="360"/>
        <w:jc w:val="both"/>
        <w:rPr>
          <w:rFonts w:ascii="Arial" w:hAnsi="Arial" w:cs="Arial"/>
        </w:rPr>
      </w:pPr>
    </w:p>
    <w:p w14:paraId="518BE474" w14:textId="7FD01998" w:rsidR="006A5FD3" w:rsidRPr="006A5FD3" w:rsidRDefault="00B92D3C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A201F9">
        <w:rPr>
          <w:rFonts w:ascii="Arial" w:hAnsi="Arial" w:cs="Arial"/>
          <w:b/>
        </w:rPr>
        <w:t>Zamawiający”</w:t>
      </w:r>
      <w:r w:rsidR="00A201F9">
        <w:rPr>
          <w:rFonts w:ascii="Arial" w:hAnsi="Arial" w:cs="Arial"/>
        </w:rPr>
        <w:t xml:space="preserve"> - </w:t>
      </w:r>
      <w:r w:rsidR="00A201F9" w:rsidRPr="00A201F9">
        <w:rPr>
          <w:rFonts w:ascii="Arial" w:hAnsi="Arial" w:cs="Arial"/>
        </w:rPr>
        <w:t>ozna</w:t>
      </w:r>
      <w:r w:rsidR="008C1F00">
        <w:rPr>
          <w:rFonts w:ascii="Arial" w:hAnsi="Arial" w:cs="Arial"/>
        </w:rPr>
        <w:t>cza Skarb Państwa -</w:t>
      </w:r>
      <w:r w:rsidR="00A201F9" w:rsidRPr="00A201F9">
        <w:rPr>
          <w:rFonts w:ascii="Arial" w:hAnsi="Arial" w:cs="Arial"/>
        </w:rPr>
        <w:t xml:space="preserve"> St</w:t>
      </w:r>
      <w:r w:rsidR="00A201F9">
        <w:rPr>
          <w:rFonts w:ascii="Arial" w:hAnsi="Arial" w:cs="Arial"/>
        </w:rPr>
        <w:t>ołeczny Zarząd Infrastruktury z </w:t>
      </w:r>
      <w:r w:rsidR="00A201F9" w:rsidRPr="00A201F9">
        <w:rPr>
          <w:rFonts w:ascii="Arial" w:hAnsi="Arial" w:cs="Arial"/>
        </w:rPr>
        <w:t>siedzibą w Warszaw</w:t>
      </w:r>
      <w:r w:rsidR="00A201F9">
        <w:rPr>
          <w:rFonts w:ascii="Arial" w:hAnsi="Arial" w:cs="Arial"/>
        </w:rPr>
        <w:t>ie</w:t>
      </w:r>
      <w:r w:rsidR="00E54B80">
        <w:rPr>
          <w:rFonts w:ascii="Arial" w:hAnsi="Arial" w:cs="Arial"/>
        </w:rPr>
        <w:t xml:space="preserve"> (00-909)</w:t>
      </w:r>
      <w:r w:rsidR="00A201F9">
        <w:rPr>
          <w:rFonts w:ascii="Arial" w:hAnsi="Arial" w:cs="Arial"/>
        </w:rPr>
        <w:t>, ul. Aleje Jerozolimskie 97</w:t>
      </w:r>
      <w:r w:rsidR="00322155">
        <w:rPr>
          <w:rFonts w:ascii="Arial" w:hAnsi="Arial" w:cs="Arial"/>
        </w:rPr>
        <w:t>.</w:t>
      </w:r>
    </w:p>
    <w:p w14:paraId="7EC824BB" w14:textId="7665A04F" w:rsidR="006A5FD3" w:rsidRPr="006A5FD3" w:rsidRDefault="00B92D3C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„</w:t>
      </w:r>
      <w:r w:rsidR="00A201F9" w:rsidRPr="006A5FD3">
        <w:rPr>
          <w:rFonts w:ascii="Arial" w:hAnsi="Arial" w:cs="Arial"/>
          <w:b/>
        </w:rPr>
        <w:t>Wykonawca”</w:t>
      </w:r>
      <w:r w:rsidR="00A201F9" w:rsidRPr="006A5FD3">
        <w:rPr>
          <w:rFonts w:ascii="Arial" w:hAnsi="Arial" w:cs="Arial"/>
        </w:rPr>
        <w:t xml:space="preserve"> - oznacza ......................</w:t>
      </w:r>
      <w:r w:rsidR="008C1F00" w:rsidRPr="006A5FD3">
        <w:rPr>
          <w:rFonts w:ascii="Arial" w:hAnsi="Arial" w:cs="Arial"/>
        </w:rPr>
        <w:t xml:space="preserve"> </w:t>
      </w:r>
      <w:r w:rsidR="006A5FD3">
        <w:rPr>
          <w:rFonts w:ascii="Arial" w:hAnsi="Arial" w:cs="Arial"/>
        </w:rPr>
        <w:t xml:space="preserve">z </w:t>
      </w:r>
      <w:r w:rsidR="00A201F9" w:rsidRPr="006A5FD3">
        <w:rPr>
          <w:rFonts w:ascii="Arial" w:hAnsi="Arial" w:cs="Arial"/>
        </w:rPr>
        <w:t>siedzibą w .........................</w:t>
      </w:r>
      <w:r w:rsidR="008C1F00" w:rsidRPr="006A5FD3">
        <w:rPr>
          <w:rFonts w:ascii="Arial" w:hAnsi="Arial" w:cs="Arial"/>
        </w:rPr>
        <w:t xml:space="preserve"> </w:t>
      </w:r>
      <w:r w:rsidR="00A201F9" w:rsidRPr="006A5FD3">
        <w:rPr>
          <w:rFonts w:ascii="Arial" w:hAnsi="Arial" w:cs="Arial"/>
        </w:rPr>
        <w:t>przy ul…</w:t>
      </w:r>
      <w:r w:rsidR="00322155">
        <w:rPr>
          <w:rFonts w:ascii="Arial" w:hAnsi="Arial" w:cs="Arial"/>
        </w:rPr>
        <w:t>…</w:t>
      </w:r>
    </w:p>
    <w:p w14:paraId="4F5B92BD" w14:textId="31C375B2" w:rsidR="00C95618" w:rsidRPr="00364006" w:rsidRDefault="00A201F9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  <w:b/>
        </w:rPr>
      </w:pPr>
      <w:r w:rsidRPr="006A5FD3">
        <w:rPr>
          <w:rFonts w:ascii="Arial" w:hAnsi="Arial" w:cs="Arial"/>
          <w:b/>
        </w:rPr>
        <w:t xml:space="preserve">„Administrator” </w:t>
      </w:r>
      <w:r w:rsidRPr="006A5FD3">
        <w:rPr>
          <w:rFonts w:ascii="Arial" w:hAnsi="Arial" w:cs="Arial"/>
        </w:rPr>
        <w:t xml:space="preserve">- </w:t>
      </w:r>
      <w:r w:rsidR="00C95618" w:rsidRPr="00611F97">
        <w:rPr>
          <w:rFonts w:ascii="Arial" w:hAnsi="Arial" w:cs="Arial"/>
        </w:rPr>
        <w:t>oznacza jednostkę organizacyjną Ministerstwa Obrony Narodowej, której zarządca nieruchomości wojskowej przekazał nieruchomości do administrowania</w:t>
      </w:r>
      <w:r w:rsidR="00C95618">
        <w:t xml:space="preserve"> </w:t>
      </w:r>
      <w:r w:rsidR="00C95618" w:rsidRPr="00B92D3C">
        <w:rPr>
          <w:rFonts w:ascii="Arial" w:hAnsi="Arial" w:cs="Arial"/>
        </w:rPr>
        <w:t xml:space="preserve">to jest </w:t>
      </w:r>
      <w:r w:rsidR="00B92D3C" w:rsidRPr="00B92D3C">
        <w:rPr>
          <w:rFonts w:ascii="Arial" w:hAnsi="Arial" w:cs="Arial"/>
        </w:rPr>
        <w:t>Oddział Zabezpieczenia DGW</w:t>
      </w:r>
      <w:r w:rsidR="00CF0CB7">
        <w:rPr>
          <w:rFonts w:ascii="Arial" w:hAnsi="Arial" w:cs="Arial"/>
        </w:rPr>
        <w:t>.</w:t>
      </w:r>
    </w:p>
    <w:p w14:paraId="53A6027F" w14:textId="24DB98F5" w:rsidR="00C95618" w:rsidRPr="00322155" w:rsidRDefault="00A201F9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  <w:b/>
        </w:rPr>
        <w:t xml:space="preserve">„Użytkownik” </w:t>
      </w:r>
      <w:r w:rsidRPr="00322155">
        <w:rPr>
          <w:rFonts w:ascii="Arial" w:hAnsi="Arial" w:cs="Arial"/>
        </w:rPr>
        <w:t>-</w:t>
      </w:r>
      <w:r w:rsidRPr="00322155">
        <w:rPr>
          <w:rFonts w:ascii="Arial" w:hAnsi="Arial" w:cs="Arial"/>
          <w:b/>
        </w:rPr>
        <w:t xml:space="preserve"> </w:t>
      </w:r>
      <w:r w:rsidR="00C95618" w:rsidRPr="00322155">
        <w:rPr>
          <w:rFonts w:ascii="Arial" w:hAnsi="Arial" w:cs="Arial"/>
        </w:rPr>
        <w:t xml:space="preserve">oznacza jednostkę organizacyjną Ministerstwa Obrony Narodowej, </w:t>
      </w:r>
      <w:r w:rsidR="00C95618" w:rsidRPr="00B92D3C">
        <w:rPr>
          <w:rFonts w:ascii="Arial" w:hAnsi="Arial" w:cs="Arial"/>
        </w:rPr>
        <w:t xml:space="preserve">odpowiedzialną za użytkowanie nieruchomości zgodnie z jej przeznaczeniem to jest </w:t>
      </w:r>
      <w:r w:rsidR="00B92D3C" w:rsidRPr="00B92D3C">
        <w:rPr>
          <w:rFonts w:ascii="Arial" w:hAnsi="Arial" w:cs="Arial"/>
        </w:rPr>
        <w:t>Agencja Uzbrojenia.</w:t>
      </w:r>
    </w:p>
    <w:p w14:paraId="1E084B8B" w14:textId="668E371B" w:rsidR="00750735" w:rsidRPr="00322155" w:rsidRDefault="00A201F9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  <w:b/>
        </w:rPr>
        <w:t xml:space="preserve">„Kompleks” </w:t>
      </w:r>
      <w:r w:rsidRPr="00322155">
        <w:rPr>
          <w:rFonts w:ascii="Arial" w:hAnsi="Arial" w:cs="Arial"/>
        </w:rPr>
        <w:t>-</w:t>
      </w:r>
      <w:r w:rsidRPr="00322155">
        <w:rPr>
          <w:rFonts w:ascii="Arial" w:hAnsi="Arial" w:cs="Arial"/>
          <w:b/>
        </w:rPr>
        <w:t xml:space="preserve"> </w:t>
      </w:r>
      <w:r w:rsidRPr="00322155">
        <w:rPr>
          <w:rFonts w:ascii="Arial" w:hAnsi="Arial" w:cs="Arial"/>
        </w:rPr>
        <w:t xml:space="preserve">oznacza teren zamknięty w rozumieniu </w:t>
      </w:r>
      <w:r w:rsidR="00732472">
        <w:rPr>
          <w:rFonts w:ascii="Arial" w:hAnsi="Arial" w:cs="Arial"/>
          <w:i/>
        </w:rPr>
        <w:t xml:space="preserve">ustawy z dnia 17 maja 1989 r. </w:t>
      </w:r>
      <w:r w:rsidR="00732472">
        <w:rPr>
          <w:rFonts w:ascii="Arial" w:hAnsi="Arial" w:cs="Arial"/>
        </w:rPr>
        <w:t xml:space="preserve">– </w:t>
      </w:r>
      <w:r w:rsidR="00732472" w:rsidRPr="00732472">
        <w:rPr>
          <w:rFonts w:ascii="Arial" w:hAnsi="Arial" w:cs="Arial"/>
          <w:i/>
        </w:rPr>
        <w:t>Prawo ge</w:t>
      </w:r>
      <w:r w:rsidR="00732472">
        <w:rPr>
          <w:rFonts w:ascii="Arial" w:hAnsi="Arial" w:cs="Arial"/>
          <w:i/>
        </w:rPr>
        <w:t>odezyjne i kartograficzne (</w:t>
      </w:r>
      <w:r w:rsidR="000D06DF">
        <w:rPr>
          <w:rFonts w:ascii="Arial" w:hAnsi="Arial" w:cs="Arial"/>
          <w:i/>
        </w:rPr>
        <w:t>Dz.</w:t>
      </w:r>
      <w:r w:rsidR="00732472" w:rsidRPr="00732472">
        <w:rPr>
          <w:rFonts w:ascii="Arial" w:hAnsi="Arial" w:cs="Arial"/>
          <w:i/>
        </w:rPr>
        <w:t>U. z 2023 r. poz. 1752 z późn. zm.)</w:t>
      </w:r>
      <w:r w:rsidRPr="00322155">
        <w:rPr>
          <w:rFonts w:ascii="Arial" w:hAnsi="Arial" w:cs="Arial"/>
        </w:rPr>
        <w:t xml:space="preserve"> jednostki organizacyjnej Min</w:t>
      </w:r>
      <w:r w:rsidR="00750735" w:rsidRPr="00322155">
        <w:rPr>
          <w:rFonts w:ascii="Arial" w:hAnsi="Arial" w:cs="Arial"/>
        </w:rPr>
        <w:t>isterstwa Obrony Narodowej</w:t>
      </w:r>
      <w:r w:rsidR="00322155">
        <w:rPr>
          <w:rFonts w:ascii="Arial" w:hAnsi="Arial" w:cs="Arial"/>
        </w:rPr>
        <w:t>.</w:t>
      </w:r>
    </w:p>
    <w:p w14:paraId="5DC8E06A" w14:textId="39E95FED" w:rsidR="00C95618" w:rsidRPr="00E64614" w:rsidRDefault="00794DED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</w:rPr>
      </w:pPr>
      <w:r w:rsidRPr="00283179">
        <w:rPr>
          <w:rFonts w:ascii="Arial" w:hAnsi="Arial" w:cs="Arial"/>
          <w:b/>
        </w:rPr>
        <w:t xml:space="preserve">„Zadanie” </w:t>
      </w:r>
      <w:r w:rsidR="00283179" w:rsidRPr="00243F8D">
        <w:rPr>
          <w:rFonts w:ascii="Arial" w:hAnsi="Arial" w:cs="Arial"/>
        </w:rPr>
        <w:t>–</w:t>
      </w:r>
      <w:r w:rsidRPr="00243F8D">
        <w:rPr>
          <w:rFonts w:ascii="Arial" w:hAnsi="Arial" w:cs="Arial"/>
        </w:rPr>
        <w:t xml:space="preserve"> </w:t>
      </w:r>
      <w:r w:rsidR="00C95618" w:rsidRPr="00E64614">
        <w:rPr>
          <w:rFonts w:ascii="Arial" w:hAnsi="Arial" w:cs="Arial"/>
        </w:rPr>
        <w:t>oznacza zadanie rzeczowe - pozycję w planie inwestycji Ministerstwa Obrony Narodowej, charakteryzując</w:t>
      </w:r>
      <w:r w:rsidR="00FA3A3E">
        <w:rPr>
          <w:rFonts w:ascii="Arial" w:hAnsi="Arial" w:cs="Arial"/>
        </w:rPr>
        <w:t>ą</w:t>
      </w:r>
      <w:r w:rsidR="00C95618" w:rsidRPr="00E64614">
        <w:rPr>
          <w:rFonts w:ascii="Arial" w:hAnsi="Arial" w:cs="Arial"/>
        </w:rPr>
        <w:t xml:space="preserve"> zasoby, usługi i roboty budowlane,</w:t>
      </w:r>
      <w:r w:rsidR="00C95618" w:rsidRPr="00B92D3C">
        <w:rPr>
          <w:rFonts w:ascii="Arial" w:hAnsi="Arial" w:cs="Arial"/>
        </w:rPr>
        <w:t xml:space="preserve"> to </w:t>
      </w:r>
      <w:r w:rsidR="00C95618" w:rsidRPr="00C36CA6">
        <w:rPr>
          <w:rFonts w:ascii="Arial" w:hAnsi="Arial" w:cs="Arial"/>
        </w:rPr>
        <w:t xml:space="preserve">jest </w:t>
      </w:r>
      <w:r w:rsidR="00B92D3C" w:rsidRPr="00C36CA6">
        <w:rPr>
          <w:rFonts w:ascii="Arial" w:hAnsi="Arial" w:cs="Arial"/>
        </w:rPr>
        <w:t>„</w:t>
      </w:r>
      <w:bookmarkStart w:id="2" w:name="_Hlk170462863"/>
      <w:r w:rsidR="00C36CA6" w:rsidRPr="00C36CA6">
        <w:rPr>
          <w:rFonts w:ascii="Arial" w:hAnsi="Arial" w:cs="Arial"/>
        </w:rPr>
        <w:t>Rozbudowa technicznych urządzeń wspomagających utrzymanie właściwej temperatury oraz wilgotności powietrza w obiekcie wojskowym przy ul. Królewskiej 1/7 w Warszawie</w:t>
      </w:r>
      <w:bookmarkEnd w:id="2"/>
      <w:r w:rsidR="00B92D3C" w:rsidRPr="00C36CA6">
        <w:rPr>
          <w:rFonts w:ascii="Arial" w:hAnsi="Arial" w:cs="Arial"/>
        </w:rPr>
        <w:t>”</w:t>
      </w:r>
      <w:r w:rsidR="00CF0CB7">
        <w:rPr>
          <w:rFonts w:ascii="Arial" w:hAnsi="Arial" w:cs="Arial"/>
        </w:rPr>
        <w:t>.</w:t>
      </w:r>
    </w:p>
    <w:p w14:paraId="19DBC9AA" w14:textId="209072B2" w:rsidR="00750735" w:rsidRPr="00283179" w:rsidRDefault="00B92D3C" w:rsidP="00B92D3C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283179">
        <w:rPr>
          <w:rFonts w:ascii="Arial" w:hAnsi="Arial" w:cs="Arial"/>
          <w:b/>
        </w:rPr>
        <w:t>Podwykonawca”</w:t>
      </w:r>
      <w:r w:rsidR="00A201F9" w:rsidRPr="00283179">
        <w:rPr>
          <w:rFonts w:ascii="Arial" w:hAnsi="Arial" w:cs="Arial"/>
        </w:rPr>
        <w:t xml:space="preserve"> - oznacza każd</w:t>
      </w:r>
      <w:r w:rsidR="00214654">
        <w:rPr>
          <w:rFonts w:ascii="Arial" w:hAnsi="Arial" w:cs="Arial"/>
        </w:rPr>
        <w:t>y</w:t>
      </w:r>
      <w:r w:rsidR="00A201F9" w:rsidRPr="00283179">
        <w:rPr>
          <w:rFonts w:ascii="Arial" w:hAnsi="Arial" w:cs="Arial"/>
        </w:rPr>
        <w:t xml:space="preserve"> </w:t>
      </w:r>
      <w:r w:rsidR="00214654">
        <w:rPr>
          <w:rFonts w:ascii="Arial" w:hAnsi="Arial" w:cs="Arial"/>
        </w:rPr>
        <w:t>podmiot</w:t>
      </w:r>
      <w:r w:rsidR="00A201F9" w:rsidRPr="00283179">
        <w:rPr>
          <w:rFonts w:ascii="Arial" w:hAnsi="Arial" w:cs="Arial"/>
        </w:rPr>
        <w:t xml:space="preserve"> wskazan</w:t>
      </w:r>
      <w:r w:rsidR="006B3A22">
        <w:rPr>
          <w:rFonts w:ascii="Arial" w:hAnsi="Arial" w:cs="Arial"/>
        </w:rPr>
        <w:t>y</w:t>
      </w:r>
      <w:r w:rsidR="00A201F9" w:rsidRPr="00283179">
        <w:rPr>
          <w:rFonts w:ascii="Arial" w:hAnsi="Arial" w:cs="Arial"/>
        </w:rPr>
        <w:t xml:space="preserve"> w </w:t>
      </w:r>
      <w:r w:rsidR="00322155">
        <w:rPr>
          <w:rFonts w:ascii="Arial" w:hAnsi="Arial" w:cs="Arial"/>
        </w:rPr>
        <w:t>U</w:t>
      </w:r>
      <w:r w:rsidR="00A201F9" w:rsidRPr="00283179">
        <w:rPr>
          <w:rFonts w:ascii="Arial" w:hAnsi="Arial" w:cs="Arial"/>
        </w:rPr>
        <w:t>mowie jako Podwykonawca części robót lub każdą inną osobę, której została przydzielona część robót za zgodą Przedstawiciela Zamawiającego, a także prawnych następców tych osób</w:t>
      </w:r>
      <w:r w:rsidR="008B2FED">
        <w:rPr>
          <w:rFonts w:ascii="Arial" w:hAnsi="Arial" w:cs="Arial"/>
        </w:rPr>
        <w:t>,</w:t>
      </w:r>
      <w:r w:rsidR="00A201F9" w:rsidRPr="00283179">
        <w:rPr>
          <w:rFonts w:ascii="Arial" w:hAnsi="Arial" w:cs="Arial"/>
        </w:rPr>
        <w:t xml:space="preserve"> ale nie ich cesjonariuszy.</w:t>
      </w:r>
    </w:p>
    <w:p w14:paraId="4234FF6F" w14:textId="77777777" w:rsidR="007D1556" w:rsidRPr="00750735" w:rsidRDefault="007D1556" w:rsidP="007D1556">
      <w:pPr>
        <w:pStyle w:val="Akapitzlist"/>
        <w:tabs>
          <w:tab w:val="left" w:pos="851"/>
        </w:tabs>
        <w:ind w:left="567"/>
        <w:jc w:val="both"/>
        <w:rPr>
          <w:rFonts w:ascii="Arial" w:hAnsi="Arial" w:cs="Arial"/>
          <w:b/>
        </w:rPr>
      </w:pPr>
    </w:p>
    <w:p w14:paraId="063816DA" w14:textId="77777777" w:rsidR="00750735" w:rsidRPr="007D1556" w:rsidRDefault="00750735" w:rsidP="008C4BB8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b/>
          <w:bCs/>
        </w:rPr>
      </w:pPr>
      <w:r w:rsidRPr="007D1556">
        <w:rPr>
          <w:rFonts w:ascii="Arial" w:hAnsi="Arial" w:cs="Arial"/>
          <w:b/>
          <w:bCs/>
        </w:rPr>
        <w:t>Dokumenty</w:t>
      </w:r>
    </w:p>
    <w:p w14:paraId="30D14E49" w14:textId="77777777" w:rsidR="007D1556" w:rsidRPr="00750735" w:rsidRDefault="007D1556" w:rsidP="007D1556">
      <w:pPr>
        <w:pStyle w:val="Akapitzlist"/>
        <w:ind w:left="360"/>
        <w:jc w:val="both"/>
        <w:rPr>
          <w:rFonts w:ascii="Arial" w:hAnsi="Arial" w:cs="Arial"/>
        </w:rPr>
      </w:pPr>
    </w:p>
    <w:p w14:paraId="68B51CFC" w14:textId="1BE55B78" w:rsidR="00750735" w:rsidRPr="00750735" w:rsidRDefault="00B92D3C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„</w:t>
      </w:r>
      <w:r w:rsidR="00A201F9" w:rsidRPr="00750735">
        <w:rPr>
          <w:rFonts w:ascii="Arial" w:hAnsi="Arial" w:cs="Arial"/>
          <w:b/>
        </w:rPr>
        <w:t>Umowa”</w:t>
      </w:r>
      <w:r w:rsidR="00A201F9" w:rsidRPr="00750735">
        <w:rPr>
          <w:rFonts w:ascii="Arial" w:hAnsi="Arial" w:cs="Arial"/>
        </w:rPr>
        <w:t xml:space="preserve"> </w:t>
      </w:r>
      <w:r w:rsidR="00750735">
        <w:rPr>
          <w:rFonts w:ascii="Arial" w:hAnsi="Arial" w:cs="Arial"/>
        </w:rPr>
        <w:t xml:space="preserve">- </w:t>
      </w:r>
      <w:r w:rsidR="00A201F9" w:rsidRPr="00750735">
        <w:rPr>
          <w:rFonts w:ascii="Arial" w:hAnsi="Arial" w:cs="Arial"/>
        </w:rPr>
        <w:t xml:space="preserve">oznacza niniejszą Umowę oraz załączniki do </w:t>
      </w:r>
      <w:r w:rsidR="00322155">
        <w:rPr>
          <w:rFonts w:ascii="Arial" w:hAnsi="Arial" w:cs="Arial"/>
        </w:rPr>
        <w:t>U</w:t>
      </w:r>
      <w:r w:rsidR="00A201F9" w:rsidRPr="00750735">
        <w:rPr>
          <w:rFonts w:ascii="Arial" w:hAnsi="Arial" w:cs="Arial"/>
        </w:rPr>
        <w:t>mowy.</w:t>
      </w:r>
    </w:p>
    <w:p w14:paraId="0725E0EB" w14:textId="499AB007" w:rsidR="007815BD" w:rsidRPr="00B067A4" w:rsidRDefault="00B92D3C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750735">
        <w:rPr>
          <w:rFonts w:ascii="Arial" w:hAnsi="Arial" w:cs="Arial"/>
          <w:b/>
        </w:rPr>
        <w:t>Załączniki”</w:t>
      </w:r>
      <w:r w:rsidR="00750735">
        <w:rPr>
          <w:rFonts w:ascii="Arial" w:hAnsi="Arial" w:cs="Arial"/>
        </w:rPr>
        <w:t xml:space="preserve"> -</w:t>
      </w:r>
      <w:r w:rsidR="00A201F9" w:rsidRPr="00750735">
        <w:rPr>
          <w:rFonts w:ascii="Arial" w:hAnsi="Arial" w:cs="Arial"/>
        </w:rPr>
        <w:t xml:space="preserve"> oznaczają informacje oraz dane sta</w:t>
      </w:r>
      <w:r w:rsidR="007815BD">
        <w:rPr>
          <w:rFonts w:ascii="Arial" w:hAnsi="Arial" w:cs="Arial"/>
        </w:rPr>
        <w:t xml:space="preserve">nowiące integralną część </w:t>
      </w:r>
      <w:r w:rsidR="00322155">
        <w:rPr>
          <w:rFonts w:ascii="Arial" w:hAnsi="Arial" w:cs="Arial"/>
        </w:rPr>
        <w:t>U</w:t>
      </w:r>
      <w:r w:rsidR="007815BD">
        <w:rPr>
          <w:rFonts w:ascii="Arial" w:hAnsi="Arial" w:cs="Arial"/>
        </w:rPr>
        <w:t>mowy.</w:t>
      </w:r>
    </w:p>
    <w:p w14:paraId="53324407" w14:textId="676170AB" w:rsidR="00B43D58" w:rsidRPr="00B067A4" w:rsidRDefault="00B067A4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283179">
        <w:rPr>
          <w:rFonts w:ascii="Arial" w:hAnsi="Arial" w:cs="Arial"/>
          <w:b/>
        </w:rPr>
        <w:t xml:space="preserve">Regulamin Odbioru” - </w:t>
      </w:r>
      <w:r w:rsidR="00B43D58" w:rsidRPr="00283179">
        <w:rPr>
          <w:rFonts w:ascii="Arial" w:hAnsi="Arial" w:cs="Arial"/>
        </w:rPr>
        <w:t>o</w:t>
      </w:r>
      <w:r w:rsidR="00B43D58" w:rsidRPr="00B067A4">
        <w:rPr>
          <w:rFonts w:ascii="Arial" w:hAnsi="Arial" w:cs="Arial"/>
        </w:rPr>
        <w:t xml:space="preserve">znacza </w:t>
      </w:r>
      <w:r w:rsidR="00B43D58">
        <w:rPr>
          <w:rFonts w:ascii="Arial" w:hAnsi="Arial" w:cs="Arial"/>
        </w:rPr>
        <w:t>„</w:t>
      </w:r>
      <w:r w:rsidR="00B43D58" w:rsidRPr="00B067A4">
        <w:rPr>
          <w:rFonts w:ascii="Arial" w:hAnsi="Arial" w:cs="Arial"/>
        </w:rPr>
        <w:t>Regulamin prac komisji odbiorowych zadań inwestycyjnych i remontowych Stołecznego Zarządu Infrastruktury</w:t>
      </w:r>
      <w:r w:rsidR="00B43D58">
        <w:rPr>
          <w:rFonts w:ascii="Arial" w:hAnsi="Arial" w:cs="Arial"/>
        </w:rPr>
        <w:t>”</w:t>
      </w:r>
      <w:r w:rsidR="00B43D58" w:rsidRPr="00B067A4">
        <w:rPr>
          <w:rFonts w:ascii="Arial" w:hAnsi="Arial" w:cs="Arial"/>
        </w:rPr>
        <w:t xml:space="preserve">, stanowiący załącznik nr </w:t>
      </w:r>
      <w:r w:rsidR="006A3A09">
        <w:rPr>
          <w:rFonts w:ascii="Arial" w:hAnsi="Arial" w:cs="Arial"/>
        </w:rPr>
        <w:t xml:space="preserve">8 </w:t>
      </w:r>
      <w:r w:rsidR="00B43D58" w:rsidRPr="00B067A4">
        <w:rPr>
          <w:rFonts w:ascii="Arial" w:hAnsi="Arial" w:cs="Arial"/>
        </w:rPr>
        <w:t>do Umowy.</w:t>
      </w:r>
    </w:p>
    <w:p w14:paraId="4A68A446" w14:textId="5CFCE087" w:rsidR="007815BD" w:rsidRPr="007815BD" w:rsidRDefault="00B92D3C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7815BD">
        <w:rPr>
          <w:rFonts w:ascii="Arial" w:hAnsi="Arial" w:cs="Arial"/>
          <w:b/>
        </w:rPr>
        <w:t xml:space="preserve">Dokumentacja Projektowa" </w:t>
      </w:r>
      <w:r w:rsidR="007815BD" w:rsidRPr="007815BD">
        <w:rPr>
          <w:rFonts w:ascii="Arial" w:hAnsi="Arial" w:cs="Arial"/>
        </w:rPr>
        <w:t>-</w:t>
      </w:r>
      <w:r w:rsidR="007815BD">
        <w:rPr>
          <w:rFonts w:ascii="Arial" w:hAnsi="Arial" w:cs="Arial"/>
        </w:rPr>
        <w:t xml:space="preserve"> </w:t>
      </w:r>
      <w:r w:rsidR="00A201F9" w:rsidRPr="007815BD">
        <w:rPr>
          <w:rFonts w:ascii="Arial" w:hAnsi="Arial" w:cs="Arial"/>
        </w:rPr>
        <w:t>oznacza</w:t>
      </w:r>
      <w:r w:rsidR="00A201F9" w:rsidRPr="007815BD">
        <w:rPr>
          <w:rFonts w:ascii="Arial" w:hAnsi="Arial" w:cs="Arial"/>
          <w:b/>
        </w:rPr>
        <w:t xml:space="preserve"> </w:t>
      </w:r>
      <w:r w:rsidR="00A201F9" w:rsidRPr="007815BD">
        <w:rPr>
          <w:rFonts w:ascii="Arial" w:hAnsi="Arial" w:cs="Arial"/>
        </w:rPr>
        <w:t>dokumentację</w:t>
      </w:r>
      <w:r w:rsidR="00AE32FA">
        <w:rPr>
          <w:rFonts w:ascii="Arial" w:hAnsi="Arial" w:cs="Arial"/>
        </w:rPr>
        <w:t xml:space="preserve"> budowlaną i </w:t>
      </w:r>
      <w:r w:rsidR="00243F8D">
        <w:rPr>
          <w:rFonts w:ascii="Arial" w:hAnsi="Arial" w:cs="Arial"/>
        </w:rPr>
        <w:t xml:space="preserve">wykonawczą oraz zbiór dokumentów, </w:t>
      </w:r>
      <w:r w:rsidR="00A201F9" w:rsidRPr="007815BD">
        <w:rPr>
          <w:rFonts w:ascii="Arial" w:hAnsi="Arial" w:cs="Arial"/>
        </w:rPr>
        <w:t>będąc</w:t>
      </w:r>
      <w:r w:rsidR="00243F8D">
        <w:rPr>
          <w:rFonts w:ascii="Arial" w:hAnsi="Arial" w:cs="Arial"/>
        </w:rPr>
        <w:t>ych</w:t>
      </w:r>
      <w:r w:rsidR="00A201F9" w:rsidRPr="007815BD">
        <w:rPr>
          <w:rFonts w:ascii="Arial" w:hAnsi="Arial" w:cs="Arial"/>
        </w:rPr>
        <w:t xml:space="preserve"> podstawą do wykonania Prac, </w:t>
      </w:r>
      <w:r w:rsidR="00B43D58">
        <w:rPr>
          <w:rFonts w:ascii="Arial" w:hAnsi="Arial" w:cs="Arial"/>
        </w:rPr>
        <w:t xml:space="preserve">której wykaz stanowi załącznik nr </w:t>
      </w:r>
      <w:r w:rsidR="006A3A09">
        <w:rPr>
          <w:rFonts w:ascii="Arial" w:hAnsi="Arial" w:cs="Arial"/>
        </w:rPr>
        <w:t>1</w:t>
      </w:r>
      <w:r w:rsidR="00B43D58">
        <w:rPr>
          <w:rFonts w:ascii="Arial" w:hAnsi="Arial" w:cs="Arial"/>
        </w:rPr>
        <w:t xml:space="preserve"> do Umowy</w:t>
      </w:r>
      <w:r w:rsidR="007815BD">
        <w:rPr>
          <w:rFonts w:ascii="Arial" w:hAnsi="Arial" w:cs="Arial"/>
        </w:rPr>
        <w:t>.</w:t>
      </w:r>
    </w:p>
    <w:p w14:paraId="2B72E234" w14:textId="3F298580" w:rsidR="007815BD" w:rsidRPr="00C03D6C" w:rsidRDefault="00B92D3C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7815BD">
        <w:rPr>
          <w:rFonts w:ascii="Arial" w:hAnsi="Arial" w:cs="Arial"/>
          <w:b/>
        </w:rPr>
        <w:t>Dokumentacja Powykonawcza”</w:t>
      </w:r>
      <w:r w:rsidR="007815BD">
        <w:rPr>
          <w:rFonts w:ascii="Arial" w:hAnsi="Arial" w:cs="Arial"/>
          <w:b/>
        </w:rPr>
        <w:t xml:space="preserve"> </w:t>
      </w:r>
      <w:r w:rsidR="007815BD" w:rsidRPr="007815BD">
        <w:rPr>
          <w:rFonts w:ascii="Arial" w:hAnsi="Arial" w:cs="Arial"/>
        </w:rPr>
        <w:t>-</w:t>
      </w:r>
      <w:r w:rsidR="007815BD">
        <w:rPr>
          <w:rFonts w:ascii="Arial" w:hAnsi="Arial" w:cs="Arial"/>
        </w:rPr>
        <w:t xml:space="preserve"> </w:t>
      </w:r>
      <w:r w:rsidR="00A201F9" w:rsidRPr="007815BD">
        <w:rPr>
          <w:rFonts w:ascii="Arial" w:hAnsi="Arial" w:cs="Arial"/>
        </w:rPr>
        <w:t>oznacza dokumentację dotycząc</w:t>
      </w:r>
      <w:r w:rsidR="00243F8D">
        <w:rPr>
          <w:rFonts w:ascii="Arial" w:hAnsi="Arial" w:cs="Arial"/>
        </w:rPr>
        <w:t>ą</w:t>
      </w:r>
      <w:r w:rsidR="00A201F9" w:rsidRPr="007815BD">
        <w:rPr>
          <w:rFonts w:ascii="Arial" w:hAnsi="Arial" w:cs="Arial"/>
        </w:rPr>
        <w:t xml:space="preserve"> Przedmiotu Umowy zawierając</w:t>
      </w:r>
      <w:r w:rsidR="008B2FED">
        <w:rPr>
          <w:rFonts w:ascii="Arial" w:hAnsi="Arial" w:cs="Arial"/>
        </w:rPr>
        <w:t>ą</w:t>
      </w:r>
      <w:r w:rsidR="00A201F9" w:rsidRPr="007815BD">
        <w:rPr>
          <w:rFonts w:ascii="Arial" w:hAnsi="Arial" w:cs="Arial"/>
        </w:rPr>
        <w:t xml:space="preserve"> rysunki, </w:t>
      </w:r>
      <w:r w:rsidR="007815BD">
        <w:rPr>
          <w:rFonts w:ascii="Arial" w:hAnsi="Arial" w:cs="Arial"/>
        </w:rPr>
        <w:t>plany i opisy techniczne wraz z </w:t>
      </w:r>
      <w:r w:rsidR="00A201F9" w:rsidRPr="007815BD">
        <w:rPr>
          <w:rFonts w:ascii="Arial" w:hAnsi="Arial" w:cs="Arial"/>
        </w:rPr>
        <w:t xml:space="preserve">przedstawieniem zmian wprowadzonych do dokumentacji wykonawczej, </w:t>
      </w:r>
      <w:r w:rsidR="007815BD">
        <w:rPr>
          <w:rFonts w:ascii="Arial" w:hAnsi="Arial" w:cs="Arial"/>
        </w:rPr>
        <w:t>w </w:t>
      </w:r>
      <w:r w:rsidR="00A201F9" w:rsidRPr="007815BD">
        <w:rPr>
          <w:rFonts w:ascii="Arial" w:hAnsi="Arial" w:cs="Arial"/>
        </w:rPr>
        <w:t>toku realizacji prac, obejmując</w:t>
      </w:r>
      <w:r w:rsidR="008B2FED">
        <w:rPr>
          <w:rFonts w:ascii="Arial" w:hAnsi="Arial" w:cs="Arial"/>
        </w:rPr>
        <w:t>ą</w:t>
      </w:r>
      <w:r w:rsidR="00A201F9" w:rsidRPr="007815BD">
        <w:rPr>
          <w:rFonts w:ascii="Arial" w:hAnsi="Arial" w:cs="Arial"/>
        </w:rPr>
        <w:t xml:space="preserve"> w szczególności: dziennik budowy, powykonawcze rysunki i opisy techniczne, </w:t>
      </w:r>
      <w:r w:rsidR="00243F8D">
        <w:rPr>
          <w:rFonts w:ascii="Arial" w:hAnsi="Arial" w:cs="Arial"/>
        </w:rPr>
        <w:t xml:space="preserve">pomiary </w:t>
      </w:r>
      <w:r w:rsidR="00A201F9" w:rsidRPr="007815BD">
        <w:rPr>
          <w:rFonts w:ascii="Arial" w:hAnsi="Arial" w:cs="Arial"/>
        </w:rPr>
        <w:t>geodezyjn</w:t>
      </w:r>
      <w:r w:rsidR="00243F8D">
        <w:rPr>
          <w:rFonts w:ascii="Arial" w:hAnsi="Arial" w:cs="Arial"/>
        </w:rPr>
        <w:t>e</w:t>
      </w:r>
      <w:r w:rsidR="00A201F9" w:rsidRPr="007815BD">
        <w:rPr>
          <w:rFonts w:ascii="Arial" w:hAnsi="Arial" w:cs="Arial"/>
        </w:rPr>
        <w:t xml:space="preserve">, protokoły, wyniki pomiarów i sprawdzeń, atesty, certyfikaty, instrukcje obsługi i zalecenia konserwacyjne, księgę adresową dostawców, plany ewakuacji, Protokoły Odbioru Elementu Robót, Protokół Odbioru  oraz inne dokumenty wymagane przepisami </w:t>
      </w:r>
      <w:r w:rsidR="00C92A10" w:rsidRPr="00B177C4">
        <w:rPr>
          <w:rFonts w:ascii="Arial" w:hAnsi="Arial" w:cs="Arial"/>
          <w:i/>
        </w:rPr>
        <w:t xml:space="preserve">ustawy z </w:t>
      </w:r>
      <w:r w:rsidR="00732472" w:rsidRPr="00B177C4">
        <w:rPr>
          <w:rFonts w:ascii="Arial" w:hAnsi="Arial" w:cs="Arial"/>
          <w:i/>
        </w:rPr>
        <w:t xml:space="preserve">dnia </w:t>
      </w:r>
      <w:r w:rsidR="00C92A10" w:rsidRPr="00B177C4">
        <w:rPr>
          <w:rFonts w:ascii="Arial" w:hAnsi="Arial" w:cs="Arial"/>
          <w:i/>
        </w:rPr>
        <w:t>7 lipca 1994</w:t>
      </w:r>
      <w:r w:rsidRPr="00B177C4">
        <w:rPr>
          <w:rFonts w:ascii="Arial" w:hAnsi="Arial" w:cs="Arial"/>
          <w:i/>
        </w:rPr>
        <w:t> </w:t>
      </w:r>
      <w:r w:rsidR="00C92A10" w:rsidRPr="00B177C4">
        <w:rPr>
          <w:rFonts w:ascii="Arial" w:hAnsi="Arial" w:cs="Arial"/>
          <w:i/>
        </w:rPr>
        <w:t>r</w:t>
      </w:r>
      <w:r w:rsidRPr="00B177C4">
        <w:rPr>
          <w:rFonts w:ascii="Arial" w:hAnsi="Arial" w:cs="Arial"/>
          <w:i/>
        </w:rPr>
        <w:t>.</w:t>
      </w:r>
      <w:r w:rsidR="00C92A10" w:rsidRPr="00B177C4">
        <w:rPr>
          <w:rFonts w:ascii="Arial" w:hAnsi="Arial" w:cs="Arial"/>
          <w:i/>
        </w:rPr>
        <w:t xml:space="preserve"> – Prawo budowlane</w:t>
      </w:r>
      <w:r w:rsidRPr="00B177C4">
        <w:rPr>
          <w:rFonts w:ascii="Arial" w:hAnsi="Arial" w:cs="Arial"/>
          <w:i/>
        </w:rPr>
        <w:t xml:space="preserve"> </w:t>
      </w:r>
      <w:r w:rsidR="000D06DF">
        <w:rPr>
          <w:rFonts w:ascii="Arial" w:hAnsi="Arial" w:cs="Arial"/>
          <w:i/>
        </w:rPr>
        <w:t>(Dz.</w:t>
      </w:r>
      <w:r w:rsidR="00732472" w:rsidRPr="00B177C4">
        <w:rPr>
          <w:rFonts w:ascii="Arial" w:hAnsi="Arial" w:cs="Arial"/>
          <w:i/>
        </w:rPr>
        <w:t>U. z 2024 r. poz. 725 z późn. zm.)</w:t>
      </w:r>
      <w:r w:rsidR="00732472">
        <w:rPr>
          <w:rFonts w:ascii="Arial" w:hAnsi="Arial" w:cs="Arial"/>
        </w:rPr>
        <w:t xml:space="preserve"> </w:t>
      </w:r>
      <w:r w:rsidR="00A201F9" w:rsidRPr="007815BD">
        <w:rPr>
          <w:rFonts w:ascii="Arial" w:hAnsi="Arial" w:cs="Arial"/>
        </w:rPr>
        <w:t xml:space="preserve">oraz zgodne z </w:t>
      </w:r>
      <w:r w:rsidR="00C92A10">
        <w:rPr>
          <w:rFonts w:ascii="Arial" w:hAnsi="Arial" w:cs="Arial"/>
        </w:rPr>
        <w:t>d</w:t>
      </w:r>
      <w:r w:rsidR="00A201F9" w:rsidRPr="007815BD">
        <w:rPr>
          <w:rFonts w:ascii="Arial" w:hAnsi="Arial" w:cs="Arial"/>
        </w:rPr>
        <w:t xml:space="preserve">obrą </w:t>
      </w:r>
      <w:r w:rsidR="00C92A10">
        <w:rPr>
          <w:rFonts w:ascii="Arial" w:hAnsi="Arial" w:cs="Arial"/>
        </w:rPr>
        <w:t>p</w:t>
      </w:r>
      <w:r w:rsidR="00A201F9" w:rsidRPr="007815BD">
        <w:rPr>
          <w:rFonts w:ascii="Arial" w:hAnsi="Arial" w:cs="Arial"/>
        </w:rPr>
        <w:t xml:space="preserve">raktyką </w:t>
      </w:r>
      <w:r w:rsidR="00C92A10">
        <w:rPr>
          <w:rFonts w:ascii="Arial" w:hAnsi="Arial" w:cs="Arial"/>
        </w:rPr>
        <w:t>b</w:t>
      </w:r>
      <w:r w:rsidR="00A201F9" w:rsidRPr="007815BD">
        <w:rPr>
          <w:rFonts w:ascii="Arial" w:hAnsi="Arial" w:cs="Arial"/>
        </w:rPr>
        <w:t xml:space="preserve">udowlaną, </w:t>
      </w:r>
      <w:r w:rsidR="00243F8D">
        <w:rPr>
          <w:rFonts w:ascii="Arial" w:hAnsi="Arial" w:cs="Arial"/>
        </w:rPr>
        <w:t xml:space="preserve">wykonaną </w:t>
      </w:r>
      <w:r w:rsidR="00A201F9" w:rsidRPr="00B067A4">
        <w:rPr>
          <w:rFonts w:ascii="Arial" w:hAnsi="Arial" w:cs="Arial"/>
        </w:rPr>
        <w:t xml:space="preserve">zgodnie z </w:t>
      </w:r>
      <w:r w:rsidR="00243F8D">
        <w:rPr>
          <w:rFonts w:ascii="Arial" w:hAnsi="Arial" w:cs="Arial"/>
        </w:rPr>
        <w:t xml:space="preserve">postanowieniami </w:t>
      </w:r>
      <w:r w:rsidR="00A201F9" w:rsidRPr="00B067A4">
        <w:rPr>
          <w:rFonts w:ascii="Arial" w:hAnsi="Arial" w:cs="Arial"/>
        </w:rPr>
        <w:t>Regulamin</w:t>
      </w:r>
      <w:r w:rsidR="00322155">
        <w:rPr>
          <w:rFonts w:ascii="Arial" w:hAnsi="Arial" w:cs="Arial"/>
        </w:rPr>
        <w:t>u</w:t>
      </w:r>
      <w:r w:rsidR="00B067A4">
        <w:rPr>
          <w:rFonts w:ascii="Arial" w:hAnsi="Arial" w:cs="Arial"/>
        </w:rPr>
        <w:t xml:space="preserve"> Odbioru</w:t>
      </w:r>
      <w:r w:rsidR="007815BD">
        <w:rPr>
          <w:rFonts w:ascii="Arial" w:hAnsi="Arial" w:cs="Arial"/>
        </w:rPr>
        <w:t>.</w:t>
      </w:r>
    </w:p>
    <w:p w14:paraId="23478956" w14:textId="77777777" w:rsidR="00C03D6C" w:rsidRPr="003819BB" w:rsidRDefault="00C03D6C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„Protokół odbioru wykonanych robót (części robót)” </w:t>
      </w:r>
      <w:r w:rsidRPr="003819BB">
        <w:rPr>
          <w:rFonts w:ascii="Arial" w:hAnsi="Arial" w:cs="Arial"/>
        </w:rPr>
        <w:t>– oznacza</w:t>
      </w:r>
      <w:r>
        <w:rPr>
          <w:rFonts w:ascii="Arial" w:hAnsi="Arial" w:cs="Arial"/>
          <w:b/>
        </w:rPr>
        <w:t xml:space="preserve"> </w:t>
      </w:r>
      <w:r w:rsidRPr="003819BB">
        <w:rPr>
          <w:rFonts w:ascii="Arial" w:hAnsi="Arial" w:cs="Arial"/>
        </w:rPr>
        <w:t xml:space="preserve">protokół określający procentowe (rzeczowe) zaawansowanie robót, który stanowi podstawę do rozliczenia faktury. </w:t>
      </w:r>
    </w:p>
    <w:p w14:paraId="715CB762" w14:textId="4F3BF85B" w:rsidR="009C6A22" w:rsidRPr="009C6A22" w:rsidRDefault="00A201F9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 w:rsidRPr="007815BD">
        <w:rPr>
          <w:rFonts w:ascii="Arial" w:hAnsi="Arial" w:cs="Arial"/>
        </w:rPr>
        <w:t>„</w:t>
      </w:r>
      <w:r w:rsidRPr="007815BD">
        <w:rPr>
          <w:rFonts w:ascii="Arial" w:hAnsi="Arial" w:cs="Arial"/>
          <w:b/>
        </w:rPr>
        <w:t>Protokół Częściowy</w:t>
      </w:r>
      <w:r w:rsidRPr="007815BD">
        <w:rPr>
          <w:rFonts w:ascii="Arial" w:hAnsi="Arial" w:cs="Arial"/>
        </w:rPr>
        <w:t xml:space="preserve">” </w:t>
      </w:r>
      <w:r w:rsidR="007815BD">
        <w:rPr>
          <w:rFonts w:ascii="Arial" w:hAnsi="Arial" w:cs="Arial"/>
        </w:rPr>
        <w:t xml:space="preserve">- </w:t>
      </w:r>
      <w:r w:rsidRPr="007815BD">
        <w:rPr>
          <w:rFonts w:ascii="Arial" w:hAnsi="Arial" w:cs="Arial"/>
        </w:rPr>
        <w:t>oznacza protokół częściowego odbioru zadania</w:t>
      </w:r>
      <w:r w:rsidR="00B92D3C">
        <w:rPr>
          <w:rFonts w:ascii="Arial" w:hAnsi="Arial" w:cs="Arial"/>
        </w:rPr>
        <w:t xml:space="preserve"> </w:t>
      </w:r>
      <w:r w:rsidRPr="007815BD">
        <w:rPr>
          <w:rFonts w:ascii="Arial" w:hAnsi="Arial" w:cs="Arial"/>
        </w:rPr>
        <w:t xml:space="preserve">inwestycyjnego lub remontowego w przypadku konieczności przekazania </w:t>
      </w:r>
      <w:r w:rsidR="00243F8D">
        <w:rPr>
          <w:rFonts w:ascii="Arial" w:hAnsi="Arial" w:cs="Arial"/>
        </w:rPr>
        <w:t>w</w:t>
      </w:r>
      <w:r w:rsidR="00B92D3C">
        <w:rPr>
          <w:rFonts w:ascii="Arial" w:hAnsi="Arial" w:cs="Arial"/>
        </w:rPr>
        <w:t> </w:t>
      </w:r>
      <w:r w:rsidR="00243F8D">
        <w:rPr>
          <w:rFonts w:ascii="Arial" w:hAnsi="Arial" w:cs="Arial"/>
        </w:rPr>
        <w:t>administrowanie/u</w:t>
      </w:r>
      <w:r w:rsidRPr="007815BD">
        <w:rPr>
          <w:rFonts w:ascii="Arial" w:hAnsi="Arial" w:cs="Arial"/>
        </w:rPr>
        <w:t>żytkow</w:t>
      </w:r>
      <w:r w:rsidR="00243F8D">
        <w:rPr>
          <w:rFonts w:ascii="Arial" w:hAnsi="Arial" w:cs="Arial"/>
        </w:rPr>
        <w:t>a</w:t>
      </w:r>
      <w:r w:rsidRPr="007815BD">
        <w:rPr>
          <w:rFonts w:ascii="Arial" w:hAnsi="Arial" w:cs="Arial"/>
        </w:rPr>
        <w:t>ni</w:t>
      </w:r>
      <w:r w:rsidR="00243F8D">
        <w:rPr>
          <w:rFonts w:ascii="Arial" w:hAnsi="Arial" w:cs="Arial"/>
        </w:rPr>
        <w:t>e/eksploatację</w:t>
      </w:r>
      <w:r w:rsidRPr="007815BD">
        <w:rPr>
          <w:rFonts w:ascii="Arial" w:hAnsi="Arial" w:cs="Arial"/>
        </w:rPr>
        <w:t xml:space="preserve"> części </w:t>
      </w:r>
      <w:r w:rsidRPr="007815BD">
        <w:rPr>
          <w:rFonts w:ascii="Arial" w:hAnsi="Arial" w:cs="Arial"/>
        </w:rPr>
        <w:lastRenderedPageBreak/>
        <w:t>Obiektu przed zakończeniem wszystkich robót budowlano-montażowych</w:t>
      </w:r>
      <w:r w:rsidR="00B43D58" w:rsidRPr="00B43D58">
        <w:rPr>
          <w:rFonts w:ascii="Arial" w:hAnsi="Arial" w:cs="Arial"/>
        </w:rPr>
        <w:t xml:space="preserve"> </w:t>
      </w:r>
      <w:r w:rsidR="00B43D58">
        <w:rPr>
          <w:rFonts w:ascii="Arial" w:hAnsi="Arial" w:cs="Arial"/>
        </w:rPr>
        <w:t>sporządzony zgodnie z Regulaminem Odbioru.</w:t>
      </w:r>
    </w:p>
    <w:p w14:paraId="6282E5F5" w14:textId="631298E2" w:rsidR="00765E1A" w:rsidRDefault="00765E1A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 w:rsidRPr="001F7CB9">
        <w:rPr>
          <w:rFonts w:ascii="Arial" w:hAnsi="Arial" w:cs="Arial"/>
        </w:rPr>
        <w:t xml:space="preserve"> </w:t>
      </w:r>
      <w:r w:rsidR="00A201F9" w:rsidRPr="001F7CB9">
        <w:rPr>
          <w:rFonts w:ascii="Arial" w:hAnsi="Arial" w:cs="Arial"/>
        </w:rPr>
        <w:t>„</w:t>
      </w:r>
      <w:r w:rsidR="00A201F9" w:rsidRPr="001F7CB9">
        <w:rPr>
          <w:rFonts w:ascii="Arial" w:hAnsi="Arial" w:cs="Arial"/>
          <w:b/>
        </w:rPr>
        <w:t xml:space="preserve">Protokół </w:t>
      </w:r>
      <w:r w:rsidR="005D07E0">
        <w:rPr>
          <w:rFonts w:ascii="Arial" w:hAnsi="Arial" w:cs="Arial"/>
          <w:b/>
        </w:rPr>
        <w:t>Technicznego Odbioru</w:t>
      </w:r>
      <w:r w:rsidR="00A201F9" w:rsidRPr="001F7CB9">
        <w:rPr>
          <w:rFonts w:ascii="Arial" w:hAnsi="Arial" w:cs="Arial"/>
        </w:rPr>
        <w:t xml:space="preserve">” </w:t>
      </w:r>
      <w:r w:rsidR="001F7CB9">
        <w:rPr>
          <w:rFonts w:ascii="Arial" w:hAnsi="Arial" w:cs="Arial"/>
        </w:rPr>
        <w:t xml:space="preserve">- </w:t>
      </w:r>
      <w:r w:rsidR="00A201F9" w:rsidRPr="001F7CB9">
        <w:rPr>
          <w:rFonts w:ascii="Arial" w:hAnsi="Arial" w:cs="Arial"/>
        </w:rPr>
        <w:t>o</w:t>
      </w:r>
      <w:r w:rsidR="000A10B2">
        <w:rPr>
          <w:rFonts w:ascii="Arial" w:hAnsi="Arial" w:cs="Arial"/>
        </w:rPr>
        <w:t xml:space="preserve">znacza </w:t>
      </w:r>
      <w:r>
        <w:rPr>
          <w:rFonts w:ascii="Arial" w:hAnsi="Arial" w:cs="Arial"/>
        </w:rPr>
        <w:t xml:space="preserve">protokół odbioru robót potwierdzający gotowość Wykonawcy do odbioru końcowego Przedmiotu Umowy, </w:t>
      </w:r>
      <w:r w:rsidR="00A201F9" w:rsidRPr="001F7CB9">
        <w:rPr>
          <w:rFonts w:ascii="Arial" w:hAnsi="Arial" w:cs="Arial"/>
        </w:rPr>
        <w:t xml:space="preserve">sporządzony zgodnie z </w:t>
      </w:r>
      <w:r w:rsidR="00F77E57">
        <w:rPr>
          <w:rFonts w:ascii="Arial" w:hAnsi="Arial" w:cs="Arial"/>
        </w:rPr>
        <w:t xml:space="preserve">postanowieniami </w:t>
      </w:r>
      <w:r w:rsidR="005D07E0">
        <w:rPr>
          <w:rFonts w:ascii="Arial" w:hAnsi="Arial" w:cs="Arial"/>
        </w:rPr>
        <w:t>Regulamin</w:t>
      </w:r>
      <w:r>
        <w:rPr>
          <w:rFonts w:ascii="Arial" w:hAnsi="Arial" w:cs="Arial"/>
        </w:rPr>
        <w:t>u</w:t>
      </w:r>
      <w:r w:rsidR="005D07E0">
        <w:rPr>
          <w:rFonts w:ascii="Arial" w:hAnsi="Arial" w:cs="Arial"/>
        </w:rPr>
        <w:t xml:space="preserve"> Odbioru</w:t>
      </w:r>
      <w:r w:rsidR="00A201F9" w:rsidRPr="001F7CB9">
        <w:rPr>
          <w:rFonts w:ascii="Arial" w:hAnsi="Arial" w:cs="Arial"/>
        </w:rPr>
        <w:t>.</w:t>
      </w:r>
      <w:r w:rsidRPr="00765E1A">
        <w:rPr>
          <w:rFonts w:ascii="Arial" w:hAnsi="Arial" w:cs="Arial"/>
          <w:b/>
        </w:rPr>
        <w:t xml:space="preserve"> </w:t>
      </w:r>
    </w:p>
    <w:p w14:paraId="5B9895EC" w14:textId="7588F215" w:rsidR="00765E1A" w:rsidRPr="00A867E3" w:rsidRDefault="00FC5C22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765E1A" w:rsidRPr="009C6A22">
        <w:rPr>
          <w:rFonts w:ascii="Arial" w:hAnsi="Arial" w:cs="Arial"/>
          <w:b/>
        </w:rPr>
        <w:t>Protokół Odbioru</w:t>
      </w:r>
      <w:r w:rsidR="00765E1A" w:rsidRPr="009C6A22">
        <w:rPr>
          <w:rFonts w:ascii="Arial" w:hAnsi="Arial" w:cs="Arial"/>
        </w:rPr>
        <w:t xml:space="preserve">” </w:t>
      </w:r>
      <w:r w:rsidR="00765E1A">
        <w:rPr>
          <w:rFonts w:ascii="Arial" w:hAnsi="Arial" w:cs="Arial"/>
        </w:rPr>
        <w:t>– oznacza komisyjny protokół odbioru końcowego sporządzony zgodnie z postanowieniami Regulaminu Odbioru.</w:t>
      </w:r>
      <w:r w:rsidR="00765E1A" w:rsidRPr="001F7CB9">
        <w:rPr>
          <w:rFonts w:ascii="Arial" w:hAnsi="Arial" w:cs="Arial"/>
        </w:rPr>
        <w:t xml:space="preserve"> </w:t>
      </w:r>
    </w:p>
    <w:p w14:paraId="55521EB4" w14:textId="4F61A103" w:rsidR="00904B36" w:rsidRPr="00B92D3C" w:rsidRDefault="00FC5C22" w:rsidP="00B92D3C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bCs/>
        </w:rPr>
      </w:pPr>
      <w:r>
        <w:rPr>
          <w:b/>
        </w:rPr>
        <w:t>„</w:t>
      </w:r>
      <w:r w:rsidR="00A867E3" w:rsidRPr="00FC5C22">
        <w:rPr>
          <w:rFonts w:ascii="Arial" w:hAnsi="Arial" w:cs="Arial"/>
          <w:b/>
        </w:rPr>
        <w:t>Harmonogram Rzeczowo-Finansowy</w:t>
      </w:r>
      <w:r>
        <w:rPr>
          <w:rFonts w:ascii="Arial" w:hAnsi="Arial" w:cs="Arial"/>
          <w:b/>
        </w:rPr>
        <w:t>”</w:t>
      </w:r>
      <w:r w:rsidR="00A867E3" w:rsidRPr="00FC5C22">
        <w:rPr>
          <w:rFonts w:ascii="Arial" w:hAnsi="Arial" w:cs="Arial"/>
          <w:b/>
        </w:rPr>
        <w:t xml:space="preserve"> </w:t>
      </w:r>
      <w:r w:rsidR="00AE32FA" w:rsidRPr="00FC5C22">
        <w:rPr>
          <w:rFonts w:ascii="Arial" w:hAnsi="Arial" w:cs="Arial"/>
          <w:bCs/>
        </w:rPr>
        <w:t>-</w:t>
      </w:r>
      <w:r w:rsidR="00A867E3" w:rsidRPr="00FC5C22">
        <w:rPr>
          <w:rFonts w:ascii="Arial" w:hAnsi="Arial" w:cs="Arial"/>
          <w:bCs/>
        </w:rPr>
        <w:t xml:space="preserve"> oznacza</w:t>
      </w:r>
      <w:r w:rsidR="00A867E3" w:rsidRPr="00FC5C22">
        <w:rPr>
          <w:rFonts w:ascii="Arial" w:hAnsi="Arial" w:cs="Arial"/>
          <w:b/>
        </w:rPr>
        <w:t xml:space="preserve"> </w:t>
      </w:r>
      <w:r w:rsidRPr="00FC5C22">
        <w:rPr>
          <w:rFonts w:ascii="Arial" w:hAnsi="Arial" w:cs="Arial"/>
          <w:bCs/>
        </w:rPr>
        <w:t>harmonogram rzecz</w:t>
      </w:r>
      <w:r w:rsidR="00A867E3" w:rsidRPr="00FC5C22">
        <w:rPr>
          <w:rFonts w:ascii="Arial" w:hAnsi="Arial" w:cs="Arial"/>
          <w:bCs/>
        </w:rPr>
        <w:t xml:space="preserve">owo-finansowy Prac będących </w:t>
      </w:r>
      <w:r w:rsidR="007B6D4C" w:rsidRPr="00FC5C22">
        <w:rPr>
          <w:rFonts w:ascii="Arial" w:hAnsi="Arial" w:cs="Arial"/>
          <w:bCs/>
        </w:rPr>
        <w:t>p</w:t>
      </w:r>
      <w:r w:rsidR="00A867E3" w:rsidRPr="00FC5C22">
        <w:rPr>
          <w:rFonts w:ascii="Arial" w:hAnsi="Arial" w:cs="Arial"/>
          <w:bCs/>
        </w:rPr>
        <w:t xml:space="preserve">rzedmiotem Umowy, sporządzony przez Wykonawcę, zgodnie z wzorem stanowiącym załącznik nr </w:t>
      </w:r>
      <w:r w:rsidR="006A3A09" w:rsidRPr="00FC5C22">
        <w:rPr>
          <w:rFonts w:ascii="Arial" w:hAnsi="Arial" w:cs="Arial"/>
          <w:bCs/>
        </w:rPr>
        <w:t xml:space="preserve">6 </w:t>
      </w:r>
      <w:r w:rsidR="00A867E3" w:rsidRPr="00FC5C22">
        <w:rPr>
          <w:rFonts w:ascii="Arial" w:hAnsi="Arial" w:cs="Arial"/>
          <w:bCs/>
        </w:rPr>
        <w:t xml:space="preserve">do Umowy. </w:t>
      </w:r>
    </w:p>
    <w:p w14:paraId="60D316D3" w14:textId="77777777" w:rsidR="00A62A69" w:rsidRPr="00A867E3" w:rsidRDefault="00A62A69" w:rsidP="00A62A69">
      <w:pPr>
        <w:pStyle w:val="Akapitzlist"/>
        <w:ind w:left="851"/>
        <w:jc w:val="both"/>
        <w:rPr>
          <w:rFonts w:ascii="Arial" w:hAnsi="Arial" w:cs="Arial"/>
          <w:bCs/>
        </w:rPr>
      </w:pPr>
    </w:p>
    <w:p w14:paraId="1ABF87D8" w14:textId="30A9F6A2" w:rsidR="00BD33C6" w:rsidRDefault="00A201F9" w:rsidP="008C4BB8">
      <w:pPr>
        <w:pStyle w:val="Akapitzlist"/>
        <w:numPr>
          <w:ilvl w:val="0"/>
          <w:numId w:val="28"/>
        </w:numPr>
        <w:tabs>
          <w:tab w:val="left" w:pos="993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t>Daty, terminy i okresy</w:t>
      </w:r>
    </w:p>
    <w:p w14:paraId="03678104" w14:textId="77777777" w:rsidR="00A62A69" w:rsidRPr="00B067A4" w:rsidRDefault="00A62A69" w:rsidP="00A62A69">
      <w:pPr>
        <w:pStyle w:val="Akapitzlist"/>
        <w:tabs>
          <w:tab w:val="left" w:pos="993"/>
        </w:tabs>
        <w:ind w:left="360"/>
        <w:jc w:val="both"/>
        <w:rPr>
          <w:rFonts w:ascii="Arial" w:hAnsi="Arial" w:cs="Arial"/>
          <w:b/>
          <w:bCs/>
        </w:rPr>
      </w:pPr>
    </w:p>
    <w:p w14:paraId="4F18F3EF" w14:textId="146A576B" w:rsidR="00BD33C6" w:rsidRPr="00B067A4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 w:rsidRPr="00B067A4">
        <w:rPr>
          <w:rFonts w:ascii="Arial" w:hAnsi="Arial" w:cs="Arial"/>
        </w:rPr>
        <w:t>„</w:t>
      </w:r>
      <w:r w:rsidRPr="00B067A4">
        <w:rPr>
          <w:rFonts w:ascii="Arial" w:hAnsi="Arial" w:cs="Arial"/>
          <w:b/>
        </w:rPr>
        <w:t>Dzień Rozpoczęcia Prac</w:t>
      </w:r>
      <w:r w:rsidRPr="00B067A4">
        <w:rPr>
          <w:rFonts w:ascii="Arial" w:hAnsi="Arial" w:cs="Arial"/>
        </w:rPr>
        <w:t xml:space="preserve">” </w:t>
      </w:r>
      <w:r w:rsidR="00BD33C6" w:rsidRPr="00B067A4">
        <w:rPr>
          <w:rFonts w:ascii="Arial" w:hAnsi="Arial" w:cs="Arial"/>
        </w:rPr>
        <w:t xml:space="preserve">- </w:t>
      </w:r>
      <w:r w:rsidRPr="00B067A4">
        <w:rPr>
          <w:rFonts w:ascii="Arial" w:hAnsi="Arial" w:cs="Arial"/>
        </w:rPr>
        <w:t xml:space="preserve">oznacza </w:t>
      </w:r>
      <w:r w:rsidR="00796392">
        <w:rPr>
          <w:rFonts w:ascii="Arial" w:hAnsi="Arial" w:cs="Arial"/>
        </w:rPr>
        <w:t xml:space="preserve">dzień </w:t>
      </w:r>
      <w:r w:rsidR="002E7C76">
        <w:rPr>
          <w:rFonts w:ascii="Arial" w:hAnsi="Arial" w:cs="Arial"/>
        </w:rPr>
        <w:t xml:space="preserve">zawarcia </w:t>
      </w:r>
      <w:r w:rsidR="00E763AE">
        <w:rPr>
          <w:rFonts w:ascii="Arial" w:hAnsi="Arial" w:cs="Arial"/>
        </w:rPr>
        <w:t>przez Strony Umowy</w:t>
      </w:r>
      <w:r w:rsidRPr="00B067A4">
        <w:rPr>
          <w:rFonts w:ascii="Arial" w:hAnsi="Arial" w:cs="Arial"/>
        </w:rPr>
        <w:t>.</w:t>
      </w:r>
    </w:p>
    <w:p w14:paraId="0B52F44A" w14:textId="3989C396" w:rsidR="00E40EDE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 w:rsidRPr="00B067A4">
        <w:rPr>
          <w:rFonts w:ascii="Arial" w:hAnsi="Arial" w:cs="Arial"/>
        </w:rPr>
        <w:t>„</w:t>
      </w:r>
      <w:r w:rsidRPr="00B067A4">
        <w:rPr>
          <w:rFonts w:ascii="Arial" w:hAnsi="Arial" w:cs="Arial"/>
          <w:b/>
        </w:rPr>
        <w:t>Te</w:t>
      </w:r>
      <w:r w:rsidR="006A5FD3" w:rsidRPr="00B067A4">
        <w:rPr>
          <w:rFonts w:ascii="Arial" w:hAnsi="Arial" w:cs="Arial"/>
          <w:b/>
        </w:rPr>
        <w:t>rmin Wykonania Przedmiotu Umowy</w:t>
      </w:r>
      <w:r w:rsidR="00BD33C6" w:rsidRPr="00B067A4">
        <w:rPr>
          <w:rFonts w:ascii="Arial" w:hAnsi="Arial" w:cs="Arial"/>
        </w:rPr>
        <w:t>”</w:t>
      </w:r>
      <w:r w:rsidR="00BD33C6">
        <w:rPr>
          <w:rFonts w:ascii="Arial" w:hAnsi="Arial" w:cs="Arial"/>
        </w:rPr>
        <w:t xml:space="preserve"> - </w:t>
      </w:r>
      <w:r w:rsidRPr="00BD33C6">
        <w:rPr>
          <w:rFonts w:ascii="Arial" w:hAnsi="Arial" w:cs="Arial"/>
        </w:rPr>
        <w:t xml:space="preserve">oznacza </w:t>
      </w:r>
      <w:r w:rsidR="00796392">
        <w:rPr>
          <w:rFonts w:ascii="Arial" w:hAnsi="Arial" w:cs="Arial"/>
        </w:rPr>
        <w:t xml:space="preserve">datę </w:t>
      </w:r>
      <w:r w:rsidRPr="00BD33C6">
        <w:rPr>
          <w:rFonts w:ascii="Arial" w:hAnsi="Arial" w:cs="Arial"/>
        </w:rPr>
        <w:t xml:space="preserve">podpisania Protokołu Odbioru </w:t>
      </w:r>
      <w:r w:rsidR="00B5398E">
        <w:rPr>
          <w:rFonts w:ascii="Arial" w:hAnsi="Arial" w:cs="Arial"/>
        </w:rPr>
        <w:t>przez Strony ora</w:t>
      </w:r>
      <w:r w:rsidR="00F05EC4">
        <w:rPr>
          <w:rFonts w:ascii="Arial" w:hAnsi="Arial" w:cs="Arial"/>
        </w:rPr>
        <w:t>z</w:t>
      </w:r>
      <w:r w:rsidR="00B5398E">
        <w:rPr>
          <w:rFonts w:ascii="Arial" w:hAnsi="Arial" w:cs="Arial"/>
        </w:rPr>
        <w:t xml:space="preserve"> Użytkownika/Administratora </w:t>
      </w:r>
      <w:r w:rsidRPr="00BD33C6">
        <w:rPr>
          <w:rFonts w:ascii="Arial" w:hAnsi="Arial" w:cs="Arial"/>
        </w:rPr>
        <w:t>i przekazania Obiektu do użytkowania</w:t>
      </w:r>
      <w:r w:rsidR="00796392">
        <w:rPr>
          <w:rFonts w:ascii="Arial" w:hAnsi="Arial" w:cs="Arial"/>
        </w:rPr>
        <w:t>/administrowania</w:t>
      </w:r>
      <w:r w:rsidR="00AD5A87">
        <w:rPr>
          <w:rFonts w:ascii="Arial" w:hAnsi="Arial" w:cs="Arial"/>
        </w:rPr>
        <w:t>/eksploatacji</w:t>
      </w:r>
      <w:r w:rsidRPr="00BD33C6">
        <w:rPr>
          <w:rFonts w:ascii="Arial" w:hAnsi="Arial" w:cs="Arial"/>
        </w:rPr>
        <w:t>.</w:t>
      </w:r>
    </w:p>
    <w:p w14:paraId="087273E8" w14:textId="77777777" w:rsidR="00B067A4" w:rsidRDefault="00B067A4" w:rsidP="00B067A4">
      <w:pPr>
        <w:pStyle w:val="Akapitzlist"/>
        <w:tabs>
          <w:tab w:val="left" w:pos="993"/>
        </w:tabs>
        <w:ind w:left="792"/>
        <w:jc w:val="both"/>
        <w:rPr>
          <w:rFonts w:ascii="Arial" w:hAnsi="Arial" w:cs="Arial"/>
        </w:rPr>
      </w:pPr>
    </w:p>
    <w:p w14:paraId="29D54786" w14:textId="68B13B6C" w:rsidR="00E40EDE" w:rsidRDefault="00A201F9" w:rsidP="008C4BB8">
      <w:pPr>
        <w:pStyle w:val="Akapitzlist"/>
        <w:numPr>
          <w:ilvl w:val="0"/>
          <w:numId w:val="28"/>
        </w:numPr>
        <w:tabs>
          <w:tab w:val="left" w:pos="993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t>Należności i płatności</w:t>
      </w:r>
    </w:p>
    <w:p w14:paraId="72419A17" w14:textId="77777777" w:rsidR="00A62A69" w:rsidRPr="00B067A4" w:rsidRDefault="00A62A69" w:rsidP="00A62A69">
      <w:pPr>
        <w:pStyle w:val="Akapitzlist"/>
        <w:tabs>
          <w:tab w:val="left" w:pos="993"/>
        </w:tabs>
        <w:ind w:left="360"/>
        <w:jc w:val="both"/>
        <w:rPr>
          <w:rFonts w:ascii="Arial" w:hAnsi="Arial" w:cs="Arial"/>
          <w:b/>
          <w:bCs/>
        </w:rPr>
      </w:pPr>
    </w:p>
    <w:p w14:paraId="7625BB04" w14:textId="409A1BCE" w:rsidR="00E40EDE" w:rsidRDefault="00B92D3C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 w:rsidRPr="00B92D3C">
        <w:rPr>
          <w:rFonts w:ascii="Arial" w:hAnsi="Arial" w:cs="Arial"/>
          <w:b/>
          <w:bCs/>
        </w:rPr>
        <w:lastRenderedPageBreak/>
        <w:t>„</w:t>
      </w:r>
      <w:r w:rsidR="00A201F9" w:rsidRPr="00E40EDE">
        <w:rPr>
          <w:rFonts w:ascii="Arial" w:hAnsi="Arial" w:cs="Arial"/>
          <w:b/>
        </w:rPr>
        <w:t>Wynagrodzenie</w:t>
      </w:r>
      <w:r w:rsidR="00A201F9" w:rsidRPr="00B92D3C">
        <w:rPr>
          <w:rFonts w:ascii="Arial" w:hAnsi="Arial" w:cs="Arial"/>
          <w:b/>
          <w:bCs/>
        </w:rPr>
        <w:t>”</w:t>
      </w:r>
      <w:r w:rsidR="00A201F9" w:rsidRPr="00E40EDE">
        <w:rPr>
          <w:rFonts w:ascii="Arial" w:hAnsi="Arial" w:cs="Arial"/>
        </w:rPr>
        <w:t xml:space="preserve"> </w:t>
      </w:r>
      <w:r w:rsidR="00E40EDE">
        <w:rPr>
          <w:rFonts w:ascii="Arial" w:hAnsi="Arial" w:cs="Arial"/>
        </w:rPr>
        <w:t xml:space="preserve">- </w:t>
      </w:r>
      <w:r w:rsidR="00A201F9" w:rsidRPr="00E40EDE">
        <w:rPr>
          <w:rFonts w:ascii="Arial" w:hAnsi="Arial" w:cs="Arial"/>
        </w:rPr>
        <w:t xml:space="preserve">oznacza kwotę </w:t>
      </w:r>
      <w:r w:rsidR="00B5398E">
        <w:rPr>
          <w:rFonts w:ascii="Arial" w:hAnsi="Arial" w:cs="Arial"/>
        </w:rPr>
        <w:t xml:space="preserve">brutto </w:t>
      </w:r>
      <w:r w:rsidR="00A201F9" w:rsidRPr="00E40EDE">
        <w:rPr>
          <w:rFonts w:ascii="Arial" w:hAnsi="Arial" w:cs="Arial"/>
        </w:rPr>
        <w:t>wymienioną w §</w:t>
      </w:r>
      <w:r w:rsidR="00454D49">
        <w:rPr>
          <w:rFonts w:ascii="Arial" w:hAnsi="Arial" w:cs="Arial"/>
        </w:rPr>
        <w:t xml:space="preserve"> 7 </w:t>
      </w:r>
      <w:r w:rsidR="003754F3">
        <w:rPr>
          <w:rFonts w:ascii="Arial" w:hAnsi="Arial" w:cs="Arial"/>
        </w:rPr>
        <w:t xml:space="preserve">ust. </w:t>
      </w:r>
      <w:r w:rsidR="00A201F9" w:rsidRPr="00E40EDE">
        <w:rPr>
          <w:rFonts w:ascii="Arial" w:hAnsi="Arial" w:cs="Arial"/>
        </w:rPr>
        <w:t xml:space="preserve">1 niniejszej Umowy płatną na rzecz Wykonawcy z tytułu </w:t>
      </w:r>
      <w:r w:rsidR="003754F3">
        <w:rPr>
          <w:rFonts w:ascii="Arial" w:hAnsi="Arial" w:cs="Arial"/>
        </w:rPr>
        <w:t xml:space="preserve">należytego </w:t>
      </w:r>
      <w:r w:rsidR="00A201F9" w:rsidRPr="00E40EDE">
        <w:rPr>
          <w:rFonts w:ascii="Arial" w:hAnsi="Arial" w:cs="Arial"/>
        </w:rPr>
        <w:t>wykonania Przedmiotu Umowy zgodnie z postanowieniami Umowy.</w:t>
      </w:r>
    </w:p>
    <w:p w14:paraId="20847267" w14:textId="49686E55" w:rsidR="00E40EDE" w:rsidRDefault="00B92D3C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A201F9" w:rsidRPr="00E40EDE">
        <w:rPr>
          <w:rFonts w:ascii="Arial" w:hAnsi="Arial" w:cs="Arial"/>
          <w:b/>
        </w:rPr>
        <w:t>Koszty</w:t>
      </w:r>
      <w:r w:rsidR="004E0F4B">
        <w:rPr>
          <w:rFonts w:ascii="Arial" w:hAnsi="Arial" w:cs="Arial"/>
          <w:b/>
        </w:rPr>
        <w:t xml:space="preserve"> Wykonawcy</w:t>
      </w:r>
      <w:r w:rsidR="00A201F9" w:rsidRPr="00E40EDE">
        <w:rPr>
          <w:rFonts w:ascii="Arial" w:hAnsi="Arial" w:cs="Arial"/>
          <w:b/>
        </w:rPr>
        <w:t>”</w:t>
      </w:r>
      <w:r w:rsidR="00E40EDE">
        <w:rPr>
          <w:rFonts w:ascii="Arial" w:hAnsi="Arial" w:cs="Arial"/>
        </w:rPr>
        <w:t xml:space="preserve"> -</w:t>
      </w:r>
      <w:r w:rsidR="00A201F9" w:rsidRPr="00E40EDE">
        <w:rPr>
          <w:rFonts w:ascii="Arial" w:hAnsi="Arial" w:cs="Arial"/>
        </w:rPr>
        <w:t xml:space="preserve"> oznaczają wszystkie wydatki, </w:t>
      </w:r>
      <w:r w:rsidR="00AD5A87">
        <w:rPr>
          <w:rFonts w:ascii="Arial" w:hAnsi="Arial" w:cs="Arial"/>
        </w:rPr>
        <w:t xml:space="preserve">do których poniesienia jest zobowiązany </w:t>
      </w:r>
      <w:r w:rsidR="00A201F9" w:rsidRPr="00E40EDE">
        <w:rPr>
          <w:rFonts w:ascii="Arial" w:hAnsi="Arial" w:cs="Arial"/>
        </w:rPr>
        <w:t>Wykonawc</w:t>
      </w:r>
      <w:r w:rsidR="00AD5A87">
        <w:rPr>
          <w:rFonts w:ascii="Arial" w:hAnsi="Arial" w:cs="Arial"/>
        </w:rPr>
        <w:t>a</w:t>
      </w:r>
      <w:r w:rsidR="00A201F9" w:rsidRPr="00E40EDE">
        <w:rPr>
          <w:rFonts w:ascii="Arial" w:hAnsi="Arial" w:cs="Arial"/>
        </w:rPr>
        <w:t xml:space="preserve"> </w:t>
      </w:r>
      <w:r w:rsidR="00AD5A87">
        <w:rPr>
          <w:rFonts w:ascii="Arial" w:hAnsi="Arial" w:cs="Arial"/>
        </w:rPr>
        <w:t>w związku z realizacją Umowy</w:t>
      </w:r>
      <w:r w:rsidR="00A201F9" w:rsidRPr="00E40EDE">
        <w:rPr>
          <w:rFonts w:ascii="Arial" w:hAnsi="Arial" w:cs="Arial"/>
        </w:rPr>
        <w:t>, niezależnie czy zostały poniesion</w:t>
      </w:r>
      <w:r w:rsidR="00E40EDE">
        <w:rPr>
          <w:rFonts w:ascii="Arial" w:hAnsi="Arial" w:cs="Arial"/>
        </w:rPr>
        <w:t xml:space="preserve">e na </w:t>
      </w:r>
      <w:r w:rsidR="00AD5A87">
        <w:rPr>
          <w:rFonts w:ascii="Arial" w:hAnsi="Arial" w:cs="Arial"/>
        </w:rPr>
        <w:t>Terenie B</w:t>
      </w:r>
      <w:r w:rsidR="00E40EDE">
        <w:rPr>
          <w:rFonts w:ascii="Arial" w:hAnsi="Arial" w:cs="Arial"/>
        </w:rPr>
        <w:t>udowy czy poza nim</w:t>
      </w:r>
      <w:r w:rsidR="006A3A09">
        <w:rPr>
          <w:rFonts w:ascii="Arial" w:hAnsi="Arial" w:cs="Arial"/>
        </w:rPr>
        <w:t>.</w:t>
      </w:r>
    </w:p>
    <w:p w14:paraId="30FEBE7C" w14:textId="77777777" w:rsidR="00B067A4" w:rsidRPr="00530574" w:rsidRDefault="00B067A4" w:rsidP="00B067A4">
      <w:pPr>
        <w:pStyle w:val="Akapitzlist"/>
        <w:tabs>
          <w:tab w:val="left" w:pos="1276"/>
          <w:tab w:val="left" w:pos="1560"/>
        </w:tabs>
        <w:ind w:left="1418"/>
        <w:jc w:val="both"/>
        <w:rPr>
          <w:rFonts w:ascii="Arial" w:hAnsi="Arial" w:cs="Arial"/>
        </w:rPr>
      </w:pPr>
    </w:p>
    <w:p w14:paraId="37DE74E3" w14:textId="77777777" w:rsidR="00311EE7" w:rsidRPr="00B067A4" w:rsidRDefault="00A201F9" w:rsidP="008C4BB8">
      <w:pPr>
        <w:pStyle w:val="Akapitzlist"/>
        <w:numPr>
          <w:ilvl w:val="0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t>Inne definicje</w:t>
      </w:r>
    </w:p>
    <w:p w14:paraId="6C36FA22" w14:textId="77777777" w:rsidR="00B067A4" w:rsidRDefault="00B067A4" w:rsidP="00B067A4">
      <w:pPr>
        <w:pStyle w:val="Akapitzlist"/>
        <w:tabs>
          <w:tab w:val="left" w:pos="1276"/>
          <w:tab w:val="left" w:pos="1560"/>
        </w:tabs>
        <w:ind w:left="360"/>
        <w:jc w:val="both"/>
        <w:rPr>
          <w:rFonts w:ascii="Arial" w:hAnsi="Arial" w:cs="Arial"/>
        </w:rPr>
      </w:pPr>
    </w:p>
    <w:p w14:paraId="3F4F4ACE" w14:textId="51C31975" w:rsidR="00454D49" w:rsidRDefault="004B1985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4B1985">
        <w:rPr>
          <w:rFonts w:ascii="Arial" w:hAnsi="Arial" w:cs="Arial"/>
          <w:b/>
          <w:bCs/>
        </w:rPr>
        <w:t>Przedmiot Umowy</w:t>
      </w:r>
      <w:r>
        <w:rPr>
          <w:rFonts w:ascii="Arial" w:hAnsi="Arial" w:cs="Arial"/>
        </w:rPr>
        <w:t>”</w:t>
      </w:r>
      <w:r w:rsidR="00B92D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6A3A09">
        <w:rPr>
          <w:rFonts w:ascii="Arial" w:hAnsi="Arial" w:cs="Arial"/>
        </w:rPr>
        <w:t>oznacza</w:t>
      </w:r>
      <w:r w:rsidR="00454D49" w:rsidRPr="00E40EDE">
        <w:rPr>
          <w:rFonts w:ascii="Arial" w:hAnsi="Arial" w:cs="Arial"/>
        </w:rPr>
        <w:t xml:space="preserve"> </w:t>
      </w:r>
      <w:r w:rsidR="00454D49">
        <w:rPr>
          <w:rFonts w:ascii="Arial" w:hAnsi="Arial" w:cs="Arial"/>
        </w:rPr>
        <w:t>zobow</w:t>
      </w:r>
      <w:r w:rsidR="00AE32FA">
        <w:rPr>
          <w:rFonts w:ascii="Arial" w:hAnsi="Arial" w:cs="Arial"/>
        </w:rPr>
        <w:t>iązanie Wykonawcy realizowane w </w:t>
      </w:r>
      <w:r w:rsidR="00454D49">
        <w:rPr>
          <w:rFonts w:ascii="Arial" w:hAnsi="Arial" w:cs="Arial"/>
        </w:rPr>
        <w:t xml:space="preserve">ramach zamówienia publicznego, </w:t>
      </w:r>
      <w:r w:rsidR="00454D49" w:rsidRPr="00E40EDE">
        <w:rPr>
          <w:rFonts w:ascii="Arial" w:hAnsi="Arial" w:cs="Arial"/>
        </w:rPr>
        <w:t>wymienion</w:t>
      </w:r>
      <w:r w:rsidR="00454D49">
        <w:rPr>
          <w:rFonts w:ascii="Arial" w:hAnsi="Arial" w:cs="Arial"/>
        </w:rPr>
        <w:t>e</w:t>
      </w:r>
      <w:r w:rsidR="00454D49" w:rsidRPr="00E40EDE">
        <w:rPr>
          <w:rFonts w:ascii="Arial" w:hAnsi="Arial" w:cs="Arial"/>
        </w:rPr>
        <w:t xml:space="preserve"> w §</w:t>
      </w:r>
      <w:r w:rsidR="00454D49">
        <w:rPr>
          <w:rFonts w:ascii="Arial" w:hAnsi="Arial" w:cs="Arial"/>
        </w:rPr>
        <w:t xml:space="preserve"> 1 </w:t>
      </w:r>
      <w:r w:rsidR="00454D49" w:rsidRPr="00E40EDE">
        <w:rPr>
          <w:rFonts w:ascii="Arial" w:hAnsi="Arial" w:cs="Arial"/>
        </w:rPr>
        <w:t xml:space="preserve">Umowy </w:t>
      </w:r>
      <w:r w:rsidR="00454D49">
        <w:rPr>
          <w:rFonts w:ascii="Arial" w:hAnsi="Arial" w:cs="Arial"/>
        </w:rPr>
        <w:t xml:space="preserve">oraz w innych dokumentach stanowiących integralną część Umowy za wykonanie, którego Zamawiający jest zobowiązany do zapłaty </w:t>
      </w:r>
      <w:r w:rsidR="00454D49" w:rsidRPr="00E40EDE">
        <w:rPr>
          <w:rFonts w:ascii="Arial" w:hAnsi="Arial" w:cs="Arial"/>
        </w:rPr>
        <w:t xml:space="preserve">na rzecz Wykonawcy </w:t>
      </w:r>
      <w:r w:rsidR="00454D49">
        <w:rPr>
          <w:rFonts w:ascii="Arial" w:hAnsi="Arial" w:cs="Arial"/>
        </w:rPr>
        <w:t xml:space="preserve">Wynagrodzenia na warunkach określonych </w:t>
      </w:r>
      <w:r w:rsidR="00454D49" w:rsidRPr="00E40EDE">
        <w:rPr>
          <w:rFonts w:ascii="Arial" w:hAnsi="Arial" w:cs="Arial"/>
        </w:rPr>
        <w:t>Umow</w:t>
      </w:r>
      <w:r w:rsidR="00454D49">
        <w:rPr>
          <w:rFonts w:ascii="Arial" w:hAnsi="Arial" w:cs="Arial"/>
        </w:rPr>
        <w:t>ą</w:t>
      </w:r>
      <w:r w:rsidR="00454D49" w:rsidRPr="00E40EDE">
        <w:rPr>
          <w:rFonts w:ascii="Arial" w:hAnsi="Arial" w:cs="Arial"/>
        </w:rPr>
        <w:t>.</w:t>
      </w:r>
    </w:p>
    <w:p w14:paraId="1426EA1B" w14:textId="1579F990" w:rsidR="00311EE7" w:rsidRDefault="00A201F9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1C1F3D">
        <w:rPr>
          <w:rFonts w:ascii="Arial" w:hAnsi="Arial" w:cs="Arial"/>
          <w:b/>
          <w:bCs/>
        </w:rPr>
        <w:t>„Prace”</w:t>
      </w:r>
      <w:r w:rsidR="00311EE7">
        <w:rPr>
          <w:rFonts w:ascii="Arial" w:hAnsi="Arial" w:cs="Arial"/>
        </w:rPr>
        <w:t xml:space="preserve"> -</w:t>
      </w:r>
      <w:r w:rsidRPr="00311EE7">
        <w:rPr>
          <w:rFonts w:ascii="Arial" w:hAnsi="Arial" w:cs="Arial"/>
        </w:rPr>
        <w:t xml:space="preserve"> oznaczają całość robót budowlanych </w:t>
      </w:r>
      <w:r w:rsidR="00AE32FA">
        <w:rPr>
          <w:rFonts w:ascii="Arial" w:hAnsi="Arial" w:cs="Arial"/>
        </w:rPr>
        <w:t>dotyczących Obiektu i </w:t>
      </w:r>
      <w:r w:rsidRPr="00311EE7">
        <w:rPr>
          <w:rFonts w:ascii="Arial" w:hAnsi="Arial" w:cs="Arial"/>
        </w:rPr>
        <w:t>Zadania oraz obowiązków Wykonawcy związanych z wykonaniem Przedmiotu Umowy, oraz usunięcie przez niego wad i usterek, zgodnie z</w:t>
      </w:r>
      <w:r w:rsidR="001C1F3D">
        <w:rPr>
          <w:rFonts w:ascii="Arial" w:hAnsi="Arial" w:cs="Arial"/>
        </w:rPr>
        <w:t> </w:t>
      </w:r>
      <w:r w:rsidRPr="00311EE7">
        <w:rPr>
          <w:rFonts w:ascii="Arial" w:hAnsi="Arial" w:cs="Arial"/>
        </w:rPr>
        <w:t>po</w:t>
      </w:r>
      <w:r w:rsidR="00311EE7">
        <w:rPr>
          <w:rFonts w:ascii="Arial" w:hAnsi="Arial" w:cs="Arial"/>
        </w:rPr>
        <w:t>stanowieniami Umowy</w:t>
      </w:r>
      <w:r w:rsidR="00FE038B">
        <w:rPr>
          <w:rFonts w:ascii="Arial" w:hAnsi="Arial" w:cs="Arial"/>
        </w:rPr>
        <w:t xml:space="preserve"> oraz Załącznikiem nr 2 do Umowy</w:t>
      </w:r>
      <w:r w:rsidR="00311EE7">
        <w:rPr>
          <w:rFonts w:ascii="Arial" w:hAnsi="Arial" w:cs="Arial"/>
        </w:rPr>
        <w:t>.</w:t>
      </w:r>
    </w:p>
    <w:p w14:paraId="33EFDC1C" w14:textId="30406A30" w:rsidR="00311EE7" w:rsidRDefault="00A201F9" w:rsidP="00227FB4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1C1F3D">
        <w:rPr>
          <w:rFonts w:ascii="Arial" w:hAnsi="Arial" w:cs="Arial"/>
          <w:b/>
          <w:bCs/>
        </w:rPr>
        <w:t>„Teren Budowy”</w:t>
      </w:r>
      <w:r w:rsidRPr="00311EE7">
        <w:rPr>
          <w:rFonts w:ascii="Arial" w:hAnsi="Arial" w:cs="Arial"/>
        </w:rPr>
        <w:t xml:space="preserve"> </w:t>
      </w:r>
      <w:r w:rsidR="00311EE7">
        <w:rPr>
          <w:rFonts w:ascii="Arial" w:hAnsi="Arial" w:cs="Arial"/>
        </w:rPr>
        <w:t xml:space="preserve">- </w:t>
      </w:r>
      <w:r w:rsidRPr="00311EE7">
        <w:rPr>
          <w:rFonts w:ascii="Arial" w:hAnsi="Arial" w:cs="Arial"/>
        </w:rPr>
        <w:t xml:space="preserve">oznacza teren, </w:t>
      </w:r>
      <w:r w:rsidRPr="001C1F3D">
        <w:rPr>
          <w:rFonts w:ascii="Arial" w:hAnsi="Arial" w:cs="Arial"/>
        </w:rPr>
        <w:t xml:space="preserve">przewidziany pod </w:t>
      </w:r>
      <w:r w:rsidR="001973D5" w:rsidRPr="001C1F3D">
        <w:rPr>
          <w:rFonts w:ascii="Arial" w:hAnsi="Arial" w:cs="Arial"/>
        </w:rPr>
        <w:t xml:space="preserve">realizację Zadania, </w:t>
      </w:r>
      <w:r w:rsidRPr="001C1F3D">
        <w:rPr>
          <w:rFonts w:ascii="Arial" w:hAnsi="Arial" w:cs="Arial"/>
        </w:rPr>
        <w:t>przy ul.</w:t>
      </w:r>
      <w:r w:rsidR="00B92D3C" w:rsidRPr="001C1F3D">
        <w:rPr>
          <w:rFonts w:ascii="Arial" w:hAnsi="Arial" w:cs="Arial"/>
        </w:rPr>
        <w:t xml:space="preserve"> Królewskiej 1/7</w:t>
      </w:r>
      <w:r w:rsidR="00C92A10" w:rsidRPr="001C1F3D">
        <w:rPr>
          <w:rFonts w:ascii="Arial" w:hAnsi="Arial" w:cs="Arial"/>
        </w:rPr>
        <w:t>, w</w:t>
      </w:r>
      <w:r w:rsidR="00B92D3C" w:rsidRPr="001C1F3D">
        <w:rPr>
          <w:rFonts w:ascii="Arial" w:hAnsi="Arial" w:cs="Arial"/>
        </w:rPr>
        <w:t xml:space="preserve"> Warszawie, </w:t>
      </w:r>
      <w:r w:rsidR="001973D5" w:rsidRPr="001C1F3D">
        <w:rPr>
          <w:rFonts w:ascii="Arial" w:hAnsi="Arial" w:cs="Arial"/>
        </w:rPr>
        <w:t xml:space="preserve">obejmujący </w:t>
      </w:r>
      <w:r w:rsidRPr="001C1F3D">
        <w:rPr>
          <w:rFonts w:ascii="Arial" w:hAnsi="Arial" w:cs="Arial"/>
        </w:rPr>
        <w:t>działk</w:t>
      </w:r>
      <w:r w:rsidR="001973D5" w:rsidRPr="001C1F3D">
        <w:rPr>
          <w:rFonts w:ascii="Arial" w:hAnsi="Arial" w:cs="Arial"/>
        </w:rPr>
        <w:t>ę</w:t>
      </w:r>
      <w:r w:rsidRPr="001C1F3D">
        <w:rPr>
          <w:rFonts w:ascii="Arial" w:hAnsi="Arial" w:cs="Arial"/>
        </w:rPr>
        <w:t xml:space="preserve"> nr ew</w:t>
      </w:r>
      <w:r w:rsidR="00B92D3C" w:rsidRPr="001C1F3D">
        <w:rPr>
          <w:rFonts w:ascii="Arial" w:hAnsi="Arial" w:cs="Arial"/>
        </w:rPr>
        <w:t>. 26</w:t>
      </w:r>
      <w:r w:rsidRPr="001C1F3D">
        <w:rPr>
          <w:rFonts w:ascii="Arial" w:hAnsi="Arial" w:cs="Arial"/>
          <w:b/>
        </w:rPr>
        <w:t xml:space="preserve"> </w:t>
      </w:r>
      <w:r w:rsidR="00311EE7" w:rsidRPr="001C1F3D">
        <w:rPr>
          <w:rFonts w:ascii="Arial" w:hAnsi="Arial" w:cs="Arial"/>
        </w:rPr>
        <w:t>z obrębu</w:t>
      </w:r>
      <w:r w:rsidR="00B92D3C" w:rsidRPr="001C1F3D">
        <w:rPr>
          <w:rFonts w:ascii="Arial" w:hAnsi="Arial" w:cs="Arial"/>
        </w:rPr>
        <w:t xml:space="preserve">          5-03-07</w:t>
      </w:r>
      <w:r w:rsidR="00311EE7" w:rsidRPr="001C1F3D">
        <w:rPr>
          <w:rFonts w:ascii="Arial" w:hAnsi="Arial" w:cs="Arial"/>
        </w:rPr>
        <w:t>,</w:t>
      </w:r>
      <w:r w:rsidR="00B92D3C" w:rsidRPr="001C1F3D">
        <w:rPr>
          <w:rFonts w:ascii="Arial" w:hAnsi="Arial" w:cs="Arial"/>
        </w:rPr>
        <w:t xml:space="preserve"> </w:t>
      </w:r>
      <w:r w:rsidR="001973D5" w:rsidRPr="001C1F3D">
        <w:rPr>
          <w:rFonts w:ascii="Arial" w:hAnsi="Arial" w:cs="Arial"/>
        </w:rPr>
        <w:t xml:space="preserve">w </w:t>
      </w:r>
      <w:r w:rsidR="001C1F3D" w:rsidRPr="001C1F3D">
        <w:rPr>
          <w:rFonts w:ascii="Arial" w:hAnsi="Arial" w:cs="Arial"/>
        </w:rPr>
        <w:t>Warszawie</w:t>
      </w:r>
      <w:r w:rsidR="001973D5" w:rsidRPr="001C1F3D">
        <w:rPr>
          <w:rFonts w:ascii="Arial" w:hAnsi="Arial" w:cs="Arial"/>
        </w:rPr>
        <w:t>,</w:t>
      </w:r>
      <w:r w:rsidR="00311EE7" w:rsidRPr="001C1F3D">
        <w:rPr>
          <w:rFonts w:ascii="Arial" w:hAnsi="Arial" w:cs="Arial"/>
        </w:rPr>
        <w:t xml:space="preserve"> </w:t>
      </w:r>
      <w:r w:rsidR="001973D5" w:rsidRPr="001C1F3D">
        <w:rPr>
          <w:rFonts w:ascii="Arial" w:hAnsi="Arial" w:cs="Arial"/>
        </w:rPr>
        <w:t xml:space="preserve">dla której Sąd Rejonowy </w:t>
      </w:r>
      <w:r w:rsidR="001973D5">
        <w:rPr>
          <w:rFonts w:ascii="Arial" w:hAnsi="Arial" w:cs="Arial"/>
        </w:rPr>
        <w:t xml:space="preserve">prowadzi KW </w:t>
      </w:r>
      <w:r w:rsidR="00227FB4" w:rsidRPr="00227FB4">
        <w:rPr>
          <w:rFonts w:ascii="Arial" w:hAnsi="Arial" w:cs="Arial"/>
        </w:rPr>
        <w:t>WA4M/00305420/3</w:t>
      </w:r>
      <w:r w:rsidR="001973D5">
        <w:rPr>
          <w:rFonts w:ascii="Arial" w:hAnsi="Arial" w:cs="Arial"/>
        </w:rPr>
        <w:t xml:space="preserve">, </w:t>
      </w:r>
      <w:r w:rsidRPr="00311EE7">
        <w:rPr>
          <w:rFonts w:ascii="Arial" w:hAnsi="Arial" w:cs="Arial"/>
        </w:rPr>
        <w:t xml:space="preserve">na którym Wykonawca realizuje </w:t>
      </w:r>
      <w:r w:rsidR="00322155">
        <w:rPr>
          <w:rFonts w:ascii="Arial" w:hAnsi="Arial" w:cs="Arial"/>
        </w:rPr>
        <w:t>P</w:t>
      </w:r>
      <w:r w:rsidRPr="00311EE7">
        <w:rPr>
          <w:rFonts w:ascii="Arial" w:hAnsi="Arial" w:cs="Arial"/>
        </w:rPr>
        <w:t>race objęte Przedmiotem Umowy.</w:t>
      </w:r>
    </w:p>
    <w:p w14:paraId="2A389676" w14:textId="7870632D" w:rsidR="00A62A69" w:rsidRDefault="001C1F3D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„</w:t>
      </w:r>
      <w:r w:rsidR="00A201F9" w:rsidRPr="00813041">
        <w:rPr>
          <w:rFonts w:ascii="Arial" w:hAnsi="Arial" w:cs="Arial"/>
          <w:b/>
        </w:rPr>
        <w:t>Obiekt”</w:t>
      </w:r>
      <w:r w:rsidR="00311EE7" w:rsidRPr="00813041">
        <w:rPr>
          <w:rFonts w:ascii="Arial" w:hAnsi="Arial" w:cs="Arial"/>
        </w:rPr>
        <w:t xml:space="preserve"> -</w:t>
      </w:r>
      <w:r w:rsidR="00A201F9" w:rsidRPr="00813041">
        <w:rPr>
          <w:rFonts w:ascii="Arial" w:hAnsi="Arial" w:cs="Arial"/>
        </w:rPr>
        <w:t xml:space="preserve"> oznacza </w:t>
      </w:r>
      <w:r w:rsidR="001973D5" w:rsidRPr="00813041">
        <w:rPr>
          <w:rFonts w:ascii="Arial" w:hAnsi="Arial" w:cs="Arial"/>
        </w:rPr>
        <w:t>budynek, budowlę, budowę liniową, obiekt małej architektury wraz z instalacjami zapewniającymi możliwość użytkowani</w:t>
      </w:r>
      <w:r w:rsidR="008B2FED">
        <w:rPr>
          <w:rFonts w:ascii="Arial" w:hAnsi="Arial" w:cs="Arial"/>
        </w:rPr>
        <w:t>a</w:t>
      </w:r>
      <w:r w:rsidR="001973D5" w:rsidRPr="00813041">
        <w:rPr>
          <w:rFonts w:ascii="Arial" w:hAnsi="Arial" w:cs="Arial"/>
        </w:rPr>
        <w:t xml:space="preserve"> Obiektu wraz z </w:t>
      </w:r>
      <w:r w:rsidR="00813041">
        <w:rPr>
          <w:rFonts w:ascii="Arial" w:hAnsi="Arial" w:cs="Arial"/>
        </w:rPr>
        <w:t>infrastrukturą techniczną</w:t>
      </w:r>
      <w:r w:rsidR="00311EE7">
        <w:rPr>
          <w:rFonts w:ascii="Arial" w:hAnsi="Arial" w:cs="Arial"/>
        </w:rPr>
        <w:t>.</w:t>
      </w:r>
    </w:p>
    <w:p w14:paraId="6862A88B" w14:textId="2E24FE88" w:rsidR="00D65A5A" w:rsidRPr="00A62A69" w:rsidRDefault="001C1F3D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A201F9" w:rsidRPr="00A62A69">
        <w:rPr>
          <w:rFonts w:ascii="Arial" w:hAnsi="Arial" w:cs="Arial"/>
          <w:b/>
        </w:rPr>
        <w:t>Sprzęt Wykonawcy</w:t>
      </w:r>
      <w:r w:rsidR="00311EE7" w:rsidRPr="00A62A69">
        <w:rPr>
          <w:rFonts w:ascii="Arial" w:hAnsi="Arial" w:cs="Arial"/>
        </w:rPr>
        <w:t xml:space="preserve"> - oznacza przyrządy, urządzenia</w:t>
      </w:r>
      <w:r w:rsidR="00A201F9" w:rsidRPr="00A62A69">
        <w:rPr>
          <w:rFonts w:ascii="Arial" w:hAnsi="Arial" w:cs="Arial"/>
        </w:rPr>
        <w:t xml:space="preserve"> i przedmioty niezbędne do wykonania i zakończenia Prac</w:t>
      </w:r>
      <w:r w:rsidR="00311EE7" w:rsidRPr="00A62A69">
        <w:rPr>
          <w:rFonts w:ascii="Arial" w:hAnsi="Arial" w:cs="Arial"/>
        </w:rPr>
        <w:t xml:space="preserve"> oraz usunięcia wad i usterek w tych </w:t>
      </w:r>
      <w:r w:rsidR="00C92A10">
        <w:rPr>
          <w:rFonts w:ascii="Arial" w:hAnsi="Arial" w:cs="Arial"/>
        </w:rPr>
        <w:t>P</w:t>
      </w:r>
      <w:r w:rsidR="00311EE7" w:rsidRPr="00A62A69">
        <w:rPr>
          <w:rFonts w:ascii="Arial" w:hAnsi="Arial" w:cs="Arial"/>
        </w:rPr>
        <w:t>racach.</w:t>
      </w:r>
    </w:p>
    <w:p w14:paraId="2BE8D1D6" w14:textId="22F1E82C" w:rsidR="00CB2FED" w:rsidRPr="00D65A5A" w:rsidRDefault="00CB2FED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322155">
        <w:rPr>
          <w:rFonts w:ascii="Arial" w:hAnsi="Arial" w:cs="Arial"/>
          <w:b/>
        </w:rPr>
        <w:t>„Materiały”</w:t>
      </w:r>
      <w:r w:rsidRPr="00D65A5A">
        <w:rPr>
          <w:rFonts w:ascii="Arial" w:hAnsi="Arial" w:cs="Arial"/>
          <w:b/>
        </w:rPr>
        <w:t xml:space="preserve"> </w:t>
      </w:r>
      <w:r w:rsidR="00AE32FA">
        <w:rPr>
          <w:rFonts w:ascii="Arial" w:hAnsi="Arial" w:cs="Arial"/>
        </w:rPr>
        <w:t>-</w:t>
      </w:r>
      <w:r w:rsidRPr="00D65A5A">
        <w:rPr>
          <w:rFonts w:ascii="Arial" w:hAnsi="Arial" w:cs="Arial"/>
        </w:rPr>
        <w:t xml:space="preserve"> oznacza m</w:t>
      </w:r>
      <w:r w:rsidRPr="00D65A5A">
        <w:rPr>
          <w:rFonts w:ascii="Arial" w:hAnsi="Arial" w:cs="Arial"/>
          <w:color w:val="000000" w:themeColor="text1"/>
        </w:rPr>
        <w:t xml:space="preserve">ateriały posiadające atesty opatrzone w </w:t>
      </w:r>
      <w:r w:rsidRPr="00D65A5A">
        <w:rPr>
          <w:rFonts w:ascii="Arial" w:hAnsi="Arial" w:cs="Arial"/>
        </w:rPr>
        <w:t>certyfikaty znaku bezpieczeństwa (w tym ppoż.), zgodnie z kryteriami technicznymi określonymi w polskich normach lub aprobatą techniczną</w:t>
      </w:r>
      <w:r w:rsidRPr="00D65A5A">
        <w:rPr>
          <w:rFonts w:ascii="Arial" w:hAnsi="Arial" w:cs="Arial"/>
          <w:color w:val="000000" w:themeColor="text1"/>
        </w:rPr>
        <w:t xml:space="preserve">. Zastosowane procesy technologiczne </w:t>
      </w:r>
      <w:r w:rsidR="007F14B8" w:rsidRPr="00D65A5A">
        <w:rPr>
          <w:rFonts w:ascii="Arial" w:hAnsi="Arial" w:cs="Arial"/>
          <w:color w:val="000000" w:themeColor="text1"/>
        </w:rPr>
        <w:t xml:space="preserve">z użyciem Materiałów </w:t>
      </w:r>
      <w:r w:rsidR="00AE32FA">
        <w:rPr>
          <w:rFonts w:ascii="Arial" w:hAnsi="Arial" w:cs="Arial"/>
          <w:color w:val="000000" w:themeColor="text1"/>
        </w:rPr>
        <w:t>powinny być zgodne z </w:t>
      </w:r>
      <w:r w:rsidRPr="00D65A5A">
        <w:rPr>
          <w:rFonts w:ascii="Arial" w:hAnsi="Arial" w:cs="Arial"/>
          <w:color w:val="000000" w:themeColor="text1"/>
        </w:rPr>
        <w:t xml:space="preserve">zarządzeniem Ministra Zdrowia i Opieki Społecznej </w:t>
      </w:r>
      <w:r w:rsidR="005358E5">
        <w:rPr>
          <w:rFonts w:ascii="Arial" w:hAnsi="Arial" w:cs="Arial"/>
          <w:color w:val="000000" w:themeColor="text1"/>
        </w:rPr>
        <w:t>z dnia 12 marca 1996</w:t>
      </w:r>
      <w:r w:rsidR="001C1F3D">
        <w:rPr>
          <w:rFonts w:ascii="Arial" w:hAnsi="Arial" w:cs="Arial"/>
          <w:color w:val="000000" w:themeColor="text1"/>
        </w:rPr>
        <w:t> </w:t>
      </w:r>
      <w:r w:rsidR="005358E5">
        <w:rPr>
          <w:rFonts w:ascii="Arial" w:hAnsi="Arial" w:cs="Arial"/>
          <w:color w:val="000000" w:themeColor="text1"/>
        </w:rPr>
        <w:t xml:space="preserve">r. </w:t>
      </w:r>
      <w:r w:rsidRPr="00D65A5A">
        <w:rPr>
          <w:rFonts w:ascii="Arial" w:hAnsi="Arial" w:cs="Arial"/>
          <w:color w:val="000000" w:themeColor="text1"/>
        </w:rPr>
        <w:t>w sprawie dopuszczalnych stężeń i natężeń czynników szkodliwych dla zdrowia, wydzielanych przez materiały budowlane, urządzenia i elementy wyposażenia w pomieszczeniach przeznaczonych na pobyt ludzi. (M.P.</w:t>
      </w:r>
      <w:r w:rsidR="00732472">
        <w:rPr>
          <w:rFonts w:ascii="Arial" w:hAnsi="Arial" w:cs="Arial"/>
          <w:color w:val="000000" w:themeColor="text1"/>
        </w:rPr>
        <w:t xml:space="preserve"> z </w:t>
      </w:r>
      <w:r w:rsidRPr="00D65A5A">
        <w:rPr>
          <w:rFonts w:ascii="Arial" w:hAnsi="Arial" w:cs="Arial"/>
          <w:color w:val="000000" w:themeColor="text1"/>
        </w:rPr>
        <w:t>1996</w:t>
      </w:r>
      <w:r w:rsidR="00732472">
        <w:rPr>
          <w:rFonts w:ascii="Arial" w:hAnsi="Arial" w:cs="Arial"/>
          <w:color w:val="000000" w:themeColor="text1"/>
        </w:rPr>
        <w:t xml:space="preserve"> r</w:t>
      </w:r>
      <w:r w:rsidRPr="00D65A5A">
        <w:rPr>
          <w:rFonts w:ascii="Arial" w:hAnsi="Arial" w:cs="Arial"/>
          <w:color w:val="000000" w:themeColor="text1"/>
        </w:rPr>
        <w:t>.</w:t>
      </w:r>
      <w:r w:rsidR="00732472">
        <w:rPr>
          <w:rFonts w:ascii="Arial" w:hAnsi="Arial" w:cs="Arial"/>
          <w:color w:val="000000" w:themeColor="text1"/>
        </w:rPr>
        <w:t xml:space="preserve"> Nr </w:t>
      </w:r>
      <w:r w:rsidRPr="00D65A5A">
        <w:rPr>
          <w:rFonts w:ascii="Arial" w:hAnsi="Arial" w:cs="Arial"/>
          <w:color w:val="000000" w:themeColor="text1"/>
        </w:rPr>
        <w:t>19</w:t>
      </w:r>
      <w:r w:rsidR="00732472">
        <w:rPr>
          <w:rFonts w:ascii="Arial" w:hAnsi="Arial" w:cs="Arial"/>
          <w:color w:val="000000" w:themeColor="text1"/>
        </w:rPr>
        <w:t xml:space="preserve"> poz</w:t>
      </w:r>
      <w:r w:rsidRPr="00D65A5A">
        <w:rPr>
          <w:rFonts w:ascii="Arial" w:hAnsi="Arial" w:cs="Arial"/>
          <w:color w:val="000000" w:themeColor="text1"/>
        </w:rPr>
        <w:t>.231)</w:t>
      </w:r>
      <w:r w:rsidR="00322155">
        <w:rPr>
          <w:rFonts w:ascii="Arial" w:hAnsi="Arial" w:cs="Arial"/>
          <w:color w:val="000000" w:themeColor="text1"/>
        </w:rPr>
        <w:t>.</w:t>
      </w:r>
    </w:p>
    <w:p w14:paraId="1DC6CEEB" w14:textId="5DC3118D" w:rsidR="00311EE7" w:rsidRDefault="001C1F3D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A201F9" w:rsidRPr="00311EE7">
        <w:rPr>
          <w:rFonts w:ascii="Arial" w:hAnsi="Arial" w:cs="Arial"/>
          <w:b/>
        </w:rPr>
        <w:t>Dzień”</w:t>
      </w:r>
      <w:r w:rsidR="00311EE7">
        <w:rPr>
          <w:rFonts w:ascii="Arial" w:hAnsi="Arial" w:cs="Arial"/>
        </w:rPr>
        <w:t xml:space="preserve"> -</w:t>
      </w:r>
      <w:r w:rsidR="00A201F9" w:rsidRPr="00311EE7">
        <w:rPr>
          <w:rFonts w:ascii="Arial" w:hAnsi="Arial" w:cs="Arial"/>
        </w:rPr>
        <w:t xml:space="preserve"> oznacza dzień kalendarzow</w:t>
      </w:r>
      <w:r w:rsidR="006B3A22">
        <w:rPr>
          <w:rFonts w:ascii="Arial" w:hAnsi="Arial" w:cs="Arial"/>
        </w:rPr>
        <w:t>y,</w:t>
      </w:r>
      <w:r w:rsidR="00FE038B">
        <w:rPr>
          <w:rFonts w:ascii="Arial" w:hAnsi="Arial" w:cs="Arial"/>
        </w:rPr>
        <w:t xml:space="preserve"> licz</w:t>
      </w:r>
      <w:r w:rsidR="006B3A22">
        <w:rPr>
          <w:rFonts w:ascii="Arial" w:hAnsi="Arial" w:cs="Arial"/>
        </w:rPr>
        <w:t>ący</w:t>
      </w:r>
      <w:r w:rsidR="00FE038B">
        <w:rPr>
          <w:rFonts w:ascii="Arial" w:hAnsi="Arial" w:cs="Arial"/>
        </w:rPr>
        <w:t xml:space="preserve"> 24 godziny</w:t>
      </w:r>
      <w:r w:rsidR="00311EE7">
        <w:rPr>
          <w:rFonts w:ascii="Arial" w:hAnsi="Arial" w:cs="Arial"/>
        </w:rPr>
        <w:t>.</w:t>
      </w:r>
    </w:p>
    <w:p w14:paraId="6EFCCE7B" w14:textId="0F3D587E" w:rsidR="001A6D51" w:rsidRPr="001A6D51" w:rsidRDefault="001C1F3D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311EE7">
        <w:rPr>
          <w:rFonts w:ascii="Arial" w:hAnsi="Arial" w:cs="Arial"/>
          <w:b/>
        </w:rPr>
        <w:t xml:space="preserve">Forma pisemna” </w:t>
      </w:r>
      <w:r w:rsidR="00311EE7" w:rsidRPr="00311EE7">
        <w:rPr>
          <w:rFonts w:ascii="Arial" w:hAnsi="Arial" w:cs="Arial"/>
        </w:rPr>
        <w:t>-</w:t>
      </w:r>
      <w:r w:rsidR="00A201F9" w:rsidRPr="00311EE7">
        <w:rPr>
          <w:rFonts w:ascii="Arial" w:hAnsi="Arial" w:cs="Arial"/>
          <w:b/>
        </w:rPr>
        <w:t xml:space="preserve"> </w:t>
      </w:r>
      <w:r w:rsidR="00A201F9" w:rsidRPr="00311EE7">
        <w:rPr>
          <w:rFonts w:ascii="Arial" w:hAnsi="Arial" w:cs="Arial"/>
        </w:rPr>
        <w:t>oznacza wszelką korespondencję napisaną na maszynie, komputerowo, lub w innej formie drukowanej, w tym korespondencję przekazywaną teleksem, telefaksem lub za pośrednictwem uzgodnionych systemów elektronicznych</w:t>
      </w:r>
      <w:r w:rsidR="00FC5C22">
        <w:rPr>
          <w:rFonts w:ascii="Arial" w:hAnsi="Arial" w:cs="Arial"/>
        </w:rPr>
        <w:t>, jak również dokument obejmujący treść oświadczenia woli opatrzony własnoręcznym podpisem</w:t>
      </w:r>
      <w:r w:rsidR="00A201F9" w:rsidRPr="00311EE7">
        <w:rPr>
          <w:rFonts w:ascii="Arial" w:hAnsi="Arial" w:cs="Arial"/>
        </w:rPr>
        <w:t>.</w:t>
      </w:r>
    </w:p>
    <w:p w14:paraId="738A3EF7" w14:textId="6E1B23E2" w:rsidR="001A6D51" w:rsidRPr="00322155" w:rsidRDefault="001A6D51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322155">
        <w:rPr>
          <w:rFonts w:ascii="Arial" w:hAnsi="Arial" w:cs="Arial"/>
        </w:rPr>
        <w:t>„</w:t>
      </w:r>
      <w:r w:rsidRPr="00322155">
        <w:rPr>
          <w:rFonts w:ascii="Arial" w:hAnsi="Arial" w:cs="Arial"/>
          <w:b/>
          <w:bCs/>
        </w:rPr>
        <w:t>Należycie wykonan</w:t>
      </w:r>
      <w:r w:rsidR="00C92A10">
        <w:rPr>
          <w:rFonts w:ascii="Arial" w:hAnsi="Arial" w:cs="Arial"/>
          <w:b/>
          <w:bCs/>
        </w:rPr>
        <w:t>y</w:t>
      </w:r>
      <w:r w:rsidRPr="00322155">
        <w:rPr>
          <w:rFonts w:ascii="Arial" w:hAnsi="Arial" w:cs="Arial"/>
          <w:b/>
          <w:bCs/>
        </w:rPr>
        <w:t xml:space="preserve"> </w:t>
      </w:r>
      <w:r w:rsidR="005A2073">
        <w:rPr>
          <w:rFonts w:ascii="Arial" w:hAnsi="Arial" w:cs="Arial"/>
          <w:b/>
          <w:bCs/>
        </w:rPr>
        <w:t>Przedmiot Umowy</w:t>
      </w:r>
      <w:r w:rsidRPr="00322155">
        <w:rPr>
          <w:rFonts w:ascii="Arial" w:hAnsi="Arial" w:cs="Arial"/>
          <w:b/>
          <w:bCs/>
        </w:rPr>
        <w:t>”</w:t>
      </w:r>
      <w:r w:rsidR="00AE32FA">
        <w:rPr>
          <w:rFonts w:ascii="Arial" w:hAnsi="Arial" w:cs="Arial"/>
        </w:rPr>
        <w:t xml:space="preserve"> -</w:t>
      </w:r>
      <w:r w:rsidRPr="00322155">
        <w:rPr>
          <w:rFonts w:ascii="Arial" w:hAnsi="Arial" w:cs="Arial"/>
        </w:rPr>
        <w:t xml:space="preserve"> oznacza, że został podpisany przez Strony ostateczny </w:t>
      </w:r>
      <w:r w:rsidR="00322155" w:rsidRPr="00322155">
        <w:rPr>
          <w:rFonts w:ascii="Arial" w:hAnsi="Arial" w:cs="Arial"/>
        </w:rPr>
        <w:t>P</w:t>
      </w:r>
      <w:r w:rsidRPr="00322155">
        <w:rPr>
          <w:rFonts w:ascii="Arial" w:hAnsi="Arial" w:cs="Arial"/>
        </w:rPr>
        <w:t xml:space="preserve">rotokół </w:t>
      </w:r>
      <w:r w:rsidR="00322155" w:rsidRPr="00322155">
        <w:rPr>
          <w:rFonts w:ascii="Arial" w:hAnsi="Arial" w:cs="Arial"/>
        </w:rPr>
        <w:t>O</w:t>
      </w:r>
      <w:r w:rsidRPr="00322155">
        <w:rPr>
          <w:rFonts w:ascii="Arial" w:hAnsi="Arial" w:cs="Arial"/>
        </w:rPr>
        <w:t>dbioru końcowego</w:t>
      </w:r>
      <w:r w:rsidR="00FE038B">
        <w:rPr>
          <w:rFonts w:ascii="Arial" w:hAnsi="Arial" w:cs="Arial"/>
        </w:rPr>
        <w:t xml:space="preserve"> lub gdy zostaną usunięte </w:t>
      </w:r>
      <w:r w:rsidR="00531005">
        <w:rPr>
          <w:rFonts w:ascii="Arial" w:hAnsi="Arial" w:cs="Arial"/>
        </w:rPr>
        <w:t xml:space="preserve">istotne </w:t>
      </w:r>
      <w:r w:rsidR="00FE038B">
        <w:rPr>
          <w:rFonts w:ascii="Arial" w:hAnsi="Arial" w:cs="Arial"/>
        </w:rPr>
        <w:t>w</w:t>
      </w:r>
      <w:r w:rsidR="00DA196F">
        <w:rPr>
          <w:rFonts w:ascii="Arial" w:hAnsi="Arial" w:cs="Arial"/>
        </w:rPr>
        <w:t>ady lub braki i usterki</w:t>
      </w:r>
      <w:r w:rsidR="00FE038B">
        <w:rPr>
          <w:rFonts w:ascii="Arial" w:hAnsi="Arial" w:cs="Arial"/>
        </w:rPr>
        <w:t>, wymienione w Protokole Odbioru, które ujawnią się w</w:t>
      </w:r>
      <w:r w:rsidR="00DA196F">
        <w:rPr>
          <w:rFonts w:ascii="Arial" w:hAnsi="Arial" w:cs="Arial"/>
        </w:rPr>
        <w:t xml:space="preserve"> ciągu terminu obowiązywania gwarancji</w:t>
      </w:r>
      <w:r w:rsidR="00322155" w:rsidRPr="00322155">
        <w:rPr>
          <w:rFonts w:ascii="Arial" w:hAnsi="Arial" w:cs="Arial"/>
        </w:rPr>
        <w:t>, na zasadach określonych w Regulaminie Odbioru.</w:t>
      </w:r>
      <w:r w:rsidRPr="00322155">
        <w:rPr>
          <w:rFonts w:ascii="Arial" w:hAnsi="Arial" w:cs="Arial"/>
        </w:rPr>
        <w:t xml:space="preserve"> </w:t>
      </w:r>
    </w:p>
    <w:p w14:paraId="1C418F28" w14:textId="729E0F89" w:rsidR="00322155" w:rsidRPr="001F7CB9" w:rsidRDefault="00322155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765E1A">
        <w:rPr>
          <w:rFonts w:ascii="Arial" w:hAnsi="Arial" w:cs="Arial"/>
          <w:b/>
        </w:rPr>
        <w:lastRenderedPageBreak/>
        <w:t xml:space="preserve">„Wada” </w:t>
      </w:r>
      <w:r w:rsidR="00AE32FA">
        <w:rPr>
          <w:rFonts w:ascii="Arial" w:hAnsi="Arial" w:cs="Arial"/>
        </w:rPr>
        <w:t>-</w:t>
      </w:r>
      <w:r w:rsidRPr="00765E1A">
        <w:rPr>
          <w:rFonts w:ascii="Arial" w:hAnsi="Arial" w:cs="Arial"/>
        </w:rPr>
        <w:t xml:space="preserve"> </w:t>
      </w:r>
      <w:r w:rsidR="00324197">
        <w:rPr>
          <w:rFonts w:ascii="Arial" w:hAnsi="Arial" w:cs="Arial"/>
        </w:rPr>
        <w:t xml:space="preserve">oznacza </w:t>
      </w:r>
      <w:r w:rsidRPr="00765E1A">
        <w:rPr>
          <w:rFonts w:ascii="Arial" w:hAnsi="Arial" w:cs="Arial"/>
        </w:rPr>
        <w:t>każd</w:t>
      </w:r>
      <w:r w:rsidR="00324197">
        <w:rPr>
          <w:rFonts w:ascii="Arial" w:hAnsi="Arial" w:cs="Arial"/>
        </w:rPr>
        <w:t>ą</w:t>
      </w:r>
      <w:r w:rsidRPr="00765E1A">
        <w:rPr>
          <w:rFonts w:ascii="Arial" w:hAnsi="Arial" w:cs="Arial"/>
        </w:rPr>
        <w:t xml:space="preserve"> niekorzystn</w:t>
      </w:r>
      <w:r w:rsidR="00324197">
        <w:rPr>
          <w:rFonts w:ascii="Arial" w:hAnsi="Arial" w:cs="Arial"/>
        </w:rPr>
        <w:t>ą</w:t>
      </w:r>
      <w:r w:rsidRPr="00765E1A">
        <w:rPr>
          <w:rFonts w:ascii="Arial" w:hAnsi="Arial" w:cs="Arial"/>
        </w:rPr>
        <w:t xml:space="preserve"> i niezamierzon</w:t>
      </w:r>
      <w:r w:rsidR="00324197">
        <w:rPr>
          <w:rFonts w:ascii="Arial" w:hAnsi="Arial" w:cs="Arial"/>
        </w:rPr>
        <w:t>ą</w:t>
      </w:r>
      <w:r w:rsidRPr="00765E1A">
        <w:rPr>
          <w:rFonts w:ascii="Arial" w:hAnsi="Arial" w:cs="Arial"/>
        </w:rPr>
        <w:t xml:space="preserve"> właściwość wybudowanego </w:t>
      </w:r>
      <w:r>
        <w:rPr>
          <w:rFonts w:ascii="Arial" w:hAnsi="Arial" w:cs="Arial"/>
        </w:rPr>
        <w:t>O</w:t>
      </w:r>
      <w:r w:rsidRPr="00765E1A">
        <w:rPr>
          <w:rFonts w:ascii="Arial" w:hAnsi="Arial" w:cs="Arial"/>
        </w:rPr>
        <w:t>biektu, utrudniając</w:t>
      </w:r>
      <w:r w:rsidR="000B3AE7">
        <w:rPr>
          <w:rFonts w:ascii="Arial" w:hAnsi="Arial" w:cs="Arial"/>
        </w:rPr>
        <w:t>ą</w:t>
      </w:r>
      <w:r w:rsidRPr="00765E1A">
        <w:rPr>
          <w:rFonts w:ascii="Arial" w:hAnsi="Arial" w:cs="Arial"/>
        </w:rPr>
        <w:t xml:space="preserve"> zgodne z przeznaczeniem korzystanie z niego bądź jego konserwację lub obniżająca jego estetykę albo komfort, j. Wadą jest nie tylko właściwość, lecz także stwierdzony brak właściwości Obiektu, o której Wyko</w:t>
      </w:r>
      <w:r w:rsidR="00AE32FA">
        <w:rPr>
          <w:rFonts w:ascii="Arial" w:hAnsi="Arial" w:cs="Arial"/>
        </w:rPr>
        <w:t>nawca zapewnił Zamawiającego. W </w:t>
      </w:r>
      <w:r w:rsidRPr="00765E1A">
        <w:rPr>
          <w:rFonts w:ascii="Arial" w:hAnsi="Arial" w:cs="Arial"/>
        </w:rPr>
        <w:t>odniesieniu do instalacji i urządzeń wadą jest także niemożność uzyskania wymaganych parametrów funkcjonalnych (ilości bądź jakości oraz funkcji), zawodność działania. Wadą jest też brak lub wadliwość dokumentacji technicznej, która</w:t>
      </w:r>
      <w:r w:rsidR="001C1F3D">
        <w:rPr>
          <w:rFonts w:ascii="Arial" w:hAnsi="Arial" w:cs="Arial"/>
        </w:rPr>
        <w:t xml:space="preserve"> </w:t>
      </w:r>
      <w:r w:rsidRPr="00765E1A">
        <w:rPr>
          <w:rFonts w:ascii="Arial" w:hAnsi="Arial" w:cs="Arial"/>
        </w:rPr>
        <w:t>na mocy Umowy Wykonawca winien przekazać Zamawiającemu, jak również nieprzekazanie rysunków powykonawczych, instrukcji konserwacji i obsługi, a także nieprzekazanie na osobnym nośniku programów bądź</w:t>
      </w:r>
      <w:r w:rsidRPr="001F7CB9">
        <w:rPr>
          <w:rFonts w:ascii="Arial" w:hAnsi="Arial" w:cs="Arial"/>
        </w:rPr>
        <w:t xml:space="preserve"> kodów sterujących potrzebnych do samodzielnego użytkowania zainstalowanych urządzeń bez odpłatnego udziału dostawcy.</w:t>
      </w:r>
    </w:p>
    <w:p w14:paraId="1A1DAE27" w14:textId="6E8B2D0C" w:rsidR="00322155" w:rsidRPr="00BD33C6" w:rsidRDefault="00322155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1F7CB9">
        <w:rPr>
          <w:rFonts w:ascii="Arial" w:hAnsi="Arial" w:cs="Arial"/>
        </w:rPr>
        <w:t>„</w:t>
      </w:r>
      <w:r w:rsidRPr="001F7CB9">
        <w:rPr>
          <w:rFonts w:ascii="Arial" w:hAnsi="Arial" w:cs="Arial"/>
          <w:b/>
        </w:rPr>
        <w:t>Wada Istotna</w:t>
      </w:r>
      <w:r>
        <w:rPr>
          <w:rFonts w:ascii="Arial" w:hAnsi="Arial" w:cs="Arial"/>
        </w:rPr>
        <w:t xml:space="preserve">” </w:t>
      </w:r>
      <w:r w:rsidR="00AE32FA">
        <w:rPr>
          <w:rFonts w:ascii="Arial" w:hAnsi="Arial" w:cs="Arial"/>
        </w:rPr>
        <w:t>-</w:t>
      </w:r>
      <w:r w:rsidRPr="001F7CB9">
        <w:rPr>
          <w:rFonts w:ascii="Arial" w:hAnsi="Arial" w:cs="Arial"/>
        </w:rPr>
        <w:t xml:space="preserve"> </w:t>
      </w:r>
      <w:r w:rsidR="00324197">
        <w:rPr>
          <w:rFonts w:ascii="Arial" w:hAnsi="Arial" w:cs="Arial"/>
        </w:rPr>
        <w:t xml:space="preserve">oznacza każdą </w:t>
      </w:r>
      <w:r w:rsidR="005358E5">
        <w:rPr>
          <w:rFonts w:ascii="Arial" w:hAnsi="Arial" w:cs="Arial"/>
        </w:rPr>
        <w:t>W</w:t>
      </w:r>
      <w:r w:rsidRPr="001F7CB9">
        <w:rPr>
          <w:rFonts w:ascii="Arial" w:hAnsi="Arial" w:cs="Arial"/>
        </w:rPr>
        <w:t>ad</w:t>
      </w:r>
      <w:r w:rsidR="00324197">
        <w:rPr>
          <w:rFonts w:ascii="Arial" w:hAnsi="Arial" w:cs="Arial"/>
        </w:rPr>
        <w:t>ę</w:t>
      </w:r>
      <w:r w:rsidRPr="001F7CB9">
        <w:rPr>
          <w:rFonts w:ascii="Arial" w:hAnsi="Arial" w:cs="Arial"/>
        </w:rPr>
        <w:t xml:space="preserve"> </w:t>
      </w:r>
      <w:r w:rsidR="000A0FDA">
        <w:rPr>
          <w:rFonts w:ascii="Arial" w:hAnsi="Arial" w:cs="Arial"/>
        </w:rPr>
        <w:t xml:space="preserve">która czyni całość lub część obiektu będącego Przedmiotem Umowy niezdatnym do umówionego użytku zgodnego z przeznaczeniem </w:t>
      </w:r>
      <w:r w:rsidR="000B3AE7">
        <w:rPr>
          <w:rFonts w:ascii="Arial" w:hAnsi="Arial" w:cs="Arial"/>
        </w:rPr>
        <w:t xml:space="preserve">wynikającym z zawartej Umowy </w:t>
      </w:r>
      <w:r w:rsidR="000A0FDA" w:rsidRPr="00EA3503">
        <w:rPr>
          <w:rFonts w:ascii="Arial" w:hAnsi="Arial" w:cs="Arial"/>
        </w:rPr>
        <w:t>lub prowadzi do wykonania Prac w sposób w sprzeciwiający się Umowie</w:t>
      </w:r>
      <w:r w:rsidRPr="001F7CB9">
        <w:rPr>
          <w:rFonts w:ascii="Arial" w:hAnsi="Arial" w:cs="Arial"/>
          <w:bCs/>
        </w:rPr>
        <w:t xml:space="preserve">, </w:t>
      </w:r>
      <w:r w:rsidR="000B3AE7">
        <w:rPr>
          <w:rFonts w:ascii="Arial" w:hAnsi="Arial" w:cs="Arial"/>
        </w:rPr>
        <w:t xml:space="preserve">której wystąpienie uzasadnia odmowę </w:t>
      </w:r>
      <w:r w:rsidR="005B235A">
        <w:rPr>
          <w:rFonts w:ascii="Arial" w:hAnsi="Arial" w:cs="Arial"/>
        </w:rPr>
        <w:t>odbio</w:t>
      </w:r>
      <w:r w:rsidRPr="001F7CB9">
        <w:rPr>
          <w:rFonts w:ascii="Arial" w:hAnsi="Arial" w:cs="Arial"/>
        </w:rPr>
        <w:t>r</w:t>
      </w:r>
      <w:r w:rsidR="000B3AE7">
        <w:rPr>
          <w:rFonts w:ascii="Arial" w:hAnsi="Arial" w:cs="Arial"/>
        </w:rPr>
        <w:t>u</w:t>
      </w:r>
      <w:r w:rsidRPr="001F7CB9">
        <w:rPr>
          <w:rFonts w:ascii="Arial" w:hAnsi="Arial" w:cs="Arial"/>
        </w:rPr>
        <w:t xml:space="preserve"> Prac.</w:t>
      </w:r>
    </w:p>
    <w:p w14:paraId="01558EB9" w14:textId="76F07676" w:rsidR="00322155" w:rsidRPr="00322155" w:rsidRDefault="00322155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BD33C6">
        <w:rPr>
          <w:rFonts w:ascii="Arial" w:hAnsi="Arial" w:cs="Arial"/>
          <w:b/>
        </w:rPr>
        <w:t>„Awaria</w:t>
      </w:r>
      <w:r>
        <w:rPr>
          <w:rFonts w:ascii="Arial" w:hAnsi="Arial" w:cs="Arial"/>
        </w:rPr>
        <w:t xml:space="preserve">” </w:t>
      </w:r>
      <w:r w:rsidR="007062AB">
        <w:rPr>
          <w:rFonts w:ascii="Arial" w:hAnsi="Arial" w:cs="Arial"/>
        </w:rPr>
        <w:t>-</w:t>
      </w:r>
      <w:r w:rsidRPr="00BD33C6">
        <w:rPr>
          <w:rFonts w:ascii="Arial" w:hAnsi="Arial" w:cs="Arial"/>
        </w:rPr>
        <w:t xml:space="preserve"> </w:t>
      </w:r>
      <w:r w:rsidR="00324197">
        <w:rPr>
          <w:rFonts w:ascii="Arial" w:hAnsi="Arial" w:cs="Arial"/>
        </w:rPr>
        <w:t xml:space="preserve">oznacza każdą </w:t>
      </w:r>
      <w:r w:rsidRPr="00BD33C6">
        <w:rPr>
          <w:rFonts w:ascii="Arial" w:hAnsi="Arial" w:cs="Arial"/>
        </w:rPr>
        <w:t>nagł</w:t>
      </w:r>
      <w:r w:rsidR="00324197">
        <w:rPr>
          <w:rFonts w:ascii="Arial" w:hAnsi="Arial" w:cs="Arial"/>
        </w:rPr>
        <w:t>ą</w:t>
      </w:r>
      <w:r w:rsidRPr="00BD33C6">
        <w:rPr>
          <w:rFonts w:ascii="Arial" w:hAnsi="Arial" w:cs="Arial"/>
        </w:rPr>
        <w:t xml:space="preserve"> i niespodziewan</w:t>
      </w:r>
      <w:r w:rsidR="00324197">
        <w:rPr>
          <w:rFonts w:ascii="Arial" w:hAnsi="Arial" w:cs="Arial"/>
        </w:rPr>
        <w:t>ą</w:t>
      </w:r>
      <w:r w:rsidRPr="00BD33C6">
        <w:rPr>
          <w:rFonts w:ascii="Arial" w:hAnsi="Arial" w:cs="Arial"/>
        </w:rPr>
        <w:t xml:space="preserve"> wad</w:t>
      </w:r>
      <w:r w:rsidR="00324197">
        <w:rPr>
          <w:rFonts w:ascii="Arial" w:hAnsi="Arial" w:cs="Arial"/>
        </w:rPr>
        <w:t>ę</w:t>
      </w:r>
      <w:r w:rsidRPr="00BD33C6">
        <w:rPr>
          <w:rFonts w:ascii="Arial" w:hAnsi="Arial" w:cs="Arial"/>
        </w:rPr>
        <w:t xml:space="preserve"> lub usterk</w:t>
      </w:r>
      <w:r w:rsidR="00324197">
        <w:rPr>
          <w:rFonts w:ascii="Arial" w:hAnsi="Arial" w:cs="Arial"/>
        </w:rPr>
        <w:t>ę</w:t>
      </w:r>
      <w:r w:rsidRPr="00BD33C6">
        <w:rPr>
          <w:rFonts w:ascii="Arial" w:hAnsi="Arial" w:cs="Arial"/>
        </w:rPr>
        <w:t xml:space="preserve"> powodując</w:t>
      </w:r>
      <w:r w:rsidR="008B2FED">
        <w:rPr>
          <w:rFonts w:ascii="Arial" w:hAnsi="Arial" w:cs="Arial"/>
        </w:rPr>
        <w:t>ą</w:t>
      </w:r>
      <w:r w:rsidRPr="00BD33C6">
        <w:rPr>
          <w:rFonts w:ascii="Arial" w:hAnsi="Arial" w:cs="Arial"/>
        </w:rPr>
        <w:t xml:space="preserve"> stan niesprawności Obiektu lub urządzenia, uniemożliwiający jego prawidłowe funkcjonowanie, niewłaściwe działanie lub całkowite unieruchomienie.</w:t>
      </w:r>
    </w:p>
    <w:p w14:paraId="3C6FA5FF" w14:textId="316340D5" w:rsidR="00322155" w:rsidRPr="00322155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1C1F3D">
        <w:rPr>
          <w:rFonts w:ascii="Arial" w:hAnsi="Arial" w:cs="Arial"/>
          <w:b/>
          <w:bCs/>
        </w:rPr>
        <w:t>„Siła wyższa</w:t>
      </w:r>
      <w:r w:rsidR="00311EE7" w:rsidRPr="001C1F3D">
        <w:rPr>
          <w:rFonts w:ascii="Arial" w:hAnsi="Arial" w:cs="Arial"/>
          <w:b/>
          <w:bCs/>
        </w:rPr>
        <w:t>”</w:t>
      </w:r>
      <w:r w:rsidR="00311EE7" w:rsidRPr="00322155">
        <w:rPr>
          <w:rFonts w:ascii="Arial" w:hAnsi="Arial" w:cs="Arial"/>
        </w:rPr>
        <w:t xml:space="preserve"> </w:t>
      </w:r>
      <w:r w:rsidRPr="00322155">
        <w:rPr>
          <w:rFonts w:ascii="Arial" w:hAnsi="Arial" w:cs="Arial"/>
        </w:rPr>
        <w:t xml:space="preserve">- oznacza </w:t>
      </w:r>
      <w:r w:rsidR="00324197">
        <w:rPr>
          <w:rFonts w:ascii="Arial" w:hAnsi="Arial" w:cs="Arial"/>
        </w:rPr>
        <w:t xml:space="preserve">każde </w:t>
      </w:r>
      <w:r w:rsidRPr="00322155">
        <w:rPr>
          <w:rFonts w:ascii="Arial" w:hAnsi="Arial" w:cs="Arial"/>
        </w:rPr>
        <w:t>nadzwyczajne, zewnętrzne i niemożliwe do zapobieżenia</w:t>
      </w:r>
      <w:r w:rsidR="00324197" w:rsidRPr="00324197">
        <w:rPr>
          <w:rFonts w:ascii="Arial" w:hAnsi="Arial" w:cs="Arial"/>
        </w:rPr>
        <w:t xml:space="preserve"> </w:t>
      </w:r>
      <w:r w:rsidR="00324197" w:rsidRPr="00322155">
        <w:rPr>
          <w:rFonts w:ascii="Arial" w:hAnsi="Arial" w:cs="Arial"/>
        </w:rPr>
        <w:t>zdarzenie</w:t>
      </w:r>
      <w:r w:rsidRPr="00322155">
        <w:rPr>
          <w:rFonts w:ascii="Arial" w:hAnsi="Arial" w:cs="Arial"/>
        </w:rPr>
        <w:t>, którego Strony, pomimo dochowania należytej staranności, nie mogły przewidzieć i unikn</w:t>
      </w:r>
      <w:r w:rsidR="00CD1501">
        <w:rPr>
          <w:rFonts w:ascii="Arial" w:hAnsi="Arial" w:cs="Arial"/>
        </w:rPr>
        <w:t xml:space="preserve">ąć w chwili </w:t>
      </w:r>
      <w:r w:rsidR="00CD1501">
        <w:rPr>
          <w:rFonts w:ascii="Arial" w:hAnsi="Arial" w:cs="Arial"/>
        </w:rPr>
        <w:lastRenderedPageBreak/>
        <w:t xml:space="preserve">zawierania Umowy, </w:t>
      </w:r>
      <w:r w:rsidR="007232FF">
        <w:rPr>
          <w:rFonts w:ascii="Arial" w:hAnsi="Arial" w:cs="Arial"/>
        </w:rPr>
        <w:t xml:space="preserve">których skutki są niemożliwe do zapobieżenia, </w:t>
      </w:r>
      <w:r w:rsidRPr="00322155">
        <w:rPr>
          <w:rFonts w:ascii="Arial" w:hAnsi="Arial" w:cs="Arial"/>
        </w:rPr>
        <w:t>przy czym Strony nie przyczyniły się do jego zajścia</w:t>
      </w:r>
      <w:r w:rsidR="00CD1501">
        <w:rPr>
          <w:rFonts w:ascii="Arial" w:hAnsi="Arial" w:cs="Arial"/>
        </w:rPr>
        <w:t>; w pojęciu tym zawierają się w </w:t>
      </w:r>
      <w:r w:rsidRPr="00322155">
        <w:rPr>
          <w:rFonts w:ascii="Arial" w:hAnsi="Arial" w:cs="Arial"/>
        </w:rPr>
        <w:t>szczególności:</w:t>
      </w:r>
    </w:p>
    <w:p w14:paraId="04410BE4" w14:textId="0C310D0C" w:rsidR="005929F8" w:rsidRPr="00322155" w:rsidRDefault="00A201F9" w:rsidP="008C4BB8">
      <w:pPr>
        <w:pStyle w:val="Akapitzlist"/>
        <w:numPr>
          <w:ilvl w:val="2"/>
          <w:numId w:val="28"/>
        </w:numPr>
        <w:tabs>
          <w:tab w:val="left" w:pos="993"/>
        </w:tabs>
        <w:ind w:left="1843" w:hanging="850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</w:rPr>
        <w:t>katastrofy takie jak powodzie, huragany, trzęsienia ziemi lub skażenia chemiczne, epidemie oraz inne, niewy</w:t>
      </w:r>
      <w:r w:rsidR="00AE32FA">
        <w:rPr>
          <w:rFonts w:ascii="Arial" w:hAnsi="Arial" w:cs="Arial"/>
        </w:rPr>
        <w:t>mienione katastrofy naturalne i </w:t>
      </w:r>
      <w:r w:rsidRPr="00322155">
        <w:rPr>
          <w:rFonts w:ascii="Arial" w:hAnsi="Arial" w:cs="Arial"/>
        </w:rPr>
        <w:t xml:space="preserve">państwowe </w:t>
      </w:r>
      <w:r w:rsidR="00B30E62" w:rsidRPr="00322155">
        <w:rPr>
          <w:rFonts w:ascii="Arial" w:hAnsi="Arial" w:cs="Arial"/>
        </w:rPr>
        <w:t>ogłoszone przez właściwe władze;</w:t>
      </w:r>
    </w:p>
    <w:p w14:paraId="4E71D4E9" w14:textId="53639CF2" w:rsidR="005929F8" w:rsidRDefault="00A201F9" w:rsidP="008C4BB8">
      <w:pPr>
        <w:pStyle w:val="Akapitzlist"/>
        <w:numPr>
          <w:ilvl w:val="2"/>
          <w:numId w:val="28"/>
        </w:numPr>
        <w:tabs>
          <w:tab w:val="left" w:pos="1843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 xml:space="preserve">wojna lub </w:t>
      </w:r>
      <w:r w:rsidR="00E4733E">
        <w:rPr>
          <w:rFonts w:ascii="Arial" w:hAnsi="Arial" w:cs="Arial"/>
        </w:rPr>
        <w:t xml:space="preserve">inne </w:t>
      </w:r>
      <w:r w:rsidRPr="005929F8">
        <w:rPr>
          <w:rFonts w:ascii="Arial" w:hAnsi="Arial" w:cs="Arial"/>
        </w:rPr>
        <w:t xml:space="preserve">działania </w:t>
      </w:r>
      <w:r w:rsidR="00E4733E">
        <w:rPr>
          <w:rFonts w:ascii="Arial" w:hAnsi="Arial" w:cs="Arial"/>
        </w:rPr>
        <w:t>związane z obronnością i bezpieczeństwem Państwa</w:t>
      </w:r>
      <w:r w:rsidRPr="005929F8">
        <w:rPr>
          <w:rFonts w:ascii="Arial" w:hAnsi="Arial" w:cs="Arial"/>
        </w:rPr>
        <w:t xml:space="preserve"> </w:t>
      </w:r>
      <w:r w:rsidR="00E4733E">
        <w:rPr>
          <w:rFonts w:ascii="Arial" w:hAnsi="Arial" w:cs="Arial"/>
        </w:rPr>
        <w:t xml:space="preserve">Polskiego, </w:t>
      </w:r>
      <w:r w:rsidRPr="005929F8">
        <w:rPr>
          <w:rFonts w:ascii="Arial" w:hAnsi="Arial" w:cs="Arial"/>
        </w:rPr>
        <w:t>jak również rewolucje lub zamieszki obejmujące swoim zasięgiem przynajmniej fragment terytorium Państwa Polskiego, wpływające bezpośrednio lub pośrednio</w:t>
      </w:r>
      <w:r w:rsidR="00B30E62">
        <w:rPr>
          <w:rFonts w:ascii="Arial" w:hAnsi="Arial" w:cs="Arial"/>
        </w:rPr>
        <w:t xml:space="preserve"> na realizację Przedmiotu Umowy;</w:t>
      </w:r>
    </w:p>
    <w:p w14:paraId="0001D97F" w14:textId="77777777" w:rsidR="005929F8" w:rsidRDefault="00A201F9" w:rsidP="008C4BB8">
      <w:pPr>
        <w:pStyle w:val="Akapitzlist"/>
        <w:numPr>
          <w:ilvl w:val="2"/>
          <w:numId w:val="28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>inne akty terroryzmu lub przemocy, takie jak bunt</w:t>
      </w:r>
      <w:r w:rsidR="00B30E62">
        <w:rPr>
          <w:rFonts w:ascii="Arial" w:hAnsi="Arial" w:cs="Arial"/>
        </w:rPr>
        <w:t>, powstanie blokada czy sabotaż;</w:t>
      </w:r>
    </w:p>
    <w:p w14:paraId="6201915C" w14:textId="77777777" w:rsidR="00A201F9" w:rsidRPr="005929F8" w:rsidRDefault="00A201F9" w:rsidP="008C4BB8">
      <w:pPr>
        <w:pStyle w:val="Akapitzlist"/>
        <w:numPr>
          <w:ilvl w:val="2"/>
          <w:numId w:val="28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>akty nieposłuszeństwa obywatelskiego, demonstracje oraz inne rozruchy społeczne, z wyłączeniem wewnętrzny</w:t>
      </w:r>
      <w:r w:rsidR="005929F8">
        <w:rPr>
          <w:rFonts w:ascii="Arial" w:hAnsi="Arial" w:cs="Arial"/>
        </w:rPr>
        <w:t>ch sporów pracowniczych u Stron</w:t>
      </w:r>
      <w:r w:rsidR="00B30E62">
        <w:rPr>
          <w:rFonts w:ascii="Arial" w:hAnsi="Arial" w:cs="Arial"/>
        </w:rPr>
        <w:t>;</w:t>
      </w:r>
    </w:p>
    <w:p w14:paraId="72553B2E" w14:textId="362E5053" w:rsidR="001125B3" w:rsidRDefault="00A201F9" w:rsidP="00F64A03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A35558">
        <w:rPr>
          <w:rFonts w:ascii="Arial" w:hAnsi="Arial" w:cs="Arial"/>
        </w:rPr>
        <w:t>W razie wątpliwości</w:t>
      </w:r>
      <w:r w:rsidR="00C37AB9">
        <w:rPr>
          <w:rFonts w:ascii="Arial" w:hAnsi="Arial" w:cs="Arial"/>
        </w:rPr>
        <w:t>:</w:t>
      </w:r>
      <w:r w:rsidRPr="00A35558">
        <w:rPr>
          <w:rFonts w:ascii="Arial" w:hAnsi="Arial" w:cs="Arial"/>
        </w:rPr>
        <w:t xml:space="preserve"> warunki pogodowe</w:t>
      </w:r>
      <w:r w:rsidR="00C37AB9">
        <w:rPr>
          <w:rFonts w:ascii="Arial" w:hAnsi="Arial" w:cs="Arial"/>
        </w:rPr>
        <w:t xml:space="preserve"> (</w:t>
      </w:r>
      <w:r w:rsidRPr="00A35558">
        <w:rPr>
          <w:rFonts w:ascii="Arial" w:hAnsi="Arial" w:cs="Arial"/>
        </w:rPr>
        <w:t>w tym niskie temperatury</w:t>
      </w:r>
      <w:r w:rsidR="00C37AB9">
        <w:rPr>
          <w:rFonts w:ascii="Arial" w:hAnsi="Arial" w:cs="Arial"/>
        </w:rPr>
        <w:t>) oraz stan zagrożenia epidemiologicznego COVID – 19</w:t>
      </w:r>
      <w:r w:rsidR="000538F0">
        <w:rPr>
          <w:rFonts w:ascii="Arial" w:hAnsi="Arial" w:cs="Arial"/>
        </w:rPr>
        <w:t>, stan epidemii COVID – 19,</w:t>
      </w:r>
      <w:r w:rsidR="00C37AB9">
        <w:rPr>
          <w:rFonts w:ascii="Arial" w:hAnsi="Arial" w:cs="Arial"/>
        </w:rPr>
        <w:t xml:space="preserve"> nie stanowią </w:t>
      </w:r>
      <w:r w:rsidR="007232FF">
        <w:rPr>
          <w:rFonts w:ascii="Arial" w:hAnsi="Arial" w:cs="Arial"/>
        </w:rPr>
        <w:t>S</w:t>
      </w:r>
      <w:r w:rsidR="00C37AB9">
        <w:rPr>
          <w:rFonts w:ascii="Arial" w:hAnsi="Arial" w:cs="Arial"/>
        </w:rPr>
        <w:t xml:space="preserve">iły </w:t>
      </w:r>
      <w:r w:rsidR="007232FF">
        <w:rPr>
          <w:rFonts w:ascii="Arial" w:hAnsi="Arial" w:cs="Arial"/>
        </w:rPr>
        <w:t>Wyższej</w:t>
      </w:r>
      <w:r w:rsidRPr="00A35558">
        <w:rPr>
          <w:rFonts w:ascii="Arial" w:hAnsi="Arial" w:cs="Arial"/>
        </w:rPr>
        <w:t xml:space="preserve">,  </w:t>
      </w:r>
      <w:r w:rsidR="005929F8">
        <w:rPr>
          <w:rFonts w:ascii="Arial" w:hAnsi="Arial" w:cs="Arial"/>
        </w:rPr>
        <w:t>w rozumieniu niniejszej Umowy.</w:t>
      </w:r>
      <w:r w:rsidR="00C37AB9">
        <w:rPr>
          <w:rFonts w:ascii="Arial" w:hAnsi="Arial" w:cs="Arial"/>
        </w:rPr>
        <w:t xml:space="preserve"> </w:t>
      </w:r>
    </w:p>
    <w:p w14:paraId="72238CCA" w14:textId="5F7EA105" w:rsidR="00A62A69" w:rsidRDefault="00F07128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1C1F3D">
        <w:rPr>
          <w:rFonts w:ascii="Arial" w:hAnsi="Arial" w:cs="Arial"/>
          <w:b/>
          <w:bCs/>
        </w:rPr>
        <w:t>„MWWO-U”</w:t>
      </w:r>
      <w:r w:rsidR="007062AB">
        <w:rPr>
          <w:rFonts w:ascii="Arial" w:hAnsi="Arial" w:cs="Arial"/>
        </w:rPr>
        <w:t xml:space="preserve"> - </w:t>
      </w:r>
      <w:r w:rsidRPr="00A62A69">
        <w:rPr>
          <w:rFonts w:ascii="Arial" w:hAnsi="Arial" w:cs="Arial"/>
        </w:rPr>
        <w:t xml:space="preserve">oznacza </w:t>
      </w:r>
      <w:r w:rsidR="008B2FED" w:rsidRPr="005B7930">
        <w:rPr>
          <w:rFonts w:ascii="Arial" w:hAnsi="Arial" w:cs="Arial"/>
        </w:rPr>
        <w:t>dokument inicjujący proces realizacji zadania rzeczowego (lub jego części) o charakterze budowlanym wynikający z określonej potrzeby, opisujący ją w sposób wystarczający do identyfikacji infrastruktury niezbędnej dla jej zaspokojenia</w:t>
      </w:r>
      <w:r w:rsidR="00755338">
        <w:rPr>
          <w:rFonts w:ascii="Arial" w:hAnsi="Arial" w:cs="Arial"/>
        </w:rPr>
        <w:t xml:space="preserve">, zawierający </w:t>
      </w:r>
      <w:r w:rsidR="00755338" w:rsidRPr="00A62A69">
        <w:rPr>
          <w:rFonts w:ascii="Arial" w:hAnsi="Arial" w:cs="Arial"/>
        </w:rPr>
        <w:t>minimalne wojskowe wymagania organizacyjno-użytkowe</w:t>
      </w:r>
      <w:ins w:id="3" w:author="Jóźwicka Aleksandra" w:date="2024-08-21T14:12:00Z">
        <w:r w:rsidR="00506993">
          <w:rPr>
            <w:rFonts w:ascii="Arial" w:hAnsi="Arial" w:cs="Arial"/>
          </w:rPr>
          <w:t>.</w:t>
        </w:r>
      </w:ins>
      <w:del w:id="4" w:author="Jóźwicka Aleksandra" w:date="2024-08-21T14:12:00Z">
        <w:r w:rsidR="00755338" w:rsidDel="00506993">
          <w:rPr>
            <w:rFonts w:ascii="Arial" w:hAnsi="Arial" w:cs="Arial"/>
          </w:rPr>
          <w:delText>,</w:delText>
        </w:r>
      </w:del>
    </w:p>
    <w:p w14:paraId="5C74CDF1" w14:textId="568167C4" w:rsidR="007062AB" w:rsidRPr="007062AB" w:rsidRDefault="007062AB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„WI” </w:t>
      </w:r>
      <w:r w:rsidR="008B2FED">
        <w:rPr>
          <w:rFonts w:ascii="Arial" w:hAnsi="Arial" w:cs="Arial"/>
          <w:bCs/>
        </w:rPr>
        <w:t>–</w:t>
      </w:r>
      <w:r w:rsidR="00FF1D72" w:rsidRPr="00FF1D72">
        <w:rPr>
          <w:rFonts w:ascii="Arial" w:hAnsi="Arial" w:cs="Arial"/>
        </w:rPr>
        <w:t xml:space="preserve"> </w:t>
      </w:r>
      <w:r w:rsidR="008B2FED">
        <w:rPr>
          <w:rFonts w:ascii="Arial" w:hAnsi="Arial" w:cs="Arial"/>
        </w:rPr>
        <w:t xml:space="preserve">oznacza wniosek inwestycyjny, </w:t>
      </w:r>
      <w:r w:rsidR="00FF1D72" w:rsidRPr="00FF1D72">
        <w:rPr>
          <w:rFonts w:ascii="Arial" w:hAnsi="Arial" w:cs="Arial"/>
        </w:rPr>
        <w:t>dokument inicjujący proces realizacji zadania rzeczowego (lub jego części) o charakterze budowlanym wynikający z określonej potrzeby, opisujący ją w sposób wystarczający do identyfikacji infrastruktury niezbędnej dla jej zaspokojenia</w:t>
      </w:r>
      <w:r w:rsidR="00FF1D72">
        <w:rPr>
          <w:rFonts w:ascii="Arial" w:hAnsi="Arial" w:cs="Arial"/>
        </w:rPr>
        <w:t>.</w:t>
      </w:r>
    </w:p>
    <w:p w14:paraId="124005B8" w14:textId="693095CD" w:rsidR="00A201F9" w:rsidRPr="00437DFD" w:rsidRDefault="00A62A69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i/>
        </w:rPr>
      </w:pPr>
      <w:r w:rsidRPr="007062AB">
        <w:rPr>
          <w:rFonts w:ascii="Arial" w:hAnsi="Arial" w:cs="Arial"/>
          <w:b/>
          <w:bCs/>
        </w:rPr>
        <w:t xml:space="preserve">„ustawa PZP” </w:t>
      </w:r>
      <w:r w:rsidRPr="007062AB">
        <w:rPr>
          <w:rFonts w:ascii="Arial" w:hAnsi="Arial" w:cs="Arial"/>
          <w:bCs/>
        </w:rPr>
        <w:t>-</w:t>
      </w:r>
      <w:r w:rsidRPr="007062AB">
        <w:rPr>
          <w:rFonts w:ascii="Arial" w:hAnsi="Arial" w:cs="Arial"/>
          <w:b/>
          <w:bCs/>
        </w:rPr>
        <w:t xml:space="preserve"> </w:t>
      </w:r>
      <w:r w:rsidRPr="007062AB">
        <w:rPr>
          <w:rFonts w:ascii="Arial" w:hAnsi="Arial" w:cs="Arial"/>
        </w:rPr>
        <w:t>oznacza</w:t>
      </w:r>
      <w:r w:rsidR="00F07128" w:rsidRPr="007062AB">
        <w:rPr>
          <w:rFonts w:ascii="Arial" w:hAnsi="Arial" w:cs="Arial"/>
          <w:b/>
          <w:bCs/>
        </w:rPr>
        <w:t xml:space="preserve"> </w:t>
      </w:r>
      <w:r w:rsidRPr="00437DFD">
        <w:rPr>
          <w:rFonts w:ascii="Arial" w:hAnsi="Arial" w:cs="Arial"/>
          <w:i/>
        </w:rPr>
        <w:t xml:space="preserve">ustawę </w:t>
      </w:r>
      <w:r w:rsidR="00732472" w:rsidRPr="00437DFD">
        <w:rPr>
          <w:rFonts w:ascii="Arial" w:hAnsi="Arial" w:cs="Arial"/>
          <w:i/>
        </w:rPr>
        <w:t xml:space="preserve">z dnia 11 września 2019 r. </w:t>
      </w:r>
      <w:r w:rsidR="00437DFD" w:rsidRPr="00437DFD">
        <w:rPr>
          <w:rFonts w:ascii="Arial" w:hAnsi="Arial" w:cs="Arial"/>
          <w:i/>
        </w:rPr>
        <w:t xml:space="preserve">– </w:t>
      </w:r>
      <w:r w:rsidRPr="00437DFD">
        <w:rPr>
          <w:rFonts w:ascii="Arial" w:hAnsi="Arial" w:cs="Arial"/>
          <w:i/>
        </w:rPr>
        <w:t>Prawo zamówień publicznych (</w:t>
      </w:r>
      <w:r w:rsidR="000D06DF">
        <w:rPr>
          <w:rFonts w:ascii="Arial" w:hAnsi="Arial" w:cs="Arial"/>
          <w:i/>
        </w:rPr>
        <w:t>Dz.</w:t>
      </w:r>
      <w:r w:rsidR="00437DFD" w:rsidRPr="00437DFD">
        <w:rPr>
          <w:rFonts w:ascii="Arial" w:hAnsi="Arial" w:cs="Arial"/>
          <w:i/>
        </w:rPr>
        <w:t>U. z 2023 r. poz. 1605 z późn. zm.).</w:t>
      </w:r>
    </w:p>
    <w:p w14:paraId="35D26E7A" w14:textId="77777777" w:rsidR="00F07128" w:rsidRDefault="00F07128" w:rsidP="005929F8">
      <w:pPr>
        <w:pStyle w:val="Tekstpodstawowy"/>
        <w:outlineLvl w:val="0"/>
        <w:rPr>
          <w:rFonts w:ascii="Arial" w:hAnsi="Arial" w:cs="Arial"/>
          <w:b/>
          <w:bCs/>
          <w:color w:val="auto"/>
          <w:szCs w:val="24"/>
        </w:rPr>
      </w:pPr>
    </w:p>
    <w:p w14:paraId="3D281CDD" w14:textId="77777777" w:rsidR="006E769B" w:rsidRDefault="002822E0" w:rsidP="00EB09D0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5" w:name="_Toc95809758"/>
      <w:r w:rsidRPr="00EB09D0">
        <w:rPr>
          <w:rFonts w:ascii="Arial" w:hAnsi="Arial" w:cs="Arial"/>
          <w:b/>
          <w:bCs/>
          <w:color w:val="auto"/>
          <w:szCs w:val="24"/>
        </w:rPr>
        <w:t>§ 1</w:t>
      </w:r>
      <w:r w:rsidR="00EB09D0" w:rsidRPr="00EB09D0">
        <w:rPr>
          <w:rFonts w:ascii="Arial" w:hAnsi="Arial" w:cs="Arial"/>
          <w:b/>
          <w:bCs/>
          <w:color w:val="auto"/>
          <w:szCs w:val="24"/>
        </w:rPr>
        <w:t>.</w:t>
      </w:r>
      <w:r w:rsidR="00EB09D0">
        <w:rPr>
          <w:rFonts w:ascii="Arial" w:hAnsi="Arial" w:cs="Arial"/>
          <w:color w:val="auto"/>
          <w:szCs w:val="24"/>
        </w:rPr>
        <w:t xml:space="preserve"> </w:t>
      </w:r>
      <w:r w:rsidR="006E769B">
        <w:rPr>
          <w:rFonts w:ascii="Arial" w:hAnsi="Arial" w:cs="Arial"/>
          <w:b/>
          <w:color w:val="auto"/>
          <w:szCs w:val="24"/>
        </w:rPr>
        <w:t>Przedmiot umowy</w:t>
      </w:r>
      <w:bookmarkEnd w:id="5"/>
    </w:p>
    <w:p w14:paraId="46E82CE4" w14:textId="77777777" w:rsidR="006E769B" w:rsidRDefault="006E769B" w:rsidP="006E769B">
      <w:pPr>
        <w:jc w:val="both"/>
        <w:rPr>
          <w:rFonts w:ascii="Arial" w:hAnsi="Arial" w:cs="Arial"/>
          <w:b/>
        </w:rPr>
      </w:pPr>
    </w:p>
    <w:p w14:paraId="540F022A" w14:textId="1FEB781E" w:rsidR="00B62812" w:rsidRPr="007C5892" w:rsidRDefault="00C664AD" w:rsidP="008C4BB8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  <w:spacing w:val="-4"/>
        </w:rPr>
      </w:pPr>
      <w:r w:rsidRPr="00E71201">
        <w:rPr>
          <w:rFonts w:ascii="Arial" w:hAnsi="Arial" w:cs="Arial"/>
        </w:rPr>
        <w:t xml:space="preserve">Na podstawie postępowania o udzielenie zamówienia publicznego </w:t>
      </w:r>
      <w:r w:rsidR="00EF50AC">
        <w:rPr>
          <w:rFonts w:ascii="Arial" w:hAnsi="Arial" w:cs="Arial"/>
        </w:rPr>
        <w:t xml:space="preserve">w trybie przetargu jednoetapowego w dziedzinie obronności i bezpieczeństwa na podstawie Regulaminu </w:t>
      </w:r>
      <w:r w:rsidR="00EF50AC" w:rsidRPr="00EF50AC">
        <w:rPr>
          <w:rFonts w:ascii="Arial" w:hAnsi="Arial" w:cs="Arial"/>
        </w:rPr>
        <w:t xml:space="preserve">wewnętrznego SZI art. 2 ust. 1 pkt 3 </w:t>
      </w:r>
      <w:r w:rsidRPr="00EF50AC">
        <w:rPr>
          <w:rFonts w:ascii="Arial" w:hAnsi="Arial" w:cs="Arial"/>
        </w:rPr>
        <w:t>– ustawy PZP tj.</w:t>
      </w:r>
      <w:r w:rsidR="006E769B" w:rsidRPr="00EF50AC">
        <w:rPr>
          <w:rFonts w:ascii="Arial" w:hAnsi="Arial" w:cs="Arial"/>
        </w:rPr>
        <w:t xml:space="preserve"> </w:t>
      </w:r>
      <w:r w:rsidR="009437C4" w:rsidRPr="00EF50AC">
        <w:rPr>
          <w:rFonts w:ascii="Arial" w:hAnsi="Arial" w:cs="Arial"/>
        </w:rPr>
        <w:t xml:space="preserve">zamówienia </w:t>
      </w:r>
      <w:r w:rsidR="000C31D8" w:rsidRPr="00EF50AC">
        <w:rPr>
          <w:rFonts w:ascii="Arial" w:hAnsi="Arial" w:cs="Arial"/>
        </w:rPr>
        <w:t>……………………….</w:t>
      </w:r>
      <w:r w:rsidR="00F51EBA" w:rsidRPr="00EF50AC">
        <w:rPr>
          <w:rFonts w:ascii="Arial" w:hAnsi="Arial" w:cs="Arial"/>
        </w:rPr>
        <w:t xml:space="preserve"> rozstrzygniętego w </w:t>
      </w:r>
      <w:r w:rsidR="006E769B" w:rsidRPr="00EF50AC">
        <w:rPr>
          <w:rFonts w:ascii="Arial" w:hAnsi="Arial" w:cs="Arial"/>
        </w:rPr>
        <w:t xml:space="preserve">dniu ……………r. (sprawa nr …………), </w:t>
      </w:r>
      <w:r w:rsidR="00074260" w:rsidRPr="00EF50AC">
        <w:rPr>
          <w:rFonts w:ascii="Arial" w:hAnsi="Arial" w:cs="Arial"/>
        </w:rPr>
        <w:t>Zamawiający</w:t>
      </w:r>
      <w:r w:rsidR="00612807" w:rsidRPr="00EF50AC">
        <w:rPr>
          <w:rFonts w:ascii="Arial" w:hAnsi="Arial" w:cs="Arial"/>
        </w:rPr>
        <w:t xml:space="preserve"> </w:t>
      </w:r>
      <w:r w:rsidR="006E769B" w:rsidRPr="00EF50AC">
        <w:rPr>
          <w:rFonts w:ascii="Arial" w:hAnsi="Arial" w:cs="Arial"/>
        </w:rPr>
        <w:t>powierza, a</w:t>
      </w:r>
      <w:r w:rsidR="00F51EBA" w:rsidRPr="00EF50AC">
        <w:rPr>
          <w:rFonts w:ascii="Arial" w:hAnsi="Arial" w:cs="Arial"/>
        </w:rPr>
        <w:t xml:space="preserve"> </w:t>
      </w:r>
      <w:r w:rsidR="00261982" w:rsidRPr="00EF50AC">
        <w:rPr>
          <w:rFonts w:ascii="Arial" w:hAnsi="Arial" w:cs="Arial"/>
        </w:rPr>
        <w:t>Wykonawca</w:t>
      </w:r>
      <w:r w:rsidR="00612807" w:rsidRPr="00EF50AC">
        <w:rPr>
          <w:rFonts w:ascii="Arial" w:hAnsi="Arial" w:cs="Arial"/>
        </w:rPr>
        <w:t xml:space="preserve"> </w:t>
      </w:r>
      <w:r w:rsidR="006E769B" w:rsidRPr="00EF50AC">
        <w:rPr>
          <w:rFonts w:ascii="Arial" w:hAnsi="Arial" w:cs="Arial"/>
        </w:rPr>
        <w:t xml:space="preserve">przyjmuje do wykonania roboty budowlane </w:t>
      </w:r>
      <w:r w:rsidR="000B4D96" w:rsidRPr="00EF50AC">
        <w:rPr>
          <w:rFonts w:ascii="Arial" w:hAnsi="Arial" w:cs="Arial"/>
        </w:rPr>
        <w:t xml:space="preserve">w ramach </w:t>
      </w:r>
      <w:r w:rsidR="00EF50AC">
        <w:rPr>
          <w:rFonts w:ascii="Arial" w:hAnsi="Arial" w:cs="Arial"/>
        </w:rPr>
        <w:t>z</w:t>
      </w:r>
      <w:r w:rsidR="006E769B" w:rsidRPr="00EF50AC">
        <w:rPr>
          <w:rFonts w:ascii="Arial" w:hAnsi="Arial" w:cs="Arial"/>
        </w:rPr>
        <w:t xml:space="preserve">adania </w:t>
      </w:r>
      <w:r w:rsidR="00F66951" w:rsidRPr="004D1182">
        <w:rPr>
          <w:rFonts w:ascii="Arial" w:hAnsi="Arial" w:cs="Arial"/>
        </w:rPr>
        <w:t>inwestycyjnego</w:t>
      </w:r>
      <w:r w:rsidR="00F66951" w:rsidRPr="004D1182">
        <w:rPr>
          <w:rFonts w:ascii="Arial" w:hAnsi="Arial" w:cs="Arial"/>
          <w:color w:val="000000"/>
        </w:rPr>
        <w:t xml:space="preserve"> nr</w:t>
      </w:r>
      <w:r w:rsidR="00B25476">
        <w:rPr>
          <w:rFonts w:ascii="Arial" w:hAnsi="Arial" w:cs="Arial"/>
          <w:color w:val="000000"/>
        </w:rPr>
        <w:t xml:space="preserve"> </w:t>
      </w:r>
      <w:r w:rsidR="00EF50AC" w:rsidRPr="00EF50AC">
        <w:rPr>
          <w:rFonts w:ascii="Arial" w:hAnsi="Arial" w:cs="Arial"/>
        </w:rPr>
        <w:t>018</w:t>
      </w:r>
      <w:r w:rsidR="00C36CA6">
        <w:rPr>
          <w:rFonts w:ascii="Arial" w:hAnsi="Arial" w:cs="Arial"/>
        </w:rPr>
        <w:t xml:space="preserve">24 </w:t>
      </w:r>
      <w:r w:rsidR="005929F8" w:rsidRPr="00C36CA6">
        <w:rPr>
          <w:rFonts w:ascii="Arial" w:hAnsi="Arial" w:cs="Arial"/>
        </w:rPr>
        <w:t>-</w:t>
      </w:r>
      <w:r w:rsidR="00BB32AC" w:rsidRPr="00C36CA6">
        <w:rPr>
          <w:rFonts w:ascii="Arial" w:hAnsi="Arial" w:cs="Arial"/>
        </w:rPr>
        <w:t xml:space="preserve"> „</w:t>
      </w:r>
      <w:r w:rsidR="00C36CA6" w:rsidRPr="00C36CA6">
        <w:rPr>
          <w:rFonts w:ascii="Arial" w:hAnsi="Arial" w:cs="Arial"/>
        </w:rPr>
        <w:t>Rozbudowa technicznych urządzeń wspomagających utrzymanie właściwej temperatury oraz wilgotności powietrza w obiekcie wojskowym przy ul. Królewskiej 1/7 w Warszawie</w:t>
      </w:r>
      <w:r w:rsidR="005929F8" w:rsidRPr="00C36CA6">
        <w:rPr>
          <w:rFonts w:ascii="Arial" w:hAnsi="Arial" w:cs="Arial"/>
        </w:rPr>
        <w:t>” w</w:t>
      </w:r>
      <w:r w:rsidR="005929F8" w:rsidRPr="007C5892">
        <w:rPr>
          <w:rFonts w:ascii="Arial" w:hAnsi="Arial" w:cs="Arial"/>
        </w:rPr>
        <w:t> </w:t>
      </w:r>
      <w:r w:rsidR="00A62A69" w:rsidRPr="007C5892">
        <w:rPr>
          <w:rFonts w:ascii="Arial" w:hAnsi="Arial" w:cs="Arial"/>
        </w:rPr>
        <w:t>K</w:t>
      </w:r>
      <w:r w:rsidR="006E769B" w:rsidRPr="007C5892">
        <w:rPr>
          <w:rFonts w:ascii="Arial" w:hAnsi="Arial" w:cs="Arial"/>
        </w:rPr>
        <w:t>ompleksie wojskowym nr</w:t>
      </w:r>
      <w:r w:rsidR="007C5892">
        <w:rPr>
          <w:rFonts w:ascii="Arial" w:hAnsi="Arial" w:cs="Arial"/>
        </w:rPr>
        <w:t> </w:t>
      </w:r>
      <w:r w:rsidR="007C5892" w:rsidRPr="007C5892">
        <w:rPr>
          <w:rFonts w:ascii="Arial" w:hAnsi="Arial" w:cs="Arial"/>
        </w:rPr>
        <w:t>3541</w:t>
      </w:r>
      <w:r w:rsidR="006E769B" w:rsidRPr="007C5892">
        <w:rPr>
          <w:rFonts w:ascii="Arial" w:hAnsi="Arial" w:cs="Arial"/>
        </w:rPr>
        <w:t xml:space="preserve"> w </w:t>
      </w:r>
      <w:r w:rsidR="007C5892">
        <w:rPr>
          <w:rFonts w:ascii="Arial" w:hAnsi="Arial" w:cs="Arial"/>
        </w:rPr>
        <w:t>Warszawie.</w:t>
      </w:r>
    </w:p>
    <w:p w14:paraId="5ED2EF34" w14:textId="0201B762" w:rsidR="00E71201" w:rsidRPr="00EB52A8" w:rsidRDefault="001B6E89" w:rsidP="008C4BB8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7C5892">
        <w:rPr>
          <w:rFonts w:ascii="Arial" w:hAnsi="Arial" w:cs="Arial"/>
        </w:rPr>
        <w:t xml:space="preserve">Szczegółowy </w:t>
      </w:r>
      <w:r w:rsidRPr="00B62812">
        <w:rPr>
          <w:rFonts w:ascii="Arial" w:hAnsi="Arial" w:cs="Arial"/>
        </w:rPr>
        <w:t xml:space="preserve">zakres </w:t>
      </w:r>
      <w:r w:rsidR="007B4BB1">
        <w:rPr>
          <w:rFonts w:ascii="Arial" w:hAnsi="Arial" w:cs="Arial"/>
        </w:rPr>
        <w:t>r</w:t>
      </w:r>
      <w:r w:rsidR="007B4BB1" w:rsidRPr="00F4205B">
        <w:rPr>
          <w:rStyle w:val="paragraphpunkt2"/>
          <w:rFonts w:ascii="Arial" w:hAnsi="Arial" w:cs="Arial"/>
          <w:b w:val="0"/>
          <w:bCs w:val="0"/>
          <w:color w:val="000000" w:themeColor="text1"/>
        </w:rPr>
        <w:t>zeczowy Prac</w:t>
      </w:r>
      <w:r w:rsidR="007B4BB1">
        <w:rPr>
          <w:rStyle w:val="paragraphpunkt2"/>
          <w:rFonts w:ascii="Arial" w:hAnsi="Arial" w:cs="Arial"/>
          <w:b w:val="0"/>
          <w:bCs w:val="0"/>
          <w:color w:val="000000" w:themeColor="text1"/>
        </w:rPr>
        <w:t xml:space="preserve"> </w:t>
      </w:r>
      <w:r w:rsidR="004B1985">
        <w:rPr>
          <w:rStyle w:val="paragraphpunkt2"/>
          <w:rFonts w:ascii="Arial" w:hAnsi="Arial" w:cs="Arial"/>
          <w:b w:val="0"/>
          <w:bCs w:val="0"/>
          <w:color w:val="000000" w:themeColor="text1"/>
        </w:rPr>
        <w:t>związanych z wykonaniem Przedmiotu Umowy został określony w z</w:t>
      </w:r>
      <w:r w:rsidR="00653594" w:rsidRPr="00B62812">
        <w:rPr>
          <w:rFonts w:ascii="Arial" w:hAnsi="Arial" w:cs="Arial"/>
        </w:rPr>
        <w:t>ałą</w:t>
      </w:r>
      <w:r w:rsidRPr="00B62812">
        <w:rPr>
          <w:rFonts w:ascii="Arial" w:hAnsi="Arial" w:cs="Arial"/>
        </w:rPr>
        <w:t>cznik</w:t>
      </w:r>
      <w:r w:rsidR="004B1985">
        <w:rPr>
          <w:rFonts w:ascii="Arial" w:hAnsi="Arial" w:cs="Arial"/>
        </w:rPr>
        <w:t>u</w:t>
      </w:r>
      <w:r w:rsidRPr="00B62812">
        <w:rPr>
          <w:rFonts w:ascii="Arial" w:hAnsi="Arial" w:cs="Arial"/>
        </w:rPr>
        <w:t xml:space="preserve"> nr </w:t>
      </w:r>
      <w:r w:rsidR="00FF1D72">
        <w:rPr>
          <w:rFonts w:ascii="Arial" w:hAnsi="Arial" w:cs="Arial"/>
        </w:rPr>
        <w:t>2</w:t>
      </w:r>
      <w:r w:rsidR="00653594" w:rsidRPr="00B62812">
        <w:rPr>
          <w:rFonts w:ascii="Arial" w:hAnsi="Arial" w:cs="Arial"/>
        </w:rPr>
        <w:t xml:space="preserve"> d</w:t>
      </w:r>
      <w:r w:rsidRPr="00B62812">
        <w:rPr>
          <w:rFonts w:ascii="Arial" w:hAnsi="Arial" w:cs="Arial"/>
        </w:rPr>
        <w:t xml:space="preserve">o </w:t>
      </w:r>
      <w:r w:rsidR="000B4D96" w:rsidRPr="00B62812">
        <w:rPr>
          <w:rFonts w:ascii="Arial" w:hAnsi="Arial" w:cs="Arial"/>
        </w:rPr>
        <w:t>U</w:t>
      </w:r>
      <w:r w:rsidRPr="00B62812">
        <w:rPr>
          <w:rFonts w:ascii="Arial" w:hAnsi="Arial" w:cs="Arial"/>
        </w:rPr>
        <w:t>mowy</w:t>
      </w:r>
      <w:r w:rsidR="00B62812">
        <w:rPr>
          <w:rFonts w:ascii="Arial" w:hAnsi="Arial" w:cs="Arial"/>
        </w:rPr>
        <w:t>.</w:t>
      </w:r>
      <w:r w:rsidRPr="00B62812">
        <w:rPr>
          <w:rFonts w:ascii="Arial" w:hAnsi="Arial" w:cs="Arial"/>
        </w:rPr>
        <w:t xml:space="preserve">  </w:t>
      </w:r>
    </w:p>
    <w:p w14:paraId="16E4CD72" w14:textId="1AB5AEB0" w:rsidR="00EB52A8" w:rsidRPr="007C5892" w:rsidRDefault="00EB52A8" w:rsidP="008C4BB8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7C5892">
        <w:rPr>
          <w:rFonts w:ascii="Arial" w:hAnsi="Arial" w:cs="Arial"/>
        </w:rPr>
        <w:t>Wykonawca oświadcza, że dokonał wizji lokalnej Terenu Budowy i przyjmuje Przedmiot Umowy do realizacji bez ż</w:t>
      </w:r>
      <w:r w:rsidR="008621DF" w:rsidRPr="007C5892">
        <w:rPr>
          <w:rFonts w:ascii="Arial" w:hAnsi="Arial" w:cs="Arial"/>
        </w:rPr>
        <w:t>a</w:t>
      </w:r>
      <w:r w:rsidRPr="007C5892">
        <w:rPr>
          <w:rFonts w:ascii="Arial" w:hAnsi="Arial" w:cs="Arial"/>
        </w:rPr>
        <w:t>dnych zastrzeżeń i uwag.</w:t>
      </w:r>
    </w:p>
    <w:p w14:paraId="75A567E2" w14:textId="77777777" w:rsidR="008C4BB8" w:rsidRPr="008621DF" w:rsidRDefault="000B4D96" w:rsidP="008C4BB8">
      <w:pPr>
        <w:pStyle w:val="Tekstpodstawowy"/>
        <w:ind w:left="1712"/>
        <w:jc w:val="both"/>
        <w:outlineLvl w:val="0"/>
        <w:rPr>
          <w:rFonts w:ascii="Arial" w:hAnsi="Arial" w:cs="Arial"/>
        </w:rPr>
      </w:pPr>
      <w:r w:rsidRPr="008621DF">
        <w:rPr>
          <w:rFonts w:ascii="Arial" w:hAnsi="Arial" w:cs="Arial"/>
        </w:rPr>
        <w:lastRenderedPageBreak/>
        <w:t xml:space="preserve"> </w:t>
      </w:r>
      <w:bookmarkStart w:id="6" w:name="_Toc95809759"/>
    </w:p>
    <w:p w14:paraId="05E51B00" w14:textId="28F5B820" w:rsidR="00E76FE8" w:rsidRPr="0021163B" w:rsidRDefault="00E76FE8" w:rsidP="008C4BB8">
      <w:pPr>
        <w:pStyle w:val="Tekstpodstawowy"/>
        <w:ind w:left="1712"/>
        <w:jc w:val="both"/>
        <w:outlineLvl w:val="0"/>
        <w:rPr>
          <w:rFonts w:ascii="Arial" w:hAnsi="Arial" w:cs="Arial"/>
          <w:b/>
          <w:color w:val="000000" w:themeColor="text1"/>
          <w:szCs w:val="24"/>
        </w:rPr>
      </w:pPr>
      <w:r w:rsidRPr="008621DF">
        <w:rPr>
          <w:rFonts w:ascii="Arial" w:hAnsi="Arial" w:cs="Arial"/>
          <w:b/>
          <w:bCs/>
          <w:color w:val="000000" w:themeColor="text1"/>
          <w:szCs w:val="24"/>
        </w:rPr>
        <w:t>§ 2</w:t>
      </w:r>
      <w:r w:rsidR="00074260" w:rsidRPr="008621DF">
        <w:rPr>
          <w:rFonts w:ascii="Arial" w:hAnsi="Arial" w:cs="Arial"/>
          <w:b/>
          <w:bCs/>
          <w:color w:val="000000" w:themeColor="text1"/>
          <w:szCs w:val="24"/>
        </w:rPr>
        <w:t>.</w:t>
      </w:r>
      <w:r w:rsidR="00EB09D0" w:rsidRPr="008621DF">
        <w:rPr>
          <w:rFonts w:ascii="Arial" w:hAnsi="Arial" w:cs="Arial"/>
          <w:color w:val="000000" w:themeColor="text1"/>
          <w:szCs w:val="24"/>
        </w:rPr>
        <w:t xml:space="preserve">  </w:t>
      </w:r>
      <w:r w:rsidR="00F60B86" w:rsidRPr="008621DF">
        <w:rPr>
          <w:rFonts w:ascii="Arial" w:hAnsi="Arial" w:cs="Arial"/>
          <w:b/>
          <w:color w:val="000000" w:themeColor="text1"/>
          <w:szCs w:val="24"/>
        </w:rPr>
        <w:t>Prawa i o</w:t>
      </w:r>
      <w:r w:rsidRPr="008621DF">
        <w:rPr>
          <w:rFonts w:ascii="Arial" w:hAnsi="Arial" w:cs="Arial"/>
          <w:b/>
          <w:color w:val="000000" w:themeColor="text1"/>
          <w:szCs w:val="24"/>
        </w:rPr>
        <w:t>bowiązki Zamawiającego</w:t>
      </w:r>
      <w:bookmarkEnd w:id="6"/>
    </w:p>
    <w:p w14:paraId="41497AAF" w14:textId="77777777" w:rsidR="00E76FE8" w:rsidRPr="0021163B" w:rsidRDefault="00E76FE8" w:rsidP="00E76FE8">
      <w:pPr>
        <w:pStyle w:val="Tekstpodstawowy"/>
        <w:ind w:left="360"/>
        <w:jc w:val="center"/>
        <w:rPr>
          <w:rFonts w:ascii="Arial" w:hAnsi="Arial" w:cs="Arial"/>
          <w:b/>
          <w:color w:val="000000" w:themeColor="text1"/>
          <w:spacing w:val="-4"/>
        </w:rPr>
      </w:pPr>
    </w:p>
    <w:p w14:paraId="4C4B0C09" w14:textId="77777777" w:rsidR="00B62812" w:rsidRPr="00B62812" w:rsidRDefault="0043733B" w:rsidP="008C4BB8">
      <w:pPr>
        <w:pStyle w:val="Akapitzlist"/>
        <w:numPr>
          <w:ilvl w:val="0"/>
          <w:numId w:val="27"/>
        </w:numPr>
        <w:ind w:left="426" w:hanging="426"/>
        <w:jc w:val="both"/>
        <w:rPr>
          <w:b/>
          <w:color w:val="000000" w:themeColor="text1"/>
          <w:spacing w:val="-4"/>
        </w:rPr>
      </w:pPr>
      <w:r w:rsidRPr="00BE2DA4">
        <w:rPr>
          <w:rFonts w:ascii="Arial" w:hAnsi="Arial" w:cs="Arial"/>
          <w:color w:val="000000" w:themeColor="text1"/>
        </w:rPr>
        <w:t>Zamawiając</w:t>
      </w:r>
      <w:r w:rsidR="00BE2DA4" w:rsidRPr="00BE2DA4">
        <w:rPr>
          <w:rFonts w:ascii="Arial" w:hAnsi="Arial" w:cs="Arial"/>
          <w:color w:val="000000" w:themeColor="text1"/>
        </w:rPr>
        <w:t>y</w:t>
      </w:r>
      <w:r w:rsidR="0025463C" w:rsidRPr="00BE2DA4">
        <w:rPr>
          <w:rFonts w:ascii="Arial" w:hAnsi="Arial" w:cs="Arial"/>
          <w:color w:val="000000" w:themeColor="text1"/>
        </w:rPr>
        <w:t xml:space="preserve"> </w:t>
      </w:r>
      <w:r w:rsidR="00B62812">
        <w:rPr>
          <w:rFonts w:ascii="Arial" w:hAnsi="Arial" w:cs="Arial"/>
          <w:color w:val="000000" w:themeColor="text1"/>
        </w:rPr>
        <w:t>zobowiązany jest do</w:t>
      </w:r>
      <w:r w:rsidR="00BE2DA4">
        <w:rPr>
          <w:rFonts w:ascii="Arial" w:hAnsi="Arial" w:cs="Arial"/>
          <w:color w:val="000000" w:themeColor="text1"/>
        </w:rPr>
        <w:t>:</w:t>
      </w:r>
    </w:p>
    <w:p w14:paraId="0C3EB268" w14:textId="5879D716" w:rsidR="005225F2" w:rsidRPr="005225F2" w:rsidRDefault="00843ACE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E2DA4">
        <w:rPr>
          <w:rFonts w:ascii="Arial" w:hAnsi="Arial" w:cs="Arial"/>
        </w:rPr>
        <w:t>przekazania Wykonawcy</w:t>
      </w:r>
      <w:r>
        <w:rPr>
          <w:rFonts w:ascii="Arial" w:hAnsi="Arial" w:cs="Arial"/>
        </w:rPr>
        <w:t xml:space="preserve">, za potwierdzeniem odbioru, </w:t>
      </w:r>
      <w:r w:rsidRPr="00BE2DA4">
        <w:rPr>
          <w:rFonts w:ascii="Arial" w:hAnsi="Arial" w:cs="Arial"/>
        </w:rPr>
        <w:t>Dokumentacji Projektowej</w:t>
      </w:r>
      <w:r>
        <w:rPr>
          <w:rFonts w:ascii="Arial" w:hAnsi="Arial" w:cs="Arial"/>
        </w:rPr>
        <w:t>,</w:t>
      </w:r>
      <w:r w:rsidRPr="00BE2DA4">
        <w:rPr>
          <w:rFonts w:ascii="Arial" w:hAnsi="Arial" w:cs="Arial"/>
        </w:rPr>
        <w:t xml:space="preserve"> której </w:t>
      </w:r>
      <w:r w:rsidR="006A3A09">
        <w:rPr>
          <w:rFonts w:ascii="Arial" w:hAnsi="Arial" w:cs="Arial"/>
        </w:rPr>
        <w:t xml:space="preserve">szczegółowy </w:t>
      </w:r>
      <w:r w:rsidRPr="00BE2DA4">
        <w:rPr>
          <w:rFonts w:ascii="Arial" w:hAnsi="Arial" w:cs="Arial"/>
        </w:rPr>
        <w:t xml:space="preserve">wykaz </w:t>
      </w:r>
      <w:r w:rsidR="006A3A09">
        <w:rPr>
          <w:rFonts w:ascii="Arial" w:hAnsi="Arial" w:cs="Arial"/>
        </w:rPr>
        <w:t>s</w:t>
      </w:r>
      <w:r w:rsidRPr="00BE2DA4">
        <w:rPr>
          <w:rFonts w:ascii="Arial" w:hAnsi="Arial" w:cs="Arial"/>
        </w:rPr>
        <w:t xml:space="preserve">tanowi Załącznik nr </w:t>
      </w:r>
      <w:r w:rsidR="00A415C1" w:rsidRPr="001125B3">
        <w:rPr>
          <w:rFonts w:ascii="Arial" w:hAnsi="Arial" w:cs="Arial"/>
        </w:rPr>
        <w:t>1</w:t>
      </w:r>
      <w:r w:rsidRPr="00BE2DA4">
        <w:rPr>
          <w:rFonts w:ascii="Arial" w:hAnsi="Arial" w:cs="Arial"/>
        </w:rPr>
        <w:t xml:space="preserve"> do Umowy</w:t>
      </w:r>
      <w:r>
        <w:rPr>
          <w:rFonts w:ascii="Arial" w:hAnsi="Arial" w:cs="Arial"/>
        </w:rPr>
        <w:t>,</w:t>
      </w:r>
      <w:r w:rsidRPr="00843ACE">
        <w:rPr>
          <w:rFonts w:ascii="Arial" w:hAnsi="Arial" w:cs="Arial"/>
          <w:color w:val="000000" w:themeColor="text1"/>
        </w:rPr>
        <w:t xml:space="preserve"> </w:t>
      </w:r>
      <w:r w:rsidRPr="00BE2DA4">
        <w:rPr>
          <w:rFonts w:ascii="Arial" w:hAnsi="Arial" w:cs="Arial"/>
          <w:color w:val="000000" w:themeColor="text1"/>
        </w:rPr>
        <w:t>w</w:t>
      </w:r>
      <w:r w:rsidR="007C5892">
        <w:rPr>
          <w:rFonts w:ascii="Arial" w:hAnsi="Arial" w:cs="Arial"/>
          <w:color w:val="000000" w:themeColor="text1"/>
        </w:rPr>
        <w:t> </w:t>
      </w:r>
      <w:r w:rsidRPr="00BE2DA4">
        <w:rPr>
          <w:rFonts w:ascii="Arial" w:hAnsi="Arial" w:cs="Arial"/>
          <w:color w:val="000000" w:themeColor="text1"/>
        </w:rPr>
        <w:t>termini</w:t>
      </w:r>
      <w:r>
        <w:rPr>
          <w:rFonts w:ascii="Arial" w:hAnsi="Arial" w:cs="Arial"/>
          <w:color w:val="000000" w:themeColor="text1"/>
        </w:rPr>
        <w:t>e 14 dni od daty zawarcia Umowy,</w:t>
      </w:r>
      <w:r w:rsidRPr="00BE2DA4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jednakże </w:t>
      </w:r>
      <w:r w:rsidRPr="00BE2DA4">
        <w:rPr>
          <w:rFonts w:ascii="Arial" w:hAnsi="Arial" w:cs="Arial"/>
        </w:rPr>
        <w:t>nie później niż do dnia przekazania Terenu Budowy</w:t>
      </w:r>
      <w:r w:rsidR="005225F2">
        <w:rPr>
          <w:rFonts w:ascii="Arial" w:hAnsi="Arial" w:cs="Arial"/>
        </w:rPr>
        <w:t>;</w:t>
      </w:r>
    </w:p>
    <w:p w14:paraId="761982E4" w14:textId="2978CE81" w:rsidR="00B30E62" w:rsidRPr="00B30E62" w:rsidRDefault="00A63383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62812">
        <w:rPr>
          <w:rFonts w:ascii="Arial" w:hAnsi="Arial" w:cs="Arial"/>
          <w:color w:val="000000" w:themeColor="text1"/>
        </w:rPr>
        <w:t>protokolarnego przekazania Wykonawcy Terenu Budowy</w:t>
      </w:r>
      <w:r w:rsidR="00BE2DA4" w:rsidRPr="00B62812">
        <w:rPr>
          <w:rFonts w:ascii="Arial" w:hAnsi="Arial" w:cs="Arial"/>
          <w:color w:val="000000" w:themeColor="text1"/>
        </w:rPr>
        <w:t xml:space="preserve"> w terminie 14 dni od dnia zawarcia Umowy wraz z d</w:t>
      </w:r>
      <w:r w:rsidR="00161DBE" w:rsidRPr="00B62812">
        <w:rPr>
          <w:rFonts w:ascii="Arial" w:hAnsi="Arial" w:cs="Arial"/>
          <w:bCs/>
          <w:color w:val="000000" w:themeColor="text1"/>
          <w:spacing w:val="-4"/>
        </w:rPr>
        <w:t>ziennik</w:t>
      </w:r>
      <w:r w:rsidR="00BE2DA4" w:rsidRPr="00B62812">
        <w:rPr>
          <w:rFonts w:ascii="Arial" w:hAnsi="Arial" w:cs="Arial"/>
          <w:bCs/>
          <w:color w:val="000000" w:themeColor="text1"/>
          <w:spacing w:val="-4"/>
        </w:rPr>
        <w:t>iem</w:t>
      </w:r>
      <w:r w:rsidR="00B62812">
        <w:rPr>
          <w:rFonts w:ascii="Arial" w:hAnsi="Arial" w:cs="Arial"/>
          <w:bCs/>
          <w:color w:val="000000" w:themeColor="text1"/>
          <w:spacing w:val="-4"/>
        </w:rPr>
        <w:t xml:space="preserve"> budowy;</w:t>
      </w:r>
    </w:p>
    <w:p w14:paraId="1323F12E" w14:textId="77777777" w:rsidR="00A62A69" w:rsidRPr="00A62A69" w:rsidRDefault="00B62812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30E62">
        <w:rPr>
          <w:rFonts w:ascii="Arial" w:hAnsi="Arial" w:cs="Arial"/>
        </w:rPr>
        <w:t>s</w:t>
      </w:r>
      <w:r w:rsidR="00161DBE" w:rsidRPr="00B30E62">
        <w:rPr>
          <w:rFonts w:ascii="Arial" w:hAnsi="Arial" w:cs="Arial"/>
        </w:rPr>
        <w:t>pr</w:t>
      </w:r>
      <w:r w:rsidRPr="00B30E62">
        <w:rPr>
          <w:rFonts w:ascii="Arial" w:hAnsi="Arial" w:cs="Arial"/>
        </w:rPr>
        <w:t>awowania nadzoru inwestorskiego;</w:t>
      </w:r>
    </w:p>
    <w:p w14:paraId="099C29C2" w14:textId="583F6574" w:rsidR="00B30E62" w:rsidRPr="00A62A69" w:rsidRDefault="00B62812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A62A69">
        <w:rPr>
          <w:rFonts w:ascii="Arial" w:hAnsi="Arial" w:cs="Arial"/>
        </w:rPr>
        <w:t>d</w:t>
      </w:r>
      <w:r w:rsidR="00E32A05" w:rsidRPr="00A62A69">
        <w:rPr>
          <w:rFonts w:ascii="Arial" w:hAnsi="Arial" w:cs="Arial"/>
        </w:rPr>
        <w:t>okonywania odbiorów poszczególnych rodzajów robót</w:t>
      </w:r>
      <w:r w:rsidR="005225F2" w:rsidRPr="00A62A69">
        <w:rPr>
          <w:rFonts w:ascii="Arial" w:hAnsi="Arial" w:cs="Arial"/>
        </w:rPr>
        <w:t xml:space="preserve">, </w:t>
      </w:r>
      <w:r w:rsidR="00E32A05" w:rsidRPr="00A62A69">
        <w:rPr>
          <w:rFonts w:ascii="Arial" w:hAnsi="Arial" w:cs="Arial"/>
        </w:rPr>
        <w:t>w tym rob</w:t>
      </w:r>
      <w:r w:rsidR="005225F2" w:rsidRPr="00A62A69">
        <w:rPr>
          <w:rFonts w:ascii="Arial" w:hAnsi="Arial" w:cs="Arial"/>
        </w:rPr>
        <w:t>ó</w:t>
      </w:r>
      <w:r w:rsidR="00E32A05" w:rsidRPr="00A62A69">
        <w:rPr>
          <w:rFonts w:ascii="Arial" w:hAnsi="Arial" w:cs="Arial"/>
        </w:rPr>
        <w:t>t zanikających i/lub ulegających zakryciu – w terminach i</w:t>
      </w:r>
      <w:r w:rsidR="005225F2" w:rsidRPr="00A62A69">
        <w:rPr>
          <w:rFonts w:ascii="Arial" w:hAnsi="Arial" w:cs="Arial"/>
        </w:rPr>
        <w:t xml:space="preserve"> trybie ustalonym</w:t>
      </w:r>
      <w:r w:rsidRPr="00A62A69">
        <w:rPr>
          <w:rFonts w:ascii="Arial" w:hAnsi="Arial" w:cs="Arial"/>
        </w:rPr>
        <w:t xml:space="preserve"> w </w:t>
      </w:r>
      <w:r w:rsidR="00E32A05" w:rsidRPr="00A62A69">
        <w:rPr>
          <w:rFonts w:ascii="Arial" w:hAnsi="Arial" w:cs="Arial"/>
        </w:rPr>
        <w:t>Umowie;</w:t>
      </w:r>
    </w:p>
    <w:p w14:paraId="46FAB5F7" w14:textId="06F5BBC8" w:rsidR="00B30E62" w:rsidRPr="00B30E62" w:rsidRDefault="00B62812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30E62">
        <w:rPr>
          <w:rFonts w:ascii="Arial" w:hAnsi="Arial" w:cs="Arial"/>
        </w:rPr>
        <w:t>z</w:t>
      </w:r>
      <w:r w:rsidR="00E32A05" w:rsidRPr="00B30E62">
        <w:rPr>
          <w:rFonts w:ascii="Arial" w:hAnsi="Arial" w:cs="Arial"/>
        </w:rPr>
        <w:t xml:space="preserve">apłaty Wykonawcy </w:t>
      </w:r>
      <w:r w:rsidR="00FF1D72">
        <w:rPr>
          <w:rFonts w:ascii="Arial" w:hAnsi="Arial" w:cs="Arial"/>
        </w:rPr>
        <w:t>W</w:t>
      </w:r>
      <w:r w:rsidR="00E32A05" w:rsidRPr="00B30E62">
        <w:rPr>
          <w:rFonts w:ascii="Arial" w:hAnsi="Arial" w:cs="Arial"/>
        </w:rPr>
        <w:t xml:space="preserve">ynagrodzenia </w:t>
      </w:r>
      <w:r w:rsidR="00FF1D72" w:rsidRPr="00B30E62">
        <w:rPr>
          <w:rFonts w:ascii="Arial" w:hAnsi="Arial" w:cs="Arial"/>
        </w:rPr>
        <w:t xml:space="preserve">za </w:t>
      </w:r>
      <w:r w:rsidR="00FF1D72">
        <w:rPr>
          <w:rFonts w:ascii="Arial" w:hAnsi="Arial" w:cs="Arial"/>
        </w:rPr>
        <w:t xml:space="preserve">wykonane Prace, </w:t>
      </w:r>
      <w:r w:rsidR="00E32A05" w:rsidRPr="00B30E62">
        <w:rPr>
          <w:rFonts w:ascii="Arial" w:hAnsi="Arial" w:cs="Arial"/>
        </w:rPr>
        <w:t>w terminach ustalonych w Umowie</w:t>
      </w:r>
      <w:r w:rsidR="00FF1D72">
        <w:rPr>
          <w:rFonts w:ascii="Arial" w:hAnsi="Arial" w:cs="Arial"/>
        </w:rPr>
        <w:t>.</w:t>
      </w:r>
      <w:r w:rsidR="00E32A05" w:rsidRPr="00B30E62">
        <w:rPr>
          <w:rFonts w:ascii="Arial" w:hAnsi="Arial" w:cs="Arial"/>
        </w:rPr>
        <w:t xml:space="preserve"> </w:t>
      </w:r>
    </w:p>
    <w:p w14:paraId="1A9F6377" w14:textId="03EE8ED1" w:rsidR="00EB52A8" w:rsidRPr="00EB52A8" w:rsidRDefault="004C1287" w:rsidP="00EB52A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rFonts w:ascii="Arial" w:hAnsi="Arial" w:cs="Arial"/>
          <w:color w:val="000000" w:themeColor="text1"/>
          <w:spacing w:val="-4"/>
        </w:rPr>
      </w:pPr>
      <w:r w:rsidRPr="00B30E62">
        <w:rPr>
          <w:rFonts w:ascii="Arial" w:hAnsi="Arial" w:cs="Arial"/>
          <w:color w:val="000000" w:themeColor="text1"/>
        </w:rPr>
        <w:t xml:space="preserve"> </w:t>
      </w:r>
      <w:r w:rsidR="007232FF">
        <w:rPr>
          <w:rFonts w:ascii="Arial" w:hAnsi="Arial" w:cs="Arial"/>
          <w:color w:val="000000" w:themeColor="text1"/>
        </w:rPr>
        <w:t>nadzorowani</w:t>
      </w:r>
      <w:r w:rsidR="000538F0">
        <w:rPr>
          <w:rFonts w:ascii="Arial" w:hAnsi="Arial" w:cs="Arial"/>
          <w:color w:val="000000" w:themeColor="text1"/>
        </w:rPr>
        <w:t>a</w:t>
      </w:r>
      <w:r w:rsidR="007232FF">
        <w:rPr>
          <w:rFonts w:ascii="Arial" w:hAnsi="Arial" w:cs="Arial"/>
          <w:color w:val="000000" w:themeColor="text1"/>
        </w:rPr>
        <w:t xml:space="preserve"> </w:t>
      </w:r>
      <w:r w:rsidRPr="00B30E62">
        <w:rPr>
          <w:rFonts w:ascii="Arial" w:hAnsi="Arial" w:cs="Arial"/>
          <w:color w:val="000000" w:themeColor="text1"/>
        </w:rPr>
        <w:t>prawidłowości r</w:t>
      </w:r>
      <w:r w:rsidR="00EA5D6F" w:rsidRPr="00B30E62">
        <w:rPr>
          <w:rFonts w:ascii="Arial" w:hAnsi="Arial" w:cs="Arial"/>
          <w:color w:val="000000" w:themeColor="text1"/>
        </w:rPr>
        <w:t>ealizacji Umowy przez Wykonawcę</w:t>
      </w:r>
      <w:r w:rsidR="00EA5D6F" w:rsidRPr="00EB52A8">
        <w:rPr>
          <w:rFonts w:ascii="Arial" w:hAnsi="Arial" w:cs="Arial"/>
          <w:color w:val="000000" w:themeColor="text1"/>
        </w:rPr>
        <w:t>.</w:t>
      </w:r>
      <w:r w:rsidR="00223DE5" w:rsidRPr="00EB52A8">
        <w:rPr>
          <w:rFonts w:ascii="Arial" w:hAnsi="Arial" w:cs="Arial"/>
          <w:color w:val="000000" w:themeColor="text1"/>
        </w:rPr>
        <w:t xml:space="preserve"> </w:t>
      </w:r>
    </w:p>
    <w:p w14:paraId="7EF3B0F0" w14:textId="0E6CCC5F" w:rsidR="00EB52A8" w:rsidRPr="00EB52A8" w:rsidRDefault="00EB52A8" w:rsidP="00EB52A8">
      <w:pPr>
        <w:pStyle w:val="Akapitzlist"/>
        <w:numPr>
          <w:ilvl w:val="0"/>
          <w:numId w:val="27"/>
        </w:numPr>
        <w:tabs>
          <w:tab w:val="left" w:pos="851"/>
        </w:tabs>
        <w:jc w:val="both"/>
        <w:rPr>
          <w:rFonts w:ascii="Arial" w:hAnsi="Arial" w:cs="Arial"/>
          <w:color w:val="000000" w:themeColor="text1"/>
          <w:spacing w:val="-4"/>
        </w:rPr>
      </w:pPr>
      <w:r w:rsidRPr="00EB52A8">
        <w:rPr>
          <w:rFonts w:ascii="Arial" w:hAnsi="Arial" w:cs="Arial"/>
          <w:color w:val="000000" w:themeColor="text1"/>
          <w:spacing w:val="-4"/>
        </w:rPr>
        <w:t>W przypadku</w:t>
      </w:r>
      <w:r>
        <w:rPr>
          <w:rFonts w:ascii="Arial" w:hAnsi="Arial" w:cs="Arial"/>
          <w:color w:val="000000" w:themeColor="text1"/>
          <w:spacing w:val="-4"/>
        </w:rPr>
        <w:t>,</w:t>
      </w:r>
      <w:r w:rsidRPr="00EB52A8">
        <w:rPr>
          <w:rFonts w:ascii="Arial" w:hAnsi="Arial" w:cs="Arial"/>
          <w:color w:val="000000" w:themeColor="text1"/>
          <w:spacing w:val="-4"/>
        </w:rPr>
        <w:t xml:space="preserve"> gdy </w:t>
      </w:r>
      <w:r>
        <w:rPr>
          <w:rFonts w:ascii="Arial" w:hAnsi="Arial" w:cs="Arial"/>
          <w:color w:val="000000" w:themeColor="text1"/>
          <w:spacing w:val="-4"/>
        </w:rPr>
        <w:t>Wykonawca nie naprawi szkód spowodowanych prowadzeniem robót budowlanych bądź nie doprowadzi terenu do stanu pierwotnego, Zamawiający jest uprawniony do powierzenia wykonania prac naprawczych osobom trzecim, a</w:t>
      </w:r>
      <w:r w:rsidR="007C5892">
        <w:rPr>
          <w:rFonts w:ascii="Arial" w:hAnsi="Arial" w:cs="Arial"/>
          <w:color w:val="000000" w:themeColor="text1"/>
          <w:spacing w:val="-4"/>
        </w:rPr>
        <w:t> </w:t>
      </w:r>
      <w:r>
        <w:rPr>
          <w:rFonts w:ascii="Arial" w:hAnsi="Arial" w:cs="Arial"/>
          <w:color w:val="000000" w:themeColor="text1"/>
          <w:spacing w:val="-4"/>
        </w:rPr>
        <w:t xml:space="preserve">kosztami ich wykonania obciążyć Wykonawcę. </w:t>
      </w:r>
    </w:p>
    <w:p w14:paraId="4355B861" w14:textId="7B403A7F" w:rsidR="00E76FE8" w:rsidRPr="00D6041E" w:rsidRDefault="00E76FE8" w:rsidP="00D6041E">
      <w:pPr>
        <w:pStyle w:val="Nagwek1"/>
        <w:jc w:val="center"/>
        <w:rPr>
          <w:rFonts w:ascii="Arial" w:hAnsi="Arial" w:cs="Arial"/>
          <w:b/>
          <w:color w:val="auto"/>
          <w:spacing w:val="-4"/>
          <w:sz w:val="24"/>
          <w:szCs w:val="24"/>
        </w:rPr>
      </w:pPr>
      <w:bookmarkStart w:id="7" w:name="_Toc95809760"/>
      <w:r w:rsidRPr="005D07E0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3</w:t>
      </w:r>
      <w:r w:rsidR="00074260" w:rsidRPr="005D07E0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EB09D0" w:rsidRPr="005D07E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D07E0">
        <w:rPr>
          <w:rFonts w:ascii="Arial" w:hAnsi="Arial" w:cs="Arial"/>
          <w:b/>
          <w:color w:val="auto"/>
          <w:sz w:val="24"/>
          <w:szCs w:val="24"/>
        </w:rPr>
        <w:t>Obowiązki Wykonawcy</w:t>
      </w:r>
      <w:bookmarkEnd w:id="7"/>
    </w:p>
    <w:p w14:paraId="4A8F402C" w14:textId="77777777" w:rsidR="00E76FE8" w:rsidRPr="002B5554" w:rsidRDefault="00E76FE8" w:rsidP="00E76FE8">
      <w:pPr>
        <w:pStyle w:val="Akapitzlist"/>
        <w:ind w:left="907"/>
        <w:jc w:val="both"/>
        <w:rPr>
          <w:rFonts w:ascii="Arial" w:hAnsi="Arial" w:cs="Arial"/>
          <w:b/>
          <w:color w:val="000000" w:themeColor="text1"/>
          <w:spacing w:val="-4"/>
        </w:rPr>
      </w:pPr>
    </w:p>
    <w:p w14:paraId="749DB724" w14:textId="77777777" w:rsidR="00E76FE8" w:rsidRPr="00B01526" w:rsidRDefault="00196A70" w:rsidP="008C4BB8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bCs/>
          <w:iCs/>
          <w:color w:val="000000" w:themeColor="text1"/>
        </w:rPr>
        <w:t xml:space="preserve">Do obowiązków </w:t>
      </w:r>
      <w:r w:rsidR="00261982">
        <w:rPr>
          <w:rFonts w:ascii="Arial" w:hAnsi="Arial" w:cs="Arial"/>
          <w:bCs/>
          <w:iCs/>
          <w:color w:val="000000" w:themeColor="text1"/>
        </w:rPr>
        <w:t>Wykonawc</w:t>
      </w:r>
      <w:r>
        <w:rPr>
          <w:rFonts w:ascii="Arial" w:hAnsi="Arial" w:cs="Arial"/>
          <w:bCs/>
          <w:iCs/>
          <w:color w:val="000000" w:themeColor="text1"/>
        </w:rPr>
        <w:t>y</w:t>
      </w:r>
      <w:r w:rsidR="00E76FE8">
        <w:rPr>
          <w:rFonts w:ascii="Arial" w:hAnsi="Arial" w:cs="Arial"/>
          <w:bCs/>
          <w:iCs/>
          <w:color w:val="000000" w:themeColor="text1"/>
        </w:rPr>
        <w:t xml:space="preserve"> </w:t>
      </w:r>
      <w:r w:rsidR="00EA5D6F">
        <w:rPr>
          <w:rFonts w:ascii="Arial" w:hAnsi="Arial" w:cs="Arial"/>
          <w:bCs/>
          <w:iCs/>
          <w:color w:val="000000" w:themeColor="text1"/>
        </w:rPr>
        <w:t>należy</w:t>
      </w:r>
      <w:r w:rsidR="00E76FE8" w:rsidRPr="00B01526">
        <w:rPr>
          <w:rFonts w:ascii="Arial" w:hAnsi="Arial" w:cs="Arial"/>
          <w:bCs/>
          <w:iCs/>
          <w:color w:val="000000" w:themeColor="text1"/>
        </w:rPr>
        <w:t>:</w:t>
      </w:r>
    </w:p>
    <w:p w14:paraId="198AA848" w14:textId="773927B9" w:rsidR="00375D3E" w:rsidRPr="00375D3E" w:rsidRDefault="008F1461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color w:val="000000" w:themeColor="text1"/>
          <w:spacing w:val="-4"/>
        </w:rPr>
        <w:t>w</w:t>
      </w:r>
      <w:r w:rsidR="00E76FE8">
        <w:rPr>
          <w:rFonts w:ascii="Arial" w:hAnsi="Arial" w:cs="Arial"/>
          <w:color w:val="000000" w:themeColor="text1"/>
          <w:spacing w:val="-4"/>
        </w:rPr>
        <w:t>ykonani</w:t>
      </w:r>
      <w:r w:rsidR="00010F1F">
        <w:rPr>
          <w:rFonts w:ascii="Arial" w:hAnsi="Arial" w:cs="Arial"/>
          <w:color w:val="000000" w:themeColor="text1"/>
          <w:spacing w:val="-4"/>
        </w:rPr>
        <w:t>e</w:t>
      </w:r>
      <w:r w:rsidR="00E76FE8" w:rsidRPr="00B01526">
        <w:rPr>
          <w:rFonts w:ascii="Arial" w:hAnsi="Arial" w:cs="Arial"/>
          <w:color w:val="000000" w:themeColor="text1"/>
          <w:spacing w:val="-4"/>
        </w:rPr>
        <w:t xml:space="preserve"> </w:t>
      </w:r>
      <w:r w:rsidR="00010F1F">
        <w:rPr>
          <w:rFonts w:ascii="Arial" w:hAnsi="Arial" w:cs="Arial"/>
          <w:color w:val="000000" w:themeColor="text1"/>
          <w:spacing w:val="-4"/>
        </w:rPr>
        <w:t xml:space="preserve">Przedmiotu Umowy </w:t>
      </w:r>
      <w:r w:rsidR="002B5371" w:rsidRPr="002B5371">
        <w:rPr>
          <w:rFonts w:ascii="Arial" w:hAnsi="Arial" w:cs="Arial"/>
          <w:bCs/>
          <w:iCs/>
          <w:color w:val="000000" w:themeColor="text1"/>
        </w:rPr>
        <w:t xml:space="preserve">zgodnie z przekazaną przez Zamawiającego Dokumentacją Projektową, specyfikacjami technicznymi wykonania i odbioru robót, </w:t>
      </w:r>
      <w:r w:rsidR="002D0BA3">
        <w:rPr>
          <w:rFonts w:ascii="Arial" w:hAnsi="Arial" w:cs="Arial"/>
          <w:bCs/>
          <w:iCs/>
          <w:color w:val="000000" w:themeColor="text1"/>
        </w:rPr>
        <w:t>a </w:t>
      </w:r>
      <w:r w:rsidR="00010F1F">
        <w:rPr>
          <w:rFonts w:ascii="Arial" w:hAnsi="Arial" w:cs="Arial"/>
          <w:bCs/>
          <w:iCs/>
          <w:color w:val="000000" w:themeColor="text1"/>
        </w:rPr>
        <w:t xml:space="preserve">także prawem budowlanym i innymi obowiązującymi przepisami dotyczącymi realizacji robót budowlanych, </w:t>
      </w:r>
      <w:r w:rsidR="002B5371" w:rsidRPr="002B5371">
        <w:rPr>
          <w:rFonts w:ascii="Arial" w:hAnsi="Arial" w:cs="Arial"/>
          <w:bCs/>
          <w:iCs/>
          <w:color w:val="000000" w:themeColor="text1"/>
        </w:rPr>
        <w:t xml:space="preserve">zasadami sztuki budowlanej, </w:t>
      </w:r>
      <w:r w:rsidR="00010F1F">
        <w:rPr>
          <w:rFonts w:ascii="Arial" w:hAnsi="Arial" w:cs="Arial"/>
          <w:bCs/>
          <w:iCs/>
          <w:color w:val="000000" w:themeColor="text1"/>
        </w:rPr>
        <w:t xml:space="preserve">polskimi normami, </w:t>
      </w:r>
      <w:r w:rsidR="00B30E62">
        <w:rPr>
          <w:rFonts w:ascii="Arial" w:hAnsi="Arial" w:cs="Arial"/>
          <w:color w:val="000000" w:themeColor="text1"/>
        </w:rPr>
        <w:t>zgodnie z </w:t>
      </w:r>
      <w:r w:rsidR="009718F7">
        <w:rPr>
          <w:rFonts w:ascii="Arial" w:hAnsi="Arial" w:cs="Arial"/>
          <w:color w:val="000000" w:themeColor="text1"/>
        </w:rPr>
        <w:t xml:space="preserve">aktualnym </w:t>
      </w:r>
      <w:r w:rsidR="00A77942" w:rsidRPr="002B5554">
        <w:rPr>
          <w:rFonts w:ascii="Arial" w:hAnsi="Arial" w:cs="Arial"/>
          <w:color w:val="000000" w:themeColor="text1"/>
        </w:rPr>
        <w:t>poziomem wiedzy technicznej</w:t>
      </w:r>
      <w:r w:rsidR="00A77942" w:rsidRPr="00010F1F">
        <w:rPr>
          <w:rFonts w:ascii="Arial" w:hAnsi="Arial" w:cs="Arial"/>
          <w:color w:val="000000" w:themeColor="text1"/>
        </w:rPr>
        <w:t xml:space="preserve">, </w:t>
      </w:r>
      <w:r w:rsidR="002D0BA3">
        <w:rPr>
          <w:rFonts w:ascii="Arial" w:hAnsi="Arial" w:cs="Arial"/>
          <w:color w:val="000000" w:themeColor="text1"/>
        </w:rPr>
        <w:t>z </w:t>
      </w:r>
      <w:r w:rsidR="00B30E62">
        <w:rPr>
          <w:rFonts w:ascii="Arial" w:hAnsi="Arial" w:cs="Arial"/>
          <w:color w:val="000000" w:themeColor="text1"/>
        </w:rPr>
        <w:t>należytą starannością i </w:t>
      </w:r>
      <w:r w:rsidR="00A77942" w:rsidRPr="00A35558">
        <w:rPr>
          <w:rFonts w:ascii="Arial" w:hAnsi="Arial" w:cs="Arial"/>
          <w:color w:val="000000" w:themeColor="text1"/>
        </w:rPr>
        <w:t>zasadami profesjonalizmu zawodowego</w:t>
      </w:r>
      <w:r w:rsidR="00807542">
        <w:rPr>
          <w:rFonts w:ascii="Arial" w:hAnsi="Arial" w:cs="Arial"/>
          <w:color w:val="000000" w:themeColor="text1"/>
        </w:rPr>
        <w:t xml:space="preserve"> </w:t>
      </w:r>
      <w:r w:rsidR="00807542">
        <w:rPr>
          <w:rFonts w:ascii="Arial" w:hAnsi="Arial" w:cs="Arial"/>
          <w:bCs/>
          <w:iCs/>
          <w:color w:val="000000" w:themeColor="text1"/>
        </w:rPr>
        <w:t xml:space="preserve">oraz </w:t>
      </w:r>
      <w:r w:rsidR="00807542" w:rsidRPr="00807542">
        <w:rPr>
          <w:rFonts w:ascii="Arial" w:hAnsi="Arial" w:cs="Arial"/>
          <w:bCs/>
          <w:iCs/>
          <w:color w:val="000000" w:themeColor="text1"/>
        </w:rPr>
        <w:t>z</w:t>
      </w:r>
      <w:r w:rsidR="007C5892">
        <w:rPr>
          <w:rFonts w:ascii="Arial" w:hAnsi="Arial" w:cs="Arial"/>
          <w:bCs/>
          <w:iCs/>
          <w:color w:val="000000" w:themeColor="text1"/>
        </w:rPr>
        <w:t> </w:t>
      </w:r>
      <w:r w:rsidR="00807542" w:rsidRPr="00807542">
        <w:rPr>
          <w:rFonts w:ascii="Arial" w:hAnsi="Arial" w:cs="Arial"/>
          <w:bCs/>
          <w:iCs/>
          <w:color w:val="000000" w:themeColor="text1"/>
        </w:rPr>
        <w:t>zatwierdzonym Harmonogramem Rzeczowo-Finansowym realizacji robót</w:t>
      </w:r>
      <w:r w:rsidR="00B30E62" w:rsidRPr="00807542">
        <w:rPr>
          <w:rFonts w:ascii="Arial" w:hAnsi="Arial" w:cs="Arial"/>
          <w:bCs/>
          <w:iCs/>
          <w:color w:val="000000" w:themeColor="text1"/>
        </w:rPr>
        <w:t>;</w:t>
      </w:r>
      <w:r w:rsidR="00370BE4" w:rsidRPr="00A35558">
        <w:rPr>
          <w:rFonts w:ascii="Arial" w:hAnsi="Arial" w:cs="Arial"/>
          <w:bCs/>
          <w:iCs/>
          <w:color w:val="000000" w:themeColor="text1"/>
        </w:rPr>
        <w:t xml:space="preserve"> </w:t>
      </w:r>
    </w:p>
    <w:p w14:paraId="2160C4D1" w14:textId="418139BC" w:rsidR="00375D3E" w:rsidRPr="00C337CE" w:rsidRDefault="00375D3E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spacing w:val="-4"/>
        </w:rPr>
      </w:pPr>
      <w:r w:rsidRPr="00375D3E">
        <w:rPr>
          <w:rFonts w:ascii="Arial" w:hAnsi="Arial" w:cs="Arial"/>
        </w:rPr>
        <w:t xml:space="preserve">przekazanie Zamawiającemu w terminie 14 dni od dnia </w:t>
      </w:r>
      <w:r w:rsidR="007232FF">
        <w:rPr>
          <w:rFonts w:ascii="Arial" w:hAnsi="Arial" w:cs="Arial"/>
        </w:rPr>
        <w:t xml:space="preserve">przekazania </w:t>
      </w:r>
      <w:r w:rsidRPr="00375D3E">
        <w:rPr>
          <w:rFonts w:ascii="Arial" w:hAnsi="Arial" w:cs="Arial"/>
        </w:rPr>
        <w:t>Teren</w:t>
      </w:r>
      <w:r w:rsidR="007232FF">
        <w:rPr>
          <w:rFonts w:ascii="Arial" w:hAnsi="Arial" w:cs="Arial"/>
        </w:rPr>
        <w:t>u</w:t>
      </w:r>
      <w:r w:rsidRPr="00375D3E">
        <w:rPr>
          <w:rFonts w:ascii="Arial" w:hAnsi="Arial" w:cs="Arial"/>
        </w:rPr>
        <w:t xml:space="preserve"> </w:t>
      </w:r>
      <w:r w:rsidR="007232FF">
        <w:rPr>
          <w:rFonts w:ascii="Arial" w:hAnsi="Arial" w:cs="Arial"/>
        </w:rPr>
        <w:t>B</w:t>
      </w:r>
      <w:r w:rsidRPr="00375D3E">
        <w:rPr>
          <w:rFonts w:ascii="Arial" w:hAnsi="Arial" w:cs="Arial"/>
        </w:rPr>
        <w:t>udowy</w:t>
      </w:r>
      <w:r w:rsidR="008B2FED">
        <w:rPr>
          <w:rFonts w:ascii="Arial" w:hAnsi="Arial" w:cs="Arial"/>
        </w:rPr>
        <w:t>,</w:t>
      </w:r>
      <w:r w:rsidRPr="00375D3E">
        <w:rPr>
          <w:rFonts w:ascii="Arial" w:hAnsi="Arial" w:cs="Arial"/>
        </w:rPr>
        <w:t xml:space="preserve"> </w:t>
      </w:r>
      <w:r w:rsidR="00896D26">
        <w:rPr>
          <w:rFonts w:ascii="Arial" w:hAnsi="Arial" w:cs="Arial"/>
        </w:rPr>
        <w:t>H</w:t>
      </w:r>
      <w:r w:rsidRPr="004274AC">
        <w:rPr>
          <w:rFonts w:ascii="Arial" w:hAnsi="Arial" w:cs="Arial"/>
        </w:rPr>
        <w:t xml:space="preserve">armonogramu </w:t>
      </w:r>
      <w:r w:rsidR="00896D26">
        <w:rPr>
          <w:rFonts w:ascii="Arial" w:hAnsi="Arial" w:cs="Arial"/>
        </w:rPr>
        <w:t>R</w:t>
      </w:r>
      <w:r w:rsidRPr="004274AC">
        <w:rPr>
          <w:rFonts w:ascii="Arial" w:hAnsi="Arial" w:cs="Arial"/>
        </w:rPr>
        <w:t>zeczowo-</w:t>
      </w:r>
      <w:r w:rsidR="00896D26">
        <w:rPr>
          <w:rFonts w:ascii="Arial" w:hAnsi="Arial" w:cs="Arial"/>
        </w:rPr>
        <w:t>F</w:t>
      </w:r>
      <w:r w:rsidRPr="004274AC">
        <w:rPr>
          <w:rFonts w:ascii="Arial" w:hAnsi="Arial" w:cs="Arial"/>
        </w:rPr>
        <w:t xml:space="preserve">inansowego </w:t>
      </w:r>
      <w:r w:rsidRPr="005B3133">
        <w:rPr>
          <w:rFonts w:ascii="Arial" w:hAnsi="Arial" w:cs="Arial"/>
        </w:rPr>
        <w:t xml:space="preserve">– </w:t>
      </w:r>
      <w:r w:rsidR="005B3133" w:rsidRPr="005B3133">
        <w:rPr>
          <w:rFonts w:ascii="Arial" w:hAnsi="Arial" w:cs="Arial"/>
        </w:rPr>
        <w:t xml:space="preserve">uwzględniającego możliwości </w:t>
      </w:r>
      <w:r w:rsidR="005B3133" w:rsidRPr="00C337CE">
        <w:rPr>
          <w:rFonts w:ascii="Arial" w:hAnsi="Arial" w:cs="Arial"/>
        </w:rPr>
        <w:t xml:space="preserve">przerobowe Wykonawcy, przy założeniu konieczności wykonania limitów finansowych na poszczególne lata - </w:t>
      </w:r>
      <w:r w:rsidRPr="00C337CE">
        <w:rPr>
          <w:rFonts w:ascii="Arial" w:hAnsi="Arial" w:cs="Arial"/>
        </w:rPr>
        <w:t xml:space="preserve">według wzoru stanowiącego załącznik nr </w:t>
      </w:r>
      <w:r w:rsidR="004274AC" w:rsidRPr="00C337CE">
        <w:rPr>
          <w:rFonts w:ascii="Arial" w:hAnsi="Arial" w:cs="Arial"/>
        </w:rPr>
        <w:t>6</w:t>
      </w:r>
      <w:r w:rsidRPr="00C337CE">
        <w:rPr>
          <w:rFonts w:ascii="Arial" w:hAnsi="Arial" w:cs="Arial"/>
        </w:rPr>
        <w:t xml:space="preserve"> do niniejszej Umowy</w:t>
      </w:r>
      <w:r w:rsidR="00AA457C" w:rsidRPr="00C337CE">
        <w:rPr>
          <w:rFonts w:ascii="Arial" w:hAnsi="Arial" w:cs="Arial"/>
        </w:rPr>
        <w:t>, oraz jego aktualizacja zgodnie z</w:t>
      </w:r>
      <w:r w:rsidR="007C5892" w:rsidRPr="00C337CE">
        <w:rPr>
          <w:rFonts w:ascii="Arial" w:hAnsi="Arial" w:cs="Arial"/>
        </w:rPr>
        <w:t> </w:t>
      </w:r>
      <w:r w:rsidR="00AA457C" w:rsidRPr="00C337CE">
        <w:rPr>
          <w:rFonts w:ascii="Arial" w:hAnsi="Arial" w:cs="Arial"/>
        </w:rPr>
        <w:t xml:space="preserve">postanowieniami § 7 </w:t>
      </w:r>
      <w:r w:rsidR="003754F3">
        <w:rPr>
          <w:rFonts w:ascii="Arial" w:hAnsi="Arial" w:cs="Arial"/>
        </w:rPr>
        <w:t>ust</w:t>
      </w:r>
      <w:r w:rsidR="00AA457C" w:rsidRPr="00C337CE">
        <w:rPr>
          <w:rFonts w:ascii="Arial" w:hAnsi="Arial" w:cs="Arial"/>
        </w:rPr>
        <w:t>. 8 Umowy</w:t>
      </w:r>
      <w:r w:rsidR="002D0BA3" w:rsidRPr="00C337CE">
        <w:rPr>
          <w:rFonts w:ascii="Arial" w:hAnsi="Arial" w:cs="Arial"/>
        </w:rPr>
        <w:t>;</w:t>
      </w:r>
    </w:p>
    <w:p w14:paraId="32E250DB" w14:textId="77777777" w:rsidR="00E76FE8" w:rsidRPr="00C337CE" w:rsidRDefault="008F1461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C337CE">
        <w:rPr>
          <w:rFonts w:ascii="Arial" w:hAnsi="Arial" w:cs="Arial"/>
          <w:color w:val="000000" w:themeColor="text1"/>
          <w:spacing w:val="-4"/>
        </w:rPr>
        <w:t>z</w:t>
      </w:r>
      <w:r w:rsidR="00E76FE8" w:rsidRPr="00C337CE">
        <w:rPr>
          <w:rFonts w:ascii="Arial" w:hAnsi="Arial" w:cs="Arial"/>
          <w:color w:val="000000" w:themeColor="text1"/>
          <w:spacing w:val="-4"/>
        </w:rPr>
        <w:t>atrudnieni</w:t>
      </w:r>
      <w:r w:rsidR="0017407F" w:rsidRPr="00C337CE">
        <w:rPr>
          <w:rFonts w:ascii="Arial" w:hAnsi="Arial" w:cs="Arial"/>
          <w:color w:val="000000" w:themeColor="text1"/>
          <w:spacing w:val="-4"/>
        </w:rPr>
        <w:t>e</w:t>
      </w:r>
      <w:r w:rsidR="00E76FE8" w:rsidRPr="00C337CE">
        <w:rPr>
          <w:rFonts w:ascii="Arial" w:hAnsi="Arial" w:cs="Arial"/>
          <w:color w:val="000000" w:themeColor="text1"/>
          <w:spacing w:val="-4"/>
        </w:rPr>
        <w:t xml:space="preserve"> kierownika budowy i kierowanie robotami budowlanymi;</w:t>
      </w:r>
    </w:p>
    <w:p w14:paraId="2F44AAFD" w14:textId="2C31C0EB" w:rsidR="00562E6A" w:rsidRPr="00C337CE" w:rsidRDefault="00562E6A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C337CE">
        <w:rPr>
          <w:rFonts w:ascii="Arial" w:hAnsi="Arial" w:cs="Arial"/>
          <w:color w:val="000000" w:themeColor="text1"/>
          <w:spacing w:val="-4"/>
        </w:rPr>
        <w:t xml:space="preserve">zatrudnienie </w:t>
      </w:r>
      <w:r w:rsidRPr="00C337CE">
        <w:rPr>
          <w:rFonts w:ascii="Arial" w:hAnsi="Arial" w:cs="Arial"/>
        </w:rPr>
        <w:t xml:space="preserve">kierowników robót </w:t>
      </w:r>
      <w:r w:rsidR="00894BA2" w:rsidRPr="00C337CE">
        <w:rPr>
          <w:rFonts w:ascii="Arial" w:hAnsi="Arial" w:cs="Arial"/>
        </w:rPr>
        <w:t xml:space="preserve">w </w:t>
      </w:r>
      <w:r w:rsidRPr="00C337CE">
        <w:rPr>
          <w:rFonts w:ascii="Arial" w:hAnsi="Arial" w:cs="Arial"/>
        </w:rPr>
        <w:t>poszczególnych branż</w:t>
      </w:r>
      <w:r w:rsidR="00894BA2" w:rsidRPr="00C337CE">
        <w:rPr>
          <w:rFonts w:ascii="Arial" w:hAnsi="Arial" w:cs="Arial"/>
        </w:rPr>
        <w:t>ach</w:t>
      </w:r>
      <w:r w:rsidRPr="00C337CE">
        <w:rPr>
          <w:rFonts w:ascii="Arial" w:hAnsi="Arial" w:cs="Arial"/>
        </w:rPr>
        <w:t xml:space="preserve"> i kierowanie robotami w branżach</w:t>
      </w:r>
      <w:r w:rsidRPr="00C337CE">
        <w:rPr>
          <w:rFonts w:ascii="Arial" w:hAnsi="Arial" w:cs="Arial"/>
          <w:sz w:val="22"/>
          <w:szCs w:val="22"/>
        </w:rPr>
        <w:t>;</w:t>
      </w:r>
    </w:p>
    <w:p w14:paraId="7860860C" w14:textId="77777777" w:rsidR="00E76FE8" w:rsidRPr="00C337CE" w:rsidRDefault="008F1461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C337CE">
        <w:rPr>
          <w:rFonts w:ascii="Arial" w:hAnsi="Arial" w:cs="Arial"/>
          <w:color w:val="000000" w:themeColor="text1"/>
          <w:spacing w:val="-4"/>
        </w:rPr>
        <w:t>p</w:t>
      </w:r>
      <w:r w:rsidR="00371562" w:rsidRPr="00C337CE">
        <w:rPr>
          <w:rFonts w:ascii="Arial" w:hAnsi="Arial" w:cs="Arial"/>
          <w:color w:val="000000" w:themeColor="text1"/>
          <w:spacing w:val="-4"/>
        </w:rPr>
        <w:t xml:space="preserve">rzeprowadzenie </w:t>
      </w:r>
      <w:r w:rsidR="00A762B8" w:rsidRPr="00C337CE">
        <w:rPr>
          <w:rFonts w:ascii="Arial" w:hAnsi="Arial" w:cs="Arial"/>
          <w:color w:val="000000" w:themeColor="text1"/>
          <w:spacing w:val="-4"/>
        </w:rPr>
        <w:t>s</w:t>
      </w:r>
      <w:r w:rsidR="00E76FE8" w:rsidRPr="00C337CE">
        <w:rPr>
          <w:rFonts w:ascii="Arial" w:hAnsi="Arial" w:cs="Arial"/>
          <w:color w:val="000000" w:themeColor="text1"/>
          <w:spacing w:val="-4"/>
        </w:rPr>
        <w:t>zkolenia pracowników</w:t>
      </w:r>
      <w:r w:rsidR="00371562" w:rsidRPr="00C337CE">
        <w:rPr>
          <w:rFonts w:ascii="Arial" w:hAnsi="Arial" w:cs="Arial"/>
          <w:color w:val="000000" w:themeColor="text1"/>
          <w:spacing w:val="-4"/>
        </w:rPr>
        <w:t xml:space="preserve"> w zakresie </w:t>
      </w:r>
      <w:r w:rsidR="00DD5914" w:rsidRPr="00C337CE">
        <w:rPr>
          <w:rFonts w:ascii="Arial" w:hAnsi="Arial" w:cs="Arial"/>
          <w:color w:val="000000" w:themeColor="text1"/>
          <w:spacing w:val="-4"/>
        </w:rPr>
        <w:t>BHP</w:t>
      </w:r>
      <w:r w:rsidR="00E76FE8" w:rsidRPr="00C337CE">
        <w:rPr>
          <w:rFonts w:ascii="Arial" w:hAnsi="Arial" w:cs="Arial"/>
          <w:color w:val="000000" w:themeColor="text1"/>
          <w:spacing w:val="-4"/>
        </w:rPr>
        <w:t>;</w:t>
      </w:r>
    </w:p>
    <w:p w14:paraId="5FB5F856" w14:textId="3FD9F72B" w:rsidR="006D61E5" w:rsidRPr="00C337CE" w:rsidRDefault="006D61E5" w:rsidP="007C5892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color w:val="000000" w:themeColor="text1"/>
          <w:spacing w:val="-4"/>
        </w:rPr>
      </w:pPr>
      <w:r w:rsidRPr="00C337CE">
        <w:rPr>
          <w:rFonts w:ascii="Arial" w:hAnsi="Arial" w:cs="Arial"/>
          <w:color w:val="000000" w:themeColor="text1"/>
          <w:spacing w:val="-4"/>
        </w:rPr>
        <w:t>organizacja</w:t>
      </w:r>
      <w:r w:rsidR="00894BA2" w:rsidRPr="00C337CE">
        <w:rPr>
          <w:rFonts w:ascii="Arial" w:hAnsi="Arial" w:cs="Arial"/>
          <w:color w:val="000000" w:themeColor="text1"/>
          <w:spacing w:val="-4"/>
        </w:rPr>
        <w:t xml:space="preserve">, uporządkowanie i likwidacja </w:t>
      </w:r>
      <w:r w:rsidR="00EA3503" w:rsidRPr="00C337CE">
        <w:rPr>
          <w:rFonts w:ascii="Arial" w:hAnsi="Arial" w:cs="Arial"/>
          <w:color w:val="000000" w:themeColor="text1"/>
          <w:spacing w:val="-4"/>
        </w:rPr>
        <w:t xml:space="preserve">wszystkich urządzeń i tymczasowych obiektów </w:t>
      </w:r>
      <w:r w:rsidR="00894BA2" w:rsidRPr="00C337CE">
        <w:rPr>
          <w:rFonts w:ascii="Arial" w:hAnsi="Arial" w:cs="Arial"/>
          <w:color w:val="000000" w:themeColor="text1"/>
          <w:spacing w:val="-4"/>
        </w:rPr>
        <w:t xml:space="preserve">wraz </w:t>
      </w:r>
      <w:r w:rsidR="00EA3503" w:rsidRPr="00C337CE">
        <w:rPr>
          <w:rFonts w:ascii="Arial" w:hAnsi="Arial" w:cs="Arial"/>
          <w:color w:val="000000" w:themeColor="text1"/>
          <w:spacing w:val="-4"/>
        </w:rPr>
        <w:t>z doprowadzeniem Terenu Budowy d</w:t>
      </w:r>
      <w:r w:rsidR="006B3A22" w:rsidRPr="00C337CE">
        <w:rPr>
          <w:rFonts w:ascii="Arial" w:hAnsi="Arial" w:cs="Arial"/>
          <w:color w:val="000000" w:themeColor="text1"/>
          <w:spacing w:val="-4"/>
        </w:rPr>
        <w:t>o stanu sprzed rozpoczęcia Prac</w:t>
      </w:r>
      <w:r w:rsidR="001846D7" w:rsidRPr="00C337CE">
        <w:rPr>
          <w:rFonts w:ascii="Arial" w:hAnsi="Arial" w:cs="Arial"/>
          <w:color w:val="000000" w:themeColor="text1"/>
          <w:spacing w:val="-4"/>
        </w:rPr>
        <w:t>;</w:t>
      </w:r>
      <w:r w:rsidR="00566166" w:rsidRPr="00C337CE">
        <w:rPr>
          <w:rFonts w:ascii="Arial" w:hAnsi="Arial" w:cs="Arial"/>
          <w:color w:val="000000" w:themeColor="text1"/>
          <w:spacing w:val="-4"/>
        </w:rPr>
        <w:t xml:space="preserve"> </w:t>
      </w:r>
    </w:p>
    <w:p w14:paraId="6304D8E7" w14:textId="3CF0AF41" w:rsidR="00A952A5" w:rsidRPr="00C337CE" w:rsidRDefault="00A952A5" w:rsidP="007C5892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color w:val="000000" w:themeColor="text1"/>
          <w:spacing w:val="-4"/>
        </w:rPr>
      </w:pPr>
      <w:r w:rsidRPr="00C337CE">
        <w:rPr>
          <w:rFonts w:ascii="Arial" w:hAnsi="Arial" w:cs="Arial"/>
          <w:color w:val="000000" w:themeColor="text1"/>
          <w:spacing w:val="-4"/>
        </w:rPr>
        <w:t>przekazanie</w:t>
      </w:r>
      <w:r w:rsidR="007C5892" w:rsidRPr="00C337CE">
        <w:rPr>
          <w:rFonts w:ascii="Arial" w:hAnsi="Arial" w:cs="Arial"/>
          <w:color w:val="000000" w:themeColor="text1"/>
          <w:spacing w:val="-4"/>
        </w:rPr>
        <w:t xml:space="preserve"> </w:t>
      </w:r>
      <w:r w:rsidR="000453D9" w:rsidRPr="00C337CE">
        <w:rPr>
          <w:rFonts w:ascii="Arial" w:hAnsi="Arial" w:cs="Arial"/>
          <w:color w:val="000000" w:themeColor="text1"/>
          <w:spacing w:val="-4"/>
        </w:rPr>
        <w:t xml:space="preserve">Zamawiającemu </w:t>
      </w:r>
      <w:r w:rsidRPr="00C337CE">
        <w:rPr>
          <w:rFonts w:ascii="Arial" w:hAnsi="Arial" w:cs="Arial"/>
          <w:color w:val="000000" w:themeColor="text1"/>
          <w:spacing w:val="-4"/>
        </w:rPr>
        <w:t>terenu po zlikwidowanym Terenie</w:t>
      </w:r>
      <w:r w:rsidR="002D0BA3" w:rsidRPr="00C337CE">
        <w:rPr>
          <w:rFonts w:ascii="Arial" w:hAnsi="Arial" w:cs="Arial"/>
          <w:color w:val="000000" w:themeColor="text1"/>
          <w:spacing w:val="-4"/>
        </w:rPr>
        <w:t xml:space="preserve"> </w:t>
      </w:r>
      <w:r w:rsidR="000538F0" w:rsidRPr="00C337CE">
        <w:rPr>
          <w:rFonts w:ascii="Arial" w:hAnsi="Arial" w:cs="Arial"/>
          <w:color w:val="000000" w:themeColor="text1"/>
          <w:spacing w:val="-4"/>
        </w:rPr>
        <w:t>B</w:t>
      </w:r>
      <w:r w:rsidR="002D0BA3" w:rsidRPr="00C337CE">
        <w:rPr>
          <w:rFonts w:ascii="Arial" w:hAnsi="Arial" w:cs="Arial"/>
          <w:color w:val="000000" w:themeColor="text1"/>
          <w:spacing w:val="-4"/>
        </w:rPr>
        <w:t>udowy w </w:t>
      </w:r>
      <w:r w:rsidRPr="00C337CE">
        <w:rPr>
          <w:rFonts w:ascii="Arial" w:hAnsi="Arial" w:cs="Arial"/>
          <w:color w:val="000000" w:themeColor="text1"/>
          <w:spacing w:val="-4"/>
        </w:rPr>
        <w:t>terminie 14 dni licząc od dnia sporządzenia Protokołu Odbioru</w:t>
      </w:r>
      <w:r w:rsidR="00894BA2" w:rsidRPr="00C337CE">
        <w:rPr>
          <w:rFonts w:ascii="Arial" w:hAnsi="Arial" w:cs="Arial"/>
          <w:color w:val="000000" w:themeColor="text1"/>
          <w:spacing w:val="-4"/>
        </w:rPr>
        <w:t>;</w:t>
      </w:r>
    </w:p>
    <w:p w14:paraId="5597366A" w14:textId="4D368165" w:rsidR="00AB1AC8" w:rsidRPr="00C337CE" w:rsidRDefault="00AB1AC8" w:rsidP="007C5892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color w:val="000000" w:themeColor="text1"/>
          <w:spacing w:val="-4"/>
        </w:rPr>
      </w:pPr>
      <w:r w:rsidRPr="00C337CE">
        <w:rPr>
          <w:rFonts w:ascii="Arial" w:hAnsi="Arial" w:cs="Arial"/>
          <w:color w:val="000000" w:themeColor="text1"/>
          <w:spacing w:val="-4"/>
        </w:rPr>
        <w:lastRenderedPageBreak/>
        <w:t>zapewnienie na Terenie Budowy pojemników lub sprzętu niezbędnego</w:t>
      </w:r>
      <w:r w:rsidR="007C5892" w:rsidRPr="00C337CE">
        <w:rPr>
          <w:rFonts w:ascii="Arial" w:hAnsi="Arial" w:cs="Arial"/>
          <w:color w:val="000000" w:themeColor="text1"/>
          <w:spacing w:val="-4"/>
        </w:rPr>
        <w:t xml:space="preserve"> </w:t>
      </w:r>
      <w:r w:rsidRPr="00C337CE">
        <w:rPr>
          <w:rFonts w:ascii="Arial" w:hAnsi="Arial" w:cs="Arial"/>
          <w:color w:val="000000" w:themeColor="text1"/>
          <w:spacing w:val="-4"/>
        </w:rPr>
        <w:t>do składowania odpadów</w:t>
      </w:r>
      <w:r w:rsidR="000453D9" w:rsidRPr="00C337CE">
        <w:rPr>
          <w:rFonts w:ascii="Arial" w:hAnsi="Arial" w:cs="Arial"/>
          <w:color w:val="000000" w:themeColor="text1"/>
          <w:spacing w:val="-4"/>
        </w:rPr>
        <w:t>;</w:t>
      </w:r>
      <w:r w:rsidRPr="00C337CE">
        <w:rPr>
          <w:rFonts w:ascii="Arial" w:hAnsi="Arial" w:cs="Arial"/>
          <w:color w:val="000000" w:themeColor="text1"/>
          <w:spacing w:val="-4"/>
        </w:rPr>
        <w:t xml:space="preserve"> </w:t>
      </w:r>
    </w:p>
    <w:p w14:paraId="10E8B198" w14:textId="3C823665" w:rsidR="000453D9" w:rsidRPr="00C337CE" w:rsidRDefault="00AB1AC8" w:rsidP="007C5892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color w:val="000000" w:themeColor="text1"/>
        </w:rPr>
      </w:pPr>
      <w:r w:rsidRPr="00C337CE">
        <w:rPr>
          <w:rFonts w:ascii="Arial" w:hAnsi="Arial" w:cs="Arial"/>
          <w:color w:val="000000" w:themeColor="text1"/>
          <w:spacing w:val="-4"/>
        </w:rPr>
        <w:t>zagospodarowanie wytworzonych</w:t>
      </w:r>
      <w:r w:rsidRPr="00C337CE">
        <w:rPr>
          <w:rFonts w:ascii="Arial" w:hAnsi="Arial" w:cs="Arial"/>
          <w:color w:val="000000" w:themeColor="text1"/>
        </w:rPr>
        <w:t xml:space="preserve"> odpadów we własnym zakresie</w:t>
      </w:r>
      <w:r w:rsidR="00A415C1" w:rsidRPr="00C337CE">
        <w:rPr>
          <w:rFonts w:ascii="Arial" w:hAnsi="Arial" w:cs="Arial"/>
          <w:color w:val="000000" w:themeColor="text1"/>
        </w:rPr>
        <w:t xml:space="preserve">, </w:t>
      </w:r>
      <w:r w:rsidR="000453D9" w:rsidRPr="00C337CE">
        <w:rPr>
          <w:rFonts w:ascii="Arial" w:hAnsi="Arial" w:cs="Arial"/>
          <w:color w:val="000000" w:themeColor="text1"/>
        </w:rPr>
        <w:t>ich segregowanie i systematyczne usuwanie</w:t>
      </w:r>
      <w:r w:rsidRPr="00C337CE">
        <w:rPr>
          <w:rFonts w:ascii="Arial" w:hAnsi="Arial" w:cs="Arial"/>
          <w:color w:val="000000" w:themeColor="text1"/>
        </w:rPr>
        <w:t xml:space="preserve"> </w:t>
      </w:r>
      <w:r w:rsidR="000453D9" w:rsidRPr="00C337CE">
        <w:rPr>
          <w:rFonts w:ascii="Arial" w:hAnsi="Arial" w:cs="Arial"/>
          <w:color w:val="000000" w:themeColor="text1"/>
        </w:rPr>
        <w:t>oraz</w:t>
      </w:r>
      <w:r w:rsidRPr="00C337CE">
        <w:rPr>
          <w:rFonts w:ascii="Arial" w:hAnsi="Arial" w:cs="Arial"/>
          <w:color w:val="000000" w:themeColor="text1"/>
        </w:rPr>
        <w:t xml:space="preserve"> </w:t>
      </w:r>
      <w:r w:rsidRPr="00C337CE">
        <w:rPr>
          <w:rFonts w:ascii="Arial" w:hAnsi="Arial" w:cs="Arial"/>
          <w:color w:val="000000" w:themeColor="text1"/>
          <w:spacing w:val="-3"/>
        </w:rPr>
        <w:t>wydani</w:t>
      </w:r>
      <w:r w:rsidR="000453D9" w:rsidRPr="00C337CE">
        <w:rPr>
          <w:rFonts w:ascii="Arial" w:hAnsi="Arial" w:cs="Arial"/>
          <w:color w:val="000000" w:themeColor="text1"/>
          <w:spacing w:val="-3"/>
        </w:rPr>
        <w:t>e</w:t>
      </w:r>
      <w:r w:rsidRPr="00C337CE">
        <w:rPr>
          <w:rFonts w:ascii="Arial" w:hAnsi="Arial" w:cs="Arial"/>
          <w:color w:val="000000" w:themeColor="text1"/>
          <w:spacing w:val="-3"/>
        </w:rPr>
        <w:t xml:space="preserve"> </w:t>
      </w:r>
      <w:r w:rsidRPr="00C337CE">
        <w:rPr>
          <w:rFonts w:ascii="Arial" w:hAnsi="Arial" w:cs="Arial"/>
          <w:iCs/>
          <w:color w:val="000000" w:themeColor="text1"/>
          <w:spacing w:val="-3"/>
        </w:rPr>
        <w:t>Zamawiającemu</w:t>
      </w:r>
      <w:r w:rsidRPr="00C337CE">
        <w:rPr>
          <w:rFonts w:ascii="Arial" w:hAnsi="Arial" w:cs="Arial"/>
          <w:color w:val="000000" w:themeColor="text1"/>
          <w:spacing w:val="-3"/>
        </w:rPr>
        <w:t xml:space="preserve"> karty przekazania odpadów (dalej ”KPO”)</w:t>
      </w:r>
      <w:r w:rsidR="000453D9" w:rsidRPr="00C337CE">
        <w:rPr>
          <w:rFonts w:ascii="Arial" w:hAnsi="Arial" w:cs="Arial"/>
          <w:color w:val="000000" w:themeColor="text1"/>
          <w:spacing w:val="-3"/>
        </w:rPr>
        <w:t>;</w:t>
      </w:r>
    </w:p>
    <w:p w14:paraId="794D0754" w14:textId="0F20AF82" w:rsidR="000453D9" w:rsidRPr="00C337CE" w:rsidRDefault="0066598D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C337CE">
        <w:rPr>
          <w:rFonts w:ascii="Arial" w:hAnsi="Arial" w:cs="Arial"/>
        </w:rPr>
        <w:t>odtworzenie po zakończeniu robót budowlanych</w:t>
      </w:r>
      <w:r w:rsidR="002D0BA3" w:rsidRPr="00C337CE">
        <w:rPr>
          <w:rFonts w:ascii="Arial" w:hAnsi="Arial" w:cs="Arial"/>
        </w:rPr>
        <w:t xml:space="preserve"> zniszczonej zieleni niskiej, w </w:t>
      </w:r>
      <w:r w:rsidRPr="00C337CE">
        <w:rPr>
          <w:rFonts w:ascii="Arial" w:hAnsi="Arial" w:cs="Arial"/>
        </w:rPr>
        <w:t>tym trawników</w:t>
      </w:r>
      <w:r w:rsidR="000453D9" w:rsidRPr="00C337CE">
        <w:rPr>
          <w:rFonts w:ascii="Arial" w:hAnsi="Arial" w:cs="Arial"/>
        </w:rPr>
        <w:t>,</w:t>
      </w:r>
      <w:r w:rsidRPr="00C337CE">
        <w:rPr>
          <w:rFonts w:ascii="Arial" w:hAnsi="Arial" w:cs="Arial"/>
        </w:rPr>
        <w:t xml:space="preserve"> bylin i krzewów, </w:t>
      </w:r>
      <w:r w:rsidR="000453D9" w:rsidRPr="00C337CE">
        <w:rPr>
          <w:rFonts w:ascii="Arial" w:hAnsi="Arial" w:cs="Arial"/>
        </w:rPr>
        <w:t>w przypadku</w:t>
      </w:r>
      <w:r w:rsidR="007039F0" w:rsidRPr="00C337CE">
        <w:rPr>
          <w:rFonts w:ascii="Arial" w:hAnsi="Arial" w:cs="Arial"/>
        </w:rPr>
        <w:t>,</w:t>
      </w:r>
      <w:r w:rsidR="000453D9" w:rsidRPr="00C337CE">
        <w:rPr>
          <w:rFonts w:ascii="Arial" w:hAnsi="Arial" w:cs="Arial"/>
        </w:rPr>
        <w:t xml:space="preserve"> gdy takie nasadzenia </w:t>
      </w:r>
      <w:r w:rsidRPr="00C337CE">
        <w:rPr>
          <w:rFonts w:ascii="Arial" w:hAnsi="Arial" w:cs="Arial"/>
        </w:rPr>
        <w:t xml:space="preserve">nie </w:t>
      </w:r>
      <w:r w:rsidR="000453D9" w:rsidRPr="00C337CE">
        <w:rPr>
          <w:rFonts w:ascii="Arial" w:hAnsi="Arial" w:cs="Arial"/>
        </w:rPr>
        <w:t xml:space="preserve">zostały </w:t>
      </w:r>
      <w:r w:rsidRPr="00C337CE">
        <w:rPr>
          <w:rFonts w:ascii="Arial" w:hAnsi="Arial" w:cs="Arial"/>
        </w:rPr>
        <w:t xml:space="preserve">przewidziane w projekcie zagospodarowania </w:t>
      </w:r>
      <w:r w:rsidR="00807542" w:rsidRPr="00C337CE">
        <w:rPr>
          <w:rFonts w:ascii="Arial" w:hAnsi="Arial" w:cs="Arial"/>
        </w:rPr>
        <w:t>t</w:t>
      </w:r>
      <w:r w:rsidRPr="00C337CE">
        <w:rPr>
          <w:rFonts w:ascii="Arial" w:hAnsi="Arial" w:cs="Arial"/>
        </w:rPr>
        <w:t>erenu</w:t>
      </w:r>
      <w:r w:rsidR="00505775" w:rsidRPr="00C337CE">
        <w:rPr>
          <w:rFonts w:ascii="Arial" w:hAnsi="Arial" w:cs="Arial"/>
        </w:rPr>
        <w:t>;</w:t>
      </w:r>
    </w:p>
    <w:p w14:paraId="44CBFA52" w14:textId="0AC4BB27" w:rsidR="002D0BA3" w:rsidRPr="00C337CE" w:rsidRDefault="00505775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C337CE">
        <w:rPr>
          <w:rFonts w:ascii="Arial" w:hAnsi="Arial" w:cs="Arial"/>
        </w:rPr>
        <w:t xml:space="preserve">utrzymywanie w czystości </w:t>
      </w:r>
      <w:r w:rsidR="008B2FED" w:rsidRPr="00C337CE">
        <w:rPr>
          <w:rFonts w:ascii="Arial" w:hAnsi="Arial" w:cs="Arial"/>
        </w:rPr>
        <w:t xml:space="preserve">oraz </w:t>
      </w:r>
      <w:r w:rsidR="009A2063" w:rsidRPr="00C337CE">
        <w:rPr>
          <w:rFonts w:ascii="Arial" w:hAnsi="Arial" w:cs="Arial"/>
        </w:rPr>
        <w:t xml:space="preserve">zabezpieczenie przed uszkodzeniem dróg </w:t>
      </w:r>
      <w:r w:rsidR="0066598D" w:rsidRPr="00C337CE">
        <w:rPr>
          <w:rFonts w:ascii="Arial" w:hAnsi="Arial" w:cs="Arial"/>
        </w:rPr>
        <w:t xml:space="preserve">dojazdowych do </w:t>
      </w:r>
      <w:r w:rsidRPr="00C337CE">
        <w:rPr>
          <w:rFonts w:ascii="Arial" w:hAnsi="Arial" w:cs="Arial"/>
        </w:rPr>
        <w:t>Terenu B</w:t>
      </w:r>
      <w:r w:rsidR="0066598D" w:rsidRPr="00C337CE">
        <w:rPr>
          <w:rFonts w:ascii="Arial" w:hAnsi="Arial" w:cs="Arial"/>
        </w:rPr>
        <w:t>udowy</w:t>
      </w:r>
      <w:r w:rsidR="001846D7" w:rsidRPr="00C337CE">
        <w:rPr>
          <w:rFonts w:ascii="Arial" w:hAnsi="Arial" w:cs="Arial"/>
        </w:rPr>
        <w:t>;</w:t>
      </w:r>
      <w:r w:rsidR="009A2063" w:rsidRPr="00C337CE" w:rsidDel="009A2063">
        <w:rPr>
          <w:rFonts w:ascii="Arial" w:hAnsi="Arial" w:cs="Arial"/>
        </w:rPr>
        <w:t xml:space="preserve"> </w:t>
      </w:r>
    </w:p>
    <w:p w14:paraId="3CE91FAE" w14:textId="77777777" w:rsidR="001846D7" w:rsidRPr="00C337CE" w:rsidRDefault="00121AFF" w:rsidP="00113531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C337CE">
        <w:rPr>
          <w:rFonts w:ascii="Arial" w:hAnsi="Arial" w:cs="Arial"/>
        </w:rPr>
        <w:t>udział w przekazaniu Obiektu do eksploatacji/użytkowania/</w:t>
      </w:r>
      <w:r w:rsidR="005B7930" w:rsidRPr="00C337CE">
        <w:rPr>
          <w:rFonts w:ascii="Arial" w:hAnsi="Arial" w:cs="Arial"/>
        </w:rPr>
        <w:t xml:space="preserve"> </w:t>
      </w:r>
      <w:r w:rsidRPr="00C337CE">
        <w:rPr>
          <w:rFonts w:ascii="Arial" w:hAnsi="Arial" w:cs="Arial"/>
        </w:rPr>
        <w:t>administrowania</w:t>
      </w:r>
      <w:r w:rsidR="00894BA2" w:rsidRPr="00C337CE">
        <w:rPr>
          <w:rFonts w:ascii="Arial" w:hAnsi="Arial" w:cs="Arial"/>
        </w:rPr>
        <w:t>;</w:t>
      </w:r>
    </w:p>
    <w:p w14:paraId="1A3EFEB5" w14:textId="45A09567" w:rsidR="005B7930" w:rsidRPr="007039F0" w:rsidRDefault="009F457A" w:rsidP="00113531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C337CE">
        <w:rPr>
          <w:rFonts w:ascii="Arial" w:hAnsi="Arial" w:cs="Arial"/>
        </w:rPr>
        <w:t>przekazanie</w:t>
      </w:r>
      <w:r w:rsidR="00E12753" w:rsidRPr="00C337CE">
        <w:rPr>
          <w:rFonts w:ascii="Arial" w:hAnsi="Arial" w:cs="Arial"/>
        </w:rPr>
        <w:t xml:space="preserve"> </w:t>
      </w:r>
      <w:r w:rsidR="00357CE3" w:rsidRPr="00C337CE">
        <w:rPr>
          <w:rFonts w:ascii="Arial" w:hAnsi="Arial" w:cs="Arial"/>
        </w:rPr>
        <w:t>p</w:t>
      </w:r>
      <w:r w:rsidR="00497E25" w:rsidRPr="00C337CE">
        <w:rPr>
          <w:rFonts w:ascii="Arial" w:hAnsi="Arial" w:cs="Arial"/>
        </w:rPr>
        <w:t>ozyskane</w:t>
      </w:r>
      <w:r w:rsidR="00E12753" w:rsidRPr="00C337CE">
        <w:rPr>
          <w:rFonts w:ascii="Arial" w:hAnsi="Arial" w:cs="Arial"/>
        </w:rPr>
        <w:t>go</w:t>
      </w:r>
      <w:r w:rsidR="00497E25" w:rsidRPr="00C337CE">
        <w:rPr>
          <w:rFonts w:ascii="Arial" w:hAnsi="Arial" w:cs="Arial"/>
        </w:rPr>
        <w:t xml:space="preserve"> z wycinki drew</w:t>
      </w:r>
      <w:r w:rsidR="00E12753" w:rsidRPr="00C337CE">
        <w:rPr>
          <w:rFonts w:ascii="Arial" w:hAnsi="Arial" w:cs="Arial"/>
        </w:rPr>
        <w:t>na w</w:t>
      </w:r>
      <w:r w:rsidR="00497E25" w:rsidRPr="00C337CE">
        <w:rPr>
          <w:rFonts w:ascii="Arial" w:hAnsi="Arial" w:cs="Arial"/>
        </w:rPr>
        <w:t>e wskazanym przez Zamawiającego miejscu</w:t>
      </w:r>
      <w:r w:rsidR="00E12753" w:rsidRPr="00C337CE">
        <w:rPr>
          <w:rFonts w:ascii="Arial" w:hAnsi="Arial" w:cs="Arial"/>
        </w:rPr>
        <w:t>,</w:t>
      </w:r>
      <w:r w:rsidR="00497E25" w:rsidRPr="00C337CE">
        <w:rPr>
          <w:rFonts w:ascii="Arial" w:hAnsi="Arial" w:cs="Arial"/>
        </w:rPr>
        <w:t xml:space="preserve"> zgodnie z</w:t>
      </w:r>
      <w:r w:rsidR="00497E25" w:rsidRPr="007039F0">
        <w:rPr>
          <w:rFonts w:ascii="Arial" w:hAnsi="Arial" w:cs="Arial"/>
        </w:rPr>
        <w:t xml:space="preserve"> wytycznymi zawartymi w D</w:t>
      </w:r>
      <w:r w:rsidR="00E12753" w:rsidRPr="007039F0">
        <w:rPr>
          <w:rFonts w:ascii="Arial" w:hAnsi="Arial" w:cs="Arial"/>
        </w:rPr>
        <w:t xml:space="preserve">ecyzji </w:t>
      </w:r>
      <w:r w:rsidR="007039F0">
        <w:rPr>
          <w:rFonts w:ascii="Arial" w:hAnsi="Arial" w:cs="Arial"/>
        </w:rPr>
        <w:t>n</w:t>
      </w:r>
      <w:r w:rsidR="00497E25" w:rsidRPr="007039F0">
        <w:rPr>
          <w:rFonts w:ascii="Arial" w:hAnsi="Arial" w:cs="Arial"/>
        </w:rPr>
        <w:t xml:space="preserve">r 175/MON </w:t>
      </w:r>
      <w:r w:rsidR="00E12753" w:rsidRPr="007039F0">
        <w:rPr>
          <w:rFonts w:ascii="Arial" w:hAnsi="Arial" w:cs="Arial"/>
        </w:rPr>
        <w:t xml:space="preserve">Ministra Obrony Narodowej </w:t>
      </w:r>
      <w:r w:rsidR="002D0BA3" w:rsidRPr="007039F0">
        <w:rPr>
          <w:rFonts w:ascii="Arial" w:hAnsi="Arial" w:cs="Arial"/>
        </w:rPr>
        <w:t>z dnia 30 października 2017</w:t>
      </w:r>
      <w:r w:rsidR="007039F0" w:rsidRPr="007039F0">
        <w:rPr>
          <w:rFonts w:ascii="Arial" w:hAnsi="Arial" w:cs="Arial"/>
        </w:rPr>
        <w:t> </w:t>
      </w:r>
      <w:r w:rsidR="002D0BA3" w:rsidRPr="007039F0">
        <w:rPr>
          <w:rFonts w:ascii="Arial" w:hAnsi="Arial" w:cs="Arial"/>
        </w:rPr>
        <w:t>r. w </w:t>
      </w:r>
      <w:r w:rsidR="00497E25" w:rsidRPr="007039F0">
        <w:rPr>
          <w:rFonts w:ascii="Arial" w:hAnsi="Arial" w:cs="Arial"/>
        </w:rPr>
        <w:t>sprawie przekazywania składników mienia w trybie ustawy o Agencji Mienia Wojskowego</w:t>
      </w:r>
      <w:r w:rsidR="00506993">
        <w:rPr>
          <w:rFonts w:ascii="Arial" w:hAnsi="Arial" w:cs="Arial"/>
        </w:rPr>
        <w:t xml:space="preserve"> (jeśli występuje)</w:t>
      </w:r>
      <w:r w:rsidR="00894BA2" w:rsidRPr="007039F0">
        <w:rPr>
          <w:rFonts w:ascii="Arial" w:hAnsi="Arial" w:cs="Arial"/>
        </w:rPr>
        <w:t>;</w:t>
      </w:r>
    </w:p>
    <w:p w14:paraId="166C77AB" w14:textId="72E7B4DC" w:rsidR="00F563FE" w:rsidRPr="005B7930" w:rsidRDefault="008F1461" w:rsidP="00113531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5B7930">
        <w:rPr>
          <w:rFonts w:ascii="Arial" w:hAnsi="Arial" w:cs="Arial"/>
          <w:color w:val="000000" w:themeColor="text1"/>
          <w:spacing w:val="-4"/>
        </w:rPr>
        <w:t>u</w:t>
      </w:r>
      <w:r w:rsidR="00E76FE8" w:rsidRPr="005B7930">
        <w:rPr>
          <w:rFonts w:ascii="Arial" w:hAnsi="Arial" w:cs="Arial"/>
          <w:color w:val="000000" w:themeColor="text1"/>
          <w:spacing w:val="-4"/>
        </w:rPr>
        <w:t>zyskani</w:t>
      </w:r>
      <w:r w:rsidR="00F065CD" w:rsidRPr="005B7930">
        <w:rPr>
          <w:rFonts w:ascii="Arial" w:hAnsi="Arial" w:cs="Arial"/>
          <w:color w:val="000000" w:themeColor="text1"/>
          <w:spacing w:val="-4"/>
        </w:rPr>
        <w:t>e</w:t>
      </w:r>
      <w:r w:rsidR="00E76FE8" w:rsidRPr="005B7930">
        <w:rPr>
          <w:rFonts w:ascii="Arial" w:hAnsi="Arial" w:cs="Arial"/>
          <w:color w:val="000000" w:themeColor="text1"/>
          <w:spacing w:val="-4"/>
        </w:rPr>
        <w:t xml:space="preserve"> </w:t>
      </w:r>
      <w:r w:rsidR="004D41E7">
        <w:rPr>
          <w:rFonts w:ascii="Arial" w:hAnsi="Arial" w:cs="Arial"/>
          <w:color w:val="000000" w:themeColor="text1"/>
          <w:spacing w:val="-4"/>
        </w:rPr>
        <w:t xml:space="preserve">na koszt własny Wykonawcy </w:t>
      </w:r>
      <w:r w:rsidR="00E76FE8" w:rsidRPr="005B7930">
        <w:rPr>
          <w:rFonts w:ascii="Arial" w:hAnsi="Arial" w:cs="Arial"/>
          <w:color w:val="000000" w:themeColor="text1"/>
          <w:spacing w:val="-4"/>
        </w:rPr>
        <w:t xml:space="preserve">wszelkich decyzji, zawiadomień, pozwoleń, uzgodnień, oświadczeń, postanowień, certyfikatów niezbędnych do oddania </w:t>
      </w:r>
      <w:r w:rsidR="00A74670" w:rsidRPr="005B7930">
        <w:rPr>
          <w:rFonts w:ascii="Arial" w:hAnsi="Arial" w:cs="Arial"/>
          <w:color w:val="000000" w:themeColor="text1"/>
          <w:spacing w:val="-4"/>
        </w:rPr>
        <w:t>O</w:t>
      </w:r>
      <w:r w:rsidR="00E76FE8" w:rsidRPr="005B7930">
        <w:rPr>
          <w:rFonts w:ascii="Arial" w:hAnsi="Arial" w:cs="Arial"/>
          <w:color w:val="000000" w:themeColor="text1"/>
          <w:spacing w:val="-4"/>
        </w:rPr>
        <w:t>biektu do użytkowania</w:t>
      </w:r>
      <w:r w:rsidR="001C1CBD" w:rsidRPr="005B7930">
        <w:rPr>
          <w:rFonts w:ascii="Arial" w:hAnsi="Arial" w:cs="Arial"/>
          <w:color w:val="000000" w:themeColor="text1"/>
          <w:spacing w:val="-4"/>
        </w:rPr>
        <w:t>/eksploatacji</w:t>
      </w:r>
      <w:r w:rsidR="00E76FE8" w:rsidRPr="005B7930">
        <w:rPr>
          <w:rFonts w:ascii="Arial" w:hAnsi="Arial" w:cs="Arial"/>
          <w:color w:val="000000" w:themeColor="text1"/>
          <w:spacing w:val="-4"/>
        </w:rPr>
        <w:t>, uzyskanie pozwolenia na użytkowanie</w:t>
      </w:r>
      <w:r w:rsidR="00F563FE" w:rsidRPr="005B7930">
        <w:rPr>
          <w:rFonts w:ascii="Arial" w:hAnsi="Arial" w:cs="Arial"/>
          <w:color w:val="000000" w:themeColor="text1"/>
          <w:spacing w:val="-4"/>
        </w:rPr>
        <w:t xml:space="preserve">, lub częściowych pozwoleń na użytkowanie dla zakresu wskazanego przez Zamawiającego w trakcie realizacji </w:t>
      </w:r>
      <w:r w:rsidR="00566166" w:rsidRPr="005B7930">
        <w:rPr>
          <w:rFonts w:ascii="Arial" w:hAnsi="Arial" w:cs="Arial"/>
          <w:color w:val="000000" w:themeColor="text1"/>
          <w:spacing w:val="-4"/>
        </w:rPr>
        <w:t>P</w:t>
      </w:r>
      <w:r w:rsidR="00F563FE" w:rsidRPr="005B7930">
        <w:rPr>
          <w:rFonts w:ascii="Arial" w:hAnsi="Arial" w:cs="Arial"/>
          <w:color w:val="000000" w:themeColor="text1"/>
          <w:spacing w:val="-4"/>
        </w:rPr>
        <w:t xml:space="preserve">rzedmiotu </w:t>
      </w:r>
      <w:r w:rsidR="00566166" w:rsidRPr="005B7930">
        <w:rPr>
          <w:rFonts w:ascii="Arial" w:hAnsi="Arial" w:cs="Arial"/>
          <w:color w:val="000000" w:themeColor="text1"/>
          <w:spacing w:val="-4"/>
        </w:rPr>
        <w:t>U</w:t>
      </w:r>
      <w:r w:rsidR="00F563FE" w:rsidRPr="005B7930">
        <w:rPr>
          <w:rFonts w:ascii="Arial" w:hAnsi="Arial" w:cs="Arial"/>
          <w:color w:val="000000" w:themeColor="text1"/>
          <w:spacing w:val="-4"/>
        </w:rPr>
        <w:t>mowy;</w:t>
      </w:r>
    </w:p>
    <w:p w14:paraId="3A1A17BB" w14:textId="29943CCC" w:rsidR="006422B4" w:rsidRPr="006422B4" w:rsidRDefault="006422B4" w:rsidP="00F563FE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6422B4">
        <w:rPr>
          <w:rFonts w:ascii="Arial" w:hAnsi="Arial" w:cs="Arial"/>
          <w:color w:val="000000" w:themeColor="text1"/>
          <w:spacing w:val="-4"/>
        </w:rPr>
        <w:t>zgłoszenie zamiaru rozpoczęcia robót budowlanych zgodnie z obowiązującymi przepisami</w:t>
      </w:r>
      <w:r w:rsidR="001846D7">
        <w:rPr>
          <w:rFonts w:ascii="Arial" w:hAnsi="Arial" w:cs="Arial"/>
          <w:color w:val="000000" w:themeColor="text1"/>
          <w:spacing w:val="-4"/>
        </w:rPr>
        <w:t>;</w:t>
      </w:r>
    </w:p>
    <w:p w14:paraId="53062D88" w14:textId="0BD8C78F" w:rsidR="00083008" w:rsidRPr="00F563FE" w:rsidRDefault="00E01526" w:rsidP="00F563FE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F563FE">
        <w:rPr>
          <w:rFonts w:ascii="Arial" w:hAnsi="Arial" w:cs="Arial"/>
          <w:color w:val="000000" w:themeColor="text1"/>
          <w:spacing w:val="-4"/>
        </w:rPr>
        <w:lastRenderedPageBreak/>
        <w:t>zapewnienia obsługi geodezyjnej</w:t>
      </w:r>
      <w:r w:rsidR="000453D9" w:rsidRPr="00F563FE">
        <w:rPr>
          <w:rFonts w:ascii="Arial" w:hAnsi="Arial" w:cs="Arial"/>
          <w:color w:val="000000" w:themeColor="text1"/>
          <w:spacing w:val="-4"/>
        </w:rPr>
        <w:t xml:space="preserve"> dla Zadania</w:t>
      </w:r>
      <w:r w:rsidRPr="00F563FE">
        <w:rPr>
          <w:rFonts w:ascii="Arial" w:hAnsi="Arial" w:cs="Arial"/>
          <w:color w:val="000000" w:themeColor="text1"/>
          <w:spacing w:val="-4"/>
        </w:rPr>
        <w:t xml:space="preserve">, </w:t>
      </w:r>
      <w:r w:rsidR="000453D9" w:rsidRPr="00F563FE">
        <w:rPr>
          <w:rFonts w:ascii="Arial" w:hAnsi="Arial" w:cs="Arial"/>
          <w:color w:val="000000" w:themeColor="text1"/>
          <w:spacing w:val="-4"/>
        </w:rPr>
        <w:t xml:space="preserve">której zakres został </w:t>
      </w:r>
      <w:r w:rsidRPr="00F563FE">
        <w:rPr>
          <w:rFonts w:ascii="Arial" w:hAnsi="Arial" w:cs="Arial"/>
          <w:color w:val="000000" w:themeColor="text1"/>
          <w:spacing w:val="-4"/>
        </w:rPr>
        <w:t>szczegółowo określon</w:t>
      </w:r>
      <w:r w:rsidR="000453D9" w:rsidRPr="00F563FE">
        <w:rPr>
          <w:rFonts w:ascii="Arial" w:hAnsi="Arial" w:cs="Arial"/>
          <w:color w:val="000000" w:themeColor="text1"/>
          <w:spacing w:val="-4"/>
        </w:rPr>
        <w:t>y</w:t>
      </w:r>
      <w:r w:rsidRPr="00F563FE">
        <w:rPr>
          <w:rFonts w:ascii="Arial" w:hAnsi="Arial" w:cs="Arial"/>
          <w:color w:val="000000" w:themeColor="text1"/>
          <w:spacing w:val="-4"/>
        </w:rPr>
        <w:t xml:space="preserve"> w załączniku nr</w:t>
      </w:r>
      <w:r w:rsidR="000453D9" w:rsidRPr="00F563FE">
        <w:rPr>
          <w:rFonts w:ascii="Arial" w:hAnsi="Arial" w:cs="Arial"/>
          <w:color w:val="000000" w:themeColor="text1"/>
          <w:spacing w:val="-4"/>
        </w:rPr>
        <w:t xml:space="preserve"> </w:t>
      </w:r>
      <w:r w:rsidR="00894BA2" w:rsidRPr="00F563FE">
        <w:rPr>
          <w:rFonts w:ascii="Arial" w:hAnsi="Arial" w:cs="Arial"/>
          <w:color w:val="000000" w:themeColor="text1"/>
          <w:spacing w:val="-4"/>
        </w:rPr>
        <w:t>2</w:t>
      </w:r>
      <w:r w:rsidRPr="00F563FE">
        <w:rPr>
          <w:rFonts w:ascii="Arial" w:hAnsi="Arial" w:cs="Arial"/>
          <w:color w:val="000000" w:themeColor="text1"/>
          <w:spacing w:val="-4"/>
        </w:rPr>
        <w:t xml:space="preserve"> do Umowy</w:t>
      </w:r>
      <w:r w:rsidR="00083008" w:rsidRPr="00F563FE">
        <w:rPr>
          <w:rFonts w:ascii="Arial" w:hAnsi="Arial" w:cs="Arial"/>
          <w:color w:val="000000" w:themeColor="text1"/>
          <w:spacing w:val="-4"/>
        </w:rPr>
        <w:t>;</w:t>
      </w:r>
    </w:p>
    <w:p w14:paraId="7789FE99" w14:textId="77777777" w:rsidR="00083008" w:rsidRDefault="000453D9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083008">
        <w:rPr>
          <w:rFonts w:ascii="Arial" w:hAnsi="Arial" w:cs="Arial"/>
          <w:color w:val="000000" w:themeColor="text1"/>
        </w:rPr>
        <w:t>niezwłoczne zawiadomienie Zamawiającego o wadach i br</w:t>
      </w:r>
      <w:r w:rsidR="00083008">
        <w:rPr>
          <w:rFonts w:ascii="Arial" w:hAnsi="Arial" w:cs="Arial"/>
          <w:color w:val="000000" w:themeColor="text1"/>
        </w:rPr>
        <w:t>akach Dokumentacji Projektowej;</w:t>
      </w:r>
    </w:p>
    <w:p w14:paraId="40D4689C" w14:textId="03F9300B" w:rsidR="00016ECA" w:rsidRPr="00083008" w:rsidRDefault="00936BFF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083008">
        <w:rPr>
          <w:rFonts w:ascii="Arial" w:hAnsi="Arial" w:cs="Arial"/>
          <w:color w:val="000000" w:themeColor="text1"/>
          <w:spacing w:val="-4"/>
        </w:rPr>
        <w:t>w</w:t>
      </w:r>
      <w:r w:rsidR="00650FD1" w:rsidRPr="00083008">
        <w:rPr>
          <w:rFonts w:ascii="Arial" w:hAnsi="Arial" w:cs="Arial"/>
          <w:color w:val="000000" w:themeColor="text1"/>
          <w:spacing w:val="-4"/>
        </w:rPr>
        <w:t>ykonani</w:t>
      </w:r>
      <w:r w:rsidR="00F065CD" w:rsidRPr="00083008">
        <w:rPr>
          <w:rFonts w:ascii="Arial" w:hAnsi="Arial" w:cs="Arial"/>
          <w:color w:val="000000" w:themeColor="text1"/>
          <w:spacing w:val="-4"/>
        </w:rPr>
        <w:t>e</w:t>
      </w:r>
      <w:r w:rsidR="00650FD1" w:rsidRPr="00083008">
        <w:rPr>
          <w:rFonts w:ascii="Arial" w:hAnsi="Arial" w:cs="Arial"/>
          <w:color w:val="000000" w:themeColor="text1"/>
          <w:spacing w:val="-4"/>
        </w:rPr>
        <w:t xml:space="preserve"> </w:t>
      </w:r>
      <w:r w:rsidR="00A762B8" w:rsidRPr="00083008">
        <w:rPr>
          <w:rFonts w:ascii="Arial" w:hAnsi="Arial" w:cs="Arial"/>
          <w:color w:val="000000" w:themeColor="text1"/>
          <w:spacing w:val="-4"/>
        </w:rPr>
        <w:t>D</w:t>
      </w:r>
      <w:r w:rsidR="00650FD1" w:rsidRPr="00083008">
        <w:rPr>
          <w:rFonts w:ascii="Arial" w:hAnsi="Arial" w:cs="Arial"/>
          <w:color w:val="000000" w:themeColor="text1"/>
          <w:spacing w:val="-4"/>
        </w:rPr>
        <w:t xml:space="preserve">okumentacji </w:t>
      </w:r>
      <w:r w:rsidR="00A762B8" w:rsidRPr="00083008">
        <w:rPr>
          <w:rFonts w:ascii="Arial" w:hAnsi="Arial" w:cs="Arial"/>
          <w:color w:val="000000" w:themeColor="text1"/>
          <w:spacing w:val="-4"/>
        </w:rPr>
        <w:t>P</w:t>
      </w:r>
      <w:r w:rsidR="00650FD1" w:rsidRPr="00083008">
        <w:rPr>
          <w:rFonts w:ascii="Arial" w:hAnsi="Arial" w:cs="Arial"/>
          <w:color w:val="000000" w:themeColor="text1"/>
          <w:spacing w:val="-4"/>
        </w:rPr>
        <w:t>owykonawczej</w:t>
      </w:r>
      <w:r w:rsidR="00497E25" w:rsidRPr="00083008">
        <w:rPr>
          <w:rFonts w:ascii="Arial" w:hAnsi="Arial" w:cs="Arial"/>
          <w:color w:val="000000" w:themeColor="text1"/>
          <w:spacing w:val="-4"/>
        </w:rPr>
        <w:t xml:space="preserve"> </w:t>
      </w:r>
      <w:r w:rsidR="00A823E6" w:rsidRPr="00083008">
        <w:rPr>
          <w:rFonts w:ascii="Arial" w:hAnsi="Arial" w:cs="Arial"/>
          <w:color w:val="000000" w:themeColor="text1"/>
          <w:spacing w:val="-4"/>
        </w:rPr>
        <w:t>z</w:t>
      </w:r>
      <w:r w:rsidR="00497E25" w:rsidRPr="00083008">
        <w:rPr>
          <w:rFonts w:ascii="Arial" w:hAnsi="Arial" w:cs="Arial"/>
          <w:color w:val="000000" w:themeColor="text1"/>
          <w:spacing w:val="-4"/>
        </w:rPr>
        <w:t xml:space="preserve">godnie z </w:t>
      </w:r>
      <w:r w:rsidR="00FC0961" w:rsidRPr="00083008">
        <w:rPr>
          <w:rFonts w:ascii="Arial" w:hAnsi="Arial" w:cs="Arial"/>
          <w:color w:val="000000" w:themeColor="text1"/>
          <w:spacing w:val="-4"/>
        </w:rPr>
        <w:t>postanowieniami Regulaminu Odbioru</w:t>
      </w:r>
      <w:r w:rsidR="00894BA2" w:rsidRPr="00083008">
        <w:rPr>
          <w:rFonts w:ascii="Arial" w:hAnsi="Arial" w:cs="Arial"/>
          <w:color w:val="000000" w:themeColor="text1"/>
          <w:spacing w:val="-4"/>
        </w:rPr>
        <w:t>, z zastrzeżeniem</w:t>
      </w:r>
      <w:r w:rsidR="00016ECA" w:rsidRPr="00083008">
        <w:rPr>
          <w:rFonts w:ascii="Arial" w:hAnsi="Arial" w:cs="Arial"/>
          <w:color w:val="000000" w:themeColor="text1"/>
          <w:spacing w:val="-4"/>
        </w:rPr>
        <w:t>, że:</w:t>
      </w:r>
    </w:p>
    <w:p w14:paraId="515883E7" w14:textId="2E678E6C" w:rsidR="00016ECA" w:rsidRPr="007039F0" w:rsidRDefault="00A44A1F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  <w:spacing w:val="-4"/>
        </w:rPr>
      </w:pPr>
      <w:r w:rsidRPr="007039F0">
        <w:rPr>
          <w:rFonts w:ascii="Arial" w:hAnsi="Arial" w:cs="Arial"/>
        </w:rPr>
        <w:t>d</w:t>
      </w:r>
      <w:r w:rsidR="00016ECA" w:rsidRPr="007039F0">
        <w:rPr>
          <w:rFonts w:ascii="Arial" w:hAnsi="Arial" w:cs="Arial"/>
        </w:rPr>
        <w:t xml:space="preserve">okumentacja Powykonawcza w branży </w:t>
      </w:r>
      <w:r w:rsidR="00DC0E88" w:rsidRPr="007039F0">
        <w:rPr>
          <w:rFonts w:ascii="Arial" w:hAnsi="Arial" w:cs="Arial"/>
        </w:rPr>
        <w:t>budowlanej, sanitarnej, elektrycznej</w:t>
      </w:r>
      <w:r w:rsidR="00016ECA" w:rsidRPr="007039F0">
        <w:rPr>
          <w:rFonts w:ascii="Arial" w:hAnsi="Arial" w:cs="Arial"/>
        </w:rPr>
        <w:t xml:space="preserve"> zostanie o</w:t>
      </w:r>
      <w:r w:rsidRPr="007039F0">
        <w:rPr>
          <w:rFonts w:ascii="Arial" w:hAnsi="Arial" w:cs="Arial"/>
        </w:rPr>
        <w:t xml:space="preserve">patrzona </w:t>
      </w:r>
      <w:r w:rsidR="00604FA6" w:rsidRPr="007039F0">
        <w:rPr>
          <w:rFonts w:ascii="Arial" w:hAnsi="Arial" w:cs="Arial"/>
        </w:rPr>
        <w:t>klauzulą</w:t>
      </w:r>
      <w:r w:rsidR="00133166" w:rsidRPr="007039F0">
        <w:rPr>
          <w:rFonts w:ascii="Arial" w:hAnsi="Arial" w:cs="Arial"/>
        </w:rPr>
        <w:t xml:space="preserve"> </w:t>
      </w:r>
      <w:r w:rsidR="001846D7" w:rsidRPr="007039F0">
        <w:rPr>
          <w:rFonts w:ascii="Arial" w:hAnsi="Arial" w:cs="Arial"/>
        </w:rPr>
        <w:t>„ZASTRZEŻONE”</w:t>
      </w:r>
      <w:r w:rsidRPr="007039F0">
        <w:rPr>
          <w:rFonts w:ascii="Arial" w:hAnsi="Arial" w:cs="Arial"/>
        </w:rPr>
        <w:t>;</w:t>
      </w:r>
    </w:p>
    <w:p w14:paraId="3ACBDF7B" w14:textId="12B6DB75" w:rsidR="00A952A5" w:rsidRPr="007039F0" w:rsidRDefault="00016ECA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  <w:spacing w:val="-4"/>
        </w:rPr>
      </w:pPr>
      <w:r w:rsidRPr="007039F0">
        <w:rPr>
          <w:rFonts w:ascii="Arial" w:hAnsi="Arial" w:cs="Arial"/>
        </w:rPr>
        <w:t>pozostał</w:t>
      </w:r>
      <w:r w:rsidR="00C6496F" w:rsidRPr="007039F0">
        <w:rPr>
          <w:rFonts w:ascii="Arial" w:hAnsi="Arial" w:cs="Arial"/>
        </w:rPr>
        <w:t>a</w:t>
      </w:r>
      <w:r w:rsidRPr="007039F0">
        <w:rPr>
          <w:rFonts w:ascii="Arial" w:hAnsi="Arial" w:cs="Arial"/>
        </w:rPr>
        <w:t xml:space="preserve"> Dokumentacj</w:t>
      </w:r>
      <w:r w:rsidR="00604FA6" w:rsidRPr="007039F0">
        <w:rPr>
          <w:rFonts w:ascii="Arial" w:hAnsi="Arial" w:cs="Arial"/>
        </w:rPr>
        <w:t>a</w:t>
      </w:r>
      <w:r w:rsidRPr="007039F0">
        <w:rPr>
          <w:rFonts w:ascii="Arial" w:hAnsi="Arial" w:cs="Arial"/>
        </w:rPr>
        <w:t xml:space="preserve"> Powykonawcz</w:t>
      </w:r>
      <w:r w:rsidR="00604FA6" w:rsidRPr="007039F0">
        <w:rPr>
          <w:rFonts w:ascii="Arial" w:hAnsi="Arial" w:cs="Arial"/>
        </w:rPr>
        <w:t>a</w:t>
      </w:r>
      <w:r w:rsidRPr="007039F0">
        <w:rPr>
          <w:rFonts w:ascii="Arial" w:hAnsi="Arial" w:cs="Arial"/>
        </w:rPr>
        <w:t xml:space="preserve"> zostanie wykonana jako</w:t>
      </w:r>
      <w:r w:rsidR="007039F0" w:rsidRPr="007039F0">
        <w:rPr>
          <w:rFonts w:ascii="Arial" w:hAnsi="Arial" w:cs="Arial"/>
        </w:rPr>
        <w:t xml:space="preserve"> „</w:t>
      </w:r>
      <w:r w:rsidR="001846D7" w:rsidRPr="007039F0">
        <w:rPr>
          <w:rFonts w:ascii="Arial" w:hAnsi="Arial" w:cs="Arial"/>
        </w:rPr>
        <w:t>JAWNA</w:t>
      </w:r>
      <w:r w:rsidRPr="007039F0">
        <w:rPr>
          <w:rFonts w:ascii="Arial" w:hAnsi="Arial" w:cs="Arial"/>
        </w:rPr>
        <w:t>”</w:t>
      </w:r>
      <w:r w:rsidR="00936BFF" w:rsidRPr="007039F0">
        <w:rPr>
          <w:rFonts w:ascii="Arial" w:hAnsi="Arial" w:cs="Arial"/>
          <w:spacing w:val="-4"/>
        </w:rPr>
        <w:t>;</w:t>
      </w:r>
    </w:p>
    <w:p w14:paraId="4DBE5980" w14:textId="67F37A17" w:rsidR="00B70DFE" w:rsidRPr="00FF4CA3" w:rsidRDefault="00B70DFE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FF4CA3">
        <w:rPr>
          <w:rFonts w:ascii="Arial" w:hAnsi="Arial" w:cs="Arial"/>
        </w:rPr>
        <w:t xml:space="preserve">zawarcie umowy z Zamawiającym w zakresie rozliczenia </w:t>
      </w:r>
      <w:r w:rsidR="00A952A5" w:rsidRPr="00FF4CA3">
        <w:rPr>
          <w:rFonts w:ascii="Arial" w:hAnsi="Arial" w:cs="Arial"/>
        </w:rPr>
        <w:t>kosztów zużytej energi</w:t>
      </w:r>
      <w:r w:rsidRPr="00FF4CA3">
        <w:rPr>
          <w:rFonts w:ascii="Arial" w:hAnsi="Arial" w:cs="Arial"/>
        </w:rPr>
        <w:t>i</w:t>
      </w:r>
      <w:r w:rsidR="00A952A5" w:rsidRPr="00FF4CA3">
        <w:rPr>
          <w:rFonts w:ascii="Arial" w:hAnsi="Arial" w:cs="Arial"/>
        </w:rPr>
        <w:t xml:space="preserve"> elektrycznej</w:t>
      </w:r>
      <w:r w:rsidR="00FF4CA3" w:rsidRPr="00FF4CA3">
        <w:rPr>
          <w:rFonts w:ascii="Arial" w:hAnsi="Arial" w:cs="Arial"/>
        </w:rPr>
        <w:t xml:space="preserve"> </w:t>
      </w:r>
      <w:r w:rsidR="00FF4CA3" w:rsidRPr="00A6796A">
        <w:rPr>
          <w:rFonts w:ascii="Arial" w:hAnsi="Arial" w:cs="Arial"/>
        </w:rPr>
        <w:t xml:space="preserve">w terminie 30 dni od daty </w:t>
      </w:r>
      <w:r w:rsidR="00C6496F">
        <w:rPr>
          <w:rFonts w:ascii="Arial" w:hAnsi="Arial" w:cs="Arial"/>
        </w:rPr>
        <w:t xml:space="preserve">przekazania </w:t>
      </w:r>
      <w:r w:rsidR="008E3354">
        <w:rPr>
          <w:rFonts w:ascii="Arial" w:hAnsi="Arial" w:cs="Arial"/>
        </w:rPr>
        <w:t>Teren B</w:t>
      </w:r>
      <w:r w:rsidR="00FF4CA3" w:rsidRPr="00A6796A">
        <w:rPr>
          <w:rFonts w:ascii="Arial" w:hAnsi="Arial" w:cs="Arial"/>
        </w:rPr>
        <w:t>udow</w:t>
      </w:r>
      <w:r w:rsidR="008E3354">
        <w:rPr>
          <w:rFonts w:ascii="Arial" w:hAnsi="Arial" w:cs="Arial"/>
        </w:rPr>
        <w:t>y</w:t>
      </w:r>
      <w:r w:rsidR="00FF4CA3" w:rsidRPr="00FF4CA3">
        <w:rPr>
          <w:rFonts w:ascii="Arial" w:hAnsi="Arial" w:cs="Arial"/>
        </w:rPr>
        <w:t>;</w:t>
      </w:r>
      <w:r w:rsidR="00A952A5" w:rsidRPr="00FF4CA3">
        <w:rPr>
          <w:rFonts w:ascii="Arial" w:hAnsi="Arial" w:cs="Arial"/>
        </w:rPr>
        <w:t xml:space="preserve"> </w:t>
      </w:r>
    </w:p>
    <w:p w14:paraId="2F0E6E4B" w14:textId="3E1FD63C" w:rsidR="00FF4CA3" w:rsidRPr="00FF4CA3" w:rsidRDefault="00B70DFE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FF4CA3">
        <w:rPr>
          <w:rFonts w:ascii="Arial" w:hAnsi="Arial" w:cs="Arial"/>
        </w:rPr>
        <w:t xml:space="preserve">zawarcie umowy z Administratorem </w:t>
      </w:r>
      <w:r w:rsidR="008E3354">
        <w:rPr>
          <w:rFonts w:ascii="Arial" w:hAnsi="Arial" w:cs="Arial"/>
        </w:rPr>
        <w:t xml:space="preserve">określającej sposób </w:t>
      </w:r>
      <w:r w:rsidR="00FF4CA3" w:rsidRPr="00FF4CA3">
        <w:rPr>
          <w:rFonts w:ascii="Arial" w:hAnsi="Arial" w:cs="Arial"/>
        </w:rPr>
        <w:t xml:space="preserve">rozliczenia kosztów pozostałych </w:t>
      </w:r>
      <w:r w:rsidR="00A952A5" w:rsidRPr="00FF4CA3">
        <w:rPr>
          <w:rFonts w:ascii="Arial" w:hAnsi="Arial" w:cs="Arial"/>
        </w:rPr>
        <w:t>medi</w:t>
      </w:r>
      <w:r w:rsidR="00FF4CA3" w:rsidRPr="00FF4CA3">
        <w:rPr>
          <w:rFonts w:ascii="Arial" w:hAnsi="Arial" w:cs="Arial"/>
        </w:rPr>
        <w:t>ów</w:t>
      </w:r>
      <w:r w:rsidR="00FF4CA3">
        <w:rPr>
          <w:rFonts w:ascii="Arial" w:hAnsi="Arial" w:cs="Arial"/>
        </w:rPr>
        <w:t xml:space="preserve"> </w:t>
      </w:r>
      <w:r w:rsidR="00FF4CA3" w:rsidRPr="00A6796A">
        <w:rPr>
          <w:rFonts w:ascii="Arial" w:hAnsi="Arial" w:cs="Arial"/>
        </w:rPr>
        <w:t xml:space="preserve">w terminie 30 dni od daty </w:t>
      </w:r>
      <w:r w:rsidR="00C6496F">
        <w:rPr>
          <w:rFonts w:ascii="Arial" w:hAnsi="Arial" w:cs="Arial"/>
        </w:rPr>
        <w:t xml:space="preserve">przekazania </w:t>
      </w:r>
      <w:r w:rsidR="008E3354">
        <w:rPr>
          <w:rFonts w:ascii="Arial" w:hAnsi="Arial" w:cs="Arial"/>
        </w:rPr>
        <w:t>Teren B</w:t>
      </w:r>
      <w:r w:rsidR="00FF4CA3" w:rsidRPr="00A6796A">
        <w:rPr>
          <w:rFonts w:ascii="Arial" w:hAnsi="Arial" w:cs="Arial"/>
        </w:rPr>
        <w:t>udow</w:t>
      </w:r>
      <w:r w:rsidR="008E3354">
        <w:rPr>
          <w:rFonts w:ascii="Arial" w:hAnsi="Arial" w:cs="Arial"/>
        </w:rPr>
        <w:t>y</w:t>
      </w:r>
      <w:r w:rsidR="00A952A5" w:rsidRPr="00FF4CA3">
        <w:rPr>
          <w:rFonts w:ascii="Arial" w:hAnsi="Arial" w:cs="Arial"/>
        </w:rPr>
        <w:t>;</w:t>
      </w:r>
    </w:p>
    <w:p w14:paraId="2BB25773" w14:textId="028CAF42" w:rsidR="00A952A5" w:rsidRPr="00FF4CA3" w:rsidRDefault="00A952A5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FF4CA3">
        <w:rPr>
          <w:rFonts w:ascii="Arial" w:hAnsi="Arial" w:cs="Arial"/>
        </w:rPr>
        <w:t xml:space="preserve">zamontowanie na koszt </w:t>
      </w:r>
      <w:r w:rsidR="008E3354" w:rsidRPr="00FF4CA3">
        <w:rPr>
          <w:rFonts w:ascii="Arial" w:hAnsi="Arial" w:cs="Arial"/>
        </w:rPr>
        <w:t xml:space="preserve">własny </w:t>
      </w:r>
      <w:r w:rsidRPr="00FF4CA3">
        <w:rPr>
          <w:rFonts w:ascii="Arial" w:hAnsi="Arial" w:cs="Arial"/>
        </w:rPr>
        <w:t>podliczników</w:t>
      </w:r>
      <w:r w:rsidR="00D21B4A">
        <w:rPr>
          <w:rFonts w:ascii="Arial" w:hAnsi="Arial" w:cs="Arial"/>
        </w:rPr>
        <w:t>,</w:t>
      </w:r>
      <w:r w:rsidRPr="00FF4CA3">
        <w:rPr>
          <w:rFonts w:ascii="Arial" w:hAnsi="Arial" w:cs="Arial"/>
        </w:rPr>
        <w:t xml:space="preserve"> na podstawie których nastąpi rozliczenie mediów</w:t>
      </w:r>
      <w:r w:rsidR="008E3354">
        <w:rPr>
          <w:rFonts w:ascii="Arial" w:hAnsi="Arial" w:cs="Arial"/>
        </w:rPr>
        <w:t xml:space="preserve"> lub</w:t>
      </w:r>
      <w:r w:rsidR="00D21B4A">
        <w:rPr>
          <w:rFonts w:ascii="Arial" w:hAnsi="Arial" w:cs="Arial"/>
        </w:rPr>
        <w:t xml:space="preserve"> </w:t>
      </w:r>
      <w:r w:rsidR="008E3354">
        <w:rPr>
          <w:rFonts w:ascii="Arial" w:hAnsi="Arial" w:cs="Arial"/>
        </w:rPr>
        <w:t>zawarcie po</w:t>
      </w:r>
      <w:r w:rsidR="00A44A1F">
        <w:rPr>
          <w:rFonts w:ascii="Arial" w:hAnsi="Arial" w:cs="Arial"/>
        </w:rPr>
        <w:t>rozumienia z </w:t>
      </w:r>
      <w:r w:rsidRPr="00FF4CA3">
        <w:rPr>
          <w:rFonts w:ascii="Arial" w:hAnsi="Arial" w:cs="Arial"/>
        </w:rPr>
        <w:t>Administratorem</w:t>
      </w:r>
      <w:r w:rsidR="007039F0">
        <w:rPr>
          <w:rFonts w:ascii="Arial" w:hAnsi="Arial" w:cs="Arial"/>
        </w:rPr>
        <w:t xml:space="preserve"> </w:t>
      </w:r>
      <w:r w:rsidR="008E3354">
        <w:rPr>
          <w:rFonts w:ascii="Arial" w:hAnsi="Arial" w:cs="Arial"/>
        </w:rPr>
        <w:t xml:space="preserve">celem </w:t>
      </w:r>
      <w:r w:rsidRPr="00FF4CA3">
        <w:rPr>
          <w:rFonts w:ascii="Arial" w:hAnsi="Arial" w:cs="Arial"/>
        </w:rPr>
        <w:t>określ</w:t>
      </w:r>
      <w:r w:rsidR="008E3354">
        <w:rPr>
          <w:rFonts w:ascii="Arial" w:hAnsi="Arial" w:cs="Arial"/>
        </w:rPr>
        <w:t>enia</w:t>
      </w:r>
      <w:r w:rsidRPr="00FF4CA3">
        <w:rPr>
          <w:rFonts w:ascii="Arial" w:hAnsi="Arial" w:cs="Arial"/>
        </w:rPr>
        <w:t xml:space="preserve"> szacunkow</w:t>
      </w:r>
      <w:r w:rsidR="008E3354">
        <w:rPr>
          <w:rFonts w:ascii="Arial" w:hAnsi="Arial" w:cs="Arial"/>
        </w:rPr>
        <w:t>ej</w:t>
      </w:r>
      <w:r w:rsidRPr="00FF4CA3">
        <w:rPr>
          <w:rFonts w:ascii="Arial" w:hAnsi="Arial" w:cs="Arial"/>
        </w:rPr>
        <w:t xml:space="preserve"> iloś</w:t>
      </w:r>
      <w:r w:rsidR="00604FA6">
        <w:rPr>
          <w:rFonts w:ascii="Arial" w:hAnsi="Arial" w:cs="Arial"/>
        </w:rPr>
        <w:t>ci</w:t>
      </w:r>
      <w:r w:rsidRPr="00FF4CA3">
        <w:rPr>
          <w:rFonts w:ascii="Arial" w:hAnsi="Arial" w:cs="Arial"/>
        </w:rPr>
        <w:t xml:space="preserve"> poszczególnych mediów</w:t>
      </w:r>
      <w:r w:rsidR="00D21B4A">
        <w:rPr>
          <w:rFonts w:ascii="Arial" w:hAnsi="Arial" w:cs="Arial"/>
        </w:rPr>
        <w:t>,</w:t>
      </w:r>
      <w:r w:rsidR="008E3354">
        <w:rPr>
          <w:rFonts w:ascii="Arial" w:hAnsi="Arial" w:cs="Arial"/>
        </w:rPr>
        <w:t xml:space="preserve"> w</w:t>
      </w:r>
      <w:r w:rsidR="008E3354" w:rsidRPr="00FF4CA3">
        <w:rPr>
          <w:rFonts w:ascii="Arial" w:hAnsi="Arial" w:cs="Arial"/>
        </w:rPr>
        <w:t xml:space="preserve"> przypadku braku możliwości</w:t>
      </w:r>
      <w:r w:rsidR="008E3354">
        <w:rPr>
          <w:rFonts w:ascii="Arial" w:hAnsi="Arial" w:cs="Arial"/>
        </w:rPr>
        <w:t xml:space="preserve"> zamontowania własnych podliczników;</w:t>
      </w:r>
    </w:p>
    <w:p w14:paraId="373CB4B4" w14:textId="58DC71C5" w:rsidR="00A44A1F" w:rsidRDefault="000265CD" w:rsidP="00EF28C0">
      <w:pPr>
        <w:pStyle w:val="Akapitzlist"/>
        <w:numPr>
          <w:ilvl w:val="1"/>
          <w:numId w:val="17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A952A5">
        <w:rPr>
          <w:rFonts w:ascii="Arial" w:hAnsi="Arial" w:cs="Arial"/>
          <w:color w:val="000000" w:themeColor="text1"/>
        </w:rPr>
        <w:t xml:space="preserve">prowadzenie na bieżąco i </w:t>
      </w:r>
      <w:r w:rsidR="00C6496F">
        <w:rPr>
          <w:rFonts w:ascii="Arial" w:hAnsi="Arial" w:cs="Arial"/>
          <w:color w:val="000000" w:themeColor="text1"/>
        </w:rPr>
        <w:t>zapewnieni</w:t>
      </w:r>
      <w:r w:rsidR="00FD645D">
        <w:rPr>
          <w:rFonts w:ascii="Arial" w:hAnsi="Arial" w:cs="Arial"/>
          <w:color w:val="000000" w:themeColor="text1"/>
        </w:rPr>
        <w:t>e</w:t>
      </w:r>
      <w:r w:rsidR="00C6496F">
        <w:rPr>
          <w:rFonts w:ascii="Arial" w:hAnsi="Arial" w:cs="Arial"/>
          <w:color w:val="000000" w:themeColor="text1"/>
        </w:rPr>
        <w:t xml:space="preserve"> </w:t>
      </w:r>
      <w:r w:rsidRPr="00A952A5">
        <w:rPr>
          <w:rFonts w:ascii="Arial" w:hAnsi="Arial" w:cs="Arial"/>
          <w:color w:val="000000" w:themeColor="text1"/>
        </w:rPr>
        <w:t>przechowywani</w:t>
      </w:r>
      <w:r w:rsidR="00C6496F">
        <w:rPr>
          <w:rFonts w:ascii="Arial" w:hAnsi="Arial" w:cs="Arial"/>
          <w:color w:val="000000" w:themeColor="text1"/>
        </w:rPr>
        <w:t>a</w:t>
      </w:r>
      <w:r w:rsidRPr="00A952A5">
        <w:rPr>
          <w:rFonts w:ascii="Arial" w:hAnsi="Arial" w:cs="Arial"/>
          <w:color w:val="000000" w:themeColor="text1"/>
        </w:rPr>
        <w:t xml:space="preserve"> </w:t>
      </w:r>
      <w:r w:rsidR="00C6496F">
        <w:rPr>
          <w:rFonts w:ascii="Arial" w:hAnsi="Arial" w:cs="Arial"/>
          <w:color w:val="000000" w:themeColor="text1"/>
        </w:rPr>
        <w:t xml:space="preserve">przez kierownika budowy </w:t>
      </w:r>
      <w:r w:rsidRPr="00A952A5">
        <w:rPr>
          <w:rFonts w:ascii="Arial" w:hAnsi="Arial" w:cs="Arial"/>
          <w:color w:val="000000" w:themeColor="text1"/>
        </w:rPr>
        <w:t>następując</w:t>
      </w:r>
      <w:r w:rsidR="00FD645D">
        <w:rPr>
          <w:rFonts w:ascii="Arial" w:hAnsi="Arial" w:cs="Arial"/>
          <w:color w:val="000000" w:themeColor="text1"/>
        </w:rPr>
        <w:t>ej</w:t>
      </w:r>
      <w:r w:rsidR="00C6496F">
        <w:rPr>
          <w:rFonts w:ascii="Arial" w:hAnsi="Arial" w:cs="Arial"/>
          <w:color w:val="000000" w:themeColor="text1"/>
        </w:rPr>
        <w:t xml:space="preserve"> dokumentacji stanowiącej podstawę wykonania Prac</w:t>
      </w:r>
      <w:r w:rsidRPr="00A952A5">
        <w:rPr>
          <w:rFonts w:ascii="Arial" w:hAnsi="Arial" w:cs="Arial"/>
          <w:color w:val="000000" w:themeColor="text1"/>
        </w:rPr>
        <w:t>, zgodnie z obowiązującymi przepisami ustawy Prawo budowlane:</w:t>
      </w:r>
    </w:p>
    <w:p w14:paraId="0A907D0E" w14:textId="40CC5FB4" w:rsidR="006422B4" w:rsidRPr="00566166" w:rsidRDefault="008F1461" w:rsidP="00EF28C0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566166">
        <w:rPr>
          <w:rFonts w:ascii="Arial" w:hAnsi="Arial" w:cs="Arial"/>
          <w:color w:val="000000" w:themeColor="text1"/>
        </w:rPr>
        <w:lastRenderedPageBreak/>
        <w:t>d</w:t>
      </w:r>
      <w:r w:rsidR="000265CD" w:rsidRPr="00566166">
        <w:rPr>
          <w:rFonts w:ascii="Arial" w:hAnsi="Arial" w:cs="Arial"/>
          <w:color w:val="000000" w:themeColor="text1"/>
        </w:rPr>
        <w:t xml:space="preserve">ziennika budowy </w:t>
      </w:r>
      <w:r w:rsidR="00A77601" w:rsidRPr="00566166">
        <w:rPr>
          <w:rFonts w:ascii="Arial" w:hAnsi="Arial" w:cs="Arial"/>
        </w:rPr>
        <w:t>i książk</w:t>
      </w:r>
      <w:r w:rsidR="00A952A5" w:rsidRPr="00566166">
        <w:rPr>
          <w:rFonts w:ascii="Arial" w:hAnsi="Arial" w:cs="Arial"/>
        </w:rPr>
        <w:t>i</w:t>
      </w:r>
      <w:r w:rsidR="00A77601" w:rsidRPr="00566166">
        <w:rPr>
          <w:rFonts w:ascii="Arial" w:hAnsi="Arial" w:cs="Arial"/>
        </w:rPr>
        <w:t xml:space="preserve"> obmiarów</w:t>
      </w:r>
      <w:r w:rsidR="006422B4" w:rsidRPr="00566166">
        <w:rPr>
          <w:rFonts w:ascii="Arial" w:hAnsi="Arial" w:cs="Arial"/>
        </w:rPr>
        <w:t xml:space="preserve"> (w przypadku rozliczenia </w:t>
      </w:r>
      <w:r w:rsidR="006422B4" w:rsidRPr="00566166">
        <w:rPr>
          <w:rFonts w:ascii="Arial" w:hAnsi="Arial" w:cs="Arial"/>
          <w:color w:val="000000" w:themeColor="text1"/>
        </w:rPr>
        <w:t>ryczałtowego książka obmiarów stanowi element pomocniczy,</w:t>
      </w:r>
      <w:r w:rsidR="006422B4" w:rsidRPr="00566166">
        <w:rPr>
          <w:rFonts w:ascii="Arial" w:hAnsi="Arial" w:cs="Arial"/>
        </w:rPr>
        <w:t xml:space="preserve"> prowadzona przez kierownika</w:t>
      </w:r>
      <w:r w:rsidR="001320DE" w:rsidRPr="00566166">
        <w:rPr>
          <w:rFonts w:ascii="Arial" w:hAnsi="Arial" w:cs="Arial"/>
        </w:rPr>
        <w:t xml:space="preserve"> budowy</w:t>
      </w:r>
      <w:r w:rsidR="00EF28C0">
        <w:rPr>
          <w:rFonts w:ascii="Arial" w:hAnsi="Arial" w:cs="Arial"/>
        </w:rPr>
        <w:t>)</w:t>
      </w:r>
      <w:r w:rsidR="001320DE" w:rsidRPr="00566166">
        <w:rPr>
          <w:rFonts w:ascii="Arial" w:hAnsi="Arial" w:cs="Arial"/>
        </w:rPr>
        <w:t xml:space="preserve">. </w:t>
      </w:r>
      <w:r w:rsidR="009D076F" w:rsidRPr="00566166">
        <w:rPr>
          <w:rFonts w:ascii="Arial" w:hAnsi="Arial" w:cs="Arial"/>
        </w:rPr>
        <w:t xml:space="preserve">Wykonawca zobowiązany jest do zapewnienia, na każde żądanie Zamawiającego, wglądu do dziennika budowy i książki obmiarów; </w:t>
      </w:r>
    </w:p>
    <w:p w14:paraId="746DB034" w14:textId="48FAC1F2" w:rsidR="00A44A1F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hanging="708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h</w:t>
      </w:r>
      <w:r w:rsidR="000265CD" w:rsidRPr="00A44A1F">
        <w:rPr>
          <w:rFonts w:ascii="Arial" w:hAnsi="Arial" w:cs="Arial"/>
          <w:color w:val="000000" w:themeColor="text1"/>
        </w:rPr>
        <w:t>armonogram</w:t>
      </w:r>
      <w:r w:rsidRPr="00A44A1F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rzeczowo-finansow</w:t>
      </w:r>
      <w:r w:rsidR="00D21B4A">
        <w:rPr>
          <w:rFonts w:ascii="Arial" w:hAnsi="Arial" w:cs="Arial"/>
          <w:color w:val="000000" w:themeColor="text1"/>
        </w:rPr>
        <w:t>ego</w:t>
      </w:r>
      <w:r w:rsidR="000265CD" w:rsidRPr="00A44A1F">
        <w:rPr>
          <w:rFonts w:ascii="Arial" w:hAnsi="Arial" w:cs="Arial"/>
          <w:color w:val="000000" w:themeColor="text1"/>
        </w:rPr>
        <w:t xml:space="preserve"> realizacji robót;</w:t>
      </w:r>
    </w:p>
    <w:p w14:paraId="16C450A4" w14:textId="77777777" w:rsidR="00A44A1F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hanging="708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rotokoł</w:t>
      </w:r>
      <w:r w:rsidRPr="00A44A1F">
        <w:rPr>
          <w:rFonts w:ascii="Arial" w:hAnsi="Arial" w:cs="Arial"/>
          <w:color w:val="000000" w:themeColor="text1"/>
        </w:rPr>
        <w:t>ów</w:t>
      </w:r>
      <w:r w:rsidR="000265CD" w:rsidRPr="00A44A1F">
        <w:rPr>
          <w:rFonts w:ascii="Arial" w:hAnsi="Arial" w:cs="Arial"/>
          <w:color w:val="000000" w:themeColor="text1"/>
        </w:rPr>
        <w:t xml:space="preserve"> odbioru robót;</w:t>
      </w:r>
    </w:p>
    <w:p w14:paraId="60D658B6" w14:textId="77777777" w:rsidR="00A44A1F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hanging="708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D</w:t>
      </w:r>
      <w:r w:rsidR="000265CD" w:rsidRPr="00A44A1F">
        <w:rPr>
          <w:rFonts w:ascii="Arial" w:hAnsi="Arial" w:cs="Arial"/>
          <w:color w:val="000000" w:themeColor="text1"/>
        </w:rPr>
        <w:t>okumentacj</w:t>
      </w:r>
      <w:r w:rsidRPr="00A44A1F">
        <w:rPr>
          <w:rFonts w:ascii="Arial" w:hAnsi="Arial" w:cs="Arial"/>
          <w:color w:val="000000" w:themeColor="text1"/>
        </w:rPr>
        <w:t>i</w:t>
      </w:r>
      <w:r w:rsidR="000265CD" w:rsidRPr="00A44A1F">
        <w:rPr>
          <w:rFonts w:ascii="Arial" w:hAnsi="Arial" w:cs="Arial"/>
          <w:color w:val="000000" w:themeColor="text1"/>
        </w:rPr>
        <w:t xml:space="preserve"> </w:t>
      </w:r>
      <w:r w:rsidR="00445E2F"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rojektow</w:t>
      </w:r>
      <w:r w:rsidRPr="00A44A1F">
        <w:rPr>
          <w:rFonts w:ascii="Arial" w:hAnsi="Arial" w:cs="Arial"/>
          <w:color w:val="000000" w:themeColor="text1"/>
        </w:rPr>
        <w:t>ej</w:t>
      </w:r>
      <w:r w:rsidR="000265CD" w:rsidRPr="00A44A1F">
        <w:rPr>
          <w:rFonts w:ascii="Arial" w:hAnsi="Arial" w:cs="Arial"/>
          <w:color w:val="000000" w:themeColor="text1"/>
        </w:rPr>
        <w:t>;</w:t>
      </w:r>
    </w:p>
    <w:p w14:paraId="5EA7CE81" w14:textId="78DEB844" w:rsidR="00A44A1F" w:rsidRDefault="008E3354" w:rsidP="008C4BB8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a</w:t>
      </w:r>
      <w:r w:rsidR="000265CD" w:rsidRPr="00A44A1F">
        <w:rPr>
          <w:rFonts w:ascii="Arial" w:hAnsi="Arial" w:cs="Arial"/>
          <w:color w:val="000000" w:themeColor="text1"/>
        </w:rPr>
        <w:t>test</w:t>
      </w:r>
      <w:r w:rsidR="00DE086E">
        <w:rPr>
          <w:rFonts w:ascii="Arial" w:hAnsi="Arial" w:cs="Arial"/>
          <w:color w:val="000000" w:themeColor="text1"/>
        </w:rPr>
        <w:t>ów</w:t>
      </w:r>
      <w:r w:rsidR="000265CD" w:rsidRPr="00A44A1F">
        <w:rPr>
          <w:rFonts w:ascii="Arial" w:hAnsi="Arial" w:cs="Arial"/>
          <w:color w:val="000000" w:themeColor="text1"/>
        </w:rPr>
        <w:t>, certyfikat</w:t>
      </w:r>
      <w:r w:rsidR="00DE086E">
        <w:rPr>
          <w:rFonts w:ascii="Arial" w:hAnsi="Arial" w:cs="Arial"/>
          <w:color w:val="000000" w:themeColor="text1"/>
        </w:rPr>
        <w:t>ów</w:t>
      </w:r>
      <w:r w:rsidR="000265CD" w:rsidRPr="00A44A1F">
        <w:rPr>
          <w:rFonts w:ascii="Arial" w:hAnsi="Arial" w:cs="Arial"/>
          <w:color w:val="000000" w:themeColor="text1"/>
        </w:rPr>
        <w:t xml:space="preserve"> i deklaracj</w:t>
      </w:r>
      <w:r w:rsidR="00DE086E">
        <w:rPr>
          <w:rFonts w:ascii="Arial" w:hAnsi="Arial" w:cs="Arial"/>
          <w:color w:val="000000" w:themeColor="text1"/>
        </w:rPr>
        <w:t>i</w:t>
      </w:r>
      <w:r w:rsidR="000265CD" w:rsidRPr="00A44A1F">
        <w:rPr>
          <w:rFonts w:ascii="Arial" w:hAnsi="Arial" w:cs="Arial"/>
          <w:color w:val="000000" w:themeColor="text1"/>
        </w:rPr>
        <w:t xml:space="preserve"> zgodności wbudowanych materiałów i urządzeń;</w:t>
      </w:r>
    </w:p>
    <w:p w14:paraId="134FF74D" w14:textId="1A41DB6E" w:rsidR="00E53D7A" w:rsidRDefault="00E53D7A" w:rsidP="008C4BB8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E53D7A">
        <w:rPr>
          <w:rFonts w:ascii="Arial" w:hAnsi="Arial" w:cs="Arial"/>
          <w:color w:val="000000" w:themeColor="text1"/>
        </w:rPr>
        <w:t xml:space="preserve">częściowej inwentaryzacji powykonawczej robót zanikających </w:t>
      </w:r>
      <w:r w:rsidRPr="00E53D7A">
        <w:rPr>
          <w:rFonts w:ascii="Arial" w:hAnsi="Arial" w:cs="Arial"/>
          <w:color w:val="000000" w:themeColor="text1"/>
        </w:rPr>
        <w:br/>
        <w:t>i ulegających zakryciu</w:t>
      </w:r>
      <w:r w:rsidR="00DC0E88">
        <w:rPr>
          <w:rFonts w:ascii="Arial" w:hAnsi="Arial" w:cs="Arial"/>
          <w:color w:val="000000" w:themeColor="text1"/>
        </w:rPr>
        <w:t xml:space="preserve"> (zgodnie z wytycznymi inspektora nadzoru)</w:t>
      </w:r>
      <w:r w:rsidR="00566166">
        <w:rPr>
          <w:rFonts w:ascii="Arial" w:hAnsi="Arial" w:cs="Arial"/>
          <w:color w:val="000000" w:themeColor="text1"/>
        </w:rPr>
        <w:t>;</w:t>
      </w:r>
    </w:p>
    <w:p w14:paraId="727E2FC0" w14:textId="792C7702" w:rsidR="00A77601" w:rsidRPr="00E53D7A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lan</w:t>
      </w:r>
      <w:r w:rsidR="00DE086E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B</w:t>
      </w:r>
      <w:r w:rsidR="00782AC3" w:rsidRPr="00A44A1F">
        <w:rPr>
          <w:rFonts w:ascii="Arial" w:hAnsi="Arial" w:cs="Arial"/>
          <w:color w:val="000000" w:themeColor="text1"/>
        </w:rPr>
        <w:t xml:space="preserve">ezpieczeństwa i Ochrony </w:t>
      </w:r>
      <w:r w:rsidR="000265CD" w:rsidRPr="00A44A1F">
        <w:rPr>
          <w:rFonts w:ascii="Arial" w:hAnsi="Arial" w:cs="Arial"/>
          <w:color w:val="000000" w:themeColor="text1"/>
        </w:rPr>
        <w:t>Z</w:t>
      </w:r>
      <w:r w:rsidR="00782AC3" w:rsidRPr="00A44A1F">
        <w:rPr>
          <w:rFonts w:ascii="Arial" w:hAnsi="Arial" w:cs="Arial"/>
          <w:color w:val="000000" w:themeColor="text1"/>
        </w:rPr>
        <w:t>drowia (BIOZ)</w:t>
      </w:r>
      <w:r w:rsidR="00E53D7A">
        <w:rPr>
          <w:rFonts w:ascii="Arial" w:hAnsi="Arial" w:cs="Arial"/>
          <w:color w:val="000000" w:themeColor="text1"/>
        </w:rPr>
        <w:t xml:space="preserve">, </w:t>
      </w:r>
      <w:r w:rsidR="00E53D7A" w:rsidRPr="00E53D7A">
        <w:rPr>
          <w:rFonts w:ascii="Arial" w:hAnsi="Arial" w:cs="Arial"/>
          <w:color w:val="000000" w:themeColor="text1"/>
        </w:rPr>
        <w:t xml:space="preserve">uzgodnionego </w:t>
      </w:r>
      <w:r w:rsidR="00E53D7A" w:rsidRPr="00E53D7A">
        <w:rPr>
          <w:rFonts w:ascii="Arial" w:hAnsi="Arial" w:cs="Arial"/>
          <w:color w:val="000000" w:themeColor="text1"/>
        </w:rPr>
        <w:br/>
        <w:t>z rzeczoznawcą ds. BHP i ppoż.;</w:t>
      </w:r>
    </w:p>
    <w:p w14:paraId="08D57774" w14:textId="369E9B1F" w:rsidR="00E53D7A" w:rsidRPr="00E53D7A" w:rsidRDefault="00E53D7A" w:rsidP="00E53D7A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E53D7A">
        <w:rPr>
          <w:rFonts w:ascii="Arial" w:hAnsi="Arial" w:cs="Arial"/>
          <w:color w:val="000000" w:themeColor="text1"/>
        </w:rPr>
        <w:t xml:space="preserve">świadectwa przeprowadzonych aktualnych szkoleń BHP w zakresie ogólnym i stanowiskowym; </w:t>
      </w:r>
    </w:p>
    <w:p w14:paraId="1C8C1375" w14:textId="3268840A" w:rsidR="00E53D7A" w:rsidRPr="00E53D7A" w:rsidRDefault="004054AD" w:rsidP="00EF28C0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ś</w:t>
      </w:r>
      <w:r w:rsidR="00E53D7A" w:rsidRPr="00E53D7A">
        <w:rPr>
          <w:rFonts w:ascii="Arial" w:hAnsi="Arial" w:cs="Arial"/>
          <w:color w:val="000000" w:themeColor="text1"/>
        </w:rPr>
        <w:t xml:space="preserve">wiadectwa lekarskie potwierdzające aktualny stan zdrowia każdego z pracowników i zaświadczeń o ich zdolności do wykonywania prac (np. prace na wysokości); </w:t>
      </w:r>
    </w:p>
    <w:p w14:paraId="6A2CE604" w14:textId="4C9995B1" w:rsidR="00E53D7A" w:rsidRPr="00E53D7A" w:rsidRDefault="004054AD" w:rsidP="00EF28C0">
      <w:pPr>
        <w:pStyle w:val="Akapitzlist"/>
        <w:numPr>
          <w:ilvl w:val="2"/>
          <w:numId w:val="17"/>
        </w:numPr>
        <w:tabs>
          <w:tab w:val="left" w:pos="851"/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ś</w:t>
      </w:r>
      <w:r w:rsidR="00E53D7A" w:rsidRPr="00E53D7A">
        <w:rPr>
          <w:rFonts w:ascii="Arial" w:hAnsi="Arial" w:cs="Arial"/>
          <w:color w:val="000000" w:themeColor="text1"/>
        </w:rPr>
        <w:t>wiadectwa uprawnień pracowników do wykonywania prac specjalistycznych (np. spawania, obsługi sprzętu</w:t>
      </w:r>
      <w:r w:rsidR="00EF28C0">
        <w:rPr>
          <w:rFonts w:ascii="Arial" w:hAnsi="Arial" w:cs="Arial"/>
          <w:color w:val="000000" w:themeColor="text1"/>
        </w:rPr>
        <w:t>)</w:t>
      </w:r>
      <w:r w:rsidR="00E53D7A" w:rsidRPr="00E53D7A">
        <w:rPr>
          <w:rFonts w:ascii="Arial" w:hAnsi="Arial" w:cs="Arial"/>
          <w:color w:val="000000" w:themeColor="text1"/>
        </w:rPr>
        <w:t>.</w:t>
      </w:r>
    </w:p>
    <w:p w14:paraId="68DBB03A" w14:textId="66A087E5" w:rsidR="00A44A1F" w:rsidRPr="00A44A1F" w:rsidRDefault="000265CD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66598D">
        <w:rPr>
          <w:rFonts w:ascii="Arial" w:hAnsi="Arial" w:cs="Arial"/>
        </w:rPr>
        <w:t xml:space="preserve">opracowanie i przekazanie Zamawiającemu w terminie 14 dni od przejęcia </w:t>
      </w:r>
      <w:r w:rsidR="00782AC3" w:rsidRPr="0066598D">
        <w:rPr>
          <w:rFonts w:ascii="Arial" w:hAnsi="Arial" w:cs="Arial"/>
          <w:color w:val="000000" w:themeColor="text1"/>
        </w:rPr>
        <w:t>Terenu</w:t>
      </w:r>
      <w:r w:rsidRPr="0066598D">
        <w:rPr>
          <w:rFonts w:ascii="Arial" w:hAnsi="Arial" w:cs="Arial"/>
          <w:color w:val="000000" w:themeColor="text1"/>
        </w:rPr>
        <w:t xml:space="preserve"> </w:t>
      </w:r>
      <w:r w:rsidR="00904B36">
        <w:rPr>
          <w:rFonts w:ascii="Arial" w:hAnsi="Arial" w:cs="Arial"/>
          <w:color w:val="000000" w:themeColor="text1"/>
        </w:rPr>
        <w:t>B</w:t>
      </w:r>
      <w:r w:rsidRPr="0066598D">
        <w:rPr>
          <w:rFonts w:ascii="Arial" w:hAnsi="Arial" w:cs="Arial"/>
          <w:color w:val="000000" w:themeColor="text1"/>
        </w:rPr>
        <w:t>udowy następujących dokumentów:</w:t>
      </w:r>
    </w:p>
    <w:p w14:paraId="52B1EF5E" w14:textId="77777777" w:rsidR="00A44A1F" w:rsidRPr="00A44A1F" w:rsidRDefault="008F1461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</w:rPr>
      </w:pPr>
      <w:r w:rsidRPr="00A44A1F">
        <w:rPr>
          <w:rFonts w:ascii="Arial" w:hAnsi="Arial" w:cs="Arial"/>
          <w:color w:val="000000" w:themeColor="text1"/>
        </w:rPr>
        <w:lastRenderedPageBreak/>
        <w:t>p</w:t>
      </w:r>
      <w:r w:rsidR="000265CD" w:rsidRPr="00A44A1F">
        <w:rPr>
          <w:rFonts w:ascii="Arial" w:hAnsi="Arial" w:cs="Arial"/>
          <w:color w:val="000000" w:themeColor="text1"/>
        </w:rPr>
        <w:t>rojekt</w:t>
      </w:r>
      <w:r w:rsidRPr="00A44A1F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organizacji robót</w:t>
      </w:r>
      <w:r w:rsidR="00A77601" w:rsidRPr="00A44A1F">
        <w:rPr>
          <w:rFonts w:ascii="Arial" w:hAnsi="Arial" w:cs="Arial"/>
          <w:color w:val="000000" w:themeColor="text1"/>
        </w:rPr>
        <w:t xml:space="preserve"> (POR)</w:t>
      </w:r>
      <w:r w:rsidR="000265CD" w:rsidRPr="00A44A1F">
        <w:rPr>
          <w:rFonts w:ascii="Arial" w:hAnsi="Arial" w:cs="Arial"/>
          <w:color w:val="000000" w:themeColor="text1"/>
        </w:rPr>
        <w:t>;</w:t>
      </w:r>
    </w:p>
    <w:p w14:paraId="038438D5" w14:textId="63E7595E" w:rsidR="00043799" w:rsidRPr="004054AD" w:rsidRDefault="008F1461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7E5740" w:rsidRPr="00A44A1F">
        <w:rPr>
          <w:rFonts w:ascii="Arial" w:hAnsi="Arial" w:cs="Arial"/>
          <w:color w:val="000000" w:themeColor="text1"/>
        </w:rPr>
        <w:t>r</w:t>
      </w:r>
      <w:r w:rsidR="000265CD" w:rsidRPr="00A44A1F">
        <w:rPr>
          <w:rFonts w:ascii="Arial" w:hAnsi="Arial" w:cs="Arial"/>
          <w:color w:val="000000" w:themeColor="text1"/>
        </w:rPr>
        <w:t>ogram</w:t>
      </w:r>
      <w:r w:rsidRPr="00A44A1F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zapewnienia jakości (PZJ);</w:t>
      </w:r>
    </w:p>
    <w:p w14:paraId="3D5C4583" w14:textId="08E3CD05" w:rsidR="004054AD" w:rsidRPr="00DC0E88" w:rsidRDefault="004054AD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</w:rPr>
      </w:pPr>
      <w:r w:rsidRPr="00DC0E88">
        <w:rPr>
          <w:rFonts w:ascii="Arial" w:hAnsi="Arial" w:cs="Arial"/>
          <w:color w:val="000000" w:themeColor="text1"/>
        </w:rPr>
        <w:t xml:space="preserve">projektu obsługi komunikacyjnej budowy opracowanego </w:t>
      </w:r>
      <w:r w:rsidRPr="00DC0E88">
        <w:rPr>
          <w:rFonts w:ascii="Arial" w:hAnsi="Arial" w:cs="Arial"/>
          <w:color w:val="000000" w:themeColor="text1"/>
        </w:rPr>
        <w:br/>
        <w:t>na podstawie harmonogramu zależności robót inwestyc</w:t>
      </w:r>
      <w:r w:rsidR="00386E40" w:rsidRPr="00DC0E88">
        <w:rPr>
          <w:rFonts w:ascii="Arial" w:hAnsi="Arial" w:cs="Arial"/>
          <w:color w:val="000000" w:themeColor="text1"/>
        </w:rPr>
        <w:t>ji realizowanych w kompleksie (</w:t>
      </w:r>
      <w:r w:rsidRPr="00DC0E88">
        <w:rPr>
          <w:rFonts w:ascii="Arial" w:hAnsi="Arial" w:cs="Arial"/>
          <w:color w:val="000000" w:themeColor="text1"/>
        </w:rPr>
        <w:t xml:space="preserve">przekazywany na bieżąco oraz wymagający </w:t>
      </w:r>
      <w:r w:rsidR="00DC0E88" w:rsidRPr="00DC0E88">
        <w:rPr>
          <w:rFonts w:ascii="Arial" w:hAnsi="Arial" w:cs="Arial"/>
          <w:color w:val="000000" w:themeColor="text1"/>
        </w:rPr>
        <w:t xml:space="preserve">uzgodnienia </w:t>
      </w:r>
      <w:r w:rsidRPr="00DC0E88">
        <w:rPr>
          <w:rFonts w:ascii="Arial" w:hAnsi="Arial" w:cs="Arial"/>
          <w:color w:val="000000" w:themeColor="text1"/>
        </w:rPr>
        <w:t>z Użytkownikiem/Administratorem</w:t>
      </w:r>
      <w:r w:rsidR="00386E40" w:rsidRPr="00DC0E88">
        <w:rPr>
          <w:rFonts w:ascii="Arial" w:hAnsi="Arial" w:cs="Arial"/>
          <w:color w:val="000000" w:themeColor="text1"/>
        </w:rPr>
        <w:t>).</w:t>
      </w:r>
    </w:p>
    <w:p w14:paraId="6AD07DB7" w14:textId="68A710B6" w:rsidR="00043799" w:rsidRPr="00043799" w:rsidRDefault="00121AFF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043799">
        <w:rPr>
          <w:rFonts w:ascii="Arial" w:hAnsi="Arial" w:cs="Arial"/>
          <w:color w:val="000000" w:themeColor="text1"/>
        </w:rPr>
        <w:t>wydanie Zamawiającemu Karty Gwarancyjnej Prac zgodnie z warunkami Regulaminu Odbioru</w:t>
      </w:r>
      <w:r w:rsidR="00EF28C0">
        <w:rPr>
          <w:rFonts w:ascii="Arial" w:hAnsi="Arial" w:cs="Arial"/>
          <w:color w:val="000000" w:themeColor="text1"/>
        </w:rPr>
        <w:t>;</w:t>
      </w:r>
    </w:p>
    <w:p w14:paraId="7477D9B6" w14:textId="67DC7CAF" w:rsidR="00050DF4" w:rsidRPr="00F707C5" w:rsidRDefault="00E76FE8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043799">
        <w:rPr>
          <w:rFonts w:ascii="Arial" w:hAnsi="Arial" w:cs="Arial"/>
          <w:color w:val="000000" w:themeColor="text1"/>
        </w:rPr>
        <w:t>wykona</w:t>
      </w:r>
      <w:r w:rsidR="00134351" w:rsidRPr="00043799">
        <w:rPr>
          <w:rFonts w:ascii="Arial" w:hAnsi="Arial" w:cs="Arial"/>
          <w:color w:val="000000" w:themeColor="text1"/>
        </w:rPr>
        <w:t>nie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="00687BCC" w:rsidRPr="00043799">
        <w:rPr>
          <w:rFonts w:ascii="Arial" w:hAnsi="Arial" w:cs="Arial"/>
          <w:color w:val="000000" w:themeColor="text1"/>
        </w:rPr>
        <w:t>P</w:t>
      </w:r>
      <w:r w:rsidRPr="00043799">
        <w:rPr>
          <w:rFonts w:ascii="Arial" w:hAnsi="Arial" w:cs="Arial"/>
          <w:color w:val="000000" w:themeColor="text1"/>
        </w:rPr>
        <w:t>rzedmiot</w:t>
      </w:r>
      <w:r w:rsidR="00A17568" w:rsidRPr="00043799">
        <w:rPr>
          <w:rFonts w:ascii="Arial" w:hAnsi="Arial" w:cs="Arial"/>
          <w:color w:val="000000" w:themeColor="text1"/>
        </w:rPr>
        <w:t>u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="00687BCC" w:rsidRPr="00043799">
        <w:rPr>
          <w:rFonts w:ascii="Arial" w:hAnsi="Arial" w:cs="Arial"/>
          <w:color w:val="000000" w:themeColor="text1"/>
        </w:rPr>
        <w:t>U</w:t>
      </w:r>
      <w:r w:rsidRPr="00043799">
        <w:rPr>
          <w:rFonts w:ascii="Arial" w:hAnsi="Arial" w:cs="Arial"/>
          <w:color w:val="000000" w:themeColor="text1"/>
        </w:rPr>
        <w:t xml:space="preserve">mowy </w:t>
      </w:r>
      <w:r w:rsidR="00CB2FED" w:rsidRPr="00043799">
        <w:rPr>
          <w:rFonts w:ascii="Arial" w:hAnsi="Arial" w:cs="Arial"/>
          <w:color w:val="000000" w:themeColor="text1"/>
        </w:rPr>
        <w:t>z użyciem Materiałów i Sprzętu Wykonawcy</w:t>
      </w:r>
      <w:r w:rsidRPr="00043799">
        <w:rPr>
          <w:rFonts w:ascii="Arial" w:hAnsi="Arial" w:cs="Arial"/>
          <w:color w:val="000000" w:themeColor="text1"/>
        </w:rPr>
        <w:t xml:space="preserve"> zgodn</w:t>
      </w:r>
      <w:r w:rsidR="00CB2FED" w:rsidRPr="00043799">
        <w:rPr>
          <w:rFonts w:ascii="Arial" w:hAnsi="Arial" w:cs="Arial"/>
          <w:color w:val="000000" w:themeColor="text1"/>
        </w:rPr>
        <w:t>ych</w:t>
      </w:r>
      <w:r w:rsidRPr="00043799">
        <w:rPr>
          <w:rFonts w:ascii="Arial" w:hAnsi="Arial" w:cs="Arial"/>
          <w:color w:val="000000" w:themeColor="text1"/>
        </w:rPr>
        <w:t xml:space="preserve"> z </w:t>
      </w:r>
      <w:r w:rsidRPr="00043799">
        <w:rPr>
          <w:rFonts w:ascii="Arial" w:hAnsi="Arial" w:cs="Arial"/>
          <w:i/>
          <w:color w:val="000000" w:themeColor="text1"/>
        </w:rPr>
        <w:t>oświadczeniem Wykonawc</w:t>
      </w:r>
      <w:r w:rsidR="00A44A1F">
        <w:rPr>
          <w:rFonts w:ascii="Arial" w:hAnsi="Arial" w:cs="Arial"/>
          <w:i/>
          <w:color w:val="000000" w:themeColor="text1"/>
        </w:rPr>
        <w:t>y o zastosowanych materiałach i </w:t>
      </w:r>
      <w:r w:rsidRPr="00043799">
        <w:rPr>
          <w:rFonts w:ascii="Arial" w:hAnsi="Arial" w:cs="Arial"/>
          <w:i/>
          <w:color w:val="000000" w:themeColor="text1"/>
        </w:rPr>
        <w:t>urządzeniach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="00DA1E89" w:rsidRPr="00043799">
        <w:rPr>
          <w:rFonts w:ascii="Arial" w:hAnsi="Arial" w:cs="Arial"/>
          <w:color w:val="000000" w:themeColor="text1"/>
        </w:rPr>
        <w:t>stanowiącym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Pr="006A3A09">
        <w:rPr>
          <w:rFonts w:ascii="Arial" w:hAnsi="Arial" w:cs="Arial"/>
          <w:color w:val="000000" w:themeColor="text1"/>
        </w:rPr>
        <w:t>załącznik nr 1</w:t>
      </w:r>
      <w:r w:rsidR="006B3A22">
        <w:rPr>
          <w:rFonts w:ascii="Arial" w:hAnsi="Arial" w:cs="Arial"/>
          <w:color w:val="000000" w:themeColor="text1"/>
        </w:rPr>
        <w:t>2</w:t>
      </w:r>
      <w:r w:rsidRPr="00043799">
        <w:rPr>
          <w:rFonts w:ascii="Arial" w:hAnsi="Arial" w:cs="Arial"/>
          <w:color w:val="000000" w:themeColor="text1"/>
        </w:rPr>
        <w:t xml:space="preserve"> do </w:t>
      </w:r>
      <w:r w:rsidR="00DA1E89" w:rsidRPr="00043799">
        <w:rPr>
          <w:rFonts w:ascii="Arial" w:hAnsi="Arial" w:cs="Arial"/>
          <w:color w:val="000000" w:themeColor="text1"/>
        </w:rPr>
        <w:t>U</w:t>
      </w:r>
      <w:r w:rsidRPr="00043799">
        <w:rPr>
          <w:rFonts w:ascii="Arial" w:hAnsi="Arial" w:cs="Arial"/>
          <w:color w:val="000000" w:themeColor="text1"/>
        </w:rPr>
        <w:t>mowy</w:t>
      </w:r>
      <w:r w:rsidR="00DA1E89" w:rsidRPr="00043799">
        <w:rPr>
          <w:rFonts w:ascii="Arial" w:hAnsi="Arial" w:cs="Arial"/>
          <w:color w:val="000000" w:themeColor="text1"/>
        </w:rPr>
        <w:t xml:space="preserve"> </w:t>
      </w:r>
      <w:r w:rsidR="00050DF4" w:rsidRPr="00043799">
        <w:rPr>
          <w:rFonts w:ascii="Arial" w:hAnsi="Arial" w:cs="Arial"/>
          <w:color w:val="000000" w:themeColor="text1"/>
        </w:rPr>
        <w:t>lub też innego sprzętu zaaprobowanego przez</w:t>
      </w:r>
      <w:r w:rsidR="00A44A1F">
        <w:rPr>
          <w:rFonts w:ascii="Arial" w:hAnsi="Arial" w:cs="Arial"/>
          <w:color w:val="000000" w:themeColor="text1"/>
        </w:rPr>
        <w:t xml:space="preserve"> inspektora nadzoru, zgodnego z </w:t>
      </w:r>
      <w:r w:rsidR="00050DF4" w:rsidRPr="00043799">
        <w:rPr>
          <w:rFonts w:ascii="Arial" w:hAnsi="Arial" w:cs="Arial"/>
          <w:color w:val="000000" w:themeColor="text1"/>
        </w:rPr>
        <w:t>deklaracjami Wykonawcy zawartymi w PZJ</w:t>
      </w:r>
      <w:r w:rsidR="00EF28C0">
        <w:rPr>
          <w:rFonts w:ascii="Arial" w:hAnsi="Arial" w:cs="Arial"/>
          <w:color w:val="000000" w:themeColor="text1"/>
        </w:rPr>
        <w:t>;</w:t>
      </w:r>
    </w:p>
    <w:p w14:paraId="04D567DC" w14:textId="3B47A93E" w:rsidR="00F707C5" w:rsidRPr="00055ED1" w:rsidRDefault="00055ED1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55ED1">
        <w:rPr>
          <w:rFonts w:ascii="Arial" w:hAnsi="Arial" w:cs="Arial"/>
        </w:rPr>
        <w:t xml:space="preserve">ykonywanie </w:t>
      </w:r>
      <w:r>
        <w:rPr>
          <w:rFonts w:ascii="Arial" w:hAnsi="Arial" w:cs="Arial"/>
        </w:rPr>
        <w:t xml:space="preserve">poleceń inspektora nadzoru, w zakresie i terminie wynikającym </w:t>
      </w:r>
      <w:r w:rsidR="006E000C">
        <w:rPr>
          <w:rFonts w:ascii="Arial" w:hAnsi="Arial" w:cs="Arial"/>
        </w:rPr>
        <w:t>z</w:t>
      </w:r>
      <w:r w:rsidR="006E000C" w:rsidRPr="00F23301">
        <w:rPr>
          <w:rFonts w:ascii="Arial" w:hAnsi="Arial" w:cs="Arial"/>
          <w:color w:val="000000" w:themeColor="text1"/>
        </w:rPr>
        <w:t xml:space="preserve"> </w:t>
      </w:r>
      <w:r w:rsidR="00904B36">
        <w:rPr>
          <w:rFonts w:ascii="Arial" w:hAnsi="Arial" w:cs="Arial"/>
          <w:color w:val="000000" w:themeColor="text1"/>
        </w:rPr>
        <w:t xml:space="preserve">protokołu </w:t>
      </w:r>
      <w:r w:rsidR="006E000C" w:rsidRPr="00F23301">
        <w:rPr>
          <w:rFonts w:ascii="Arial" w:hAnsi="Arial" w:cs="Arial"/>
          <w:color w:val="000000" w:themeColor="text1"/>
        </w:rPr>
        <w:t xml:space="preserve">rady budowy/spotkania koordynacyjnego, </w:t>
      </w:r>
      <w:r w:rsidR="001320DE">
        <w:rPr>
          <w:rFonts w:ascii="Arial" w:hAnsi="Arial" w:cs="Arial"/>
          <w:color w:val="000000" w:themeColor="text1"/>
        </w:rPr>
        <w:t xml:space="preserve">z zastrzeżeniem prawa </w:t>
      </w:r>
      <w:r w:rsidR="006E000C" w:rsidRPr="00F23301">
        <w:rPr>
          <w:rFonts w:ascii="Arial" w:hAnsi="Arial" w:cs="Arial"/>
          <w:color w:val="000000" w:themeColor="text1"/>
        </w:rPr>
        <w:t xml:space="preserve">wstrzymania realizacji </w:t>
      </w:r>
      <w:r w:rsidR="001320DE">
        <w:rPr>
          <w:rFonts w:ascii="Arial" w:hAnsi="Arial" w:cs="Arial"/>
          <w:color w:val="000000" w:themeColor="text1"/>
        </w:rPr>
        <w:t xml:space="preserve">Prac </w:t>
      </w:r>
      <w:r w:rsidR="00EF28C0">
        <w:rPr>
          <w:rFonts w:ascii="Arial" w:hAnsi="Arial" w:cs="Arial"/>
          <w:color w:val="000000" w:themeColor="text1"/>
        </w:rPr>
        <w:t>na koszt i ryzyko Wykonawcy;</w:t>
      </w:r>
      <w:r>
        <w:rPr>
          <w:rFonts w:ascii="Arial" w:hAnsi="Arial" w:cs="Arial"/>
        </w:rPr>
        <w:t xml:space="preserve"> </w:t>
      </w:r>
    </w:p>
    <w:p w14:paraId="1453D7F1" w14:textId="2D9BEEF9" w:rsidR="006E000C" w:rsidRPr="00E27440" w:rsidRDefault="001320DE" w:rsidP="006E000C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1320DE">
        <w:rPr>
          <w:rFonts w:ascii="Arial" w:hAnsi="Arial" w:cs="Arial"/>
        </w:rPr>
        <w:t xml:space="preserve">wykonanie </w:t>
      </w:r>
      <w:r w:rsidR="006E000C" w:rsidRPr="001320DE">
        <w:rPr>
          <w:rFonts w:ascii="Arial" w:hAnsi="Arial" w:cs="Arial"/>
        </w:rPr>
        <w:t>n</w:t>
      </w:r>
      <w:r w:rsidR="006E000C" w:rsidRPr="006E000C">
        <w:rPr>
          <w:rFonts w:ascii="Arial" w:hAnsi="Arial" w:cs="Arial"/>
          <w:color w:val="000000" w:themeColor="text1"/>
        </w:rPr>
        <w:t>apraw</w:t>
      </w:r>
      <w:r>
        <w:rPr>
          <w:rFonts w:ascii="Arial" w:hAnsi="Arial" w:cs="Arial"/>
          <w:color w:val="000000" w:themeColor="text1"/>
        </w:rPr>
        <w:t>y</w:t>
      </w:r>
      <w:r w:rsidR="006E000C" w:rsidRPr="006E000C">
        <w:rPr>
          <w:rFonts w:ascii="Arial" w:hAnsi="Arial" w:cs="Arial"/>
          <w:color w:val="000000" w:themeColor="text1"/>
        </w:rPr>
        <w:t xml:space="preserve"> uszkodzonych </w:t>
      </w:r>
      <w:r w:rsidR="00EF28C0" w:rsidRPr="00F92D10">
        <w:rPr>
          <w:rFonts w:ascii="Arial" w:hAnsi="Arial" w:cs="Arial"/>
          <w:color w:val="000000" w:themeColor="text1"/>
        </w:rPr>
        <w:t>instalacji</w:t>
      </w:r>
      <w:r w:rsidR="00EF28C0">
        <w:rPr>
          <w:rFonts w:ascii="Arial" w:hAnsi="Arial" w:cs="Arial"/>
          <w:color w:val="000000" w:themeColor="text1"/>
        </w:rPr>
        <w:t>,</w:t>
      </w:r>
      <w:r w:rsidR="00EF28C0" w:rsidRPr="006E000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z winy Wykonawcy</w:t>
      </w:r>
      <w:r w:rsidR="00EF28C0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r w:rsidR="006E000C">
        <w:rPr>
          <w:rFonts w:ascii="Arial" w:hAnsi="Arial" w:cs="Arial"/>
          <w:color w:val="000000" w:themeColor="text1"/>
        </w:rPr>
        <w:t>na koszt</w:t>
      </w:r>
      <w:r>
        <w:rPr>
          <w:rFonts w:ascii="Arial" w:hAnsi="Arial" w:cs="Arial"/>
          <w:color w:val="000000" w:themeColor="text1"/>
        </w:rPr>
        <w:t xml:space="preserve"> własny</w:t>
      </w:r>
      <w:r w:rsidR="00EF28C0">
        <w:rPr>
          <w:rFonts w:ascii="Arial" w:hAnsi="Arial" w:cs="Arial"/>
          <w:color w:val="000000" w:themeColor="text1"/>
        </w:rPr>
        <w:t>;</w:t>
      </w:r>
    </w:p>
    <w:p w14:paraId="67A36459" w14:textId="0BAE1F26" w:rsidR="00F707C5" w:rsidRPr="00AA3BAC" w:rsidRDefault="00BF1C9E" w:rsidP="00BA5D25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 w:rsidRPr="00F92D10">
        <w:rPr>
          <w:rFonts w:ascii="Arial" w:hAnsi="Arial" w:cs="Arial"/>
        </w:rPr>
        <w:t>z</w:t>
      </w:r>
      <w:r w:rsidR="006E000C" w:rsidRPr="00F92D10">
        <w:rPr>
          <w:rFonts w:ascii="Arial" w:hAnsi="Arial" w:cs="Arial"/>
        </w:rPr>
        <w:t>apewnieni</w:t>
      </w:r>
      <w:r w:rsidRPr="00F92D10">
        <w:rPr>
          <w:rFonts w:ascii="Arial" w:hAnsi="Arial" w:cs="Arial"/>
        </w:rPr>
        <w:t>a</w:t>
      </w:r>
      <w:r w:rsidR="006E000C" w:rsidRPr="00AA3BAC">
        <w:rPr>
          <w:rFonts w:ascii="Arial" w:hAnsi="Arial" w:cs="Arial"/>
        </w:rPr>
        <w:t xml:space="preserve"> </w:t>
      </w:r>
      <w:r w:rsidRPr="00AA3BAC">
        <w:rPr>
          <w:rFonts w:ascii="Arial" w:hAnsi="Arial" w:cs="Arial"/>
        </w:rPr>
        <w:t xml:space="preserve">udziału </w:t>
      </w:r>
      <w:r w:rsidR="006E000C" w:rsidRPr="00AA3BAC">
        <w:rPr>
          <w:rFonts w:ascii="Arial" w:hAnsi="Arial" w:cs="Arial"/>
        </w:rPr>
        <w:t xml:space="preserve">kierownika budowy oraz kierowników robót branżowych w radach budowy/spotkaniach koordynacyjnych organizowanych przez Zamawiającego dla przedmiotowej inwestycji oraz pozostałych zadań inwestycyjnych realizowanych w ramach </w:t>
      </w:r>
      <w:r w:rsidR="001320DE" w:rsidRPr="00AA3BAC">
        <w:rPr>
          <w:rFonts w:ascii="Arial" w:hAnsi="Arial" w:cs="Arial"/>
        </w:rPr>
        <w:t>K</w:t>
      </w:r>
      <w:r w:rsidR="006E000C" w:rsidRPr="00AA3BAC">
        <w:rPr>
          <w:rFonts w:ascii="Arial" w:hAnsi="Arial" w:cs="Arial"/>
        </w:rPr>
        <w:t>ompleksu wojskowego wraz z</w:t>
      </w:r>
      <w:r w:rsidR="007039F0">
        <w:rPr>
          <w:rFonts w:ascii="Arial" w:hAnsi="Arial" w:cs="Arial"/>
        </w:rPr>
        <w:t> </w:t>
      </w:r>
      <w:r w:rsidR="006E000C" w:rsidRPr="00AA3BAC">
        <w:rPr>
          <w:rFonts w:ascii="Arial" w:hAnsi="Arial" w:cs="Arial"/>
        </w:rPr>
        <w:t>terminowym wykony</w:t>
      </w:r>
      <w:r w:rsidR="00EF28C0">
        <w:rPr>
          <w:rFonts w:ascii="Arial" w:hAnsi="Arial" w:cs="Arial"/>
        </w:rPr>
        <w:t>waniem ustaleń koordynacyjnych;</w:t>
      </w:r>
      <w:r w:rsidR="006E000C" w:rsidRPr="00AA3BAC">
        <w:rPr>
          <w:rFonts w:ascii="Arial" w:hAnsi="Arial" w:cs="Arial"/>
        </w:rPr>
        <w:t xml:space="preserve"> </w:t>
      </w:r>
    </w:p>
    <w:p w14:paraId="405551FC" w14:textId="0DF3EA5C" w:rsidR="0013186E" w:rsidRDefault="0013186E" w:rsidP="0013186E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prowadzenia rejestru podwykonawców zawierający aktualny stan rozliczeń, który byłby zobowiązany przedstawić na każde żądanie</w:t>
      </w:r>
      <w:r w:rsidR="00EF28C0">
        <w:rPr>
          <w:rFonts w:ascii="Arial" w:hAnsi="Arial" w:cs="Arial"/>
        </w:rPr>
        <w:t xml:space="preserve"> Zamawiającego w</w:t>
      </w:r>
      <w:r w:rsidR="007039F0">
        <w:rPr>
          <w:rFonts w:ascii="Arial" w:hAnsi="Arial" w:cs="Arial"/>
        </w:rPr>
        <w:t> </w:t>
      </w:r>
      <w:r w:rsidR="00EF28C0">
        <w:rPr>
          <w:rFonts w:ascii="Arial" w:hAnsi="Arial" w:cs="Arial"/>
        </w:rPr>
        <w:t>terminie 7 dni;</w:t>
      </w:r>
    </w:p>
    <w:p w14:paraId="3A734D3E" w14:textId="2F715011" w:rsidR="00C6496F" w:rsidRDefault="00C6496F" w:rsidP="0013186E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przekazanie Zamawiającemu </w:t>
      </w:r>
      <w:r w:rsidR="004D41E7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okumentacji </w:t>
      </w:r>
      <w:r w:rsidR="004D41E7">
        <w:rPr>
          <w:rFonts w:ascii="Arial" w:hAnsi="Arial" w:cs="Arial"/>
        </w:rPr>
        <w:t xml:space="preserve">Powykonawczej </w:t>
      </w:r>
      <w:r>
        <w:rPr>
          <w:rFonts w:ascii="Arial" w:hAnsi="Arial" w:cs="Arial"/>
        </w:rPr>
        <w:t>z chwilą oddania do użytk</w:t>
      </w:r>
      <w:r w:rsidR="00EF28C0">
        <w:rPr>
          <w:rFonts w:ascii="Arial" w:hAnsi="Arial" w:cs="Arial"/>
        </w:rPr>
        <w:t>owania Obiektu/Przedmiotu Umowy;</w:t>
      </w:r>
    </w:p>
    <w:p w14:paraId="02BA16EB" w14:textId="7445CED8" w:rsidR="00861139" w:rsidRPr="00861139" w:rsidRDefault="00861139" w:rsidP="0013186E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</w:t>
      </w:r>
      <w:r w:rsidRPr="00861139">
        <w:rPr>
          <w:rFonts w:ascii="Arial" w:hAnsi="Arial" w:cs="Arial"/>
          <w:color w:val="000000" w:themeColor="text1"/>
        </w:rPr>
        <w:t xml:space="preserve"> przypadku konieczności </w:t>
      </w:r>
      <w:r>
        <w:rPr>
          <w:rFonts w:ascii="Arial" w:hAnsi="Arial" w:cs="Arial"/>
          <w:color w:val="000000" w:themeColor="text1"/>
        </w:rPr>
        <w:t xml:space="preserve">- </w:t>
      </w:r>
      <w:r w:rsidRPr="00861139">
        <w:rPr>
          <w:rFonts w:ascii="Arial" w:hAnsi="Arial" w:cs="Arial"/>
          <w:color w:val="000000" w:themeColor="text1"/>
        </w:rPr>
        <w:t>udzieleni</w:t>
      </w:r>
      <w:r>
        <w:rPr>
          <w:rFonts w:ascii="Arial" w:hAnsi="Arial" w:cs="Arial"/>
          <w:color w:val="000000" w:themeColor="text1"/>
        </w:rPr>
        <w:t>e</w:t>
      </w:r>
      <w:r w:rsidRPr="00861139">
        <w:rPr>
          <w:rFonts w:ascii="Arial" w:hAnsi="Arial" w:cs="Arial"/>
          <w:color w:val="000000" w:themeColor="text1"/>
        </w:rPr>
        <w:t xml:space="preserve"> gwarancji/rękojmi gestorom siec</w:t>
      </w:r>
      <w:r>
        <w:rPr>
          <w:rFonts w:ascii="Arial" w:hAnsi="Arial" w:cs="Arial"/>
          <w:color w:val="000000" w:themeColor="text1"/>
        </w:rPr>
        <w:t xml:space="preserve">i </w:t>
      </w:r>
      <w:r>
        <w:rPr>
          <w:rFonts w:ascii="Arial" w:hAnsi="Arial" w:cs="Arial"/>
          <w:color w:val="000000" w:themeColor="text1"/>
        </w:rPr>
        <w:br/>
        <w:t>na wykonane roboty budowlano-</w:t>
      </w:r>
      <w:r w:rsidRPr="00861139">
        <w:rPr>
          <w:rFonts w:ascii="Arial" w:hAnsi="Arial" w:cs="Arial"/>
          <w:color w:val="000000" w:themeColor="text1"/>
        </w:rPr>
        <w:t xml:space="preserve">montażowe i/lub zabudowane materiały </w:t>
      </w:r>
      <w:r>
        <w:rPr>
          <w:rFonts w:ascii="Arial" w:hAnsi="Arial" w:cs="Arial"/>
          <w:color w:val="000000" w:themeColor="text1"/>
        </w:rPr>
        <w:br/>
      </w:r>
      <w:r w:rsidRPr="00861139">
        <w:rPr>
          <w:rFonts w:ascii="Arial" w:hAnsi="Arial" w:cs="Arial"/>
          <w:color w:val="000000" w:themeColor="text1"/>
        </w:rPr>
        <w:t>na okres wymagany przez gestora sieci”</w:t>
      </w:r>
      <w:r w:rsidR="00EF28C0">
        <w:rPr>
          <w:rFonts w:ascii="Arial" w:hAnsi="Arial" w:cs="Arial"/>
          <w:color w:val="000000" w:themeColor="text1"/>
        </w:rPr>
        <w:t>.</w:t>
      </w:r>
    </w:p>
    <w:p w14:paraId="2AC5C9CE" w14:textId="4FFD7B79" w:rsidR="0013186E" w:rsidRPr="00BA5D25" w:rsidRDefault="0013186E" w:rsidP="0013186E">
      <w:pPr>
        <w:jc w:val="both"/>
        <w:rPr>
          <w:rFonts w:ascii="Arial" w:hAnsi="Arial" w:cs="Arial"/>
        </w:rPr>
      </w:pPr>
    </w:p>
    <w:p w14:paraId="52564F20" w14:textId="77777777" w:rsidR="00AB1AC8" w:rsidRDefault="00AB1AC8" w:rsidP="00043799">
      <w:pPr>
        <w:pStyle w:val="Akapitzlist"/>
        <w:tabs>
          <w:tab w:val="left" w:pos="993"/>
        </w:tabs>
        <w:ind w:left="993"/>
        <w:jc w:val="center"/>
        <w:rPr>
          <w:rFonts w:ascii="Arial" w:hAnsi="Arial" w:cs="Arial"/>
          <w:color w:val="000000" w:themeColor="text1"/>
        </w:rPr>
      </w:pPr>
    </w:p>
    <w:p w14:paraId="3DC1153A" w14:textId="55DB8DBE" w:rsidR="00AB1AC8" w:rsidRPr="005143F4" w:rsidRDefault="00AB1AC8" w:rsidP="00043799">
      <w:pPr>
        <w:pStyle w:val="Tekstpodstawowy"/>
        <w:ind w:left="432"/>
        <w:jc w:val="center"/>
        <w:outlineLvl w:val="0"/>
        <w:rPr>
          <w:rFonts w:ascii="Arial" w:hAnsi="Arial" w:cs="Arial"/>
          <w:b/>
          <w:color w:val="000000" w:themeColor="text1"/>
          <w:szCs w:val="24"/>
        </w:rPr>
      </w:pPr>
      <w:bookmarkStart w:id="8" w:name="_Toc95809761"/>
      <w:r w:rsidRPr="00043799">
        <w:rPr>
          <w:rFonts w:ascii="Arial" w:hAnsi="Arial" w:cs="Arial"/>
          <w:b/>
          <w:color w:val="000000" w:themeColor="text1"/>
          <w:szCs w:val="24"/>
        </w:rPr>
        <w:t xml:space="preserve">§ 4. Zasady realizacji </w:t>
      </w:r>
      <w:r w:rsidR="00E27440">
        <w:rPr>
          <w:rFonts w:ascii="Arial" w:hAnsi="Arial" w:cs="Arial"/>
          <w:b/>
          <w:color w:val="000000" w:themeColor="text1"/>
          <w:szCs w:val="24"/>
        </w:rPr>
        <w:t>Przedmiotu Umowy</w:t>
      </w:r>
      <w:r w:rsidR="00E27440" w:rsidRPr="00043799">
        <w:rPr>
          <w:rFonts w:ascii="Arial" w:hAnsi="Arial" w:cs="Arial"/>
          <w:b/>
          <w:color w:val="000000" w:themeColor="text1"/>
          <w:szCs w:val="24"/>
        </w:rPr>
        <w:t xml:space="preserve"> </w:t>
      </w:r>
      <w:r w:rsidRPr="00043799">
        <w:rPr>
          <w:rFonts w:ascii="Arial" w:hAnsi="Arial" w:cs="Arial"/>
          <w:b/>
          <w:color w:val="000000" w:themeColor="text1"/>
          <w:szCs w:val="24"/>
        </w:rPr>
        <w:t>przez Wykonawcę</w:t>
      </w:r>
      <w:bookmarkEnd w:id="8"/>
    </w:p>
    <w:p w14:paraId="7833A65F" w14:textId="77777777" w:rsidR="00AB1AC8" w:rsidRPr="00050DF4" w:rsidRDefault="00AB1AC8" w:rsidP="00AB1AC8">
      <w:pPr>
        <w:pStyle w:val="Akapitzlist"/>
        <w:tabs>
          <w:tab w:val="left" w:pos="993"/>
        </w:tabs>
        <w:ind w:left="432"/>
        <w:jc w:val="both"/>
        <w:rPr>
          <w:rFonts w:ascii="Arial" w:hAnsi="Arial" w:cs="Arial"/>
          <w:color w:val="000000" w:themeColor="text1"/>
        </w:rPr>
      </w:pPr>
    </w:p>
    <w:p w14:paraId="560B1BAD" w14:textId="63732B7A" w:rsidR="00043799" w:rsidRDefault="00043799" w:rsidP="00043799">
      <w:pPr>
        <w:ind w:firstLine="426"/>
        <w:jc w:val="both"/>
        <w:rPr>
          <w:rFonts w:ascii="Arial" w:hAnsi="Arial" w:cs="Arial"/>
          <w:bCs/>
          <w:iCs/>
          <w:color w:val="000000" w:themeColor="text1"/>
        </w:rPr>
      </w:pPr>
      <w:r>
        <w:rPr>
          <w:rFonts w:ascii="Arial" w:hAnsi="Arial" w:cs="Arial"/>
          <w:bCs/>
          <w:iCs/>
          <w:color w:val="000000" w:themeColor="text1"/>
        </w:rPr>
        <w:t xml:space="preserve">1. </w:t>
      </w:r>
      <w:r w:rsidRPr="00043799">
        <w:rPr>
          <w:rFonts w:ascii="Arial" w:hAnsi="Arial" w:cs="Arial"/>
          <w:bCs/>
          <w:iCs/>
          <w:color w:val="000000" w:themeColor="text1"/>
        </w:rPr>
        <w:t>Do obowiązków Wykonawcy należy</w:t>
      </w:r>
      <w:r w:rsidR="0000036F">
        <w:rPr>
          <w:rFonts w:ascii="Arial" w:hAnsi="Arial" w:cs="Arial"/>
          <w:bCs/>
          <w:iCs/>
          <w:color w:val="000000" w:themeColor="text1"/>
        </w:rPr>
        <w:t xml:space="preserve"> w szczególności</w:t>
      </w:r>
      <w:r w:rsidRPr="00043799">
        <w:rPr>
          <w:rFonts w:ascii="Arial" w:hAnsi="Arial" w:cs="Arial"/>
          <w:bCs/>
          <w:iCs/>
          <w:color w:val="000000" w:themeColor="text1"/>
        </w:rPr>
        <w:t>:</w:t>
      </w:r>
    </w:p>
    <w:p w14:paraId="3160C432" w14:textId="0FCC003D" w:rsidR="00AB1AC8" w:rsidRPr="00437DFD" w:rsidRDefault="00AB1AC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bCs/>
          <w:i/>
          <w:iCs/>
          <w:color w:val="000000" w:themeColor="text1"/>
        </w:rPr>
      </w:pPr>
      <w:r w:rsidRPr="00043799">
        <w:rPr>
          <w:rFonts w:ascii="Arial" w:hAnsi="Arial" w:cs="Arial"/>
          <w:color w:val="000000" w:themeColor="text1"/>
        </w:rPr>
        <w:t>stosowanie procesów technologicznych w tra</w:t>
      </w:r>
      <w:r w:rsidR="00A44A1F">
        <w:rPr>
          <w:rFonts w:ascii="Arial" w:hAnsi="Arial" w:cs="Arial"/>
          <w:color w:val="000000" w:themeColor="text1"/>
        </w:rPr>
        <w:t>kcie realizacji Prac zgodnych z </w:t>
      </w:r>
      <w:r w:rsidRPr="00437DFD">
        <w:rPr>
          <w:rFonts w:ascii="Arial" w:hAnsi="Arial" w:cs="Arial"/>
          <w:i/>
          <w:color w:val="000000" w:themeColor="text1"/>
        </w:rPr>
        <w:t xml:space="preserve">zarządzeniem Ministra Zdrowia i Opieki Społecznej </w:t>
      </w:r>
      <w:r w:rsidR="00437DFD" w:rsidRPr="00437DFD">
        <w:rPr>
          <w:rFonts w:ascii="Arial" w:hAnsi="Arial" w:cs="Arial"/>
          <w:i/>
          <w:color w:val="000000" w:themeColor="text1"/>
        </w:rPr>
        <w:t xml:space="preserve">z dnia 12 marca 1996 r. </w:t>
      </w:r>
      <w:r w:rsidRPr="00437DFD">
        <w:rPr>
          <w:rFonts w:ascii="Arial" w:hAnsi="Arial" w:cs="Arial"/>
          <w:i/>
          <w:color w:val="000000" w:themeColor="text1"/>
        </w:rPr>
        <w:t>w sprawie dopuszczalnych stężeń</w:t>
      </w:r>
      <w:r w:rsidR="007039F0" w:rsidRPr="00437DFD">
        <w:rPr>
          <w:rFonts w:ascii="Arial" w:hAnsi="Arial" w:cs="Arial"/>
          <w:i/>
          <w:color w:val="000000" w:themeColor="text1"/>
        </w:rPr>
        <w:t xml:space="preserve"> </w:t>
      </w:r>
      <w:r w:rsidRPr="00437DFD">
        <w:rPr>
          <w:rFonts w:ascii="Arial" w:hAnsi="Arial" w:cs="Arial"/>
          <w:i/>
          <w:color w:val="000000" w:themeColor="text1"/>
        </w:rPr>
        <w:t>i</w:t>
      </w:r>
      <w:r w:rsidR="007039F0" w:rsidRPr="00437DFD">
        <w:rPr>
          <w:rFonts w:ascii="Arial" w:hAnsi="Arial" w:cs="Arial"/>
          <w:i/>
          <w:color w:val="000000" w:themeColor="text1"/>
        </w:rPr>
        <w:t xml:space="preserve"> </w:t>
      </w:r>
      <w:r w:rsidRPr="00437DFD">
        <w:rPr>
          <w:rFonts w:ascii="Arial" w:hAnsi="Arial" w:cs="Arial"/>
          <w:i/>
          <w:color w:val="000000" w:themeColor="text1"/>
        </w:rPr>
        <w:t xml:space="preserve">natężeń czynników szkodliwych dla zdrowia, wydzielanych przez materiały budowlane, urządzenia i elementy wyposażenia w pomieszczeniach przeznaczonych na pobyt ludzi </w:t>
      </w:r>
      <w:r w:rsidR="00EF10D4" w:rsidRPr="00437DFD">
        <w:rPr>
          <w:rFonts w:ascii="Arial" w:hAnsi="Arial" w:cs="Arial"/>
          <w:i/>
          <w:color w:val="000000" w:themeColor="text1"/>
        </w:rPr>
        <w:t>;</w:t>
      </w:r>
    </w:p>
    <w:p w14:paraId="46F42FF8" w14:textId="0CD7BFE2" w:rsidR="00902FC4" w:rsidRDefault="00E76FE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902FC4">
        <w:rPr>
          <w:rFonts w:ascii="Arial" w:hAnsi="Arial" w:cs="Arial"/>
          <w:color w:val="000000" w:themeColor="text1"/>
        </w:rPr>
        <w:t>przestrzegani</w:t>
      </w:r>
      <w:r w:rsidR="003A4975" w:rsidRPr="00902FC4">
        <w:rPr>
          <w:rFonts w:ascii="Arial" w:hAnsi="Arial" w:cs="Arial"/>
          <w:color w:val="000000" w:themeColor="text1"/>
        </w:rPr>
        <w:t>e</w:t>
      </w:r>
      <w:r w:rsidRPr="00902FC4">
        <w:rPr>
          <w:rFonts w:ascii="Arial" w:hAnsi="Arial" w:cs="Arial"/>
          <w:color w:val="000000" w:themeColor="text1"/>
        </w:rPr>
        <w:t xml:space="preserve"> obowiązujących</w:t>
      </w:r>
      <w:r w:rsidR="007039F0">
        <w:rPr>
          <w:rFonts w:ascii="Arial" w:hAnsi="Arial" w:cs="Arial"/>
          <w:color w:val="000000" w:themeColor="text1"/>
        </w:rPr>
        <w:t xml:space="preserve"> </w:t>
      </w:r>
      <w:r w:rsidR="007F14B8">
        <w:rPr>
          <w:rFonts w:ascii="Arial" w:hAnsi="Arial" w:cs="Arial"/>
          <w:color w:val="000000" w:themeColor="text1"/>
        </w:rPr>
        <w:t xml:space="preserve">przepisów </w:t>
      </w:r>
      <w:r w:rsidR="00902FC4">
        <w:rPr>
          <w:rFonts w:ascii="Arial" w:hAnsi="Arial" w:cs="Arial"/>
          <w:color w:val="000000" w:themeColor="text1"/>
        </w:rPr>
        <w:t>prawnych,</w:t>
      </w:r>
      <w:r w:rsidRPr="00902FC4">
        <w:rPr>
          <w:rFonts w:ascii="Arial" w:hAnsi="Arial" w:cs="Arial"/>
          <w:color w:val="000000" w:themeColor="text1"/>
        </w:rPr>
        <w:t xml:space="preserve"> w szczególności </w:t>
      </w:r>
      <w:r w:rsidR="007F14B8">
        <w:rPr>
          <w:rFonts w:ascii="Arial" w:hAnsi="Arial" w:cs="Arial"/>
          <w:color w:val="000000" w:themeColor="text1"/>
        </w:rPr>
        <w:t>przepisów BHP i </w:t>
      </w:r>
      <w:r w:rsidR="007F14B8" w:rsidRPr="00902FC4">
        <w:rPr>
          <w:rFonts w:ascii="Arial" w:hAnsi="Arial" w:cs="Arial"/>
          <w:color w:val="000000" w:themeColor="text1"/>
        </w:rPr>
        <w:t>p</w:t>
      </w:r>
      <w:r w:rsidR="00EF10D4">
        <w:rPr>
          <w:rFonts w:ascii="Arial" w:hAnsi="Arial" w:cs="Arial"/>
          <w:color w:val="000000" w:themeColor="text1"/>
        </w:rPr>
        <w:t>rzeciwpożarowych</w:t>
      </w:r>
      <w:r w:rsidR="007F14B8">
        <w:rPr>
          <w:rFonts w:ascii="Arial" w:hAnsi="Arial" w:cs="Arial"/>
          <w:color w:val="000000" w:themeColor="text1"/>
        </w:rPr>
        <w:t xml:space="preserve">, </w:t>
      </w:r>
      <w:r w:rsidRPr="00902FC4">
        <w:rPr>
          <w:rFonts w:ascii="Arial" w:hAnsi="Arial" w:cs="Arial"/>
          <w:color w:val="000000" w:themeColor="text1"/>
        </w:rPr>
        <w:t xml:space="preserve">ustawy prawo ochrony środowiska, ustawy prawo wodne, ustawy o odpadach, ustawy o </w:t>
      </w:r>
      <w:r w:rsidR="00902FC4">
        <w:rPr>
          <w:rFonts w:ascii="Arial" w:hAnsi="Arial" w:cs="Arial"/>
          <w:color w:val="000000" w:themeColor="text1"/>
        </w:rPr>
        <w:t xml:space="preserve">ochronie </w:t>
      </w:r>
      <w:r w:rsidR="00902FC4">
        <w:rPr>
          <w:rFonts w:ascii="Arial" w:hAnsi="Arial" w:cs="Arial"/>
          <w:color w:val="000000" w:themeColor="text1"/>
        </w:rPr>
        <w:lastRenderedPageBreak/>
        <w:t>przyrody oraz ustawy o</w:t>
      </w:r>
      <w:r w:rsidR="007039F0">
        <w:rPr>
          <w:rFonts w:ascii="Arial" w:hAnsi="Arial" w:cs="Arial"/>
          <w:color w:val="000000" w:themeColor="text1"/>
        </w:rPr>
        <w:t xml:space="preserve"> </w:t>
      </w:r>
      <w:r w:rsidRPr="00902FC4">
        <w:rPr>
          <w:rFonts w:ascii="Arial" w:hAnsi="Arial" w:cs="Arial"/>
          <w:color w:val="000000" w:themeColor="text1"/>
        </w:rPr>
        <w:t>zapobieganiu szkodom w ś</w:t>
      </w:r>
      <w:r w:rsidR="00A44A1F">
        <w:rPr>
          <w:rFonts w:ascii="Arial" w:hAnsi="Arial" w:cs="Arial"/>
          <w:color w:val="000000" w:themeColor="text1"/>
        </w:rPr>
        <w:t>rodowisku i ich naprawie wraz z </w:t>
      </w:r>
      <w:r w:rsidRPr="00902FC4">
        <w:rPr>
          <w:rFonts w:ascii="Arial" w:hAnsi="Arial" w:cs="Arial"/>
          <w:color w:val="000000" w:themeColor="text1"/>
        </w:rPr>
        <w:t>p</w:t>
      </w:r>
      <w:r w:rsidR="00902FC4">
        <w:rPr>
          <w:rFonts w:ascii="Arial" w:hAnsi="Arial" w:cs="Arial"/>
          <w:color w:val="000000" w:themeColor="text1"/>
        </w:rPr>
        <w:t xml:space="preserve">rzepisami wykonawczymi do </w:t>
      </w:r>
      <w:r w:rsidR="007F14B8">
        <w:rPr>
          <w:rFonts w:ascii="Arial" w:hAnsi="Arial" w:cs="Arial"/>
          <w:color w:val="000000" w:themeColor="text1"/>
        </w:rPr>
        <w:t xml:space="preserve">ww. </w:t>
      </w:r>
      <w:r w:rsidR="00902FC4">
        <w:rPr>
          <w:rFonts w:ascii="Arial" w:hAnsi="Arial" w:cs="Arial"/>
          <w:color w:val="000000" w:themeColor="text1"/>
        </w:rPr>
        <w:t>ustaw</w:t>
      </w:r>
      <w:r w:rsidR="00EF10D4">
        <w:rPr>
          <w:rFonts w:ascii="Arial" w:hAnsi="Arial" w:cs="Arial"/>
          <w:color w:val="000000" w:themeColor="text1"/>
        </w:rPr>
        <w:t>;</w:t>
      </w:r>
    </w:p>
    <w:p w14:paraId="20E10AB9" w14:textId="2FE78D8F" w:rsidR="00902FC4" w:rsidRPr="002C690E" w:rsidRDefault="003A4975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902FC4">
        <w:rPr>
          <w:rFonts w:ascii="Arial" w:hAnsi="Arial" w:cs="Arial"/>
          <w:color w:val="000000" w:themeColor="text1"/>
        </w:rPr>
        <w:t xml:space="preserve">wykonywanie </w:t>
      </w:r>
      <w:r w:rsidR="00050DF4">
        <w:rPr>
          <w:rFonts w:ascii="Arial" w:hAnsi="Arial" w:cs="Arial"/>
          <w:color w:val="000000" w:themeColor="text1"/>
        </w:rPr>
        <w:t>P</w:t>
      </w:r>
      <w:r w:rsidRPr="00902FC4">
        <w:rPr>
          <w:rFonts w:ascii="Arial" w:hAnsi="Arial" w:cs="Arial"/>
          <w:color w:val="000000" w:themeColor="text1"/>
        </w:rPr>
        <w:t>rac</w:t>
      </w:r>
      <w:r w:rsidR="007039F0">
        <w:rPr>
          <w:rFonts w:ascii="Arial" w:hAnsi="Arial" w:cs="Arial"/>
          <w:color w:val="000000" w:themeColor="text1"/>
        </w:rPr>
        <w:t xml:space="preserve"> </w:t>
      </w:r>
      <w:r w:rsidR="00E76FE8" w:rsidRPr="00902FC4">
        <w:rPr>
          <w:rFonts w:ascii="Arial" w:hAnsi="Arial" w:cs="Arial"/>
          <w:color w:val="000000" w:themeColor="text1"/>
        </w:rPr>
        <w:t xml:space="preserve">w sposób nieuciążliwy dla </w:t>
      </w:r>
      <w:r w:rsidR="00370BE4" w:rsidRPr="002C690E">
        <w:rPr>
          <w:rFonts w:ascii="Arial" w:hAnsi="Arial" w:cs="Arial"/>
        </w:rPr>
        <w:t>Zamawiającego</w:t>
      </w:r>
      <w:r w:rsidRPr="002C690E">
        <w:rPr>
          <w:rFonts w:ascii="Arial" w:hAnsi="Arial" w:cs="Arial"/>
        </w:rPr>
        <w:t>/</w:t>
      </w:r>
      <w:r w:rsidR="007039F0">
        <w:rPr>
          <w:rFonts w:ascii="Arial" w:hAnsi="Arial" w:cs="Arial"/>
        </w:rPr>
        <w:t xml:space="preserve"> </w:t>
      </w:r>
      <w:r w:rsidRPr="002C690E">
        <w:rPr>
          <w:rFonts w:ascii="Arial" w:hAnsi="Arial" w:cs="Arial"/>
        </w:rPr>
        <w:t>Administratora/Użytkownika</w:t>
      </w:r>
      <w:r w:rsidR="004D0C5C" w:rsidRPr="002C690E">
        <w:rPr>
          <w:rFonts w:ascii="Arial" w:hAnsi="Arial" w:cs="Arial"/>
        </w:rPr>
        <w:t xml:space="preserve"> </w:t>
      </w:r>
      <w:r w:rsidR="00A44A1F" w:rsidRPr="002C690E">
        <w:rPr>
          <w:rFonts w:ascii="Arial" w:hAnsi="Arial" w:cs="Arial"/>
        </w:rPr>
        <w:t>w czasie dni roboczych w </w:t>
      </w:r>
      <w:r w:rsidR="004D0C5C" w:rsidRPr="002C690E">
        <w:rPr>
          <w:rFonts w:ascii="Arial" w:hAnsi="Arial" w:cs="Arial"/>
        </w:rPr>
        <w:t>godzinach od</w:t>
      </w:r>
      <w:r w:rsidR="00A762B8" w:rsidRPr="002C690E">
        <w:rPr>
          <w:rFonts w:ascii="Arial" w:hAnsi="Arial" w:cs="Arial"/>
        </w:rPr>
        <w:t xml:space="preserve"> 7:</w:t>
      </w:r>
      <w:r w:rsidR="006F7AD9">
        <w:rPr>
          <w:rFonts w:ascii="Arial" w:hAnsi="Arial" w:cs="Arial"/>
        </w:rPr>
        <w:t>30</w:t>
      </w:r>
      <w:r w:rsidR="00A762B8" w:rsidRPr="002C690E">
        <w:rPr>
          <w:rFonts w:ascii="Arial" w:hAnsi="Arial" w:cs="Arial"/>
        </w:rPr>
        <w:t xml:space="preserve"> </w:t>
      </w:r>
      <w:r w:rsidR="004D0C5C" w:rsidRPr="002C690E">
        <w:rPr>
          <w:rFonts w:ascii="Arial" w:hAnsi="Arial" w:cs="Arial"/>
        </w:rPr>
        <w:t xml:space="preserve"> do </w:t>
      </w:r>
      <w:r w:rsidR="00A762B8" w:rsidRPr="002C690E">
        <w:rPr>
          <w:rFonts w:ascii="Arial" w:hAnsi="Arial" w:cs="Arial"/>
        </w:rPr>
        <w:t>15:</w:t>
      </w:r>
      <w:r w:rsidR="006F7AD9">
        <w:rPr>
          <w:rFonts w:ascii="Arial" w:hAnsi="Arial" w:cs="Arial"/>
        </w:rPr>
        <w:t>30</w:t>
      </w:r>
      <w:r w:rsidR="004D0C5C" w:rsidRPr="002C690E">
        <w:rPr>
          <w:rFonts w:ascii="Arial" w:hAnsi="Arial" w:cs="Arial"/>
        </w:rPr>
        <w:t xml:space="preserve"> a w </w:t>
      </w:r>
      <w:r w:rsidR="0036171C" w:rsidRPr="002C690E">
        <w:rPr>
          <w:rFonts w:ascii="Arial" w:hAnsi="Arial" w:cs="Arial"/>
        </w:rPr>
        <w:t>szczególnych przypadkach</w:t>
      </w:r>
      <w:r w:rsidR="00EF10D4" w:rsidRPr="002C690E">
        <w:rPr>
          <w:rFonts w:ascii="Arial" w:hAnsi="Arial" w:cs="Arial"/>
        </w:rPr>
        <w:t>,</w:t>
      </w:r>
      <w:r w:rsidR="0036171C" w:rsidRPr="002C690E">
        <w:rPr>
          <w:rFonts w:ascii="Arial" w:hAnsi="Arial" w:cs="Arial"/>
        </w:rPr>
        <w:t xml:space="preserve"> </w:t>
      </w:r>
      <w:r w:rsidR="004D0C5C" w:rsidRPr="002C690E">
        <w:rPr>
          <w:rFonts w:ascii="Arial" w:hAnsi="Arial" w:cs="Arial"/>
        </w:rPr>
        <w:t xml:space="preserve">w </w:t>
      </w:r>
      <w:r w:rsidR="0036171C" w:rsidRPr="002C690E">
        <w:rPr>
          <w:rFonts w:ascii="Arial" w:hAnsi="Arial" w:cs="Arial"/>
        </w:rPr>
        <w:t xml:space="preserve">innych </w:t>
      </w:r>
      <w:r w:rsidR="004D0C5C" w:rsidRPr="002C690E">
        <w:rPr>
          <w:rFonts w:ascii="Arial" w:hAnsi="Arial" w:cs="Arial"/>
        </w:rPr>
        <w:t>godzinach</w:t>
      </w:r>
      <w:r w:rsidR="0036171C" w:rsidRPr="002C690E">
        <w:rPr>
          <w:rFonts w:ascii="Arial" w:hAnsi="Arial" w:cs="Arial"/>
        </w:rPr>
        <w:t xml:space="preserve">, po uprzednim </w:t>
      </w:r>
      <w:r w:rsidR="004D0C5C" w:rsidRPr="002C690E">
        <w:rPr>
          <w:rFonts w:ascii="Arial" w:hAnsi="Arial" w:cs="Arial"/>
        </w:rPr>
        <w:t>uzgodni</w:t>
      </w:r>
      <w:r w:rsidR="0036171C" w:rsidRPr="002C690E">
        <w:rPr>
          <w:rFonts w:ascii="Arial" w:hAnsi="Arial" w:cs="Arial"/>
        </w:rPr>
        <w:t>eniu</w:t>
      </w:r>
      <w:r w:rsidR="004D0C5C" w:rsidRPr="002C690E">
        <w:rPr>
          <w:rFonts w:ascii="Arial" w:hAnsi="Arial" w:cs="Arial"/>
        </w:rPr>
        <w:t xml:space="preserve"> z</w:t>
      </w:r>
      <w:r w:rsidR="00902FC4" w:rsidRPr="002C690E">
        <w:rPr>
          <w:rFonts w:ascii="Arial" w:hAnsi="Arial" w:cs="Arial"/>
        </w:rPr>
        <w:t> </w:t>
      </w:r>
      <w:r w:rsidR="00A762B8" w:rsidRPr="002C690E">
        <w:rPr>
          <w:rFonts w:ascii="Arial" w:hAnsi="Arial" w:cs="Arial"/>
        </w:rPr>
        <w:t>Zamawiającym/Administratorem/</w:t>
      </w:r>
      <w:r w:rsidR="00E55C8E" w:rsidRPr="002C690E">
        <w:rPr>
          <w:rFonts w:ascii="Arial" w:hAnsi="Arial" w:cs="Arial"/>
        </w:rPr>
        <w:t xml:space="preserve"> </w:t>
      </w:r>
      <w:r w:rsidR="00A762B8" w:rsidRPr="002C690E">
        <w:rPr>
          <w:rFonts w:ascii="Arial" w:hAnsi="Arial" w:cs="Arial"/>
        </w:rPr>
        <w:t>Użytkownikiem</w:t>
      </w:r>
      <w:r w:rsidR="00EF10D4" w:rsidRPr="002C690E">
        <w:rPr>
          <w:rFonts w:ascii="Arial" w:hAnsi="Arial" w:cs="Arial"/>
        </w:rPr>
        <w:t>;</w:t>
      </w:r>
    </w:p>
    <w:p w14:paraId="74651593" w14:textId="26439E72" w:rsidR="00902FC4" w:rsidRDefault="00E76FE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902FC4">
        <w:rPr>
          <w:rFonts w:ascii="Arial" w:hAnsi="Arial" w:cs="Arial"/>
          <w:color w:val="000000" w:themeColor="text1"/>
        </w:rPr>
        <w:t>delegowa</w:t>
      </w:r>
      <w:r w:rsidR="003A4975" w:rsidRPr="00902FC4">
        <w:rPr>
          <w:rFonts w:ascii="Arial" w:hAnsi="Arial" w:cs="Arial"/>
          <w:color w:val="000000" w:themeColor="text1"/>
        </w:rPr>
        <w:t>nie</w:t>
      </w:r>
      <w:r w:rsidRPr="00902FC4">
        <w:rPr>
          <w:rFonts w:ascii="Arial" w:hAnsi="Arial" w:cs="Arial"/>
          <w:color w:val="000000" w:themeColor="text1"/>
        </w:rPr>
        <w:t xml:space="preserve"> do prac stanowiących </w:t>
      </w:r>
      <w:r w:rsidR="00F90053">
        <w:rPr>
          <w:rFonts w:ascii="Arial" w:hAnsi="Arial" w:cs="Arial"/>
          <w:color w:val="000000" w:themeColor="text1"/>
        </w:rPr>
        <w:t>P</w:t>
      </w:r>
      <w:r w:rsidRPr="00902FC4">
        <w:rPr>
          <w:rFonts w:ascii="Arial" w:hAnsi="Arial" w:cs="Arial"/>
          <w:color w:val="000000" w:themeColor="text1"/>
        </w:rPr>
        <w:t xml:space="preserve">rzedmiot </w:t>
      </w:r>
      <w:r w:rsidR="00F90053">
        <w:rPr>
          <w:rFonts w:ascii="Arial" w:hAnsi="Arial" w:cs="Arial"/>
          <w:color w:val="000000" w:themeColor="text1"/>
        </w:rPr>
        <w:t>U</w:t>
      </w:r>
      <w:r w:rsidRPr="00902FC4">
        <w:rPr>
          <w:rFonts w:ascii="Arial" w:hAnsi="Arial" w:cs="Arial"/>
          <w:color w:val="000000" w:themeColor="text1"/>
        </w:rPr>
        <w:t>mowy os</w:t>
      </w:r>
      <w:r w:rsidR="00EF10D4">
        <w:rPr>
          <w:rFonts w:ascii="Arial" w:hAnsi="Arial" w:cs="Arial"/>
          <w:color w:val="000000" w:themeColor="text1"/>
        </w:rPr>
        <w:t>ób</w:t>
      </w:r>
      <w:r w:rsidRPr="00902FC4">
        <w:rPr>
          <w:rFonts w:ascii="Arial" w:hAnsi="Arial" w:cs="Arial"/>
          <w:color w:val="000000" w:themeColor="text1"/>
        </w:rPr>
        <w:t xml:space="preserve"> posiadając</w:t>
      </w:r>
      <w:r w:rsidR="00EF10D4">
        <w:rPr>
          <w:rFonts w:ascii="Arial" w:hAnsi="Arial" w:cs="Arial"/>
          <w:color w:val="000000" w:themeColor="text1"/>
        </w:rPr>
        <w:t>ych</w:t>
      </w:r>
      <w:r w:rsidRPr="00902FC4">
        <w:rPr>
          <w:rFonts w:ascii="Arial" w:hAnsi="Arial" w:cs="Arial"/>
          <w:color w:val="000000" w:themeColor="text1"/>
        </w:rPr>
        <w:t xml:space="preserve"> wymagane obowiązującymi przepisa</w:t>
      </w:r>
      <w:r w:rsidR="00902FC4">
        <w:rPr>
          <w:rFonts w:ascii="Arial" w:hAnsi="Arial" w:cs="Arial"/>
          <w:color w:val="000000" w:themeColor="text1"/>
        </w:rPr>
        <w:t>mi prawa uprawnienia</w:t>
      </w:r>
      <w:r w:rsidR="00EF10D4">
        <w:rPr>
          <w:rFonts w:ascii="Arial" w:hAnsi="Arial" w:cs="Arial"/>
          <w:color w:val="000000" w:themeColor="text1"/>
        </w:rPr>
        <w:t>;</w:t>
      </w:r>
    </w:p>
    <w:p w14:paraId="64F99559" w14:textId="4EFCBE34" w:rsidR="00902FC4" w:rsidRDefault="00E76FE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311FE8">
        <w:rPr>
          <w:rFonts w:ascii="Arial" w:hAnsi="Arial" w:cs="Arial"/>
          <w:color w:val="000000" w:themeColor="text1"/>
        </w:rPr>
        <w:t>ochron</w:t>
      </w:r>
      <w:r w:rsidR="00967859">
        <w:rPr>
          <w:rFonts w:ascii="Arial" w:hAnsi="Arial" w:cs="Arial"/>
          <w:color w:val="000000" w:themeColor="text1"/>
        </w:rPr>
        <w:t>a</w:t>
      </w:r>
      <w:r w:rsidRPr="00311FE8">
        <w:rPr>
          <w:rFonts w:ascii="Arial" w:hAnsi="Arial" w:cs="Arial"/>
          <w:color w:val="000000" w:themeColor="text1"/>
        </w:rPr>
        <w:t xml:space="preserve"> </w:t>
      </w:r>
      <w:r w:rsidR="00311FE8" w:rsidRPr="00311FE8">
        <w:rPr>
          <w:rFonts w:ascii="Arial" w:hAnsi="Arial" w:cs="Arial"/>
          <w:color w:val="000000" w:themeColor="text1"/>
        </w:rPr>
        <w:t xml:space="preserve">i zabezpieczenie </w:t>
      </w:r>
      <w:r w:rsidRPr="00311FE8">
        <w:rPr>
          <w:rFonts w:ascii="Arial" w:hAnsi="Arial" w:cs="Arial"/>
          <w:color w:val="000000" w:themeColor="text1"/>
        </w:rPr>
        <w:t xml:space="preserve">mienia </w:t>
      </w:r>
      <w:r w:rsidR="00174D6E" w:rsidRPr="00311FE8">
        <w:rPr>
          <w:rFonts w:ascii="Arial" w:hAnsi="Arial" w:cs="Arial"/>
          <w:color w:val="000000" w:themeColor="text1"/>
        </w:rPr>
        <w:t>A</w:t>
      </w:r>
      <w:r w:rsidR="0017407F" w:rsidRPr="00311FE8">
        <w:rPr>
          <w:rFonts w:ascii="Arial" w:hAnsi="Arial" w:cs="Arial"/>
          <w:color w:val="000000" w:themeColor="text1"/>
        </w:rPr>
        <w:t>d</w:t>
      </w:r>
      <w:r w:rsidR="00174D6E" w:rsidRPr="00311FE8">
        <w:rPr>
          <w:rFonts w:ascii="Arial" w:hAnsi="Arial" w:cs="Arial"/>
          <w:color w:val="000000" w:themeColor="text1"/>
        </w:rPr>
        <w:t>ministratora,</w:t>
      </w:r>
      <w:r w:rsidR="001A59E0" w:rsidRPr="00311FE8">
        <w:rPr>
          <w:rFonts w:ascii="Arial" w:hAnsi="Arial" w:cs="Arial"/>
          <w:color w:val="000000" w:themeColor="text1"/>
        </w:rPr>
        <w:t xml:space="preserve"> </w:t>
      </w:r>
      <w:r w:rsidR="00174D6E" w:rsidRPr="00311FE8">
        <w:rPr>
          <w:rFonts w:ascii="Arial" w:hAnsi="Arial" w:cs="Arial"/>
          <w:color w:val="000000" w:themeColor="text1"/>
        </w:rPr>
        <w:t>Użytkownika lub Zamawiającego</w:t>
      </w:r>
      <w:r w:rsidR="00174D6E" w:rsidRPr="00311FE8">
        <w:rPr>
          <w:rFonts w:ascii="Arial" w:hAnsi="Arial" w:cs="Arial"/>
          <w:i/>
          <w:color w:val="000000" w:themeColor="text1"/>
        </w:rPr>
        <w:t xml:space="preserve"> z</w:t>
      </w:r>
      <w:r w:rsidRPr="00311FE8">
        <w:rPr>
          <w:rFonts w:ascii="Arial" w:hAnsi="Arial" w:cs="Arial"/>
          <w:color w:val="000000" w:themeColor="text1"/>
        </w:rPr>
        <w:t xml:space="preserve">najdującego się w obrębie </w:t>
      </w:r>
      <w:r w:rsidR="0017407F" w:rsidRPr="00311FE8">
        <w:rPr>
          <w:rFonts w:ascii="Arial" w:hAnsi="Arial" w:cs="Arial"/>
          <w:color w:val="000000" w:themeColor="text1"/>
        </w:rPr>
        <w:t>O</w:t>
      </w:r>
      <w:r w:rsidRPr="00311FE8">
        <w:rPr>
          <w:rFonts w:ascii="Arial" w:hAnsi="Arial" w:cs="Arial"/>
          <w:color w:val="000000" w:themeColor="text1"/>
        </w:rPr>
        <w:t>biektu</w:t>
      </w:r>
      <w:r w:rsidR="00311FE8" w:rsidRPr="00311FE8">
        <w:rPr>
          <w:rFonts w:ascii="Arial" w:hAnsi="Arial" w:cs="Arial"/>
          <w:color w:val="000000" w:themeColor="text1"/>
        </w:rPr>
        <w:t xml:space="preserve">, Terenu </w:t>
      </w:r>
      <w:r w:rsidR="00904B36">
        <w:rPr>
          <w:rFonts w:ascii="Arial" w:hAnsi="Arial" w:cs="Arial"/>
          <w:color w:val="000000" w:themeColor="text1"/>
        </w:rPr>
        <w:t>B</w:t>
      </w:r>
      <w:r w:rsidR="00311FE8" w:rsidRPr="00311FE8">
        <w:rPr>
          <w:rFonts w:ascii="Arial" w:hAnsi="Arial" w:cs="Arial"/>
          <w:color w:val="000000" w:themeColor="text1"/>
        </w:rPr>
        <w:t>udowy</w:t>
      </w:r>
      <w:r w:rsidRPr="00311FE8">
        <w:rPr>
          <w:rFonts w:ascii="Arial" w:hAnsi="Arial" w:cs="Arial"/>
          <w:color w:val="000000" w:themeColor="text1"/>
        </w:rPr>
        <w:t xml:space="preserve"> przed zniszczeniem lub</w:t>
      </w:r>
      <w:r w:rsidR="00D74AAE" w:rsidRPr="00311FE8">
        <w:rPr>
          <w:rFonts w:ascii="Arial" w:hAnsi="Arial" w:cs="Arial"/>
          <w:color w:val="000000" w:themeColor="text1"/>
        </w:rPr>
        <w:t xml:space="preserve"> </w:t>
      </w:r>
      <w:r w:rsidR="00902FC4" w:rsidRPr="00311FE8">
        <w:rPr>
          <w:rFonts w:ascii="Arial" w:hAnsi="Arial" w:cs="Arial"/>
          <w:color w:val="000000" w:themeColor="text1"/>
        </w:rPr>
        <w:t>uszkodzeniem</w:t>
      </w:r>
      <w:r w:rsidR="004C3798">
        <w:rPr>
          <w:rFonts w:ascii="Arial" w:hAnsi="Arial" w:cs="Arial"/>
          <w:color w:val="000000" w:themeColor="text1"/>
        </w:rPr>
        <w:t xml:space="preserve"> </w:t>
      </w:r>
      <w:r w:rsidR="004C3798" w:rsidRPr="00902FC4">
        <w:rPr>
          <w:rFonts w:ascii="Arial" w:hAnsi="Arial" w:cs="Arial"/>
          <w:color w:val="000000" w:themeColor="text1"/>
        </w:rPr>
        <w:t xml:space="preserve">do czasu </w:t>
      </w:r>
      <w:r w:rsidR="004C3798">
        <w:rPr>
          <w:rFonts w:ascii="Arial" w:hAnsi="Arial" w:cs="Arial"/>
          <w:color w:val="000000" w:themeColor="text1"/>
        </w:rPr>
        <w:t xml:space="preserve">spisania Protokołu </w:t>
      </w:r>
      <w:r w:rsidR="005D07E0">
        <w:rPr>
          <w:rFonts w:ascii="Arial" w:hAnsi="Arial" w:cs="Arial"/>
          <w:color w:val="000000" w:themeColor="text1"/>
        </w:rPr>
        <w:t>O</w:t>
      </w:r>
      <w:r w:rsidR="004C3798">
        <w:rPr>
          <w:rFonts w:ascii="Arial" w:hAnsi="Arial" w:cs="Arial"/>
          <w:color w:val="000000" w:themeColor="text1"/>
        </w:rPr>
        <w:t>dbioru</w:t>
      </w:r>
      <w:r w:rsidR="00EF10D4">
        <w:rPr>
          <w:rFonts w:ascii="Arial" w:hAnsi="Arial" w:cs="Arial"/>
          <w:color w:val="000000" w:themeColor="text1"/>
        </w:rPr>
        <w:t>;</w:t>
      </w:r>
    </w:p>
    <w:p w14:paraId="55E3555E" w14:textId="1F82E249" w:rsidR="00327B41" w:rsidRDefault="00327B41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bieżące zabezpieczenie wykonywanych robót </w:t>
      </w:r>
      <w:r w:rsidR="00EF10D4">
        <w:rPr>
          <w:rFonts w:ascii="Arial" w:hAnsi="Arial" w:cs="Arial"/>
          <w:color w:val="000000" w:themeColor="text1"/>
        </w:rPr>
        <w:t xml:space="preserve">budowlanych </w:t>
      </w:r>
      <w:r>
        <w:rPr>
          <w:rFonts w:ascii="Arial" w:hAnsi="Arial" w:cs="Arial"/>
          <w:color w:val="000000" w:themeColor="text1"/>
        </w:rPr>
        <w:t>w sposób uniemożli</w:t>
      </w:r>
      <w:r w:rsidR="009B11B8">
        <w:rPr>
          <w:rFonts w:ascii="Arial" w:hAnsi="Arial" w:cs="Arial"/>
          <w:color w:val="000000" w:themeColor="text1"/>
        </w:rPr>
        <w:t>wiający zniszczenie ich efektów,</w:t>
      </w:r>
      <w:r>
        <w:rPr>
          <w:rFonts w:ascii="Arial" w:hAnsi="Arial" w:cs="Arial"/>
          <w:color w:val="000000" w:themeColor="text1"/>
        </w:rPr>
        <w:t xml:space="preserve"> w razie niewykonania tego Z</w:t>
      </w:r>
      <w:r w:rsidR="00FF3E19">
        <w:rPr>
          <w:rFonts w:ascii="Arial" w:hAnsi="Arial" w:cs="Arial"/>
          <w:color w:val="000000" w:themeColor="text1"/>
        </w:rPr>
        <w:t>o</w:t>
      </w:r>
      <w:r>
        <w:rPr>
          <w:rFonts w:ascii="Arial" w:hAnsi="Arial" w:cs="Arial"/>
          <w:color w:val="000000" w:themeColor="text1"/>
        </w:rPr>
        <w:t>bow</w:t>
      </w:r>
      <w:r w:rsidR="00894BA2">
        <w:rPr>
          <w:rFonts w:ascii="Arial" w:hAnsi="Arial" w:cs="Arial"/>
          <w:color w:val="000000" w:themeColor="text1"/>
        </w:rPr>
        <w:t>ią</w:t>
      </w:r>
      <w:r>
        <w:rPr>
          <w:rFonts w:ascii="Arial" w:hAnsi="Arial" w:cs="Arial"/>
          <w:color w:val="000000" w:themeColor="text1"/>
        </w:rPr>
        <w:t>zania Zamawiający jest uprawniony wykonać powyższe zabezpieczenie na koszt Wykonawcy</w:t>
      </w:r>
      <w:r w:rsidR="00EF10D4">
        <w:rPr>
          <w:rFonts w:ascii="Arial" w:hAnsi="Arial" w:cs="Arial"/>
          <w:color w:val="000000" w:themeColor="text1"/>
        </w:rPr>
        <w:t>;</w:t>
      </w:r>
    </w:p>
    <w:p w14:paraId="0D2E4610" w14:textId="2622C918" w:rsidR="009B11B8" w:rsidRPr="006F7AD9" w:rsidRDefault="003672B5" w:rsidP="00B05530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B05530">
        <w:rPr>
          <w:rFonts w:ascii="Arial" w:hAnsi="Arial" w:cs="Arial"/>
          <w:color w:val="000000" w:themeColor="text1"/>
        </w:rPr>
        <w:t>zabezpieczenie prowadzonych Prac na terenie Obiektu w spos</w:t>
      </w:r>
      <w:r w:rsidRPr="0006555D">
        <w:rPr>
          <w:rFonts w:ascii="Arial" w:hAnsi="Arial" w:cs="Arial"/>
          <w:color w:val="000000" w:themeColor="text1"/>
        </w:rPr>
        <w:t xml:space="preserve">ób nie zakłócający jego </w:t>
      </w:r>
      <w:r w:rsidRPr="006F7AD9">
        <w:rPr>
          <w:rFonts w:ascii="Arial" w:hAnsi="Arial" w:cs="Arial"/>
          <w:color w:val="000000" w:themeColor="text1"/>
        </w:rPr>
        <w:t>funkcjonowanie, jednocześnie zapewniając bezpieczne poruszanie się na jego terenie</w:t>
      </w:r>
      <w:r w:rsidR="00B80990" w:rsidRPr="006F7AD9">
        <w:rPr>
          <w:rFonts w:ascii="Arial" w:hAnsi="Arial" w:cs="Arial"/>
          <w:color w:val="000000" w:themeColor="text1"/>
        </w:rPr>
        <w:t>;</w:t>
      </w:r>
    </w:p>
    <w:p w14:paraId="4AFDBCD0" w14:textId="2363958C" w:rsidR="00902FC4" w:rsidRPr="006F7AD9" w:rsidRDefault="009B11B8" w:rsidP="00B05530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6F7AD9">
        <w:rPr>
          <w:rFonts w:ascii="Arial" w:hAnsi="Arial" w:cs="Arial"/>
          <w:color w:val="000000" w:themeColor="text1"/>
        </w:rPr>
        <w:t>przedstawieni</w:t>
      </w:r>
      <w:r w:rsidR="00904B36" w:rsidRPr="006F7AD9">
        <w:rPr>
          <w:rFonts w:ascii="Arial" w:hAnsi="Arial" w:cs="Arial"/>
          <w:color w:val="000000" w:themeColor="text1"/>
        </w:rPr>
        <w:t>e</w:t>
      </w:r>
      <w:r w:rsidR="00E76FE8" w:rsidRPr="006F7AD9">
        <w:rPr>
          <w:rFonts w:ascii="Arial" w:hAnsi="Arial" w:cs="Arial"/>
          <w:color w:val="000000" w:themeColor="text1"/>
        </w:rPr>
        <w:t xml:space="preserve"> ważn</w:t>
      </w:r>
      <w:r w:rsidR="00C37E20" w:rsidRPr="006F7AD9">
        <w:rPr>
          <w:rFonts w:ascii="Arial" w:hAnsi="Arial" w:cs="Arial"/>
          <w:color w:val="000000" w:themeColor="text1"/>
        </w:rPr>
        <w:t>ej</w:t>
      </w:r>
      <w:r w:rsidR="00E76FE8" w:rsidRPr="006F7AD9">
        <w:rPr>
          <w:rFonts w:ascii="Arial" w:hAnsi="Arial" w:cs="Arial"/>
          <w:color w:val="000000" w:themeColor="text1"/>
        </w:rPr>
        <w:t xml:space="preserve"> koncesj</w:t>
      </w:r>
      <w:r w:rsidR="00EF10D4" w:rsidRPr="006F7AD9">
        <w:rPr>
          <w:rFonts w:ascii="Arial" w:hAnsi="Arial" w:cs="Arial"/>
          <w:color w:val="000000" w:themeColor="text1"/>
        </w:rPr>
        <w:t>i</w:t>
      </w:r>
      <w:r w:rsidR="00E76FE8" w:rsidRPr="006F7AD9">
        <w:rPr>
          <w:rFonts w:ascii="Arial" w:hAnsi="Arial" w:cs="Arial"/>
          <w:color w:val="000000" w:themeColor="text1"/>
        </w:rPr>
        <w:t xml:space="preserve"> wydan</w:t>
      </w:r>
      <w:r w:rsidR="00C36401" w:rsidRPr="006F7AD9">
        <w:rPr>
          <w:rFonts w:ascii="Arial" w:hAnsi="Arial" w:cs="Arial"/>
          <w:color w:val="000000" w:themeColor="text1"/>
        </w:rPr>
        <w:t>ej</w:t>
      </w:r>
      <w:r w:rsidR="00E76FE8" w:rsidRPr="006F7AD9">
        <w:rPr>
          <w:rFonts w:ascii="Arial" w:hAnsi="Arial" w:cs="Arial"/>
          <w:color w:val="000000" w:themeColor="text1"/>
        </w:rPr>
        <w:t xml:space="preserve"> przez Ministerstwo Spraw Wewnętrznych i Administracji (MSW) na prowadzenie usług w zakresie ochrony osób i mienia w formie zabezpi</w:t>
      </w:r>
      <w:r w:rsidR="00A6796A" w:rsidRPr="006F7AD9">
        <w:rPr>
          <w:rFonts w:ascii="Arial" w:hAnsi="Arial" w:cs="Arial"/>
          <w:color w:val="000000" w:themeColor="text1"/>
        </w:rPr>
        <w:t>eczenia technicznego, zgodnie z </w:t>
      </w:r>
      <w:r w:rsidR="00E76FE8" w:rsidRPr="006F7AD9">
        <w:rPr>
          <w:rFonts w:ascii="Arial" w:hAnsi="Arial" w:cs="Arial"/>
          <w:color w:val="000000" w:themeColor="text1"/>
        </w:rPr>
        <w:t>wymaganiami ustawy z dnia 22</w:t>
      </w:r>
      <w:r w:rsidR="00437DFD">
        <w:rPr>
          <w:rFonts w:ascii="Arial" w:hAnsi="Arial" w:cs="Arial"/>
          <w:color w:val="000000" w:themeColor="text1"/>
        </w:rPr>
        <w:t xml:space="preserve"> </w:t>
      </w:r>
      <w:r w:rsidR="00904B36" w:rsidRPr="006F7AD9">
        <w:rPr>
          <w:rFonts w:ascii="Arial" w:hAnsi="Arial" w:cs="Arial"/>
          <w:color w:val="000000" w:themeColor="text1"/>
        </w:rPr>
        <w:t xml:space="preserve">sierpnia </w:t>
      </w:r>
      <w:r w:rsidR="00E76FE8" w:rsidRPr="006F7AD9">
        <w:rPr>
          <w:rFonts w:ascii="Arial" w:hAnsi="Arial" w:cs="Arial"/>
          <w:color w:val="000000" w:themeColor="text1"/>
        </w:rPr>
        <w:t>1997 r. o ochronie osób i mienia (Dz.U.</w:t>
      </w:r>
      <w:r w:rsidR="00437DFD">
        <w:rPr>
          <w:rFonts w:ascii="Arial" w:hAnsi="Arial" w:cs="Arial"/>
          <w:color w:val="000000" w:themeColor="text1"/>
        </w:rPr>
        <w:t xml:space="preserve"> z </w:t>
      </w:r>
      <w:r w:rsidR="00E76FE8" w:rsidRPr="006F7AD9">
        <w:rPr>
          <w:rFonts w:ascii="Arial" w:hAnsi="Arial" w:cs="Arial"/>
          <w:color w:val="000000" w:themeColor="text1"/>
        </w:rPr>
        <w:t>20</w:t>
      </w:r>
      <w:r w:rsidR="00095500" w:rsidRPr="006F7AD9">
        <w:rPr>
          <w:rFonts w:ascii="Arial" w:hAnsi="Arial" w:cs="Arial"/>
          <w:color w:val="000000" w:themeColor="text1"/>
        </w:rPr>
        <w:t>21</w:t>
      </w:r>
      <w:r w:rsidR="00437DFD">
        <w:rPr>
          <w:rFonts w:ascii="Arial" w:hAnsi="Arial" w:cs="Arial"/>
          <w:color w:val="000000" w:themeColor="text1"/>
        </w:rPr>
        <w:t xml:space="preserve"> r</w:t>
      </w:r>
      <w:r w:rsidR="00E76FE8" w:rsidRPr="006F7AD9">
        <w:rPr>
          <w:rFonts w:ascii="Arial" w:hAnsi="Arial" w:cs="Arial"/>
          <w:color w:val="000000" w:themeColor="text1"/>
        </w:rPr>
        <w:t>.</w:t>
      </w:r>
      <w:r w:rsidR="00437DFD">
        <w:rPr>
          <w:rFonts w:ascii="Arial" w:hAnsi="Arial" w:cs="Arial"/>
          <w:color w:val="000000" w:themeColor="text1"/>
        </w:rPr>
        <w:t xml:space="preserve"> </w:t>
      </w:r>
      <w:r w:rsidR="004C045B" w:rsidRPr="006F7AD9">
        <w:rPr>
          <w:rFonts w:ascii="Arial" w:hAnsi="Arial" w:cs="Arial"/>
          <w:color w:val="000000" w:themeColor="text1"/>
        </w:rPr>
        <w:t>poz. 1995</w:t>
      </w:r>
      <w:r w:rsidR="00902FC4" w:rsidRPr="006F7AD9">
        <w:rPr>
          <w:rFonts w:ascii="Arial" w:hAnsi="Arial" w:cs="Arial"/>
          <w:color w:val="000000" w:themeColor="text1"/>
        </w:rPr>
        <w:t>)</w:t>
      </w:r>
      <w:r w:rsidR="00E80C09">
        <w:rPr>
          <w:rFonts w:ascii="Arial" w:hAnsi="Arial" w:cs="Arial"/>
          <w:color w:val="000000" w:themeColor="text1"/>
        </w:rPr>
        <w:t>;</w:t>
      </w:r>
    </w:p>
    <w:p w14:paraId="0ACC007B" w14:textId="77777777" w:rsidR="00050DF4" w:rsidRDefault="00050DF4" w:rsidP="00EB09D0">
      <w:pPr>
        <w:pStyle w:val="Tekstpodstawowywcity2"/>
        <w:ind w:firstLine="0"/>
        <w:jc w:val="center"/>
        <w:outlineLvl w:val="0"/>
        <w:rPr>
          <w:rFonts w:ascii="Arial" w:hAnsi="Arial" w:cs="Arial"/>
          <w:b/>
          <w:bCs w:val="0"/>
          <w:szCs w:val="24"/>
        </w:rPr>
      </w:pPr>
    </w:p>
    <w:p w14:paraId="4F3B22C2" w14:textId="77777777" w:rsidR="005C5C71" w:rsidRDefault="008516EE" w:rsidP="00EB09D0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9" w:name="_Toc95809762"/>
      <w:r w:rsidRPr="00EB09D0">
        <w:rPr>
          <w:rFonts w:ascii="Arial" w:hAnsi="Arial" w:cs="Arial"/>
          <w:b/>
          <w:bCs w:val="0"/>
          <w:szCs w:val="24"/>
        </w:rPr>
        <w:lastRenderedPageBreak/>
        <w:t xml:space="preserve">§ </w:t>
      </w:r>
      <w:r w:rsidR="00EB09D0">
        <w:rPr>
          <w:rFonts w:ascii="Arial" w:hAnsi="Arial" w:cs="Arial"/>
          <w:b/>
          <w:bCs w:val="0"/>
          <w:szCs w:val="24"/>
        </w:rPr>
        <w:t>5</w:t>
      </w:r>
      <w:r w:rsidR="0043733B" w:rsidRPr="00EB09D0">
        <w:rPr>
          <w:rFonts w:ascii="Arial" w:hAnsi="Arial" w:cs="Arial"/>
          <w:b/>
          <w:bCs w:val="0"/>
          <w:szCs w:val="24"/>
        </w:rPr>
        <w:t>.</w:t>
      </w:r>
      <w:r w:rsidR="00EB09D0">
        <w:rPr>
          <w:rFonts w:ascii="Arial" w:hAnsi="Arial" w:cs="Arial"/>
          <w:szCs w:val="24"/>
        </w:rPr>
        <w:t xml:space="preserve"> </w:t>
      </w:r>
      <w:r w:rsidR="005C5C71">
        <w:rPr>
          <w:rFonts w:ascii="Arial" w:hAnsi="Arial" w:cs="Arial"/>
          <w:b/>
          <w:szCs w:val="24"/>
        </w:rPr>
        <w:t>Termin</w:t>
      </w:r>
      <w:r w:rsidR="000054D1">
        <w:rPr>
          <w:rFonts w:ascii="Arial" w:hAnsi="Arial" w:cs="Arial"/>
          <w:b/>
          <w:szCs w:val="24"/>
        </w:rPr>
        <w:t>y</w:t>
      </w:r>
      <w:r w:rsidR="005C5C71">
        <w:rPr>
          <w:rFonts w:ascii="Arial" w:hAnsi="Arial" w:cs="Arial"/>
          <w:b/>
          <w:szCs w:val="24"/>
        </w:rPr>
        <w:t xml:space="preserve"> </w:t>
      </w:r>
      <w:r w:rsidR="000054D1">
        <w:rPr>
          <w:rFonts w:ascii="Arial" w:hAnsi="Arial" w:cs="Arial"/>
          <w:b/>
          <w:szCs w:val="24"/>
        </w:rPr>
        <w:t>wykonania i realizacji Umowy</w:t>
      </w:r>
      <w:bookmarkEnd w:id="9"/>
    </w:p>
    <w:p w14:paraId="2AB14F89" w14:textId="77777777" w:rsidR="001526CA" w:rsidRDefault="001526CA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6F44F330" w14:textId="77777777" w:rsidR="005C5C71" w:rsidRDefault="001526CA" w:rsidP="008C4BB8">
      <w:pPr>
        <w:pStyle w:val="Tekstpodstawowywcity2"/>
        <w:numPr>
          <w:ilvl w:val="0"/>
          <w:numId w:val="20"/>
        </w:numPr>
        <w:ind w:left="426" w:hanging="426"/>
        <w:rPr>
          <w:rFonts w:ascii="Arial" w:hAnsi="Arial" w:cs="Arial"/>
          <w:szCs w:val="24"/>
        </w:rPr>
      </w:pPr>
      <w:r w:rsidRPr="001526CA">
        <w:rPr>
          <w:rFonts w:ascii="Arial" w:hAnsi="Arial" w:cs="Arial"/>
          <w:szCs w:val="24"/>
        </w:rPr>
        <w:t>Strony ustalają nast</w:t>
      </w:r>
      <w:r>
        <w:rPr>
          <w:rFonts w:ascii="Arial" w:hAnsi="Arial" w:cs="Arial"/>
          <w:szCs w:val="24"/>
        </w:rPr>
        <w:t>ę</w:t>
      </w:r>
      <w:r w:rsidRPr="001526CA">
        <w:rPr>
          <w:rFonts w:ascii="Arial" w:hAnsi="Arial" w:cs="Arial"/>
          <w:szCs w:val="24"/>
        </w:rPr>
        <w:t>puj</w:t>
      </w:r>
      <w:r>
        <w:rPr>
          <w:rFonts w:ascii="Arial" w:hAnsi="Arial" w:cs="Arial"/>
          <w:szCs w:val="24"/>
        </w:rPr>
        <w:t>ą</w:t>
      </w:r>
      <w:r w:rsidRPr="001526CA">
        <w:rPr>
          <w:rFonts w:ascii="Arial" w:hAnsi="Arial" w:cs="Arial"/>
          <w:szCs w:val="24"/>
        </w:rPr>
        <w:t>ce terminy</w:t>
      </w:r>
      <w:r>
        <w:rPr>
          <w:rFonts w:ascii="Arial" w:hAnsi="Arial" w:cs="Arial"/>
          <w:szCs w:val="24"/>
        </w:rPr>
        <w:t>:</w:t>
      </w:r>
    </w:p>
    <w:p w14:paraId="43327006" w14:textId="3A5F37BB" w:rsidR="001526CA" w:rsidRDefault="001526CA" w:rsidP="008C4BB8">
      <w:pPr>
        <w:pStyle w:val="Tekstpodstawowywcity2"/>
        <w:numPr>
          <w:ilvl w:val="1"/>
          <w:numId w:val="2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przekazanie </w:t>
      </w:r>
      <w:r w:rsidR="000054D1">
        <w:rPr>
          <w:rFonts w:ascii="Arial" w:hAnsi="Arial" w:cs="Arial"/>
          <w:szCs w:val="24"/>
        </w:rPr>
        <w:t>T</w:t>
      </w:r>
      <w:r>
        <w:rPr>
          <w:rFonts w:ascii="Arial" w:hAnsi="Arial" w:cs="Arial"/>
          <w:szCs w:val="24"/>
        </w:rPr>
        <w:t xml:space="preserve">erenu </w:t>
      </w:r>
      <w:r w:rsidR="006118BE">
        <w:rPr>
          <w:rFonts w:ascii="Arial" w:hAnsi="Arial" w:cs="Arial"/>
          <w:szCs w:val="24"/>
        </w:rPr>
        <w:t xml:space="preserve">Budowy </w:t>
      </w:r>
      <w:r>
        <w:rPr>
          <w:rFonts w:ascii="Arial" w:hAnsi="Arial" w:cs="Arial"/>
          <w:szCs w:val="24"/>
        </w:rPr>
        <w:t xml:space="preserve">- </w:t>
      </w:r>
      <w:r w:rsidR="000054D1">
        <w:rPr>
          <w:rFonts w:ascii="Arial" w:hAnsi="Arial" w:cs="Arial"/>
          <w:szCs w:val="24"/>
        </w:rPr>
        <w:t xml:space="preserve">w terminie 14 dni od </w:t>
      </w:r>
      <w:r w:rsidR="002E7C76">
        <w:rPr>
          <w:rFonts w:ascii="Arial" w:hAnsi="Arial" w:cs="Arial"/>
          <w:szCs w:val="24"/>
        </w:rPr>
        <w:t xml:space="preserve">zawarcia </w:t>
      </w:r>
      <w:r w:rsidR="000054D1">
        <w:rPr>
          <w:rFonts w:ascii="Arial" w:hAnsi="Arial" w:cs="Arial"/>
          <w:szCs w:val="24"/>
        </w:rPr>
        <w:t>Umowy</w:t>
      </w:r>
      <w:r>
        <w:rPr>
          <w:rFonts w:ascii="Arial" w:hAnsi="Arial" w:cs="Arial"/>
          <w:szCs w:val="24"/>
        </w:rPr>
        <w:t>;</w:t>
      </w:r>
    </w:p>
    <w:p w14:paraId="0840C838" w14:textId="067F824A" w:rsidR="001526CA" w:rsidRPr="0076372C" w:rsidRDefault="006352F5" w:rsidP="009B11B8">
      <w:pPr>
        <w:pStyle w:val="Tekstpodstawowywcity2"/>
        <w:numPr>
          <w:ilvl w:val="1"/>
          <w:numId w:val="21"/>
        </w:numPr>
        <w:rPr>
          <w:rFonts w:ascii="Arial" w:hAnsi="Arial" w:cs="Arial"/>
          <w:szCs w:val="24"/>
        </w:rPr>
      </w:pPr>
      <w:r w:rsidRPr="00527DEA">
        <w:rPr>
          <w:rFonts w:ascii="Arial" w:hAnsi="Arial" w:cs="Arial"/>
          <w:szCs w:val="24"/>
        </w:rPr>
        <w:t>wykonanie</w:t>
      </w:r>
      <w:r>
        <w:rPr>
          <w:rFonts w:ascii="Arial" w:hAnsi="Arial" w:cs="Arial"/>
          <w:szCs w:val="24"/>
        </w:rPr>
        <w:t xml:space="preserve"> Przedmiotu Umowy </w:t>
      </w:r>
      <w:r w:rsidR="000054D1">
        <w:rPr>
          <w:rFonts w:ascii="Arial" w:hAnsi="Arial" w:cs="Arial"/>
          <w:szCs w:val="24"/>
        </w:rPr>
        <w:t>–</w:t>
      </w:r>
      <w:r w:rsidR="001B318E">
        <w:rPr>
          <w:rFonts w:ascii="Arial" w:hAnsi="Arial" w:cs="Arial"/>
          <w:szCs w:val="24"/>
        </w:rPr>
        <w:t xml:space="preserve"> w terminie ni</w:t>
      </w:r>
      <w:r w:rsidR="00E634AC">
        <w:rPr>
          <w:rFonts w:ascii="Arial" w:hAnsi="Arial" w:cs="Arial"/>
          <w:szCs w:val="24"/>
        </w:rPr>
        <w:t>e później niż</w:t>
      </w:r>
      <w:r w:rsidR="001B318E">
        <w:rPr>
          <w:rFonts w:ascii="Arial" w:hAnsi="Arial" w:cs="Arial"/>
          <w:szCs w:val="24"/>
        </w:rPr>
        <w:t xml:space="preserve"> do dnia …..</w:t>
      </w:r>
      <w:r w:rsidR="00E634AC">
        <w:rPr>
          <w:rFonts w:ascii="Arial" w:hAnsi="Arial" w:cs="Arial"/>
          <w:szCs w:val="24"/>
        </w:rPr>
        <w:t>.</w:t>
      </w:r>
      <w:r w:rsidR="00E2566B">
        <w:rPr>
          <w:rFonts w:ascii="Arial" w:hAnsi="Arial" w:cs="Arial"/>
          <w:szCs w:val="24"/>
        </w:rPr>
        <w:t>.</w:t>
      </w:r>
      <w:r w:rsidR="009B11B8">
        <w:rPr>
          <w:rFonts w:ascii="Arial" w:hAnsi="Arial" w:cs="Arial"/>
          <w:szCs w:val="24"/>
        </w:rPr>
        <w:t>..........</w:t>
      </w:r>
    </w:p>
    <w:p w14:paraId="384DAF7D" w14:textId="4CBCF7B1" w:rsidR="005F413E" w:rsidRPr="0076372C" w:rsidRDefault="00B64D28" w:rsidP="0076372C">
      <w:pPr>
        <w:pStyle w:val="Nagwek1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0" w:name="_Toc95809763"/>
      <w:r w:rsidRPr="0076372C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EB09D0" w:rsidRPr="0076372C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Pr="0076372C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EB09D0" w:rsidRPr="0076372C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End w:id="10"/>
      <w:r w:rsidR="00B05530">
        <w:rPr>
          <w:rFonts w:ascii="Arial" w:hAnsi="Arial" w:cs="Arial"/>
          <w:b/>
          <w:color w:val="auto"/>
          <w:sz w:val="24"/>
          <w:szCs w:val="24"/>
        </w:rPr>
        <w:t>Procedury odbioru Prac</w:t>
      </w:r>
    </w:p>
    <w:p w14:paraId="175214A9" w14:textId="77777777" w:rsidR="001972D1" w:rsidRDefault="001972D1" w:rsidP="001972D1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42EF42B4" w14:textId="0E8C5927" w:rsidR="008D3FC7" w:rsidRPr="00B36BA4" w:rsidRDefault="00B05530" w:rsidP="00414A87">
      <w:pPr>
        <w:pStyle w:val="Tekstpodstawowy"/>
        <w:numPr>
          <w:ilvl w:val="0"/>
          <w:numId w:val="3"/>
        </w:numPr>
        <w:tabs>
          <w:tab w:val="left" w:pos="426"/>
        </w:tabs>
        <w:ind w:left="425" w:hanging="425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Zasady odbioru </w:t>
      </w:r>
      <w:r w:rsidR="00DE086E">
        <w:rPr>
          <w:rFonts w:ascii="Arial" w:hAnsi="Arial" w:cs="Arial"/>
          <w:color w:val="auto"/>
          <w:szCs w:val="24"/>
        </w:rPr>
        <w:t xml:space="preserve">wykonanych Prac </w:t>
      </w:r>
      <w:r>
        <w:rPr>
          <w:rFonts w:ascii="Arial" w:hAnsi="Arial" w:cs="Arial"/>
          <w:color w:val="auto"/>
          <w:szCs w:val="24"/>
        </w:rPr>
        <w:t xml:space="preserve">związanych z realizacją Przedmiotu Umowy określa </w:t>
      </w:r>
      <w:r w:rsidR="00F51162">
        <w:rPr>
          <w:rFonts w:ascii="Arial" w:hAnsi="Arial" w:cs="Arial"/>
          <w:color w:val="auto"/>
          <w:szCs w:val="24"/>
        </w:rPr>
        <w:t xml:space="preserve">Regulamin Odbioru </w:t>
      </w:r>
      <w:r w:rsidR="008D3FC7" w:rsidRPr="00B36BA4">
        <w:rPr>
          <w:rFonts w:ascii="Arial" w:hAnsi="Arial" w:cs="Arial"/>
          <w:color w:val="auto"/>
          <w:szCs w:val="24"/>
        </w:rPr>
        <w:t xml:space="preserve">stanowiący </w:t>
      </w:r>
      <w:r w:rsidR="006A3A09" w:rsidRPr="006A3A09">
        <w:rPr>
          <w:rFonts w:ascii="Arial" w:hAnsi="Arial" w:cs="Arial"/>
          <w:color w:val="auto"/>
          <w:szCs w:val="24"/>
        </w:rPr>
        <w:t>załącznik nr 8</w:t>
      </w:r>
      <w:r w:rsidR="008D3FC7" w:rsidRPr="00B36BA4">
        <w:rPr>
          <w:rFonts w:ascii="Arial" w:hAnsi="Arial" w:cs="Arial"/>
          <w:color w:val="auto"/>
          <w:szCs w:val="24"/>
        </w:rPr>
        <w:t xml:space="preserve"> </w:t>
      </w:r>
      <w:r w:rsidR="00FE5F63">
        <w:rPr>
          <w:rFonts w:ascii="Arial" w:hAnsi="Arial" w:cs="Arial"/>
          <w:color w:val="auto"/>
          <w:szCs w:val="24"/>
        </w:rPr>
        <w:t>U</w:t>
      </w:r>
      <w:r w:rsidR="008D3FC7" w:rsidRPr="00B36BA4">
        <w:rPr>
          <w:rFonts w:ascii="Arial" w:hAnsi="Arial" w:cs="Arial"/>
          <w:color w:val="auto"/>
          <w:szCs w:val="24"/>
        </w:rPr>
        <w:t>mowy.</w:t>
      </w:r>
    </w:p>
    <w:p w14:paraId="395C5B98" w14:textId="46906156" w:rsidR="00DA3CD2" w:rsidRPr="00DA3CD2" w:rsidRDefault="00DA3CD2" w:rsidP="00DA3CD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5F10A4">
        <w:rPr>
          <w:rFonts w:ascii="Arial" w:hAnsi="Arial" w:cs="Arial"/>
          <w:color w:val="000000" w:themeColor="text1"/>
        </w:rPr>
        <w:t xml:space="preserve">Wykonawca zobowiązany jest do wykonania i przekazania Zamawiającemu Dokumentacji Powykonawczej </w:t>
      </w:r>
      <w:r>
        <w:rPr>
          <w:rFonts w:ascii="Arial" w:hAnsi="Arial" w:cs="Arial"/>
          <w:color w:val="000000" w:themeColor="text1"/>
        </w:rPr>
        <w:t xml:space="preserve">zgodnie z zasadami określonymi w </w:t>
      </w:r>
      <w:r w:rsidRPr="00320937">
        <w:rPr>
          <w:rFonts w:ascii="Arial" w:hAnsi="Arial" w:cs="Arial"/>
          <w:color w:val="000000" w:themeColor="text1"/>
        </w:rPr>
        <w:t>Regulamin</w:t>
      </w:r>
      <w:r>
        <w:rPr>
          <w:rFonts w:ascii="Arial" w:hAnsi="Arial" w:cs="Arial"/>
          <w:color w:val="000000" w:themeColor="text1"/>
        </w:rPr>
        <w:t>ie Odbioru</w:t>
      </w:r>
      <w:r w:rsidRPr="005F10A4">
        <w:rPr>
          <w:rFonts w:ascii="Arial" w:hAnsi="Arial" w:cs="Arial"/>
          <w:color w:val="000000" w:themeColor="text1"/>
        </w:rPr>
        <w:t xml:space="preserve">, z zastrzeżeniem </w:t>
      </w:r>
      <w:r>
        <w:rPr>
          <w:rFonts w:ascii="Arial" w:hAnsi="Arial" w:cs="Arial"/>
          <w:color w:val="000000" w:themeColor="text1"/>
        </w:rPr>
        <w:t xml:space="preserve">wymagań wskazanych w załączniku </w:t>
      </w:r>
      <w:r w:rsidRPr="006A3A09">
        <w:rPr>
          <w:rFonts w:ascii="Arial" w:hAnsi="Arial" w:cs="Arial"/>
          <w:color w:val="000000" w:themeColor="text1"/>
        </w:rPr>
        <w:t>nr</w:t>
      </w:r>
      <w:r>
        <w:rPr>
          <w:rFonts w:ascii="Arial" w:hAnsi="Arial" w:cs="Arial"/>
          <w:color w:val="000000" w:themeColor="text1"/>
        </w:rPr>
        <w:t xml:space="preserve"> </w:t>
      </w:r>
      <w:r w:rsidR="00506993">
        <w:rPr>
          <w:rFonts w:ascii="Arial" w:hAnsi="Arial" w:cs="Arial"/>
          <w:color w:val="000000" w:themeColor="text1"/>
        </w:rPr>
        <w:t>18</w:t>
      </w:r>
      <w:r w:rsidR="006A3A0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do Umowy zawierającym szczegółowe </w:t>
      </w:r>
      <w:r w:rsidRPr="005F10A4">
        <w:rPr>
          <w:rFonts w:ascii="Arial" w:hAnsi="Arial" w:cs="Arial"/>
          <w:color w:val="000000" w:themeColor="text1"/>
        </w:rPr>
        <w:t>wymaganiach dotycząc</w:t>
      </w:r>
      <w:r>
        <w:rPr>
          <w:rFonts w:ascii="Arial" w:hAnsi="Arial" w:cs="Arial"/>
          <w:color w:val="000000" w:themeColor="text1"/>
        </w:rPr>
        <w:t>e</w:t>
      </w:r>
      <w:r w:rsidRPr="005F10A4">
        <w:rPr>
          <w:rFonts w:ascii="Arial" w:hAnsi="Arial" w:cs="Arial"/>
          <w:color w:val="000000" w:themeColor="text1"/>
        </w:rPr>
        <w:t xml:space="preserve"> informacji niejawnych</w:t>
      </w:r>
      <w:r>
        <w:rPr>
          <w:rFonts w:ascii="Arial" w:hAnsi="Arial" w:cs="Arial"/>
          <w:color w:val="000000" w:themeColor="text1"/>
        </w:rPr>
        <w:t>.</w:t>
      </w:r>
      <w:r w:rsidRPr="005F10A4">
        <w:rPr>
          <w:rFonts w:ascii="Arial" w:hAnsi="Arial" w:cs="Arial"/>
          <w:color w:val="000000" w:themeColor="text1"/>
        </w:rPr>
        <w:t xml:space="preserve"> </w:t>
      </w:r>
    </w:p>
    <w:p w14:paraId="430198C9" w14:textId="44F19D7C" w:rsidR="00DA3CD2" w:rsidRPr="00133166" w:rsidRDefault="003C0984" w:rsidP="00DA3CD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  <w:color w:val="FF0000"/>
          <w:spacing w:val="-4"/>
        </w:rPr>
      </w:pPr>
      <w:r w:rsidRPr="002C690E">
        <w:rPr>
          <w:rFonts w:ascii="Arial" w:hAnsi="Arial" w:cs="Arial"/>
        </w:rPr>
        <w:t>Szczegółowy termin i godzin</w:t>
      </w:r>
      <w:r w:rsidR="00DE086E" w:rsidRPr="002C690E">
        <w:rPr>
          <w:rFonts w:ascii="Arial" w:hAnsi="Arial" w:cs="Arial"/>
        </w:rPr>
        <w:t>a</w:t>
      </w:r>
      <w:r w:rsidRPr="002C690E">
        <w:rPr>
          <w:rFonts w:ascii="Arial" w:hAnsi="Arial" w:cs="Arial"/>
        </w:rPr>
        <w:t xml:space="preserve"> </w:t>
      </w:r>
      <w:r w:rsidRPr="00215F76">
        <w:rPr>
          <w:rFonts w:ascii="Arial" w:hAnsi="Arial" w:cs="Arial"/>
          <w:color w:val="000000" w:themeColor="text1"/>
        </w:rPr>
        <w:t xml:space="preserve">dostarczenia Dokumentacji Powykonawczej Zamawiającemu wymaga uprzedniego uzgodnienia </w:t>
      </w:r>
      <w:r w:rsidR="00B80990" w:rsidRPr="00215F76">
        <w:rPr>
          <w:rFonts w:ascii="Arial" w:hAnsi="Arial" w:cs="Arial"/>
          <w:color w:val="000000" w:themeColor="text1"/>
        </w:rPr>
        <w:t xml:space="preserve">(co najmniej na dwa dni robocze przed planowanym przekazaniem dokumentów) </w:t>
      </w:r>
      <w:r w:rsidRPr="00215F76">
        <w:rPr>
          <w:rFonts w:ascii="Arial" w:hAnsi="Arial" w:cs="Arial"/>
          <w:color w:val="000000" w:themeColor="text1"/>
        </w:rPr>
        <w:t>z właściwą kancelarią. Złożenie dokumentacji jawnej</w:t>
      </w:r>
      <w:r w:rsidR="00215F76">
        <w:rPr>
          <w:rFonts w:ascii="Arial" w:hAnsi="Arial" w:cs="Arial"/>
          <w:color w:val="000000" w:themeColor="text1"/>
        </w:rPr>
        <w:t xml:space="preserve"> </w:t>
      </w:r>
      <w:r w:rsidRPr="00215F76">
        <w:rPr>
          <w:rFonts w:ascii="Arial" w:hAnsi="Arial" w:cs="Arial"/>
          <w:color w:val="000000" w:themeColor="text1"/>
        </w:rPr>
        <w:t>- tel. 261 849 316, złożenie dokumentacji niejawnej – tel. 261 849</w:t>
      </w:r>
      <w:r w:rsidR="00DA3CD2" w:rsidRPr="00215F76">
        <w:rPr>
          <w:rFonts w:ascii="Arial" w:hAnsi="Arial" w:cs="Arial"/>
          <w:color w:val="000000" w:themeColor="text1"/>
        </w:rPr>
        <w:t> </w:t>
      </w:r>
      <w:r w:rsidRPr="00215F76">
        <w:rPr>
          <w:rFonts w:ascii="Arial" w:hAnsi="Arial" w:cs="Arial"/>
          <w:color w:val="000000" w:themeColor="text1"/>
        </w:rPr>
        <w:t>339.</w:t>
      </w:r>
    </w:p>
    <w:p w14:paraId="608261F3" w14:textId="2420148C" w:rsidR="003C0984" w:rsidRPr="00171A93" w:rsidRDefault="003C0984" w:rsidP="00DA3CD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DA3CD2">
        <w:rPr>
          <w:rFonts w:ascii="Arial" w:hAnsi="Arial" w:cs="Arial"/>
        </w:rPr>
        <w:t>Do</w:t>
      </w:r>
      <w:r w:rsidRPr="00DA3CD2">
        <w:rPr>
          <w:rFonts w:ascii="Arial" w:hAnsi="Arial" w:cs="Arial"/>
          <w:color w:val="000000" w:themeColor="text1"/>
        </w:rPr>
        <w:t>kumentacja Powykonawcza powinna być skompletowana w tomach nie grubszych niż 5 centymetrów. Tomy dokum</w:t>
      </w:r>
      <w:r w:rsidR="00A44A1F">
        <w:rPr>
          <w:rFonts w:ascii="Arial" w:hAnsi="Arial" w:cs="Arial"/>
          <w:color w:val="000000" w:themeColor="text1"/>
        </w:rPr>
        <w:t>entacji powinny być oprawion</w:t>
      </w:r>
      <w:r w:rsidR="00D024B1">
        <w:rPr>
          <w:rFonts w:ascii="Arial" w:hAnsi="Arial" w:cs="Arial"/>
          <w:color w:val="000000" w:themeColor="text1"/>
        </w:rPr>
        <w:t>e</w:t>
      </w:r>
      <w:r w:rsidR="00A44A1F">
        <w:rPr>
          <w:rFonts w:ascii="Arial" w:hAnsi="Arial" w:cs="Arial"/>
          <w:color w:val="000000" w:themeColor="text1"/>
        </w:rPr>
        <w:t xml:space="preserve"> w </w:t>
      </w:r>
      <w:r w:rsidRPr="00DA3CD2">
        <w:rPr>
          <w:rFonts w:ascii="Arial" w:hAnsi="Arial" w:cs="Arial"/>
          <w:color w:val="000000" w:themeColor="text1"/>
        </w:rPr>
        <w:t>sztywną tekturową bezkwasową opra</w:t>
      </w:r>
      <w:r w:rsidR="00A44A1F">
        <w:rPr>
          <w:rFonts w:ascii="Arial" w:hAnsi="Arial" w:cs="Arial"/>
          <w:color w:val="000000" w:themeColor="text1"/>
        </w:rPr>
        <w:t xml:space="preserve">wę oraz połączone </w:t>
      </w:r>
      <w:r w:rsidR="00A44A1F">
        <w:rPr>
          <w:rFonts w:ascii="Arial" w:hAnsi="Arial" w:cs="Arial"/>
          <w:color w:val="000000" w:themeColor="text1"/>
        </w:rPr>
        <w:lastRenderedPageBreak/>
        <w:t>(przeszyte) w </w:t>
      </w:r>
      <w:r w:rsidRPr="00DA3CD2">
        <w:rPr>
          <w:rFonts w:ascii="Arial" w:hAnsi="Arial" w:cs="Arial"/>
          <w:color w:val="000000" w:themeColor="text1"/>
        </w:rPr>
        <w:t>czterech miejscach przy użyciu klipsów archiwizacyjnych w taki sposób</w:t>
      </w:r>
      <w:r w:rsidR="00215F76">
        <w:rPr>
          <w:rFonts w:ascii="Arial" w:hAnsi="Arial" w:cs="Arial"/>
          <w:color w:val="000000" w:themeColor="text1"/>
        </w:rPr>
        <w:t>,</w:t>
      </w:r>
      <w:r w:rsidRPr="00DA3CD2">
        <w:rPr>
          <w:rFonts w:ascii="Arial" w:hAnsi="Arial" w:cs="Arial"/>
          <w:color w:val="000000" w:themeColor="text1"/>
        </w:rPr>
        <w:t xml:space="preserve"> aby treść zawartych dokumentów w tomie nie była zasłonięta i przedziurkowana (uszkodzona). Oprawa (okładka) powinna być przystosowana do formatu A4. Każdy tom powinien posiadać spis zawartości, a wszystkie strony i arkusze powinny mieć numerację zgodną ze spisem. Ilość stron wpisuje się na wewnętrznej części tylnej okładki (forma zapisu to: </w:t>
      </w:r>
      <w:r w:rsidR="00215F76">
        <w:rPr>
          <w:rFonts w:ascii="Arial" w:hAnsi="Arial" w:cs="Arial"/>
          <w:color w:val="000000" w:themeColor="text1"/>
        </w:rPr>
        <w:t>„</w:t>
      </w:r>
      <w:r w:rsidRPr="00DA3CD2">
        <w:rPr>
          <w:rFonts w:ascii="Arial" w:hAnsi="Arial" w:cs="Arial"/>
          <w:color w:val="000000" w:themeColor="text1"/>
        </w:rPr>
        <w:t>Niniejsza teczka zawiera …. stron kolejno ponumerowanych” [miejscowość, data, podpis osoby porządkującej i paginującej akta]).</w:t>
      </w:r>
    </w:p>
    <w:p w14:paraId="0E7876F0" w14:textId="1357F25B" w:rsidR="00171A93" w:rsidRPr="00527DEA" w:rsidRDefault="00171A93" w:rsidP="00171A9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527DEA">
        <w:rPr>
          <w:rFonts w:ascii="Arial" w:hAnsi="Arial" w:cs="Arial"/>
        </w:rPr>
        <w:t xml:space="preserve">Warunkiem dokonania przez Zamawiającego odbioru końcowego Przedmiotu Umowy jest prawidłowy odbiór poszczególnych części </w:t>
      </w:r>
      <w:r w:rsidR="00403154" w:rsidRPr="00527DEA">
        <w:rPr>
          <w:rFonts w:ascii="Arial" w:hAnsi="Arial" w:cs="Arial"/>
        </w:rPr>
        <w:t>Z</w:t>
      </w:r>
      <w:r w:rsidRPr="00527DEA">
        <w:rPr>
          <w:rFonts w:ascii="Arial" w:hAnsi="Arial" w:cs="Arial"/>
        </w:rPr>
        <w:t>adania podlegających uprzednio dokonanym częściowym odbiorom końcowym i/lub przekazaniu w</w:t>
      </w:r>
      <w:r w:rsidR="00215F76">
        <w:rPr>
          <w:rFonts w:ascii="Arial" w:hAnsi="Arial" w:cs="Arial"/>
        </w:rPr>
        <w:t> </w:t>
      </w:r>
      <w:r w:rsidRPr="00527DEA">
        <w:rPr>
          <w:rFonts w:ascii="Arial" w:hAnsi="Arial" w:cs="Arial"/>
        </w:rPr>
        <w:t>użytkowanie zgodnie z Regulaminem</w:t>
      </w:r>
      <w:r w:rsidR="00403154" w:rsidRPr="00527DEA">
        <w:rPr>
          <w:rFonts w:ascii="Arial" w:hAnsi="Arial" w:cs="Arial"/>
        </w:rPr>
        <w:t>.</w:t>
      </w:r>
    </w:p>
    <w:p w14:paraId="6ABECFF0" w14:textId="3BD3EDA8" w:rsidR="000B12C9" w:rsidRDefault="000B12C9" w:rsidP="002C690E">
      <w:pPr>
        <w:ind w:left="360"/>
        <w:jc w:val="both"/>
        <w:rPr>
          <w:rFonts w:ascii="Arial" w:hAnsi="Arial" w:cs="Arial"/>
        </w:rPr>
      </w:pPr>
    </w:p>
    <w:p w14:paraId="4C512112" w14:textId="58659B6D" w:rsidR="00E80C09" w:rsidRDefault="00E80C09" w:rsidP="002C690E">
      <w:pPr>
        <w:ind w:left="360"/>
        <w:jc w:val="both"/>
        <w:rPr>
          <w:rFonts w:ascii="Arial" w:hAnsi="Arial" w:cs="Arial"/>
        </w:rPr>
      </w:pPr>
    </w:p>
    <w:p w14:paraId="4D089836" w14:textId="77777777" w:rsidR="00E80C09" w:rsidRPr="005B235A" w:rsidRDefault="00E80C09" w:rsidP="002C690E">
      <w:pPr>
        <w:ind w:left="360"/>
        <w:jc w:val="both"/>
        <w:rPr>
          <w:rFonts w:ascii="Arial" w:hAnsi="Arial" w:cs="Arial"/>
        </w:rPr>
      </w:pPr>
    </w:p>
    <w:p w14:paraId="35F58BF2" w14:textId="77777777" w:rsidR="003C0984" w:rsidRPr="00E55EF3" w:rsidRDefault="003C0984" w:rsidP="003C0984">
      <w:pPr>
        <w:pStyle w:val="Akapitzlist"/>
        <w:ind w:left="426"/>
        <w:jc w:val="both"/>
        <w:rPr>
          <w:rFonts w:ascii="Arial" w:hAnsi="Arial" w:cs="Arial"/>
        </w:rPr>
      </w:pPr>
    </w:p>
    <w:p w14:paraId="28069F01" w14:textId="77777777" w:rsidR="005C5C71" w:rsidRDefault="00F81518" w:rsidP="00F363BF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11" w:name="_Toc95809764"/>
      <w:r w:rsidRPr="00F363BF">
        <w:rPr>
          <w:rFonts w:ascii="Arial" w:hAnsi="Arial" w:cs="Arial"/>
          <w:b/>
          <w:bCs w:val="0"/>
          <w:szCs w:val="24"/>
        </w:rPr>
        <w:t>§</w:t>
      </w:r>
      <w:r w:rsidR="00937307" w:rsidRPr="00F363BF">
        <w:rPr>
          <w:rFonts w:ascii="Arial" w:hAnsi="Arial" w:cs="Arial"/>
          <w:b/>
          <w:bCs w:val="0"/>
          <w:szCs w:val="24"/>
        </w:rPr>
        <w:t xml:space="preserve"> </w:t>
      </w:r>
      <w:r w:rsidR="00183F07">
        <w:rPr>
          <w:rFonts w:ascii="Arial" w:hAnsi="Arial" w:cs="Arial"/>
          <w:b/>
          <w:bCs w:val="0"/>
          <w:szCs w:val="24"/>
        </w:rPr>
        <w:t>7</w:t>
      </w:r>
      <w:r w:rsidR="0043733B" w:rsidRPr="00F363BF">
        <w:rPr>
          <w:rFonts w:ascii="Arial" w:hAnsi="Arial" w:cs="Arial"/>
          <w:b/>
          <w:bCs w:val="0"/>
          <w:szCs w:val="24"/>
        </w:rPr>
        <w:t>.</w:t>
      </w:r>
      <w:r w:rsidR="00F363BF">
        <w:rPr>
          <w:rFonts w:ascii="Arial" w:hAnsi="Arial" w:cs="Arial"/>
          <w:szCs w:val="24"/>
        </w:rPr>
        <w:t xml:space="preserve"> </w:t>
      </w:r>
      <w:r w:rsidR="004E4374">
        <w:rPr>
          <w:rFonts w:ascii="Arial" w:hAnsi="Arial" w:cs="Arial"/>
          <w:b/>
          <w:szCs w:val="24"/>
        </w:rPr>
        <w:t>Wynagrodzenie W</w:t>
      </w:r>
      <w:r w:rsidR="00074260">
        <w:rPr>
          <w:rFonts w:ascii="Arial" w:hAnsi="Arial" w:cs="Arial"/>
          <w:b/>
          <w:szCs w:val="24"/>
        </w:rPr>
        <w:t>ykonawcy</w:t>
      </w:r>
      <w:r w:rsidR="00724450">
        <w:rPr>
          <w:rFonts w:ascii="Arial" w:hAnsi="Arial" w:cs="Arial"/>
          <w:b/>
          <w:szCs w:val="24"/>
        </w:rPr>
        <w:t xml:space="preserve"> i warunki płatności</w:t>
      </w:r>
      <w:bookmarkEnd w:id="11"/>
    </w:p>
    <w:p w14:paraId="210EA5E8" w14:textId="77777777" w:rsidR="005C5C71" w:rsidRPr="00215F76" w:rsidRDefault="005C5C71" w:rsidP="001D6693">
      <w:pPr>
        <w:pStyle w:val="Tekstpodstawowywcity2"/>
        <w:ind w:firstLine="0"/>
        <w:jc w:val="center"/>
        <w:rPr>
          <w:rFonts w:ascii="Arial" w:hAnsi="Arial" w:cs="Arial"/>
          <w:b/>
          <w:color w:val="000000" w:themeColor="text1"/>
          <w:szCs w:val="24"/>
        </w:rPr>
      </w:pPr>
    </w:p>
    <w:p w14:paraId="49FF8621" w14:textId="1BBACC83" w:rsidR="0079189D" w:rsidRDefault="00442C7A" w:rsidP="008C4BB8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442C7A">
        <w:rPr>
          <w:rFonts w:ascii="Arial" w:hAnsi="Arial" w:cs="Arial"/>
          <w:szCs w:val="24"/>
        </w:rPr>
        <w:t>Za wykonanie Przedmiotu Umowy Strony ustalają wynagrodzenie w kwocie netto ……………………</w:t>
      </w:r>
      <w:r w:rsidR="0017106A">
        <w:rPr>
          <w:rFonts w:ascii="Arial" w:hAnsi="Arial" w:cs="Arial"/>
          <w:szCs w:val="24"/>
        </w:rPr>
        <w:t xml:space="preserve"> </w:t>
      </w:r>
      <w:r w:rsidRPr="00442C7A">
        <w:rPr>
          <w:rFonts w:ascii="Arial" w:hAnsi="Arial" w:cs="Arial"/>
          <w:szCs w:val="24"/>
        </w:rPr>
        <w:t>(</w:t>
      </w:r>
      <w:r w:rsidR="0017106A">
        <w:rPr>
          <w:rFonts w:ascii="Arial" w:hAnsi="Arial" w:cs="Arial"/>
          <w:szCs w:val="24"/>
        </w:rPr>
        <w:t>słownie:………………</w:t>
      </w:r>
      <w:r w:rsidR="00215F76">
        <w:rPr>
          <w:rFonts w:ascii="Arial" w:hAnsi="Arial" w:cs="Arial"/>
          <w:szCs w:val="24"/>
        </w:rPr>
        <w:t>……………………….</w:t>
      </w:r>
      <w:r w:rsidR="0017106A">
        <w:rPr>
          <w:rFonts w:ascii="Arial" w:hAnsi="Arial" w:cs="Arial"/>
          <w:szCs w:val="24"/>
        </w:rPr>
        <w:t>…………… zł …./100</w:t>
      </w:r>
      <w:r w:rsidRPr="00442C7A">
        <w:rPr>
          <w:rFonts w:ascii="Arial" w:hAnsi="Arial" w:cs="Arial"/>
          <w:szCs w:val="24"/>
        </w:rPr>
        <w:t>) powiększone o należny podatek VAT w kwocie ……………………</w:t>
      </w:r>
      <w:r>
        <w:rPr>
          <w:rFonts w:ascii="Arial" w:hAnsi="Arial" w:cs="Arial"/>
          <w:szCs w:val="24"/>
        </w:rPr>
        <w:t xml:space="preserve">….. </w:t>
      </w:r>
      <w:r w:rsidR="0017106A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s</w:t>
      </w:r>
      <w:r w:rsidRPr="00442C7A">
        <w:rPr>
          <w:rFonts w:ascii="Arial" w:hAnsi="Arial" w:cs="Arial"/>
          <w:szCs w:val="24"/>
        </w:rPr>
        <w:t>łownie:……………………</w:t>
      </w:r>
      <w:r w:rsidR="00215F76">
        <w:rPr>
          <w:rFonts w:ascii="Arial" w:hAnsi="Arial" w:cs="Arial"/>
          <w:szCs w:val="24"/>
        </w:rPr>
        <w:t>…………………………</w:t>
      </w:r>
      <w:r w:rsidRPr="00442C7A">
        <w:rPr>
          <w:rFonts w:ascii="Arial" w:hAnsi="Arial" w:cs="Arial"/>
          <w:szCs w:val="24"/>
        </w:rPr>
        <w:t xml:space="preserve"> zł …./100),</w:t>
      </w:r>
      <w:r>
        <w:rPr>
          <w:rFonts w:ascii="Arial" w:hAnsi="Arial" w:cs="Arial"/>
          <w:szCs w:val="24"/>
        </w:rPr>
        <w:t xml:space="preserve"> </w:t>
      </w:r>
      <w:r w:rsidRPr="00442C7A">
        <w:rPr>
          <w:rFonts w:ascii="Arial" w:hAnsi="Arial" w:cs="Arial"/>
          <w:szCs w:val="24"/>
        </w:rPr>
        <w:t>łącznie w kwocie brutto ……………………………….(słownie</w:t>
      </w:r>
      <w:r w:rsidR="00506993">
        <w:rPr>
          <w:rFonts w:ascii="Arial" w:hAnsi="Arial" w:cs="Arial"/>
          <w:szCs w:val="24"/>
        </w:rPr>
        <w:t>: …</w:t>
      </w:r>
      <w:r w:rsidRPr="00442C7A">
        <w:rPr>
          <w:rFonts w:ascii="Arial" w:hAnsi="Arial" w:cs="Arial"/>
          <w:szCs w:val="24"/>
        </w:rPr>
        <w:t xml:space="preserve">…………………………………… zł …./100). </w:t>
      </w:r>
    </w:p>
    <w:p w14:paraId="3A9FD4AC" w14:textId="098A3C28" w:rsidR="00096A11" w:rsidRPr="00215F76" w:rsidRDefault="00442C7A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color w:val="000000" w:themeColor="text1"/>
          <w:szCs w:val="24"/>
        </w:rPr>
      </w:pPr>
      <w:r w:rsidRPr="0079189D">
        <w:rPr>
          <w:rFonts w:ascii="Arial" w:hAnsi="Arial" w:cs="Arial"/>
          <w:szCs w:val="24"/>
        </w:rPr>
        <w:lastRenderedPageBreak/>
        <w:t>W</w:t>
      </w:r>
      <w:r w:rsidR="008516EE" w:rsidRPr="0079189D">
        <w:rPr>
          <w:rFonts w:ascii="Arial" w:hAnsi="Arial" w:cs="Arial"/>
          <w:szCs w:val="24"/>
        </w:rPr>
        <w:t xml:space="preserve">ynagrodzenie o którym mowa </w:t>
      </w:r>
      <w:r w:rsidR="003754F3">
        <w:rPr>
          <w:rFonts w:ascii="Arial" w:hAnsi="Arial" w:cs="Arial"/>
          <w:szCs w:val="24"/>
        </w:rPr>
        <w:t>ust</w:t>
      </w:r>
      <w:r w:rsidR="000E3EE9">
        <w:rPr>
          <w:rFonts w:ascii="Arial" w:hAnsi="Arial" w:cs="Arial"/>
          <w:szCs w:val="24"/>
        </w:rPr>
        <w:t>.</w:t>
      </w:r>
      <w:r w:rsidR="008516EE" w:rsidRPr="0079189D">
        <w:rPr>
          <w:rFonts w:ascii="Arial" w:hAnsi="Arial" w:cs="Arial"/>
          <w:szCs w:val="24"/>
        </w:rPr>
        <w:t xml:space="preserve"> 1 </w:t>
      </w:r>
      <w:r w:rsidR="000E3EE9">
        <w:rPr>
          <w:rFonts w:ascii="Arial" w:hAnsi="Arial" w:cs="Arial"/>
          <w:szCs w:val="24"/>
        </w:rPr>
        <w:t xml:space="preserve">powyżej </w:t>
      </w:r>
      <w:r w:rsidR="008516EE" w:rsidRPr="0079189D">
        <w:rPr>
          <w:rFonts w:ascii="Arial" w:hAnsi="Arial" w:cs="Arial"/>
          <w:szCs w:val="24"/>
        </w:rPr>
        <w:t xml:space="preserve">jest wynagrodzeniem </w:t>
      </w:r>
      <w:r w:rsidR="006B3A22" w:rsidRPr="00215F76">
        <w:rPr>
          <w:rFonts w:ascii="Arial" w:hAnsi="Arial" w:cs="Arial"/>
          <w:color w:val="000000" w:themeColor="text1"/>
          <w:szCs w:val="24"/>
        </w:rPr>
        <w:t>kosztorysowym</w:t>
      </w:r>
      <w:r w:rsidR="002C690E" w:rsidRPr="00215F76">
        <w:rPr>
          <w:rFonts w:ascii="Arial" w:hAnsi="Arial" w:cs="Arial"/>
          <w:color w:val="000000" w:themeColor="text1"/>
          <w:szCs w:val="24"/>
        </w:rPr>
        <w:t>.</w:t>
      </w:r>
    </w:p>
    <w:p w14:paraId="52D9A678" w14:textId="4733F1D7" w:rsidR="00096A11" w:rsidRPr="00887A4F" w:rsidRDefault="00AC4D7B" w:rsidP="00887A4F">
      <w:pPr>
        <w:pStyle w:val="Tekstpodstawowywcity2"/>
        <w:numPr>
          <w:ilvl w:val="0"/>
          <w:numId w:val="32"/>
        </w:numPr>
        <w:rPr>
          <w:rFonts w:ascii="Arial" w:hAnsi="Arial" w:cs="Arial"/>
          <w:szCs w:val="24"/>
        </w:rPr>
      </w:pPr>
      <w:r w:rsidRPr="00096A11">
        <w:rPr>
          <w:rFonts w:ascii="Arial" w:hAnsi="Arial" w:cs="Arial"/>
          <w:szCs w:val="24"/>
        </w:rPr>
        <w:t xml:space="preserve">Wynagrodzenie </w:t>
      </w:r>
      <w:r w:rsidR="00162972" w:rsidRPr="00096A11">
        <w:rPr>
          <w:rFonts w:ascii="Arial" w:hAnsi="Arial" w:cs="Arial"/>
          <w:szCs w:val="24"/>
        </w:rPr>
        <w:t xml:space="preserve">Wykonawcy </w:t>
      </w:r>
      <w:r w:rsidRPr="00096A11">
        <w:rPr>
          <w:rFonts w:ascii="Arial" w:hAnsi="Arial" w:cs="Arial"/>
          <w:szCs w:val="24"/>
        </w:rPr>
        <w:t xml:space="preserve">zawiera wszystkie </w:t>
      </w:r>
      <w:r w:rsidR="00355F1B">
        <w:rPr>
          <w:rFonts w:ascii="Arial" w:hAnsi="Arial" w:cs="Arial"/>
          <w:szCs w:val="24"/>
        </w:rPr>
        <w:t>k</w:t>
      </w:r>
      <w:r w:rsidR="00696531" w:rsidRPr="00096A11">
        <w:rPr>
          <w:rFonts w:ascii="Arial" w:hAnsi="Arial" w:cs="Arial"/>
          <w:szCs w:val="24"/>
        </w:rPr>
        <w:t xml:space="preserve">oszty </w:t>
      </w:r>
      <w:r w:rsidRPr="00096A11">
        <w:rPr>
          <w:rFonts w:ascii="Arial" w:hAnsi="Arial" w:cs="Arial"/>
          <w:szCs w:val="24"/>
        </w:rPr>
        <w:t>W</w:t>
      </w:r>
      <w:r w:rsidR="005143F4" w:rsidRPr="00096A11">
        <w:rPr>
          <w:rFonts w:ascii="Arial" w:hAnsi="Arial" w:cs="Arial"/>
          <w:szCs w:val="24"/>
        </w:rPr>
        <w:t xml:space="preserve">ykonawcy </w:t>
      </w:r>
      <w:r w:rsidR="00A44A1F" w:rsidRPr="00096A11">
        <w:rPr>
          <w:rFonts w:ascii="Arial" w:hAnsi="Arial" w:cs="Arial"/>
          <w:szCs w:val="24"/>
        </w:rPr>
        <w:t>związane z </w:t>
      </w:r>
      <w:r w:rsidRPr="00096A11">
        <w:rPr>
          <w:rFonts w:ascii="Arial" w:hAnsi="Arial" w:cs="Arial"/>
          <w:szCs w:val="24"/>
        </w:rPr>
        <w:t xml:space="preserve">realizacją </w:t>
      </w:r>
      <w:r w:rsidR="00162972" w:rsidRPr="00096A11">
        <w:rPr>
          <w:rFonts w:ascii="Arial" w:hAnsi="Arial" w:cs="Arial"/>
          <w:szCs w:val="24"/>
        </w:rPr>
        <w:t>P</w:t>
      </w:r>
      <w:r w:rsidRPr="00096A11">
        <w:rPr>
          <w:rFonts w:ascii="Arial" w:hAnsi="Arial" w:cs="Arial"/>
          <w:szCs w:val="24"/>
        </w:rPr>
        <w:t xml:space="preserve">rzedmiotu </w:t>
      </w:r>
      <w:r w:rsidR="00162972" w:rsidRPr="00096A11">
        <w:rPr>
          <w:rFonts w:ascii="Arial" w:hAnsi="Arial" w:cs="Arial"/>
          <w:szCs w:val="24"/>
        </w:rPr>
        <w:t>U</w:t>
      </w:r>
      <w:r w:rsidRPr="00096A11">
        <w:rPr>
          <w:rFonts w:ascii="Arial" w:hAnsi="Arial" w:cs="Arial"/>
          <w:szCs w:val="24"/>
        </w:rPr>
        <w:t>mowy</w:t>
      </w:r>
      <w:r w:rsidR="00355F1B">
        <w:rPr>
          <w:rFonts w:ascii="Arial" w:hAnsi="Arial" w:cs="Arial"/>
          <w:szCs w:val="24"/>
        </w:rPr>
        <w:t xml:space="preserve"> w ramach kosztów ogólnych</w:t>
      </w:r>
      <w:r w:rsidR="00162972" w:rsidRPr="00096A11">
        <w:rPr>
          <w:rFonts w:ascii="Arial" w:hAnsi="Arial" w:cs="Arial"/>
          <w:szCs w:val="24"/>
        </w:rPr>
        <w:t xml:space="preserve"> </w:t>
      </w:r>
      <w:r w:rsidR="00355F1B">
        <w:rPr>
          <w:rFonts w:ascii="Arial" w:hAnsi="Arial" w:cs="Arial"/>
          <w:szCs w:val="24"/>
        </w:rPr>
        <w:t>(</w:t>
      </w:r>
      <w:r w:rsidR="00162972" w:rsidRPr="00096A11">
        <w:rPr>
          <w:rFonts w:ascii="Arial" w:hAnsi="Arial" w:cs="Arial"/>
          <w:szCs w:val="24"/>
        </w:rPr>
        <w:t xml:space="preserve">w tym koszty związane z </w:t>
      </w:r>
      <w:r w:rsidR="00696531" w:rsidRPr="00096A11">
        <w:rPr>
          <w:rFonts w:ascii="Arial" w:hAnsi="Arial" w:cs="Arial"/>
          <w:szCs w:val="24"/>
        </w:rPr>
        <w:t>Terenem</w:t>
      </w:r>
      <w:r w:rsidR="00162972" w:rsidRPr="00096A11">
        <w:rPr>
          <w:rFonts w:ascii="Arial" w:hAnsi="Arial" w:cs="Arial"/>
          <w:szCs w:val="24"/>
        </w:rPr>
        <w:t xml:space="preserve"> </w:t>
      </w:r>
      <w:r w:rsidR="00355F1B">
        <w:rPr>
          <w:rFonts w:ascii="Arial" w:hAnsi="Arial" w:cs="Arial"/>
          <w:szCs w:val="24"/>
        </w:rPr>
        <w:t>B</w:t>
      </w:r>
      <w:r w:rsidR="00162972" w:rsidRPr="00096A11">
        <w:rPr>
          <w:rFonts w:ascii="Arial" w:hAnsi="Arial" w:cs="Arial"/>
          <w:szCs w:val="24"/>
        </w:rPr>
        <w:t>udowy</w:t>
      </w:r>
      <w:r w:rsidR="00355F1B">
        <w:rPr>
          <w:rFonts w:ascii="Arial" w:hAnsi="Arial" w:cs="Arial"/>
          <w:szCs w:val="24"/>
        </w:rPr>
        <w:t>) o których mowa w Załączniku nr 2 do Umowy</w:t>
      </w:r>
      <w:r w:rsidR="003004B2">
        <w:rPr>
          <w:rFonts w:ascii="Arial" w:hAnsi="Arial" w:cs="Arial"/>
          <w:szCs w:val="24"/>
        </w:rPr>
        <w:t>.</w:t>
      </w:r>
    </w:p>
    <w:p w14:paraId="48EEB555" w14:textId="77777777" w:rsidR="00D8378B" w:rsidRDefault="00F65A7C" w:rsidP="00D8378B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527DEA">
        <w:rPr>
          <w:rFonts w:ascii="Arial" w:hAnsi="Arial" w:cs="Arial"/>
          <w:szCs w:val="24"/>
        </w:rPr>
        <w:t xml:space="preserve">Limit środków </w:t>
      </w:r>
      <w:r w:rsidRPr="00096A11">
        <w:rPr>
          <w:rFonts w:ascii="Arial" w:hAnsi="Arial" w:cs="Arial"/>
          <w:szCs w:val="24"/>
        </w:rPr>
        <w:t>finansowych przeznaczonych na realizację zadania</w:t>
      </w:r>
      <w:r w:rsidR="00225779" w:rsidRPr="00096A11">
        <w:rPr>
          <w:rFonts w:ascii="Arial" w:hAnsi="Arial" w:cs="Arial"/>
          <w:szCs w:val="24"/>
        </w:rPr>
        <w:t>:</w:t>
      </w:r>
    </w:p>
    <w:p w14:paraId="36D19780" w14:textId="303AEA9B" w:rsidR="00D8378B" w:rsidRDefault="00BD2E64" w:rsidP="00D8378B">
      <w:pPr>
        <w:pStyle w:val="Tekstpodstawowywcity2"/>
        <w:numPr>
          <w:ilvl w:val="1"/>
          <w:numId w:val="32"/>
        </w:numPr>
        <w:rPr>
          <w:rFonts w:ascii="Arial" w:hAnsi="Arial" w:cs="Arial"/>
          <w:bCs w:val="0"/>
          <w:szCs w:val="24"/>
        </w:rPr>
      </w:pPr>
      <w:r w:rsidRPr="00D8378B">
        <w:rPr>
          <w:rFonts w:ascii="Arial" w:hAnsi="Arial" w:cs="Arial"/>
          <w:szCs w:val="24"/>
        </w:rPr>
        <w:t xml:space="preserve">w </w:t>
      </w:r>
      <w:r w:rsidR="000464E6" w:rsidRPr="00D8378B">
        <w:rPr>
          <w:rFonts w:ascii="Arial" w:hAnsi="Arial" w:cs="Arial"/>
          <w:szCs w:val="24"/>
        </w:rPr>
        <w:t>202</w:t>
      </w:r>
      <w:r w:rsidR="00215F76">
        <w:rPr>
          <w:rFonts w:ascii="Arial" w:hAnsi="Arial" w:cs="Arial"/>
          <w:szCs w:val="24"/>
        </w:rPr>
        <w:t>4</w:t>
      </w:r>
      <w:r w:rsidRPr="00D8378B">
        <w:rPr>
          <w:rFonts w:ascii="Arial" w:hAnsi="Arial" w:cs="Arial"/>
          <w:szCs w:val="24"/>
        </w:rPr>
        <w:t xml:space="preserve"> r. określa się na kwotę: </w:t>
      </w:r>
      <w:r w:rsidR="006444B2" w:rsidRPr="00D8378B">
        <w:rPr>
          <w:rFonts w:ascii="Arial" w:hAnsi="Arial" w:cs="Arial"/>
          <w:szCs w:val="24"/>
        </w:rPr>
        <w:t>……………</w:t>
      </w:r>
      <w:r w:rsidR="0017106A" w:rsidRPr="00D8378B">
        <w:rPr>
          <w:rFonts w:ascii="Arial" w:hAnsi="Arial" w:cs="Arial"/>
          <w:szCs w:val="24"/>
        </w:rPr>
        <w:t xml:space="preserve"> tys. zł brutto,</w:t>
      </w:r>
    </w:p>
    <w:p w14:paraId="1EFEAA29" w14:textId="06897FE0" w:rsidR="00D8378B" w:rsidRPr="00215F76" w:rsidRDefault="00B228B5" w:rsidP="00D8378B">
      <w:pPr>
        <w:pStyle w:val="Tekstpodstawowywcity2"/>
        <w:numPr>
          <w:ilvl w:val="1"/>
          <w:numId w:val="32"/>
        </w:numPr>
        <w:rPr>
          <w:rFonts w:ascii="Arial" w:hAnsi="Arial" w:cs="Arial"/>
          <w:bCs w:val="0"/>
          <w:color w:val="000000" w:themeColor="text1"/>
          <w:szCs w:val="24"/>
        </w:rPr>
      </w:pPr>
      <w:r w:rsidRPr="00D8378B">
        <w:rPr>
          <w:rFonts w:ascii="Arial" w:hAnsi="Arial" w:cs="Arial"/>
          <w:szCs w:val="24"/>
        </w:rPr>
        <w:t xml:space="preserve">w </w:t>
      </w:r>
      <w:r w:rsidR="000464E6" w:rsidRPr="00215F76">
        <w:rPr>
          <w:rFonts w:ascii="Arial" w:hAnsi="Arial" w:cs="Arial"/>
          <w:color w:val="000000" w:themeColor="text1"/>
          <w:szCs w:val="24"/>
        </w:rPr>
        <w:t>202</w:t>
      </w:r>
      <w:r w:rsidR="00215F76" w:rsidRPr="00215F76">
        <w:rPr>
          <w:rFonts w:ascii="Arial" w:hAnsi="Arial" w:cs="Arial"/>
          <w:color w:val="000000" w:themeColor="text1"/>
          <w:szCs w:val="24"/>
        </w:rPr>
        <w:t>5</w:t>
      </w:r>
      <w:r w:rsidR="00225779" w:rsidRPr="00215F76">
        <w:rPr>
          <w:rFonts w:ascii="Arial" w:hAnsi="Arial" w:cs="Arial"/>
          <w:color w:val="000000" w:themeColor="text1"/>
          <w:szCs w:val="24"/>
        </w:rPr>
        <w:t xml:space="preserve"> </w:t>
      </w:r>
      <w:r w:rsidRPr="00215F76">
        <w:rPr>
          <w:rFonts w:ascii="Arial" w:hAnsi="Arial" w:cs="Arial"/>
          <w:color w:val="000000" w:themeColor="text1"/>
          <w:szCs w:val="24"/>
        </w:rPr>
        <w:t xml:space="preserve">r. określa się na kwotę: </w:t>
      </w:r>
      <w:r w:rsidR="002E08C8" w:rsidRPr="00215F76">
        <w:rPr>
          <w:rFonts w:ascii="Arial" w:hAnsi="Arial" w:cs="Arial"/>
          <w:color w:val="000000" w:themeColor="text1"/>
          <w:szCs w:val="24"/>
        </w:rPr>
        <w:t>……………</w:t>
      </w:r>
      <w:r w:rsidR="00E56730" w:rsidRPr="00215F76">
        <w:rPr>
          <w:rFonts w:ascii="Arial" w:hAnsi="Arial" w:cs="Arial"/>
          <w:color w:val="000000" w:themeColor="text1"/>
          <w:szCs w:val="24"/>
        </w:rPr>
        <w:t xml:space="preserve"> </w:t>
      </w:r>
      <w:r w:rsidR="00B247E8" w:rsidRPr="00215F76">
        <w:rPr>
          <w:rFonts w:ascii="Arial" w:hAnsi="Arial" w:cs="Arial"/>
          <w:color w:val="000000" w:themeColor="text1"/>
          <w:szCs w:val="24"/>
        </w:rPr>
        <w:t>tys.</w:t>
      </w:r>
      <w:r w:rsidR="00C30614" w:rsidRPr="00215F76">
        <w:rPr>
          <w:rFonts w:ascii="Arial" w:hAnsi="Arial" w:cs="Arial"/>
          <w:color w:val="000000" w:themeColor="text1"/>
          <w:szCs w:val="24"/>
        </w:rPr>
        <w:t xml:space="preserve"> zł brutto</w:t>
      </w:r>
      <w:r w:rsidR="0017106A" w:rsidRPr="00215F76">
        <w:rPr>
          <w:rFonts w:ascii="Arial" w:hAnsi="Arial" w:cs="Arial"/>
          <w:color w:val="000000" w:themeColor="text1"/>
          <w:szCs w:val="24"/>
        </w:rPr>
        <w:t>,</w:t>
      </w:r>
    </w:p>
    <w:p w14:paraId="6A01911C" w14:textId="781712F5" w:rsidR="00096A11" w:rsidRPr="00215F76" w:rsidRDefault="00B325E2" w:rsidP="00D8378B">
      <w:pPr>
        <w:pStyle w:val="Tekstpodstawowywcity2"/>
        <w:numPr>
          <w:ilvl w:val="1"/>
          <w:numId w:val="32"/>
        </w:numPr>
        <w:rPr>
          <w:rFonts w:ascii="Arial" w:hAnsi="Arial" w:cs="Arial"/>
          <w:bCs w:val="0"/>
          <w:color w:val="000000" w:themeColor="text1"/>
          <w:szCs w:val="24"/>
        </w:rPr>
      </w:pPr>
      <w:r w:rsidRPr="00215F76">
        <w:rPr>
          <w:rFonts w:ascii="Arial" w:hAnsi="Arial" w:cs="Arial"/>
          <w:color w:val="000000" w:themeColor="text1"/>
          <w:szCs w:val="24"/>
        </w:rPr>
        <w:t xml:space="preserve">w </w:t>
      </w:r>
      <w:r w:rsidR="00215F76" w:rsidRPr="00215F76">
        <w:rPr>
          <w:rFonts w:ascii="Arial" w:hAnsi="Arial" w:cs="Arial"/>
          <w:color w:val="000000" w:themeColor="text1"/>
          <w:szCs w:val="24"/>
        </w:rPr>
        <w:t>2026</w:t>
      </w:r>
      <w:r w:rsidRPr="00215F76">
        <w:rPr>
          <w:rFonts w:ascii="Arial" w:hAnsi="Arial" w:cs="Arial"/>
          <w:color w:val="000000" w:themeColor="text1"/>
          <w:szCs w:val="24"/>
        </w:rPr>
        <w:t xml:space="preserve"> r. określa się na kwotę: …………… tys. zł brutto.</w:t>
      </w:r>
    </w:p>
    <w:p w14:paraId="51785919" w14:textId="10CA32DB" w:rsidR="00096A11" w:rsidRPr="005B235A" w:rsidRDefault="005143F4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iCs/>
          <w:szCs w:val="24"/>
        </w:rPr>
        <w:t>Wykonawca</w:t>
      </w:r>
      <w:r w:rsidRPr="00096A11">
        <w:rPr>
          <w:rFonts w:ascii="Arial" w:hAnsi="Arial" w:cs="Arial"/>
          <w:i/>
          <w:szCs w:val="24"/>
        </w:rPr>
        <w:t xml:space="preserve"> </w:t>
      </w:r>
      <w:r w:rsidR="0079189D" w:rsidRPr="00096A11">
        <w:rPr>
          <w:rFonts w:ascii="Arial" w:hAnsi="Arial" w:cs="Arial"/>
          <w:iCs/>
          <w:szCs w:val="24"/>
        </w:rPr>
        <w:t xml:space="preserve">zobowiązany jest do </w:t>
      </w:r>
      <w:r w:rsidR="00B228B5" w:rsidRPr="00096A11">
        <w:rPr>
          <w:rFonts w:ascii="Arial" w:hAnsi="Arial" w:cs="Arial"/>
          <w:szCs w:val="24"/>
        </w:rPr>
        <w:t>wystawi</w:t>
      </w:r>
      <w:r w:rsidR="0079189D" w:rsidRPr="00096A11">
        <w:rPr>
          <w:rFonts w:ascii="Arial" w:hAnsi="Arial" w:cs="Arial"/>
          <w:szCs w:val="24"/>
        </w:rPr>
        <w:t>enia</w:t>
      </w:r>
      <w:r w:rsidR="00B228B5" w:rsidRPr="00096A11">
        <w:rPr>
          <w:rFonts w:ascii="Arial" w:hAnsi="Arial" w:cs="Arial"/>
          <w:szCs w:val="24"/>
        </w:rPr>
        <w:t xml:space="preserve"> faktur do wysokości limitu finansowego</w:t>
      </w:r>
      <w:r w:rsidR="001374AA" w:rsidRPr="00096A11">
        <w:rPr>
          <w:rFonts w:ascii="Arial" w:hAnsi="Arial" w:cs="Arial"/>
          <w:szCs w:val="24"/>
        </w:rPr>
        <w:t xml:space="preserve"> określonego </w:t>
      </w:r>
      <w:r w:rsidR="00C4218C" w:rsidRPr="00096A11">
        <w:rPr>
          <w:rFonts w:ascii="Arial" w:hAnsi="Arial" w:cs="Arial"/>
          <w:szCs w:val="24"/>
        </w:rPr>
        <w:t xml:space="preserve">w </w:t>
      </w:r>
      <w:r w:rsidR="003754F3">
        <w:rPr>
          <w:rFonts w:ascii="Arial" w:hAnsi="Arial" w:cs="Arial"/>
          <w:szCs w:val="24"/>
        </w:rPr>
        <w:t>ust.</w:t>
      </w:r>
      <w:r w:rsidR="003754F3" w:rsidRPr="00096A11">
        <w:rPr>
          <w:rFonts w:ascii="Arial" w:hAnsi="Arial" w:cs="Arial"/>
          <w:szCs w:val="24"/>
        </w:rPr>
        <w:t xml:space="preserve"> </w:t>
      </w:r>
      <w:r w:rsidR="00F14D27" w:rsidRPr="00096A11">
        <w:rPr>
          <w:rFonts w:ascii="Arial" w:hAnsi="Arial" w:cs="Arial"/>
          <w:szCs w:val="24"/>
        </w:rPr>
        <w:t>4</w:t>
      </w:r>
      <w:r w:rsidR="009C0930" w:rsidRPr="00096A11">
        <w:rPr>
          <w:rFonts w:ascii="Arial" w:hAnsi="Arial" w:cs="Arial"/>
          <w:szCs w:val="24"/>
        </w:rPr>
        <w:t xml:space="preserve"> </w:t>
      </w:r>
      <w:r w:rsidR="00F14D27" w:rsidRPr="00096A11">
        <w:rPr>
          <w:rFonts w:ascii="Arial" w:hAnsi="Arial" w:cs="Arial"/>
          <w:szCs w:val="24"/>
        </w:rPr>
        <w:t xml:space="preserve">powyżej. </w:t>
      </w:r>
      <w:r w:rsidR="00B228B5" w:rsidRPr="00096A11">
        <w:rPr>
          <w:rFonts w:ascii="Arial" w:hAnsi="Arial" w:cs="Arial"/>
          <w:szCs w:val="24"/>
        </w:rPr>
        <w:t xml:space="preserve">Realizacja </w:t>
      </w:r>
      <w:r w:rsidR="00F14D27" w:rsidRPr="00096A11">
        <w:rPr>
          <w:rFonts w:ascii="Arial" w:hAnsi="Arial" w:cs="Arial"/>
          <w:szCs w:val="24"/>
        </w:rPr>
        <w:t xml:space="preserve">Prac </w:t>
      </w:r>
      <w:r w:rsidR="00B228B5" w:rsidRPr="00096A11">
        <w:rPr>
          <w:rFonts w:ascii="Arial" w:hAnsi="Arial" w:cs="Arial"/>
          <w:szCs w:val="24"/>
        </w:rPr>
        <w:t xml:space="preserve">powyżej wartości limitu </w:t>
      </w:r>
      <w:r w:rsidR="00F14D27" w:rsidRPr="00096A11">
        <w:rPr>
          <w:rFonts w:ascii="Arial" w:hAnsi="Arial" w:cs="Arial"/>
          <w:szCs w:val="24"/>
        </w:rPr>
        <w:t xml:space="preserve">finansowego </w:t>
      </w:r>
      <w:r w:rsidR="00B228B5" w:rsidRPr="00096A11">
        <w:rPr>
          <w:rFonts w:ascii="Arial" w:hAnsi="Arial" w:cs="Arial"/>
          <w:szCs w:val="24"/>
        </w:rPr>
        <w:t xml:space="preserve">możliwa </w:t>
      </w:r>
      <w:r w:rsidR="00F14D27" w:rsidRPr="00096A11">
        <w:rPr>
          <w:rFonts w:ascii="Arial" w:hAnsi="Arial" w:cs="Arial"/>
          <w:szCs w:val="24"/>
        </w:rPr>
        <w:t>jest pod warunkiem z</w:t>
      </w:r>
      <w:r w:rsidR="00B228B5" w:rsidRPr="00096A11">
        <w:rPr>
          <w:rFonts w:ascii="Arial" w:hAnsi="Arial" w:cs="Arial"/>
          <w:szCs w:val="24"/>
        </w:rPr>
        <w:t>abezpiecz</w:t>
      </w:r>
      <w:r w:rsidR="00B325E2" w:rsidRPr="00096A11">
        <w:rPr>
          <w:rFonts w:ascii="Arial" w:hAnsi="Arial" w:cs="Arial"/>
          <w:szCs w:val="24"/>
        </w:rPr>
        <w:t>eni</w:t>
      </w:r>
      <w:r w:rsidR="00F14D27" w:rsidRPr="00096A11">
        <w:rPr>
          <w:rFonts w:ascii="Arial" w:hAnsi="Arial" w:cs="Arial"/>
          <w:szCs w:val="24"/>
        </w:rPr>
        <w:t>a</w:t>
      </w:r>
      <w:r w:rsidR="00B325E2" w:rsidRPr="00096A11">
        <w:rPr>
          <w:rFonts w:ascii="Arial" w:hAnsi="Arial" w:cs="Arial"/>
          <w:szCs w:val="24"/>
        </w:rPr>
        <w:t xml:space="preserve"> środków w </w:t>
      </w:r>
      <w:r w:rsidR="00B228B5" w:rsidRPr="00096A11">
        <w:rPr>
          <w:rFonts w:ascii="Arial" w:hAnsi="Arial" w:cs="Arial"/>
          <w:szCs w:val="24"/>
        </w:rPr>
        <w:t>planie rzeczowym M</w:t>
      </w:r>
      <w:r w:rsidR="00826F62" w:rsidRPr="00096A11">
        <w:rPr>
          <w:rFonts w:ascii="Arial" w:hAnsi="Arial" w:cs="Arial"/>
          <w:szCs w:val="24"/>
        </w:rPr>
        <w:t xml:space="preserve">inisterstwa Obrony Narodowej </w:t>
      </w:r>
      <w:r w:rsidR="00B228B5" w:rsidRPr="00096A11">
        <w:rPr>
          <w:rFonts w:ascii="Arial" w:hAnsi="Arial" w:cs="Arial"/>
          <w:szCs w:val="24"/>
        </w:rPr>
        <w:t>i </w:t>
      </w:r>
      <w:r w:rsidR="00F14D27" w:rsidRPr="00096A11">
        <w:rPr>
          <w:rFonts w:ascii="Arial" w:hAnsi="Arial" w:cs="Arial"/>
          <w:szCs w:val="24"/>
        </w:rPr>
        <w:t xml:space="preserve">zawarcia przez Strony </w:t>
      </w:r>
      <w:r w:rsidR="00B228B5" w:rsidRPr="00096A11">
        <w:rPr>
          <w:rFonts w:ascii="Arial" w:hAnsi="Arial" w:cs="Arial"/>
          <w:szCs w:val="24"/>
        </w:rPr>
        <w:t>aneksu</w:t>
      </w:r>
      <w:r w:rsidR="009A0F9F" w:rsidRPr="00096A11">
        <w:rPr>
          <w:rFonts w:ascii="Arial" w:hAnsi="Arial" w:cs="Arial"/>
          <w:szCs w:val="24"/>
        </w:rPr>
        <w:t xml:space="preserve"> do </w:t>
      </w:r>
      <w:r w:rsidR="00F14D27" w:rsidRPr="00096A11">
        <w:rPr>
          <w:rFonts w:ascii="Arial" w:hAnsi="Arial" w:cs="Arial"/>
          <w:szCs w:val="24"/>
        </w:rPr>
        <w:t>U</w:t>
      </w:r>
      <w:r w:rsidR="009A0F9F" w:rsidRPr="00096A11">
        <w:rPr>
          <w:rFonts w:ascii="Arial" w:hAnsi="Arial" w:cs="Arial"/>
          <w:szCs w:val="24"/>
        </w:rPr>
        <w:t>mowy</w:t>
      </w:r>
      <w:r w:rsidR="009A0F9F" w:rsidRPr="005B235A">
        <w:rPr>
          <w:rFonts w:ascii="Arial" w:hAnsi="Arial" w:cs="Arial"/>
          <w:szCs w:val="24"/>
        </w:rPr>
        <w:t xml:space="preserve">. </w:t>
      </w:r>
    </w:p>
    <w:p w14:paraId="5EF4D95F" w14:textId="5D40CC34" w:rsidR="00096A11" w:rsidRPr="00FA5ED3" w:rsidRDefault="00B325E2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szCs w:val="24"/>
        </w:rPr>
        <w:t xml:space="preserve">Zmiana </w:t>
      </w:r>
      <w:r w:rsidR="00C15E04" w:rsidRPr="00096A11">
        <w:rPr>
          <w:rFonts w:ascii="Arial" w:hAnsi="Arial" w:cs="Arial"/>
          <w:szCs w:val="24"/>
        </w:rPr>
        <w:t>l</w:t>
      </w:r>
      <w:r w:rsidR="00A543C9" w:rsidRPr="00096A11">
        <w:rPr>
          <w:rFonts w:ascii="Arial" w:hAnsi="Arial" w:cs="Arial"/>
          <w:szCs w:val="24"/>
        </w:rPr>
        <w:t>imit</w:t>
      </w:r>
      <w:r w:rsidR="00C15E04" w:rsidRPr="00096A11">
        <w:rPr>
          <w:rFonts w:ascii="Arial" w:hAnsi="Arial" w:cs="Arial"/>
          <w:szCs w:val="24"/>
        </w:rPr>
        <w:t>ów</w:t>
      </w:r>
      <w:r w:rsidR="00A543C9" w:rsidRPr="00096A11">
        <w:rPr>
          <w:rFonts w:ascii="Arial" w:hAnsi="Arial" w:cs="Arial"/>
          <w:szCs w:val="24"/>
        </w:rPr>
        <w:t xml:space="preserve"> środków finansowych </w:t>
      </w:r>
      <w:r w:rsidR="00C15E04" w:rsidRPr="00096A11">
        <w:rPr>
          <w:rFonts w:ascii="Arial" w:hAnsi="Arial" w:cs="Arial"/>
          <w:szCs w:val="24"/>
        </w:rPr>
        <w:t xml:space="preserve">na poszczególne lata może nastąpić w formie aneksu do </w:t>
      </w:r>
      <w:r w:rsidR="00F14D27" w:rsidRPr="00096A11">
        <w:rPr>
          <w:rFonts w:ascii="Arial" w:hAnsi="Arial" w:cs="Arial"/>
          <w:szCs w:val="24"/>
        </w:rPr>
        <w:t>U</w:t>
      </w:r>
      <w:r w:rsidR="00C15E04" w:rsidRPr="00096A11">
        <w:rPr>
          <w:rFonts w:ascii="Arial" w:hAnsi="Arial" w:cs="Arial"/>
          <w:szCs w:val="24"/>
        </w:rPr>
        <w:t xml:space="preserve">mowy </w:t>
      </w:r>
      <w:r w:rsidR="00B422B9" w:rsidRPr="00096A11">
        <w:rPr>
          <w:rFonts w:ascii="Arial" w:hAnsi="Arial" w:cs="Arial"/>
          <w:szCs w:val="24"/>
        </w:rPr>
        <w:t xml:space="preserve">na każdym etapie realizacji </w:t>
      </w:r>
      <w:r w:rsidR="00F14D27" w:rsidRPr="00096A11">
        <w:rPr>
          <w:rFonts w:ascii="Arial" w:hAnsi="Arial" w:cs="Arial"/>
          <w:szCs w:val="24"/>
        </w:rPr>
        <w:t>Z</w:t>
      </w:r>
      <w:r w:rsidR="00B422B9" w:rsidRPr="00096A11">
        <w:rPr>
          <w:rFonts w:ascii="Arial" w:hAnsi="Arial" w:cs="Arial"/>
          <w:szCs w:val="24"/>
        </w:rPr>
        <w:t>adania</w:t>
      </w:r>
      <w:r w:rsidR="00C55C83">
        <w:rPr>
          <w:rFonts w:ascii="Arial" w:hAnsi="Arial" w:cs="Arial"/>
          <w:szCs w:val="24"/>
        </w:rPr>
        <w:t>,</w:t>
      </w:r>
      <w:r w:rsidR="00C55C83" w:rsidRPr="005B235A">
        <w:rPr>
          <w:rFonts w:ascii="Arial" w:hAnsi="Arial" w:cs="Arial"/>
          <w:szCs w:val="24"/>
        </w:rPr>
        <w:t xml:space="preserve"> </w:t>
      </w:r>
      <w:r w:rsidR="00C55C83" w:rsidRPr="00527DEA">
        <w:rPr>
          <w:rFonts w:ascii="Arial" w:hAnsi="Arial" w:cs="Arial"/>
          <w:szCs w:val="24"/>
        </w:rPr>
        <w:t xml:space="preserve">przy czym zwiększenie wartości limitu finansowego </w:t>
      </w:r>
      <w:r w:rsidR="00527DEA" w:rsidRPr="00527DEA">
        <w:rPr>
          <w:rFonts w:ascii="Arial" w:hAnsi="Arial" w:cs="Arial"/>
          <w:szCs w:val="24"/>
        </w:rPr>
        <w:t>wymaga uprzedniego z</w:t>
      </w:r>
      <w:r w:rsidR="00C55C83" w:rsidRPr="00527DEA">
        <w:rPr>
          <w:rFonts w:ascii="Arial" w:hAnsi="Arial" w:cs="Arial"/>
          <w:szCs w:val="24"/>
        </w:rPr>
        <w:t>abezpieczeni</w:t>
      </w:r>
      <w:r w:rsidR="00527DEA" w:rsidRPr="00527DEA">
        <w:rPr>
          <w:rFonts w:ascii="Arial" w:hAnsi="Arial" w:cs="Arial"/>
          <w:szCs w:val="24"/>
        </w:rPr>
        <w:t>a</w:t>
      </w:r>
      <w:r w:rsidR="00C55C83" w:rsidRPr="00527DEA">
        <w:rPr>
          <w:rFonts w:ascii="Arial" w:hAnsi="Arial" w:cs="Arial"/>
          <w:szCs w:val="24"/>
        </w:rPr>
        <w:t xml:space="preserve"> środków </w:t>
      </w:r>
      <w:r w:rsidR="00C55C83" w:rsidRPr="00FA5ED3">
        <w:rPr>
          <w:rFonts w:ascii="Arial" w:hAnsi="Arial" w:cs="Arial"/>
          <w:szCs w:val="24"/>
        </w:rPr>
        <w:t>finansowych w planie rzeczowym Ministerstwa Obrony Narodowej</w:t>
      </w:r>
      <w:r w:rsidR="00B422B9" w:rsidRPr="00FA5ED3">
        <w:rPr>
          <w:rFonts w:ascii="Arial" w:hAnsi="Arial" w:cs="Arial"/>
          <w:szCs w:val="24"/>
        </w:rPr>
        <w:t>.</w:t>
      </w:r>
    </w:p>
    <w:p w14:paraId="579433B4" w14:textId="13D13833" w:rsidR="00096A11" w:rsidRPr="005B235A" w:rsidRDefault="00F14D27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FA5ED3">
        <w:rPr>
          <w:rFonts w:ascii="Arial" w:hAnsi="Arial" w:cs="Arial"/>
          <w:iCs/>
        </w:rPr>
        <w:t xml:space="preserve">Zamawiający zobowiązany jest zawiadomić </w:t>
      </w:r>
      <w:r w:rsidR="00436FD0" w:rsidRPr="00FA5ED3">
        <w:rPr>
          <w:rFonts w:ascii="Arial" w:hAnsi="Arial" w:cs="Arial"/>
        </w:rPr>
        <w:t xml:space="preserve">pisemnie </w:t>
      </w:r>
      <w:r w:rsidRPr="00FA5ED3">
        <w:rPr>
          <w:rFonts w:ascii="Arial" w:hAnsi="Arial" w:cs="Arial"/>
        </w:rPr>
        <w:t xml:space="preserve">Wykonawcę </w:t>
      </w:r>
      <w:r w:rsidR="00436FD0" w:rsidRPr="00FA5ED3">
        <w:rPr>
          <w:rFonts w:ascii="Arial" w:hAnsi="Arial" w:cs="Arial"/>
        </w:rPr>
        <w:t>o zmianie limitu finansowego określonego w danym roku budżetowym</w:t>
      </w:r>
      <w:r w:rsidR="00436FD0" w:rsidRPr="005B235A">
        <w:rPr>
          <w:rFonts w:ascii="Arial" w:hAnsi="Arial" w:cs="Arial"/>
        </w:rPr>
        <w:t xml:space="preserve">. </w:t>
      </w:r>
    </w:p>
    <w:p w14:paraId="0E3027E5" w14:textId="1DE4BF91" w:rsidR="00096A11" w:rsidRPr="005B235A" w:rsidRDefault="00375D3E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FA5ED3">
        <w:rPr>
          <w:rFonts w:ascii="Arial" w:hAnsi="Arial" w:cs="Arial"/>
        </w:rPr>
        <w:lastRenderedPageBreak/>
        <w:t>Wykonawca zobowiązany jest w</w:t>
      </w:r>
      <w:r w:rsidR="00436FD0" w:rsidRPr="00FA5ED3">
        <w:rPr>
          <w:rFonts w:ascii="Arial" w:hAnsi="Arial" w:cs="Arial"/>
        </w:rPr>
        <w:t xml:space="preserve"> terminie 14 dni od </w:t>
      </w:r>
      <w:r w:rsidR="0026111F" w:rsidRPr="00FA5ED3">
        <w:rPr>
          <w:rFonts w:ascii="Arial" w:hAnsi="Arial" w:cs="Arial"/>
        </w:rPr>
        <w:t xml:space="preserve">zawarcia Aneksu, o którym mowa w </w:t>
      </w:r>
      <w:r w:rsidR="003754F3">
        <w:rPr>
          <w:rFonts w:ascii="Arial" w:hAnsi="Arial" w:cs="Arial"/>
        </w:rPr>
        <w:t>ust</w:t>
      </w:r>
      <w:r w:rsidR="0026111F" w:rsidRPr="00FA5ED3">
        <w:rPr>
          <w:rFonts w:ascii="Arial" w:hAnsi="Arial" w:cs="Arial"/>
        </w:rPr>
        <w:t>. 6 powyżej do aktualizacji H</w:t>
      </w:r>
      <w:r w:rsidRPr="00FA5ED3">
        <w:rPr>
          <w:rFonts w:ascii="Arial" w:hAnsi="Arial" w:cs="Arial"/>
        </w:rPr>
        <w:t>armonogramu rzeczowo-finansowego</w:t>
      </w:r>
      <w:r w:rsidR="005B3133" w:rsidRPr="00FA5ED3">
        <w:rPr>
          <w:rFonts w:ascii="Arial" w:hAnsi="Arial" w:cs="Arial"/>
        </w:rPr>
        <w:t>,</w:t>
      </w:r>
      <w:r w:rsidR="005B3133" w:rsidRPr="00096A11">
        <w:rPr>
          <w:rFonts w:ascii="Arial" w:hAnsi="Arial" w:cs="Arial"/>
        </w:rPr>
        <w:t xml:space="preserve"> </w:t>
      </w:r>
      <w:r w:rsidR="005B3133" w:rsidRPr="00096A11">
        <w:rPr>
          <w:rFonts w:ascii="Arial" w:hAnsi="Arial" w:cs="Arial"/>
          <w:szCs w:val="24"/>
        </w:rPr>
        <w:t xml:space="preserve">uwzględniającego możliwości przerobowe Wykonawcy przy założeniu konieczności wykonania nowych limitów finansowych na poszczególne lata </w:t>
      </w:r>
      <w:r w:rsidRPr="00096A11">
        <w:rPr>
          <w:rFonts w:ascii="Arial" w:hAnsi="Arial" w:cs="Arial"/>
        </w:rPr>
        <w:t xml:space="preserve">i </w:t>
      </w:r>
      <w:r w:rsidR="00AA457C" w:rsidRPr="00096A11">
        <w:rPr>
          <w:rFonts w:ascii="Arial" w:hAnsi="Arial" w:cs="Arial"/>
        </w:rPr>
        <w:t xml:space="preserve">niezwłocznego </w:t>
      </w:r>
      <w:r w:rsidRPr="00096A11">
        <w:rPr>
          <w:rFonts w:ascii="Arial" w:hAnsi="Arial" w:cs="Arial"/>
        </w:rPr>
        <w:t>przekazania go Zamawiającemu</w:t>
      </w:r>
      <w:r w:rsidRPr="005B235A">
        <w:rPr>
          <w:rFonts w:ascii="Arial" w:hAnsi="Arial" w:cs="Arial"/>
        </w:rPr>
        <w:t>.</w:t>
      </w:r>
      <w:r w:rsidR="00436FD0" w:rsidRPr="005B235A">
        <w:rPr>
          <w:rFonts w:ascii="Arial" w:hAnsi="Arial" w:cs="Arial"/>
        </w:rPr>
        <w:t xml:space="preserve"> </w:t>
      </w:r>
    </w:p>
    <w:p w14:paraId="1ED29998" w14:textId="6DEFA693" w:rsidR="00096A11" w:rsidRPr="00952C31" w:rsidRDefault="001351CC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color w:val="FF0000"/>
          <w:szCs w:val="24"/>
        </w:rPr>
      </w:pPr>
      <w:r w:rsidRPr="00096A11">
        <w:rPr>
          <w:rFonts w:ascii="Arial" w:hAnsi="Arial" w:cs="Arial"/>
          <w:spacing w:val="-8"/>
          <w:szCs w:val="24"/>
        </w:rPr>
        <w:t xml:space="preserve">Strony postanawiają, że rozliczenie </w:t>
      </w:r>
      <w:r w:rsidR="00A867E3" w:rsidRPr="00096A11">
        <w:rPr>
          <w:rFonts w:ascii="Arial" w:hAnsi="Arial" w:cs="Arial"/>
          <w:spacing w:val="-8"/>
          <w:szCs w:val="24"/>
        </w:rPr>
        <w:t xml:space="preserve">Wynagrodzenia </w:t>
      </w:r>
      <w:r w:rsidRPr="00096A11">
        <w:rPr>
          <w:rFonts w:ascii="Arial" w:hAnsi="Arial" w:cs="Arial"/>
          <w:spacing w:val="-8"/>
          <w:szCs w:val="24"/>
        </w:rPr>
        <w:t>W</w:t>
      </w:r>
      <w:r w:rsidR="0047411E" w:rsidRPr="00096A11">
        <w:rPr>
          <w:rFonts w:ascii="Arial" w:hAnsi="Arial" w:cs="Arial"/>
          <w:spacing w:val="-8"/>
          <w:szCs w:val="24"/>
        </w:rPr>
        <w:t>ykonawcy</w:t>
      </w:r>
      <w:r w:rsidRPr="00096A11">
        <w:rPr>
          <w:rFonts w:ascii="Arial" w:hAnsi="Arial" w:cs="Arial"/>
          <w:spacing w:val="-8"/>
          <w:szCs w:val="24"/>
        </w:rPr>
        <w:t xml:space="preserve"> </w:t>
      </w:r>
      <w:r w:rsidR="00A867E3" w:rsidRPr="00096A11">
        <w:rPr>
          <w:rFonts w:ascii="Arial" w:hAnsi="Arial" w:cs="Arial"/>
          <w:spacing w:val="-8"/>
          <w:szCs w:val="24"/>
        </w:rPr>
        <w:t xml:space="preserve">zostanie dokonane na podstawie </w:t>
      </w:r>
      <w:r w:rsidRPr="00096A11">
        <w:rPr>
          <w:rFonts w:ascii="Arial" w:hAnsi="Arial" w:cs="Arial"/>
          <w:spacing w:val="-8"/>
          <w:szCs w:val="24"/>
        </w:rPr>
        <w:t>faktur</w:t>
      </w:r>
      <w:r w:rsidR="00A867E3" w:rsidRPr="00096A11">
        <w:rPr>
          <w:rFonts w:ascii="Arial" w:hAnsi="Arial" w:cs="Arial"/>
          <w:spacing w:val="-8"/>
          <w:szCs w:val="24"/>
        </w:rPr>
        <w:t xml:space="preserve"> </w:t>
      </w:r>
      <w:r w:rsidRPr="00096A11">
        <w:rPr>
          <w:rFonts w:ascii="Arial" w:hAnsi="Arial" w:cs="Arial"/>
          <w:szCs w:val="24"/>
        </w:rPr>
        <w:t xml:space="preserve">do wysokości 90% wartości </w:t>
      </w:r>
      <w:r w:rsidR="006B560B" w:rsidRPr="00096A11">
        <w:rPr>
          <w:rFonts w:ascii="Arial" w:hAnsi="Arial" w:cs="Arial"/>
          <w:szCs w:val="24"/>
        </w:rPr>
        <w:t xml:space="preserve">brutto </w:t>
      </w:r>
      <w:r w:rsidR="00395B6B" w:rsidRPr="00096A11">
        <w:rPr>
          <w:rFonts w:ascii="Arial" w:hAnsi="Arial" w:cs="Arial"/>
          <w:szCs w:val="24"/>
        </w:rPr>
        <w:t>P</w:t>
      </w:r>
      <w:r w:rsidRPr="00096A11">
        <w:rPr>
          <w:rFonts w:ascii="Arial" w:hAnsi="Arial" w:cs="Arial"/>
          <w:szCs w:val="24"/>
        </w:rPr>
        <w:t xml:space="preserve">rzedmiotu </w:t>
      </w:r>
      <w:r w:rsidR="00395B6B" w:rsidRPr="00096A11">
        <w:rPr>
          <w:rFonts w:ascii="Arial" w:hAnsi="Arial" w:cs="Arial"/>
          <w:szCs w:val="24"/>
        </w:rPr>
        <w:t>U</w:t>
      </w:r>
      <w:r w:rsidRPr="00096A11">
        <w:rPr>
          <w:rFonts w:ascii="Arial" w:hAnsi="Arial" w:cs="Arial"/>
          <w:szCs w:val="24"/>
        </w:rPr>
        <w:t xml:space="preserve">mowy za wykonane </w:t>
      </w:r>
      <w:r w:rsidR="00705CA6" w:rsidRPr="00096A11">
        <w:rPr>
          <w:rFonts w:ascii="Arial" w:hAnsi="Arial" w:cs="Arial"/>
          <w:szCs w:val="24"/>
        </w:rPr>
        <w:t>i</w:t>
      </w:r>
      <w:r w:rsidRPr="00096A11">
        <w:rPr>
          <w:rFonts w:ascii="Arial" w:hAnsi="Arial" w:cs="Arial"/>
          <w:szCs w:val="24"/>
        </w:rPr>
        <w:t xml:space="preserve"> odebrane przez inspektora nadzoru </w:t>
      </w:r>
      <w:r w:rsidR="00F425D5">
        <w:rPr>
          <w:rFonts w:ascii="Arial" w:hAnsi="Arial" w:cs="Arial"/>
          <w:szCs w:val="24"/>
        </w:rPr>
        <w:t xml:space="preserve">poszczególne </w:t>
      </w:r>
      <w:r w:rsidRPr="00096A11">
        <w:rPr>
          <w:rFonts w:ascii="Arial" w:hAnsi="Arial" w:cs="Arial"/>
          <w:szCs w:val="24"/>
        </w:rPr>
        <w:t xml:space="preserve">części robót </w:t>
      </w:r>
      <w:r w:rsidR="00F425D5">
        <w:rPr>
          <w:rFonts w:ascii="Arial" w:hAnsi="Arial" w:cs="Arial"/>
          <w:szCs w:val="24"/>
        </w:rPr>
        <w:t xml:space="preserve">w oparciu o załączoną książkę obmiarów robót </w:t>
      </w:r>
      <w:r w:rsidR="0026111F">
        <w:rPr>
          <w:rFonts w:ascii="Arial" w:hAnsi="Arial" w:cs="Arial"/>
          <w:szCs w:val="24"/>
        </w:rPr>
        <w:t xml:space="preserve">oraz </w:t>
      </w:r>
      <w:r w:rsidR="00F425D5">
        <w:rPr>
          <w:rFonts w:ascii="Arial" w:hAnsi="Arial" w:cs="Arial"/>
          <w:szCs w:val="24"/>
        </w:rPr>
        <w:t xml:space="preserve"> ceny jednostkowe z </w:t>
      </w:r>
      <w:r w:rsidR="00F425D5" w:rsidRPr="00527DEA">
        <w:rPr>
          <w:rFonts w:ascii="Arial" w:hAnsi="Arial" w:cs="Arial"/>
          <w:szCs w:val="24"/>
        </w:rPr>
        <w:t>kosztorysu ofertowego</w:t>
      </w:r>
      <w:r w:rsidR="00F425D5">
        <w:rPr>
          <w:rFonts w:ascii="Arial" w:hAnsi="Arial" w:cs="Arial"/>
          <w:szCs w:val="24"/>
        </w:rPr>
        <w:t xml:space="preserve"> </w:t>
      </w:r>
      <w:r w:rsidRPr="00096A11">
        <w:rPr>
          <w:rFonts w:ascii="Arial" w:hAnsi="Arial" w:cs="Arial"/>
          <w:szCs w:val="24"/>
        </w:rPr>
        <w:t xml:space="preserve"> określone w „Tabeli elementów do fakturowania przejściow</w:t>
      </w:r>
      <w:r w:rsidR="002059F4" w:rsidRPr="00096A11">
        <w:rPr>
          <w:rFonts w:ascii="Arial" w:hAnsi="Arial" w:cs="Arial"/>
          <w:szCs w:val="24"/>
        </w:rPr>
        <w:t>ego”</w:t>
      </w:r>
      <w:r w:rsidR="00A867E3" w:rsidRPr="00096A11">
        <w:rPr>
          <w:rFonts w:ascii="Arial" w:hAnsi="Arial" w:cs="Arial"/>
          <w:szCs w:val="24"/>
        </w:rPr>
        <w:t xml:space="preserve"> </w:t>
      </w:r>
      <w:r w:rsidR="00A867E3" w:rsidRPr="00215F76">
        <w:rPr>
          <w:rFonts w:ascii="Arial" w:hAnsi="Arial" w:cs="Arial"/>
          <w:color w:val="000000" w:themeColor="text1"/>
          <w:szCs w:val="24"/>
        </w:rPr>
        <w:t>stanowiącej z</w:t>
      </w:r>
      <w:r w:rsidR="002059F4" w:rsidRPr="00215F76">
        <w:rPr>
          <w:rFonts w:ascii="Arial" w:hAnsi="Arial" w:cs="Arial"/>
          <w:color w:val="000000" w:themeColor="text1"/>
          <w:szCs w:val="24"/>
        </w:rPr>
        <w:t xml:space="preserve">ałącznik nr </w:t>
      </w:r>
      <w:r w:rsidR="006A3A09" w:rsidRPr="00215F76">
        <w:rPr>
          <w:rFonts w:ascii="Arial" w:hAnsi="Arial" w:cs="Arial"/>
          <w:color w:val="000000" w:themeColor="text1"/>
          <w:szCs w:val="24"/>
        </w:rPr>
        <w:t>4</w:t>
      </w:r>
      <w:r w:rsidRPr="00215F76">
        <w:rPr>
          <w:rFonts w:ascii="Arial" w:hAnsi="Arial" w:cs="Arial"/>
          <w:color w:val="000000" w:themeColor="text1"/>
          <w:szCs w:val="24"/>
        </w:rPr>
        <w:t xml:space="preserve"> do</w:t>
      </w:r>
      <w:r w:rsidRPr="00215F76">
        <w:rPr>
          <w:rFonts w:ascii="Arial" w:hAnsi="Arial" w:cs="Arial"/>
          <w:color w:val="000000" w:themeColor="text1"/>
          <w:spacing w:val="-8"/>
          <w:szCs w:val="24"/>
        </w:rPr>
        <w:t xml:space="preserve"> </w:t>
      </w:r>
      <w:r w:rsidR="00A867E3" w:rsidRPr="00215F76">
        <w:rPr>
          <w:rFonts w:ascii="Arial" w:hAnsi="Arial" w:cs="Arial"/>
          <w:color w:val="000000" w:themeColor="text1"/>
          <w:spacing w:val="-8"/>
          <w:szCs w:val="24"/>
        </w:rPr>
        <w:t>U</w:t>
      </w:r>
      <w:r w:rsidRPr="00215F76">
        <w:rPr>
          <w:rFonts w:ascii="Arial" w:hAnsi="Arial" w:cs="Arial"/>
          <w:color w:val="000000" w:themeColor="text1"/>
          <w:spacing w:val="-8"/>
          <w:szCs w:val="24"/>
        </w:rPr>
        <w:t>mowy</w:t>
      </w:r>
      <w:r w:rsidR="00A867E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, </w:t>
      </w:r>
      <w:r w:rsidRPr="00215F76">
        <w:rPr>
          <w:rFonts w:ascii="Arial" w:hAnsi="Arial" w:cs="Arial"/>
          <w:color w:val="000000" w:themeColor="text1"/>
          <w:spacing w:val="-8"/>
          <w:szCs w:val="24"/>
        </w:rPr>
        <w:t xml:space="preserve"> zgodnie z </w:t>
      </w:r>
      <w:r w:rsidR="00A44A1F" w:rsidRPr="00215F76">
        <w:rPr>
          <w:rFonts w:ascii="Arial" w:hAnsi="Arial" w:cs="Arial"/>
          <w:color w:val="000000" w:themeColor="text1"/>
        </w:rPr>
        <w:t> </w:t>
      </w:r>
      <w:r w:rsidR="00A867E3" w:rsidRPr="00215F76">
        <w:rPr>
          <w:rFonts w:ascii="Arial" w:hAnsi="Arial" w:cs="Arial"/>
          <w:color w:val="000000" w:themeColor="text1"/>
        </w:rPr>
        <w:t xml:space="preserve">Harmonogramem Rzeczowo-Finansowym, z zastrzeżeniem, </w:t>
      </w:r>
      <w:r w:rsidR="00CC06C4" w:rsidRPr="00215F76">
        <w:rPr>
          <w:rFonts w:ascii="Arial" w:hAnsi="Arial" w:cs="Arial"/>
          <w:color w:val="000000" w:themeColor="text1"/>
          <w:spacing w:val="-8"/>
          <w:szCs w:val="24"/>
        </w:rPr>
        <w:t>że</w:t>
      </w:r>
      <w:r w:rsidR="00A867E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 </w:t>
      </w:r>
      <w:r w:rsidR="00D01E33" w:rsidRPr="00215F76">
        <w:rPr>
          <w:rFonts w:ascii="Arial" w:hAnsi="Arial" w:cs="Arial"/>
          <w:color w:val="000000" w:themeColor="text1"/>
          <w:spacing w:val="-8"/>
          <w:szCs w:val="24"/>
        </w:rPr>
        <w:t>w</w:t>
      </w:r>
      <w:r w:rsidR="00215F76">
        <w:rPr>
          <w:rFonts w:ascii="Arial" w:hAnsi="Arial" w:cs="Arial"/>
          <w:color w:val="000000" w:themeColor="text1"/>
          <w:spacing w:val="-8"/>
          <w:szCs w:val="24"/>
        </w:rPr>
        <w:t> </w:t>
      </w:r>
      <w:r w:rsidR="00D01E3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przypadku </w:t>
      </w:r>
      <w:r w:rsidR="00A867E3" w:rsidRPr="00215F76">
        <w:rPr>
          <w:rFonts w:ascii="Arial" w:hAnsi="Arial" w:cs="Arial"/>
          <w:color w:val="000000" w:themeColor="text1"/>
          <w:spacing w:val="-8"/>
          <w:szCs w:val="24"/>
        </w:rPr>
        <w:t>U</w:t>
      </w:r>
      <w:r w:rsidR="00D01E3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mowy zawartej powyżej 12 miesięcy, faktura </w:t>
      </w:r>
      <w:r w:rsidR="00705CA6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za </w:t>
      </w:r>
      <w:r w:rsidR="00140B6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ostatnią część </w:t>
      </w:r>
      <w:r w:rsidR="00A867E3" w:rsidRPr="00215F76">
        <w:rPr>
          <w:rFonts w:ascii="Arial" w:hAnsi="Arial" w:cs="Arial"/>
          <w:color w:val="000000" w:themeColor="text1"/>
          <w:spacing w:val="-8"/>
          <w:szCs w:val="24"/>
        </w:rPr>
        <w:t>W</w:t>
      </w:r>
      <w:r w:rsidR="00140B6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ynagrodzenia </w:t>
      </w:r>
      <w:r w:rsidR="00D01E33" w:rsidRPr="00215F76">
        <w:rPr>
          <w:rFonts w:ascii="Arial" w:hAnsi="Arial" w:cs="Arial"/>
          <w:color w:val="000000" w:themeColor="text1"/>
          <w:spacing w:val="-8"/>
          <w:szCs w:val="24"/>
        </w:rPr>
        <w:t xml:space="preserve">nie może być wyższa niż 50% </w:t>
      </w:r>
      <w:r w:rsidR="00140B63" w:rsidRPr="00215F76">
        <w:rPr>
          <w:rFonts w:ascii="Arial" w:hAnsi="Arial" w:cs="Arial"/>
          <w:color w:val="000000" w:themeColor="text1"/>
          <w:spacing w:val="-8"/>
          <w:szCs w:val="24"/>
        </w:rPr>
        <w:t>W</w:t>
      </w:r>
      <w:r w:rsidR="00D01E33" w:rsidRPr="00215F76">
        <w:rPr>
          <w:rFonts w:ascii="Arial" w:hAnsi="Arial" w:cs="Arial"/>
          <w:color w:val="000000" w:themeColor="text1"/>
          <w:spacing w:val="-8"/>
          <w:szCs w:val="24"/>
        </w:rPr>
        <w:t>ynagrodzenia</w:t>
      </w:r>
      <w:r w:rsidR="00140B63" w:rsidRPr="00215F76">
        <w:rPr>
          <w:rFonts w:ascii="Arial" w:hAnsi="Arial" w:cs="Arial"/>
          <w:color w:val="000000" w:themeColor="text1"/>
          <w:spacing w:val="-8"/>
          <w:szCs w:val="24"/>
        </w:rPr>
        <w:t>.</w:t>
      </w:r>
    </w:p>
    <w:p w14:paraId="12143924" w14:textId="4894AD76" w:rsidR="00096A11" w:rsidRDefault="001351CC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color w:val="FF0000"/>
          <w:szCs w:val="24"/>
        </w:rPr>
      </w:pPr>
      <w:r w:rsidRPr="00096A11">
        <w:rPr>
          <w:rFonts w:ascii="Arial" w:hAnsi="Arial" w:cs="Arial"/>
          <w:spacing w:val="-8"/>
          <w:szCs w:val="24"/>
        </w:rPr>
        <w:t xml:space="preserve">Podstawą do rozliczenia faktury </w:t>
      </w:r>
      <w:r w:rsidR="00705CA6" w:rsidRPr="00096A11">
        <w:rPr>
          <w:rFonts w:ascii="Arial" w:hAnsi="Arial" w:cs="Arial"/>
          <w:spacing w:val="-8"/>
          <w:szCs w:val="24"/>
        </w:rPr>
        <w:t xml:space="preserve">za poszczególne części </w:t>
      </w:r>
      <w:r w:rsidR="00952C31">
        <w:rPr>
          <w:rFonts w:ascii="Arial" w:hAnsi="Arial" w:cs="Arial"/>
          <w:spacing w:val="-8"/>
          <w:szCs w:val="24"/>
        </w:rPr>
        <w:t xml:space="preserve">robót </w:t>
      </w:r>
      <w:r w:rsidRPr="00096A11">
        <w:rPr>
          <w:rFonts w:ascii="Arial" w:hAnsi="Arial" w:cs="Arial"/>
          <w:spacing w:val="-8"/>
          <w:szCs w:val="24"/>
        </w:rPr>
        <w:t xml:space="preserve">będzie podpisany przez kierownika  budowy (robót branżowych) </w:t>
      </w:r>
      <w:r w:rsidR="003963E0" w:rsidRPr="00096A11">
        <w:rPr>
          <w:rFonts w:ascii="Arial" w:hAnsi="Arial" w:cs="Arial"/>
          <w:szCs w:val="24"/>
        </w:rPr>
        <w:t xml:space="preserve">i </w:t>
      </w:r>
      <w:r w:rsidRPr="00096A11">
        <w:rPr>
          <w:rFonts w:ascii="Arial" w:hAnsi="Arial" w:cs="Arial"/>
          <w:szCs w:val="24"/>
        </w:rPr>
        <w:t xml:space="preserve">inspektora nadzoru </w:t>
      </w:r>
      <w:r w:rsidRPr="006F7AD9">
        <w:rPr>
          <w:rFonts w:ascii="Arial" w:hAnsi="Arial" w:cs="Arial"/>
          <w:color w:val="000000" w:themeColor="text1"/>
          <w:szCs w:val="24"/>
        </w:rPr>
        <w:t xml:space="preserve">„Protokół odbioru </w:t>
      </w:r>
      <w:r w:rsidR="00714DA5" w:rsidRPr="006F7AD9">
        <w:rPr>
          <w:rFonts w:ascii="Arial" w:hAnsi="Arial" w:cs="Arial"/>
          <w:color w:val="000000" w:themeColor="text1"/>
          <w:szCs w:val="24"/>
        </w:rPr>
        <w:t>wykonanych</w:t>
      </w:r>
      <w:r w:rsidRPr="006F7AD9">
        <w:rPr>
          <w:rFonts w:ascii="Arial" w:hAnsi="Arial" w:cs="Arial"/>
          <w:color w:val="000000" w:themeColor="text1"/>
          <w:szCs w:val="24"/>
        </w:rPr>
        <w:t xml:space="preserve"> robót</w:t>
      </w:r>
      <w:r w:rsidR="00150A1B" w:rsidRPr="006F7AD9">
        <w:rPr>
          <w:rFonts w:ascii="Arial" w:hAnsi="Arial" w:cs="Arial"/>
          <w:color w:val="000000" w:themeColor="text1"/>
          <w:szCs w:val="24"/>
        </w:rPr>
        <w:t xml:space="preserve"> (części robót)</w:t>
      </w:r>
      <w:r w:rsidRPr="006F7AD9">
        <w:rPr>
          <w:rFonts w:ascii="Arial" w:hAnsi="Arial" w:cs="Arial"/>
          <w:color w:val="000000" w:themeColor="text1"/>
          <w:szCs w:val="24"/>
        </w:rPr>
        <w:t>” określający procentowe (rzeczowe) zaawansowanie robót zgodny z „Tabelą elementów do fakturowania przejści</w:t>
      </w:r>
      <w:r w:rsidR="00B74055" w:rsidRPr="006F7AD9">
        <w:rPr>
          <w:rFonts w:ascii="Arial" w:hAnsi="Arial" w:cs="Arial"/>
          <w:color w:val="000000" w:themeColor="text1"/>
          <w:szCs w:val="24"/>
        </w:rPr>
        <w:t xml:space="preserve">owego” stanowiącą </w:t>
      </w:r>
      <w:r w:rsidR="00F111C8" w:rsidRPr="006F7AD9">
        <w:rPr>
          <w:rFonts w:ascii="Arial" w:hAnsi="Arial" w:cs="Arial"/>
          <w:color w:val="000000" w:themeColor="text1"/>
          <w:szCs w:val="24"/>
        </w:rPr>
        <w:t>z</w:t>
      </w:r>
      <w:r w:rsidR="00F64FA5" w:rsidRPr="006F7AD9">
        <w:rPr>
          <w:rFonts w:ascii="Arial" w:hAnsi="Arial" w:cs="Arial"/>
          <w:color w:val="000000" w:themeColor="text1"/>
          <w:szCs w:val="24"/>
        </w:rPr>
        <w:t xml:space="preserve">ałącznik nr 4 </w:t>
      </w:r>
      <w:r w:rsidRPr="006F7AD9">
        <w:rPr>
          <w:rFonts w:ascii="Arial" w:hAnsi="Arial" w:cs="Arial"/>
          <w:color w:val="000000" w:themeColor="text1"/>
          <w:szCs w:val="24"/>
        </w:rPr>
        <w:t>do umowy</w:t>
      </w:r>
      <w:r w:rsidR="002930A1" w:rsidRPr="006F7AD9">
        <w:rPr>
          <w:rFonts w:ascii="Arial" w:hAnsi="Arial" w:cs="Arial"/>
          <w:color w:val="000000" w:themeColor="text1"/>
          <w:szCs w:val="24"/>
        </w:rPr>
        <w:t>, książka obmiarów zgodnie z postanowieniami</w:t>
      </w:r>
      <w:r w:rsidR="002930A1" w:rsidRPr="006F7AD9">
        <w:rPr>
          <w:rFonts w:ascii="Arial" w:hAnsi="Arial" w:cs="Arial"/>
          <w:color w:val="000000" w:themeColor="text1"/>
        </w:rPr>
        <w:t xml:space="preserve"> § 3 </w:t>
      </w:r>
      <w:r w:rsidR="003754F3">
        <w:rPr>
          <w:rFonts w:ascii="Arial" w:hAnsi="Arial" w:cs="Arial"/>
          <w:color w:val="000000" w:themeColor="text1"/>
        </w:rPr>
        <w:t xml:space="preserve">ust. 1 </w:t>
      </w:r>
      <w:r w:rsidR="002930A1" w:rsidRPr="006F7AD9">
        <w:rPr>
          <w:rFonts w:ascii="Arial" w:hAnsi="Arial" w:cs="Arial"/>
          <w:color w:val="000000" w:themeColor="text1"/>
        </w:rPr>
        <w:t>pkt 1.2</w:t>
      </w:r>
      <w:r w:rsidR="00BE35E3" w:rsidRPr="006F7AD9">
        <w:rPr>
          <w:rFonts w:ascii="Arial" w:hAnsi="Arial" w:cs="Arial"/>
          <w:color w:val="000000" w:themeColor="text1"/>
        </w:rPr>
        <w:t>2</w:t>
      </w:r>
      <w:r w:rsidR="002930A1" w:rsidRPr="006F7AD9">
        <w:rPr>
          <w:rFonts w:ascii="Arial" w:hAnsi="Arial" w:cs="Arial"/>
          <w:color w:val="000000" w:themeColor="text1"/>
        </w:rPr>
        <w:t xml:space="preserve">.1 Umowy </w:t>
      </w:r>
      <w:r w:rsidR="00952C31" w:rsidRPr="006F7AD9">
        <w:rPr>
          <w:rFonts w:ascii="Arial" w:hAnsi="Arial" w:cs="Arial"/>
          <w:color w:val="000000" w:themeColor="text1"/>
          <w:szCs w:val="24"/>
        </w:rPr>
        <w:t xml:space="preserve">oraz kosztorysem powykonawczym sporządzonym w oparciu o </w:t>
      </w:r>
      <w:r w:rsidR="00952C31" w:rsidRPr="00215F76">
        <w:rPr>
          <w:rFonts w:ascii="Arial" w:hAnsi="Arial" w:cs="Arial"/>
          <w:color w:val="000000" w:themeColor="text1"/>
          <w:szCs w:val="24"/>
        </w:rPr>
        <w:t>załączoną książkę obmiarów robót i ceny jednostkowe z kosztorysu ofertowego</w:t>
      </w:r>
      <w:r w:rsidR="00215F76" w:rsidRPr="00215F76">
        <w:rPr>
          <w:rFonts w:ascii="Arial" w:hAnsi="Arial" w:cs="Arial"/>
          <w:color w:val="000000" w:themeColor="text1"/>
          <w:szCs w:val="24"/>
        </w:rPr>
        <w:t>.</w:t>
      </w:r>
    </w:p>
    <w:p w14:paraId="6BE48AF2" w14:textId="5A300EE4" w:rsidR="009C2523" w:rsidRPr="007323E9" w:rsidRDefault="009C2523" w:rsidP="009C2523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7323E9">
        <w:rPr>
          <w:rFonts w:ascii="Arial" w:hAnsi="Arial" w:cs="Arial"/>
        </w:rPr>
        <w:t xml:space="preserve">W przypadku podzlecenia robót na warunkach określonych w § 16 Umowy, </w:t>
      </w:r>
      <w:r w:rsidRPr="007323E9">
        <w:rPr>
          <w:rFonts w:ascii="Arial" w:hAnsi="Arial" w:cs="Arial"/>
          <w:iCs/>
        </w:rPr>
        <w:t xml:space="preserve">Wykonawca </w:t>
      </w:r>
      <w:r w:rsidRPr="007323E9">
        <w:rPr>
          <w:rFonts w:ascii="Arial" w:hAnsi="Arial" w:cs="Arial"/>
        </w:rPr>
        <w:t xml:space="preserve">do każdej wystawionej faktury (z zastrzeżeniem art. 447 ust. 1 pkt 1 ustawy </w:t>
      </w:r>
      <w:r w:rsidR="006360D2">
        <w:rPr>
          <w:rFonts w:ascii="Arial" w:hAnsi="Arial" w:cs="Arial"/>
        </w:rPr>
        <w:t>PZP</w:t>
      </w:r>
      <w:r w:rsidRPr="007323E9">
        <w:rPr>
          <w:rFonts w:ascii="Arial" w:hAnsi="Arial" w:cs="Arial"/>
        </w:rPr>
        <w:t xml:space="preserve">) </w:t>
      </w:r>
      <w:r w:rsidRPr="007323E9">
        <w:rPr>
          <w:rFonts w:ascii="Arial" w:hAnsi="Arial" w:cs="Arial"/>
          <w:szCs w:val="24"/>
        </w:rPr>
        <w:t>dołączy dowody zapłaty wymagalnego wynagrodzenia Podwykonawcom i dalszym Podwykonawcom, o których mowa w </w:t>
      </w:r>
      <w:hyperlink r:id="rId18" w:anchor="/document/18903829?unitId=art(464)ust(1)&amp;cm=DOCUMENT" w:history="1">
        <w:r w:rsidRPr="007323E9">
          <w:rPr>
            <w:rFonts w:ascii="Arial" w:hAnsi="Arial" w:cs="Arial"/>
            <w:szCs w:val="24"/>
          </w:rPr>
          <w:t>art. 464 ust. 1</w:t>
        </w:r>
      </w:hyperlink>
      <w:r w:rsidRPr="007323E9">
        <w:rPr>
          <w:rFonts w:ascii="Arial" w:hAnsi="Arial" w:cs="Arial"/>
          <w:szCs w:val="24"/>
        </w:rPr>
        <w:t> </w:t>
      </w:r>
      <w:r w:rsidR="006011B7">
        <w:rPr>
          <w:rFonts w:ascii="Arial" w:hAnsi="Arial" w:cs="Arial"/>
          <w:szCs w:val="24"/>
        </w:rPr>
        <w:t>ustawy PZP</w:t>
      </w:r>
      <w:r w:rsidR="00215F76">
        <w:rPr>
          <w:rFonts w:ascii="Arial" w:hAnsi="Arial" w:cs="Arial"/>
          <w:szCs w:val="24"/>
        </w:rPr>
        <w:t>,</w:t>
      </w:r>
      <w:r w:rsidRPr="007323E9">
        <w:rPr>
          <w:rFonts w:ascii="Arial" w:hAnsi="Arial" w:cs="Arial"/>
          <w:szCs w:val="24"/>
        </w:rPr>
        <w:t xml:space="preserve"> biorącym udział w </w:t>
      </w:r>
      <w:r w:rsidRPr="007323E9">
        <w:rPr>
          <w:rFonts w:ascii="Arial" w:hAnsi="Arial" w:cs="Arial"/>
          <w:szCs w:val="24"/>
        </w:rPr>
        <w:lastRenderedPageBreak/>
        <w:t>realizacji odebranych robót budowlanych wraz z</w:t>
      </w:r>
      <w:r w:rsidR="00215F76">
        <w:rPr>
          <w:rFonts w:ascii="Arial" w:hAnsi="Arial" w:cs="Arial"/>
          <w:szCs w:val="24"/>
        </w:rPr>
        <w:t> </w:t>
      </w:r>
      <w:r w:rsidRPr="007323E9">
        <w:rPr>
          <w:rFonts w:ascii="Arial" w:hAnsi="Arial" w:cs="Arial"/>
          <w:szCs w:val="24"/>
        </w:rPr>
        <w:t xml:space="preserve">zestawieniem wystawionych przez nich wymagalnych faktur VAT zawierającym szczegółowy opis ewentualnej różnicy pomiędzy wartością faktury a wartością dokonanej płatności. Za dowód zapłaty uznaje się w szczególności: oświadczenie Podwykonawcy (dalszego Podwykonawcy) o </w:t>
      </w:r>
      <w:r w:rsidRPr="007323E9">
        <w:rPr>
          <w:rFonts w:ascii="Arial" w:hAnsi="Arial" w:cs="Arial"/>
        </w:rPr>
        <w:t>dokonaniu zapłaty na jego rzecz wynagrodzenia za dotychczas zrealizowane przez niego roboty budowlanej</w:t>
      </w:r>
      <w:r w:rsidRPr="007323E9">
        <w:rPr>
          <w:rFonts w:ascii="Arial" w:hAnsi="Arial" w:cs="Arial"/>
          <w:szCs w:val="24"/>
        </w:rPr>
        <w:t xml:space="preserve"> oraz braku wymagalnych wierzytelności w stosunku do Wykonawcy, potwierdzenie wykonania przelewu, wyciąg z rachunku bankowego, dowód wpłaty - pokwitowanie druk </w:t>
      </w:r>
      <w:r w:rsidR="00215F76">
        <w:rPr>
          <w:rFonts w:ascii="Arial" w:hAnsi="Arial" w:cs="Arial"/>
          <w:szCs w:val="24"/>
        </w:rPr>
        <w:t>„</w:t>
      </w:r>
      <w:r w:rsidRPr="007323E9">
        <w:rPr>
          <w:rFonts w:ascii="Arial" w:hAnsi="Arial" w:cs="Arial"/>
          <w:szCs w:val="24"/>
        </w:rPr>
        <w:t>kasa przyjmie</w:t>
      </w:r>
      <w:r w:rsidR="00215F76">
        <w:rPr>
          <w:rFonts w:ascii="Arial" w:hAnsi="Arial" w:cs="Arial"/>
          <w:szCs w:val="24"/>
        </w:rPr>
        <w:t>”</w:t>
      </w:r>
      <w:r w:rsidRPr="007323E9">
        <w:rPr>
          <w:rFonts w:ascii="Arial" w:hAnsi="Arial" w:cs="Arial"/>
        </w:rPr>
        <w:t>.</w:t>
      </w:r>
    </w:p>
    <w:p w14:paraId="3AFFFC8E" w14:textId="39C9621C" w:rsidR="00096A11" w:rsidRPr="00AC12EC" w:rsidRDefault="001351CC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color w:val="FF0000"/>
          <w:szCs w:val="24"/>
        </w:rPr>
      </w:pPr>
      <w:r w:rsidRPr="00096A11">
        <w:rPr>
          <w:rFonts w:ascii="Arial" w:hAnsi="Arial" w:cs="Arial"/>
        </w:rPr>
        <w:t xml:space="preserve">W przypadku nieprzedstawienia przez </w:t>
      </w:r>
      <w:r w:rsidR="005143F4" w:rsidRPr="00096A11">
        <w:rPr>
          <w:rFonts w:ascii="Arial" w:hAnsi="Arial" w:cs="Arial"/>
          <w:iCs/>
        </w:rPr>
        <w:t>Wykonawcę</w:t>
      </w:r>
      <w:r w:rsidRPr="00096A11">
        <w:rPr>
          <w:rFonts w:ascii="Arial" w:hAnsi="Arial" w:cs="Arial"/>
        </w:rPr>
        <w:t xml:space="preserve"> dowodów</w:t>
      </w:r>
      <w:r w:rsidR="00AA5A91" w:rsidRPr="00096A11">
        <w:rPr>
          <w:rFonts w:ascii="Arial" w:hAnsi="Arial" w:cs="Arial"/>
        </w:rPr>
        <w:t xml:space="preserve"> i oświadczeń</w:t>
      </w:r>
      <w:r w:rsidR="00A44A1F" w:rsidRPr="00096A11">
        <w:rPr>
          <w:rFonts w:ascii="Arial" w:hAnsi="Arial" w:cs="Arial"/>
        </w:rPr>
        <w:t>, o </w:t>
      </w:r>
      <w:r w:rsidR="000464E6" w:rsidRPr="00096A11">
        <w:rPr>
          <w:rFonts w:ascii="Arial" w:hAnsi="Arial" w:cs="Arial"/>
        </w:rPr>
        <w:t xml:space="preserve">których mowa w </w:t>
      </w:r>
      <w:r w:rsidR="003754F3">
        <w:rPr>
          <w:rFonts w:ascii="Arial" w:hAnsi="Arial" w:cs="Arial"/>
        </w:rPr>
        <w:t>ust.</w:t>
      </w:r>
      <w:r w:rsidR="003754F3" w:rsidRPr="00096A11">
        <w:rPr>
          <w:rFonts w:ascii="Arial" w:hAnsi="Arial" w:cs="Arial"/>
        </w:rPr>
        <w:t xml:space="preserve"> </w:t>
      </w:r>
      <w:r w:rsidR="000464E6" w:rsidRPr="00096A11">
        <w:rPr>
          <w:rFonts w:ascii="Arial" w:hAnsi="Arial" w:cs="Arial"/>
        </w:rPr>
        <w:t>1</w:t>
      </w:r>
      <w:r w:rsidR="00E975FE" w:rsidRPr="00096A11">
        <w:rPr>
          <w:rFonts w:ascii="Arial" w:hAnsi="Arial" w:cs="Arial"/>
        </w:rPr>
        <w:t>1 powyżej</w:t>
      </w:r>
      <w:r w:rsidRPr="00096A11">
        <w:rPr>
          <w:rFonts w:ascii="Arial" w:hAnsi="Arial" w:cs="Arial"/>
        </w:rPr>
        <w:t xml:space="preserve">, </w:t>
      </w:r>
      <w:r w:rsidR="005143F4" w:rsidRPr="00096A11">
        <w:rPr>
          <w:rFonts w:ascii="Arial" w:hAnsi="Arial" w:cs="Arial"/>
          <w:iCs/>
        </w:rPr>
        <w:t>Zamawiający</w:t>
      </w:r>
      <w:r w:rsidR="005143F4" w:rsidRPr="00096A11">
        <w:rPr>
          <w:rFonts w:ascii="Arial" w:hAnsi="Arial" w:cs="Arial"/>
          <w:i/>
        </w:rPr>
        <w:t xml:space="preserve"> </w:t>
      </w:r>
      <w:r w:rsidR="00E975FE" w:rsidRPr="00096A11">
        <w:rPr>
          <w:rFonts w:ascii="Arial" w:hAnsi="Arial" w:cs="Arial"/>
          <w:iCs/>
        </w:rPr>
        <w:t>jest uprawniony</w:t>
      </w:r>
      <w:r w:rsidR="00E975FE" w:rsidRPr="00096A11">
        <w:rPr>
          <w:rFonts w:ascii="Arial" w:hAnsi="Arial" w:cs="Arial"/>
          <w:i/>
        </w:rPr>
        <w:t xml:space="preserve"> </w:t>
      </w:r>
      <w:r w:rsidR="00C71BA7" w:rsidRPr="00096A11">
        <w:rPr>
          <w:rFonts w:ascii="Arial" w:hAnsi="Arial" w:cs="Arial"/>
        </w:rPr>
        <w:t>wstrzyma</w:t>
      </w:r>
      <w:r w:rsidR="00E975FE" w:rsidRPr="00096A11">
        <w:rPr>
          <w:rFonts w:ascii="Arial" w:hAnsi="Arial" w:cs="Arial"/>
        </w:rPr>
        <w:t>ć</w:t>
      </w:r>
      <w:r w:rsidR="00C71BA7" w:rsidRPr="00096A11">
        <w:rPr>
          <w:rFonts w:ascii="Arial" w:hAnsi="Arial" w:cs="Arial"/>
        </w:rPr>
        <w:t xml:space="preserve"> </w:t>
      </w:r>
      <w:r w:rsidR="00E975FE" w:rsidRPr="00096A11">
        <w:rPr>
          <w:rFonts w:ascii="Arial" w:hAnsi="Arial" w:cs="Arial"/>
        </w:rPr>
        <w:t>zapłatę części W</w:t>
      </w:r>
      <w:r w:rsidR="00C71BA7" w:rsidRPr="00096A11">
        <w:rPr>
          <w:rFonts w:ascii="Arial" w:hAnsi="Arial" w:cs="Arial"/>
        </w:rPr>
        <w:t xml:space="preserve">ynagrodzenia za odebrane roboty budowlane </w:t>
      </w:r>
      <w:r w:rsidR="00E975FE" w:rsidRPr="00096A11">
        <w:rPr>
          <w:rFonts w:ascii="Arial" w:hAnsi="Arial" w:cs="Arial"/>
        </w:rPr>
        <w:t xml:space="preserve">wynikające </w:t>
      </w:r>
      <w:r w:rsidR="00A44A1F" w:rsidRPr="00096A11">
        <w:rPr>
          <w:rFonts w:ascii="Arial" w:hAnsi="Arial" w:cs="Arial"/>
        </w:rPr>
        <w:t>z </w:t>
      </w:r>
      <w:r w:rsidR="00C71BA7" w:rsidRPr="00096A11">
        <w:rPr>
          <w:rFonts w:ascii="Arial" w:hAnsi="Arial" w:cs="Arial"/>
        </w:rPr>
        <w:t xml:space="preserve">faktury </w:t>
      </w:r>
      <w:r w:rsidR="00861AA7" w:rsidRPr="00096A11">
        <w:rPr>
          <w:rFonts w:ascii="Arial" w:hAnsi="Arial" w:cs="Arial"/>
        </w:rPr>
        <w:t xml:space="preserve">częściowej </w:t>
      </w:r>
      <w:r w:rsidR="00C71BA7" w:rsidRPr="00096A11">
        <w:rPr>
          <w:rFonts w:ascii="Arial" w:hAnsi="Arial" w:cs="Arial"/>
        </w:rPr>
        <w:t>i</w:t>
      </w:r>
      <w:r w:rsidR="00215F76">
        <w:rPr>
          <w:rFonts w:ascii="Arial" w:hAnsi="Arial" w:cs="Arial"/>
        </w:rPr>
        <w:t> </w:t>
      </w:r>
      <w:r w:rsidR="00C71BA7" w:rsidRPr="00096A11">
        <w:rPr>
          <w:rFonts w:ascii="Arial" w:hAnsi="Arial" w:cs="Arial"/>
        </w:rPr>
        <w:t xml:space="preserve">końcowej do czasu przedstawienia </w:t>
      </w:r>
      <w:r w:rsidR="00E975FE" w:rsidRPr="00096A11">
        <w:rPr>
          <w:rFonts w:ascii="Arial" w:hAnsi="Arial" w:cs="Arial"/>
        </w:rPr>
        <w:t xml:space="preserve">przez Wykonawcę </w:t>
      </w:r>
      <w:r w:rsidR="00C71BA7" w:rsidRPr="00096A11">
        <w:rPr>
          <w:rFonts w:ascii="Arial" w:hAnsi="Arial" w:cs="Arial"/>
        </w:rPr>
        <w:t>dowodów zapłaty wymagalnego wynagrodzenia</w:t>
      </w:r>
      <w:r w:rsidR="00C71BA7" w:rsidRPr="00096A11">
        <w:rPr>
          <w:rFonts w:ascii="Arial" w:hAnsi="Arial" w:cs="Arial"/>
          <w:b/>
        </w:rPr>
        <w:t xml:space="preserve"> </w:t>
      </w:r>
      <w:r w:rsidR="00E975FE" w:rsidRPr="00096A11">
        <w:rPr>
          <w:rFonts w:ascii="Arial" w:hAnsi="Arial" w:cs="Arial"/>
        </w:rPr>
        <w:t>P</w:t>
      </w:r>
      <w:r w:rsidR="00C71BA7" w:rsidRPr="00096A11">
        <w:rPr>
          <w:rFonts w:ascii="Arial" w:hAnsi="Arial" w:cs="Arial"/>
        </w:rPr>
        <w:t xml:space="preserve">odwykonawcy i dalszym podwykonawcom </w:t>
      </w:r>
      <w:r w:rsidR="00C71BA7" w:rsidRPr="00096A11">
        <w:rPr>
          <w:rFonts w:ascii="Arial" w:hAnsi="Arial" w:cs="Arial"/>
          <w:iCs/>
          <w:szCs w:val="24"/>
        </w:rPr>
        <w:t>w części równej sumie kwot wynikających z nieprzedstawionych dowodów</w:t>
      </w:r>
      <w:r w:rsidR="00E975FE" w:rsidRPr="00096A11">
        <w:rPr>
          <w:rFonts w:ascii="Arial" w:hAnsi="Arial" w:cs="Arial"/>
          <w:iCs/>
          <w:szCs w:val="24"/>
        </w:rPr>
        <w:t>.</w:t>
      </w:r>
      <w:r w:rsidRPr="00096A11">
        <w:rPr>
          <w:rFonts w:ascii="Arial" w:hAnsi="Arial" w:cs="Arial"/>
        </w:rPr>
        <w:t xml:space="preserve"> </w:t>
      </w:r>
    </w:p>
    <w:p w14:paraId="06F8856D" w14:textId="4CF6624F" w:rsidR="00566166" w:rsidRPr="002C690E" w:rsidRDefault="006B53A1" w:rsidP="00566166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iCs/>
        </w:rPr>
        <w:t xml:space="preserve">W przypadku wstrzymania przez Zamawiającego, zgodnie z postanowieniami </w:t>
      </w:r>
      <w:r w:rsidR="003754F3">
        <w:rPr>
          <w:rFonts w:ascii="Arial" w:hAnsi="Arial" w:cs="Arial"/>
          <w:iCs/>
        </w:rPr>
        <w:t xml:space="preserve">ust. </w:t>
      </w:r>
      <w:r w:rsidRPr="00096A11">
        <w:rPr>
          <w:rFonts w:ascii="Arial" w:hAnsi="Arial" w:cs="Arial"/>
          <w:iCs/>
        </w:rPr>
        <w:t>12</w:t>
      </w:r>
      <w:r w:rsidR="00506993">
        <w:rPr>
          <w:rFonts w:ascii="Arial" w:hAnsi="Arial" w:cs="Arial"/>
          <w:iCs/>
        </w:rPr>
        <w:t xml:space="preserve"> powyżej</w:t>
      </w:r>
      <w:r w:rsidRPr="00096A11">
        <w:rPr>
          <w:rFonts w:ascii="Arial" w:hAnsi="Arial" w:cs="Arial"/>
          <w:iCs/>
        </w:rPr>
        <w:t xml:space="preserve">, wypłaty części Wynagrodzenia, Wykonawcy </w:t>
      </w:r>
      <w:r w:rsidRPr="00096A11">
        <w:rPr>
          <w:rFonts w:ascii="Arial" w:hAnsi="Arial" w:cs="Arial"/>
        </w:rPr>
        <w:t xml:space="preserve">nie przysługuje prawo naliczania odsetek za opóźnienie w zapłacie faktur, do dnia następnego po dacie przekazania </w:t>
      </w:r>
      <w:r w:rsidRPr="002C690E">
        <w:rPr>
          <w:rFonts w:ascii="Arial" w:hAnsi="Arial" w:cs="Arial"/>
        </w:rPr>
        <w:t xml:space="preserve">Zamawiającemu </w:t>
      </w:r>
      <w:r w:rsidR="006B560B" w:rsidRPr="002C690E">
        <w:rPr>
          <w:rFonts w:ascii="Arial" w:hAnsi="Arial" w:cs="Arial"/>
        </w:rPr>
        <w:t xml:space="preserve">prawidłowo wystawionej </w:t>
      </w:r>
      <w:r w:rsidR="00F425D5" w:rsidRPr="002C690E">
        <w:rPr>
          <w:rFonts w:ascii="Arial" w:hAnsi="Arial" w:cs="Arial"/>
        </w:rPr>
        <w:t xml:space="preserve">faktury </w:t>
      </w:r>
      <w:r w:rsidR="006B560B" w:rsidRPr="002C690E">
        <w:rPr>
          <w:rFonts w:ascii="Arial" w:hAnsi="Arial" w:cs="Arial"/>
        </w:rPr>
        <w:t xml:space="preserve">wraz z wymaganymi postanowieniami Umowy załącznikami </w:t>
      </w:r>
      <w:r w:rsidRPr="002C690E">
        <w:rPr>
          <w:rFonts w:ascii="Arial" w:hAnsi="Arial" w:cs="Arial"/>
        </w:rPr>
        <w:t>i zatwierdzeniu przez niego</w:t>
      </w:r>
      <w:r w:rsidR="00667D1A" w:rsidRPr="002C690E">
        <w:rPr>
          <w:rFonts w:ascii="Arial" w:hAnsi="Arial" w:cs="Arial"/>
        </w:rPr>
        <w:t>:</w:t>
      </w:r>
      <w:r w:rsidRPr="002C690E">
        <w:rPr>
          <w:rFonts w:ascii="Arial" w:hAnsi="Arial" w:cs="Arial"/>
        </w:rPr>
        <w:t xml:space="preserve"> </w:t>
      </w:r>
    </w:p>
    <w:p w14:paraId="6FB8CA46" w14:textId="76DBCCCE" w:rsidR="00566166" w:rsidRPr="002C690E" w:rsidRDefault="006B53A1" w:rsidP="002F430E">
      <w:pPr>
        <w:pStyle w:val="Tekstpodstawowywcity2"/>
        <w:numPr>
          <w:ilvl w:val="1"/>
          <w:numId w:val="32"/>
        </w:numPr>
        <w:ind w:left="993" w:hanging="633"/>
        <w:rPr>
          <w:rFonts w:ascii="Arial" w:hAnsi="Arial" w:cs="Arial"/>
          <w:bCs w:val="0"/>
          <w:szCs w:val="24"/>
        </w:rPr>
      </w:pPr>
      <w:r w:rsidRPr="002C690E">
        <w:rPr>
          <w:rFonts w:ascii="Arial" w:hAnsi="Arial" w:cs="Arial"/>
        </w:rPr>
        <w:t>dowodów zapłaty wymagalnego wynagrodzenia</w:t>
      </w:r>
      <w:r w:rsidRPr="002C690E">
        <w:rPr>
          <w:rFonts w:ascii="Arial" w:hAnsi="Arial" w:cs="Arial"/>
          <w:b/>
        </w:rPr>
        <w:t xml:space="preserve"> </w:t>
      </w:r>
      <w:r w:rsidRPr="002C690E">
        <w:rPr>
          <w:rFonts w:ascii="Arial" w:hAnsi="Arial" w:cs="Arial"/>
        </w:rPr>
        <w:t>P</w:t>
      </w:r>
      <w:r w:rsidR="00A44A1F" w:rsidRPr="002C690E">
        <w:rPr>
          <w:rFonts w:ascii="Arial" w:hAnsi="Arial" w:cs="Arial"/>
        </w:rPr>
        <w:t>odwykonawcy i </w:t>
      </w:r>
      <w:r w:rsidRPr="002C690E">
        <w:rPr>
          <w:rFonts w:ascii="Arial" w:hAnsi="Arial" w:cs="Arial"/>
        </w:rPr>
        <w:t>dalszy</w:t>
      </w:r>
      <w:r w:rsidR="00F425D5" w:rsidRPr="002C690E">
        <w:rPr>
          <w:rFonts w:ascii="Arial" w:hAnsi="Arial" w:cs="Arial"/>
        </w:rPr>
        <w:t>m</w:t>
      </w:r>
      <w:r w:rsidRPr="002C690E">
        <w:rPr>
          <w:rFonts w:ascii="Arial" w:hAnsi="Arial" w:cs="Arial"/>
        </w:rPr>
        <w:t xml:space="preserve"> podwykonawc</w:t>
      </w:r>
      <w:r w:rsidR="00F425D5" w:rsidRPr="002C690E">
        <w:rPr>
          <w:rFonts w:ascii="Arial" w:hAnsi="Arial" w:cs="Arial"/>
        </w:rPr>
        <w:t>om</w:t>
      </w:r>
      <w:r w:rsidRPr="002C690E">
        <w:rPr>
          <w:rFonts w:ascii="Arial" w:hAnsi="Arial" w:cs="Arial"/>
        </w:rPr>
        <w:t xml:space="preserve">, o których mowa w </w:t>
      </w:r>
      <w:r w:rsidR="003754F3">
        <w:rPr>
          <w:rFonts w:ascii="Arial" w:hAnsi="Arial" w:cs="Arial"/>
        </w:rPr>
        <w:t>ust.</w:t>
      </w:r>
      <w:r w:rsidR="003754F3" w:rsidRPr="002C690E">
        <w:rPr>
          <w:rFonts w:ascii="Arial" w:hAnsi="Arial" w:cs="Arial"/>
        </w:rPr>
        <w:t xml:space="preserve"> </w:t>
      </w:r>
      <w:r w:rsidRPr="002C690E">
        <w:rPr>
          <w:rFonts w:ascii="Arial" w:hAnsi="Arial" w:cs="Arial"/>
        </w:rPr>
        <w:t>11 powyżej albo</w:t>
      </w:r>
    </w:p>
    <w:p w14:paraId="74430C58" w14:textId="26E65EFB" w:rsidR="00C03D6C" w:rsidRPr="002C690E" w:rsidRDefault="00C03D6C" w:rsidP="002F430E">
      <w:pPr>
        <w:pStyle w:val="Tekstpodstawowywcity2"/>
        <w:numPr>
          <w:ilvl w:val="1"/>
          <w:numId w:val="32"/>
        </w:numPr>
        <w:ind w:left="993" w:hanging="633"/>
        <w:rPr>
          <w:rFonts w:ascii="Arial" w:hAnsi="Arial" w:cs="Arial"/>
          <w:bCs w:val="0"/>
          <w:szCs w:val="24"/>
        </w:rPr>
      </w:pPr>
      <w:r w:rsidRPr="002C690E">
        <w:rPr>
          <w:rFonts w:ascii="Arial" w:hAnsi="Arial" w:cs="Arial"/>
          <w:spacing w:val="-8"/>
          <w:szCs w:val="24"/>
        </w:rPr>
        <w:t xml:space="preserve">podpisanego przez kierownika budowy (robót branżowych) </w:t>
      </w:r>
      <w:r w:rsidRPr="002C690E">
        <w:rPr>
          <w:rFonts w:ascii="Arial" w:hAnsi="Arial" w:cs="Arial"/>
          <w:szCs w:val="24"/>
        </w:rPr>
        <w:t>i inspektora nadzoru „Protokołu odbioru wykonanych robót (części robót)”.</w:t>
      </w:r>
    </w:p>
    <w:p w14:paraId="3CD66933" w14:textId="65D63639" w:rsidR="00096A11" w:rsidRDefault="001351CC" w:rsidP="00096A11">
      <w:pPr>
        <w:pStyle w:val="Tekstpodstawowy"/>
        <w:numPr>
          <w:ilvl w:val="0"/>
          <w:numId w:val="32"/>
        </w:numPr>
        <w:jc w:val="both"/>
        <w:rPr>
          <w:rFonts w:ascii="Arial" w:hAnsi="Arial" w:cs="Arial"/>
        </w:rPr>
      </w:pPr>
      <w:r w:rsidRPr="002C690E">
        <w:rPr>
          <w:rFonts w:ascii="Arial" w:hAnsi="Arial" w:cs="Arial"/>
          <w:color w:val="auto"/>
          <w:szCs w:val="24"/>
        </w:rPr>
        <w:lastRenderedPageBreak/>
        <w:t xml:space="preserve">Zakończenie </w:t>
      </w:r>
      <w:r w:rsidRPr="00551A4A">
        <w:rPr>
          <w:rFonts w:ascii="Arial" w:hAnsi="Arial" w:cs="Arial"/>
          <w:color w:val="auto"/>
          <w:szCs w:val="24"/>
        </w:rPr>
        <w:t xml:space="preserve">fakturowania </w:t>
      </w:r>
      <w:r w:rsidR="00E57BF0" w:rsidRPr="00551A4A">
        <w:rPr>
          <w:rFonts w:ascii="Arial" w:hAnsi="Arial" w:cs="Arial"/>
          <w:color w:val="auto"/>
          <w:szCs w:val="24"/>
        </w:rPr>
        <w:t xml:space="preserve">przez Wykonawcę </w:t>
      </w:r>
      <w:r w:rsidRPr="00551A4A">
        <w:rPr>
          <w:rFonts w:ascii="Arial" w:hAnsi="Arial" w:cs="Arial"/>
          <w:color w:val="auto"/>
          <w:szCs w:val="24"/>
        </w:rPr>
        <w:t>(</w:t>
      </w:r>
      <w:r w:rsidR="00133166">
        <w:rPr>
          <w:rFonts w:ascii="Arial" w:hAnsi="Arial" w:cs="Arial"/>
          <w:color w:val="auto"/>
          <w:szCs w:val="24"/>
        </w:rPr>
        <w:t>odpowiadające</w:t>
      </w:r>
      <w:r w:rsidRPr="00551A4A">
        <w:rPr>
          <w:rFonts w:ascii="Arial" w:hAnsi="Arial" w:cs="Arial"/>
          <w:color w:val="auto"/>
          <w:szCs w:val="24"/>
        </w:rPr>
        <w:t xml:space="preserve"> 10% wartości </w:t>
      </w:r>
      <w:r w:rsidR="00E57BF0" w:rsidRPr="00551A4A">
        <w:rPr>
          <w:rFonts w:ascii="Arial" w:hAnsi="Arial" w:cs="Arial"/>
          <w:color w:val="auto"/>
          <w:szCs w:val="24"/>
        </w:rPr>
        <w:t>Wynagrodzenia</w:t>
      </w:r>
      <w:r w:rsidRPr="00551A4A">
        <w:rPr>
          <w:rFonts w:ascii="Arial" w:hAnsi="Arial" w:cs="Arial"/>
          <w:color w:val="auto"/>
          <w:szCs w:val="24"/>
        </w:rPr>
        <w:t xml:space="preserve">) </w:t>
      </w:r>
      <w:r w:rsidR="006819C4" w:rsidRPr="00551A4A">
        <w:rPr>
          <w:rFonts w:ascii="Arial" w:hAnsi="Arial" w:cs="Arial"/>
          <w:color w:val="auto"/>
          <w:szCs w:val="24"/>
        </w:rPr>
        <w:t xml:space="preserve">nastąpi </w:t>
      </w:r>
      <w:r w:rsidRPr="00551A4A">
        <w:rPr>
          <w:rFonts w:ascii="Arial" w:hAnsi="Arial" w:cs="Arial"/>
          <w:color w:val="auto"/>
          <w:szCs w:val="24"/>
        </w:rPr>
        <w:t xml:space="preserve">w </w:t>
      </w:r>
      <w:r w:rsidR="005C11D3">
        <w:rPr>
          <w:rFonts w:ascii="Arial" w:hAnsi="Arial" w:cs="Arial"/>
          <w:color w:val="auto"/>
          <w:szCs w:val="24"/>
        </w:rPr>
        <w:t xml:space="preserve">terminie </w:t>
      </w:r>
      <w:r w:rsidRPr="00551A4A">
        <w:rPr>
          <w:rFonts w:ascii="Arial" w:hAnsi="Arial" w:cs="Arial"/>
          <w:color w:val="auto"/>
          <w:szCs w:val="24"/>
        </w:rPr>
        <w:t xml:space="preserve">30 dni </w:t>
      </w:r>
      <w:r w:rsidRPr="005C11D3">
        <w:rPr>
          <w:rFonts w:ascii="Arial" w:hAnsi="Arial" w:cs="Arial"/>
          <w:bCs/>
          <w:color w:val="auto"/>
          <w:szCs w:val="24"/>
        </w:rPr>
        <w:t xml:space="preserve">od daty </w:t>
      </w:r>
      <w:r w:rsidR="00E57BF0" w:rsidRPr="005C11D3">
        <w:rPr>
          <w:rFonts w:ascii="Arial" w:hAnsi="Arial" w:cs="Arial"/>
          <w:bCs/>
          <w:color w:val="auto"/>
          <w:szCs w:val="24"/>
        </w:rPr>
        <w:t>podpisania Protokołu Odbioru.</w:t>
      </w:r>
    </w:p>
    <w:p w14:paraId="1F7D345D" w14:textId="2C75C833" w:rsidR="00194EB2" w:rsidRPr="00566166" w:rsidRDefault="00551A4A" w:rsidP="00096A11">
      <w:pPr>
        <w:pStyle w:val="Tekstpodstawowy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096A11">
        <w:rPr>
          <w:rFonts w:ascii="Arial" w:hAnsi="Arial" w:cs="Arial"/>
        </w:rPr>
        <w:t xml:space="preserve">Wynagrodzenie Wykonawcy </w:t>
      </w:r>
      <w:r w:rsidRPr="00096A11">
        <w:rPr>
          <w:rFonts w:ascii="Arial" w:hAnsi="Arial" w:cs="Arial"/>
          <w:color w:val="auto"/>
          <w:szCs w:val="24"/>
        </w:rPr>
        <w:t xml:space="preserve">za poszczególne przyjęte </w:t>
      </w:r>
      <w:r w:rsidR="00807542">
        <w:rPr>
          <w:rFonts w:ascii="Arial" w:hAnsi="Arial" w:cs="Arial"/>
          <w:color w:val="auto"/>
          <w:szCs w:val="24"/>
        </w:rPr>
        <w:t>P</w:t>
      </w:r>
      <w:r w:rsidRPr="00096A11">
        <w:rPr>
          <w:rFonts w:ascii="Arial" w:hAnsi="Arial" w:cs="Arial"/>
          <w:color w:val="auto"/>
          <w:szCs w:val="24"/>
        </w:rPr>
        <w:t>rac</w:t>
      </w:r>
      <w:r w:rsidR="00807542">
        <w:rPr>
          <w:rFonts w:ascii="Arial" w:hAnsi="Arial" w:cs="Arial"/>
          <w:color w:val="auto"/>
          <w:szCs w:val="24"/>
        </w:rPr>
        <w:t>e</w:t>
      </w:r>
      <w:r w:rsidRPr="00096A11">
        <w:rPr>
          <w:rFonts w:ascii="Arial" w:hAnsi="Arial" w:cs="Arial"/>
          <w:color w:val="auto"/>
          <w:szCs w:val="24"/>
        </w:rPr>
        <w:t xml:space="preserve"> będzie płatne przelewem, </w:t>
      </w:r>
      <w:r w:rsidRPr="00096A11">
        <w:rPr>
          <w:rFonts w:ascii="Arial" w:hAnsi="Arial" w:cs="Arial"/>
        </w:rPr>
        <w:t xml:space="preserve">w terminie 30 dni od daty dostarczenia do siedziby Zamawiającego prawidłowo wystawionej faktury VAT, </w:t>
      </w:r>
      <w:r w:rsidRPr="00096A11">
        <w:rPr>
          <w:rFonts w:ascii="Arial" w:hAnsi="Arial" w:cs="Arial"/>
          <w:color w:val="auto"/>
          <w:szCs w:val="24"/>
        </w:rPr>
        <w:t xml:space="preserve">na rachunek bankowy Wykonawcy </w:t>
      </w:r>
      <w:r w:rsidRPr="00096A11">
        <w:rPr>
          <w:rFonts w:ascii="Arial" w:hAnsi="Arial" w:cs="Arial"/>
          <w:color w:val="auto"/>
          <w:szCs w:val="24"/>
        </w:rPr>
        <w:br/>
        <w:t>w …………</w:t>
      </w:r>
      <w:r w:rsidR="00A44A1F" w:rsidRPr="00096A11">
        <w:rPr>
          <w:rFonts w:ascii="Arial" w:hAnsi="Arial" w:cs="Arial"/>
          <w:color w:val="auto"/>
          <w:szCs w:val="24"/>
        </w:rPr>
        <w:t>………………………….</w:t>
      </w:r>
      <w:r w:rsidRPr="00096A11">
        <w:rPr>
          <w:rFonts w:ascii="Arial" w:hAnsi="Arial" w:cs="Arial"/>
          <w:color w:val="auto"/>
          <w:szCs w:val="24"/>
        </w:rPr>
        <w:t xml:space="preserve">……… </w:t>
      </w:r>
      <w:r w:rsidR="0008121D" w:rsidRPr="00096A11">
        <w:rPr>
          <w:rFonts w:ascii="Arial" w:hAnsi="Arial" w:cs="Arial"/>
          <w:color w:val="auto"/>
          <w:szCs w:val="24"/>
        </w:rPr>
        <w:t>o numerze ………</w:t>
      </w:r>
      <w:r w:rsidR="00A44A1F" w:rsidRPr="00096A11">
        <w:rPr>
          <w:rFonts w:ascii="Arial" w:hAnsi="Arial" w:cs="Arial"/>
          <w:color w:val="auto"/>
          <w:szCs w:val="24"/>
        </w:rPr>
        <w:t>………………</w:t>
      </w:r>
      <w:r w:rsidR="0008121D" w:rsidRPr="00096A11">
        <w:rPr>
          <w:rFonts w:ascii="Arial" w:hAnsi="Arial" w:cs="Arial"/>
          <w:color w:val="auto"/>
          <w:szCs w:val="24"/>
        </w:rPr>
        <w:t>……….</w:t>
      </w:r>
      <w:r w:rsidRPr="00096A11">
        <w:rPr>
          <w:rFonts w:ascii="Arial" w:hAnsi="Arial" w:cs="Arial"/>
          <w:bCs/>
          <w:color w:val="auto"/>
          <w:szCs w:val="24"/>
        </w:rPr>
        <w:t xml:space="preserve"> ……………………………………………………</w:t>
      </w:r>
      <w:r w:rsidR="00A44A1F" w:rsidRPr="00096A11">
        <w:rPr>
          <w:rFonts w:ascii="Arial" w:hAnsi="Arial" w:cs="Arial"/>
          <w:bCs/>
          <w:color w:val="auto"/>
          <w:szCs w:val="24"/>
        </w:rPr>
        <w:t>……………</w:t>
      </w:r>
      <w:r w:rsidRPr="00096A11">
        <w:rPr>
          <w:rFonts w:ascii="Arial" w:hAnsi="Arial" w:cs="Arial"/>
          <w:bCs/>
          <w:color w:val="auto"/>
          <w:szCs w:val="24"/>
        </w:rPr>
        <w:t>………</w:t>
      </w:r>
      <w:r w:rsidRPr="00096A11">
        <w:rPr>
          <w:rFonts w:ascii="Arial" w:hAnsi="Arial" w:cs="Arial"/>
          <w:color w:val="auto"/>
          <w:szCs w:val="24"/>
        </w:rPr>
        <w:t>,</w:t>
      </w:r>
      <w:r w:rsidRPr="00096A11">
        <w:rPr>
          <w:rFonts w:ascii="Arial" w:hAnsi="Arial" w:cs="Arial"/>
          <w:b/>
          <w:color w:val="auto"/>
          <w:szCs w:val="24"/>
        </w:rPr>
        <w:t xml:space="preserve"> </w:t>
      </w:r>
      <w:r w:rsidRPr="00096A11">
        <w:rPr>
          <w:rFonts w:ascii="Arial" w:hAnsi="Arial" w:cs="Arial"/>
          <w:bCs/>
          <w:color w:val="auto"/>
          <w:szCs w:val="24"/>
        </w:rPr>
        <w:t>z</w:t>
      </w:r>
      <w:r w:rsidRPr="00096A11">
        <w:rPr>
          <w:rFonts w:ascii="Arial" w:hAnsi="Arial" w:cs="Arial"/>
          <w:b/>
          <w:color w:val="auto"/>
          <w:szCs w:val="24"/>
        </w:rPr>
        <w:t xml:space="preserve"> </w:t>
      </w:r>
      <w:r w:rsidRPr="00096A11">
        <w:rPr>
          <w:rFonts w:ascii="Arial" w:hAnsi="Arial" w:cs="Arial"/>
        </w:rPr>
        <w:t>zastosowaniem mechanizmu podzielonej płatności (MPP).</w:t>
      </w:r>
      <w:r w:rsidR="0008121D" w:rsidRPr="00096A11">
        <w:rPr>
          <w:rFonts w:ascii="Arial" w:hAnsi="Arial" w:cs="Arial"/>
        </w:rPr>
        <w:t xml:space="preserve"> Za datą zapłaty uznaje się dzień obciążenia rachunku bankowego Zamawiającego. </w:t>
      </w:r>
    </w:p>
    <w:p w14:paraId="6B740137" w14:textId="298F6296" w:rsidR="007360C4" w:rsidRPr="00527DEA" w:rsidRDefault="007360C4" w:rsidP="000445BD">
      <w:pPr>
        <w:pStyle w:val="Tekstpodstawowy"/>
        <w:numPr>
          <w:ilvl w:val="0"/>
          <w:numId w:val="32"/>
        </w:numPr>
        <w:jc w:val="both"/>
        <w:rPr>
          <w:b/>
          <w:color w:val="auto"/>
        </w:rPr>
      </w:pPr>
      <w:r w:rsidRPr="00527DEA">
        <w:rPr>
          <w:rFonts w:ascii="Arial" w:hAnsi="Arial" w:cs="Arial"/>
          <w:color w:val="auto"/>
        </w:rPr>
        <w:t>Podstawą do dokonania płatności końcowej jest przedstawienie Zamawiającemu dowodów zapłaty wynagrodzenia Podwykonawcy/c</w:t>
      </w:r>
      <w:r w:rsidR="00AC12EC" w:rsidRPr="00527DEA">
        <w:rPr>
          <w:rFonts w:ascii="Arial" w:hAnsi="Arial" w:cs="Arial"/>
          <w:color w:val="auto"/>
        </w:rPr>
        <w:t>om</w:t>
      </w:r>
      <w:r w:rsidRPr="00527DEA">
        <w:rPr>
          <w:rFonts w:ascii="Arial" w:hAnsi="Arial" w:cs="Arial"/>
          <w:color w:val="auto"/>
        </w:rPr>
        <w:t xml:space="preserve"> lub dalszym </w:t>
      </w:r>
      <w:r w:rsidR="00097514" w:rsidRPr="00527DEA">
        <w:rPr>
          <w:rFonts w:ascii="Arial" w:hAnsi="Arial" w:cs="Arial"/>
          <w:color w:val="auto"/>
        </w:rPr>
        <w:t>p</w:t>
      </w:r>
      <w:r w:rsidR="000835E4" w:rsidRPr="00527DEA">
        <w:rPr>
          <w:rFonts w:ascii="Arial" w:hAnsi="Arial" w:cs="Arial"/>
          <w:color w:val="auto"/>
        </w:rPr>
        <w:t>odwykonawcą</w:t>
      </w:r>
      <w:r w:rsidR="002F430E" w:rsidRPr="00527DEA">
        <w:rPr>
          <w:rFonts w:ascii="Arial" w:hAnsi="Arial" w:cs="Arial"/>
          <w:color w:val="auto"/>
        </w:rPr>
        <w:t>, w formie dołączonych do faktury końcowej załączników nr</w:t>
      </w:r>
      <w:r w:rsidR="0037780F" w:rsidRPr="00527DEA">
        <w:rPr>
          <w:rFonts w:ascii="Arial" w:hAnsi="Arial" w:cs="Arial"/>
          <w:color w:val="auto"/>
        </w:rPr>
        <w:t xml:space="preserve"> 9 i 10 </w:t>
      </w:r>
      <w:r w:rsidR="00360ECC" w:rsidRPr="00527DEA">
        <w:rPr>
          <w:rFonts w:ascii="Arial" w:hAnsi="Arial" w:cs="Arial"/>
          <w:color w:val="auto"/>
        </w:rPr>
        <w:t>Oświadczeń końcowych Wykonawcy/Podwykonawc</w:t>
      </w:r>
      <w:r w:rsidR="00AC12EC" w:rsidRPr="00527DEA">
        <w:rPr>
          <w:rFonts w:ascii="Arial" w:hAnsi="Arial" w:cs="Arial"/>
          <w:color w:val="auto"/>
        </w:rPr>
        <w:t>om</w:t>
      </w:r>
      <w:r w:rsidR="00360ECC" w:rsidRPr="00527DEA">
        <w:rPr>
          <w:rFonts w:ascii="Arial" w:hAnsi="Arial" w:cs="Arial"/>
          <w:color w:val="auto"/>
        </w:rPr>
        <w:t>.</w:t>
      </w:r>
    </w:p>
    <w:p w14:paraId="44AD22B7" w14:textId="77777777" w:rsidR="007360C4" w:rsidRPr="00096A11" w:rsidRDefault="007360C4" w:rsidP="00427E60">
      <w:pPr>
        <w:pStyle w:val="Tekstpodstawowy"/>
        <w:ind w:left="360"/>
        <w:jc w:val="both"/>
        <w:rPr>
          <w:rFonts w:ascii="Arial" w:hAnsi="Arial" w:cs="Arial"/>
        </w:rPr>
      </w:pPr>
    </w:p>
    <w:p w14:paraId="214E9ECA" w14:textId="77777777" w:rsidR="00194EB2" w:rsidRDefault="00194EB2" w:rsidP="00F363BF">
      <w:pPr>
        <w:pStyle w:val="Default"/>
        <w:jc w:val="center"/>
        <w:outlineLvl w:val="0"/>
        <w:rPr>
          <w:b/>
          <w:bCs/>
          <w:color w:val="auto"/>
        </w:rPr>
      </w:pPr>
      <w:bookmarkStart w:id="12" w:name="_Toc95809765"/>
      <w:r w:rsidRPr="00F363BF">
        <w:rPr>
          <w:b/>
          <w:bCs/>
          <w:color w:val="auto"/>
        </w:rPr>
        <w:t xml:space="preserve">§ </w:t>
      </w:r>
      <w:r w:rsidR="0076372C">
        <w:rPr>
          <w:b/>
          <w:bCs/>
          <w:color w:val="auto"/>
        </w:rPr>
        <w:t>8</w:t>
      </w:r>
      <w:r w:rsidR="00F363BF" w:rsidRPr="00F363BF">
        <w:rPr>
          <w:b/>
          <w:bCs/>
          <w:color w:val="auto"/>
        </w:rPr>
        <w:t>.</w:t>
      </w:r>
      <w:r w:rsidR="00F363BF">
        <w:rPr>
          <w:color w:val="auto"/>
        </w:rPr>
        <w:t xml:space="preserve"> </w:t>
      </w:r>
      <w:r>
        <w:rPr>
          <w:b/>
          <w:bCs/>
          <w:color w:val="auto"/>
        </w:rPr>
        <w:t>Zaliczki</w:t>
      </w:r>
      <w:bookmarkEnd w:id="12"/>
    </w:p>
    <w:p w14:paraId="602E7E67" w14:textId="77777777" w:rsidR="00194EB2" w:rsidRDefault="00194EB2" w:rsidP="00194EB2">
      <w:pPr>
        <w:pStyle w:val="Default"/>
        <w:jc w:val="center"/>
        <w:rPr>
          <w:b/>
          <w:bCs/>
          <w:color w:val="auto"/>
        </w:rPr>
      </w:pPr>
    </w:p>
    <w:p w14:paraId="72B41925" w14:textId="49045252" w:rsidR="00194EB2" w:rsidRDefault="005143F4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E75E6B">
        <w:rPr>
          <w:rFonts w:ascii="Arial" w:hAnsi="Arial" w:cs="Arial"/>
        </w:rPr>
        <w:t xml:space="preserve">Zamawiający </w:t>
      </w:r>
      <w:r w:rsidR="00194EB2" w:rsidRPr="00FF7455">
        <w:rPr>
          <w:rFonts w:ascii="Arial" w:hAnsi="Arial" w:cs="Arial"/>
        </w:rPr>
        <w:t xml:space="preserve">może udzielić </w:t>
      </w:r>
      <w:r w:rsidR="00681F88">
        <w:rPr>
          <w:rFonts w:ascii="Arial" w:hAnsi="Arial" w:cs="Arial"/>
        </w:rPr>
        <w:t xml:space="preserve">Wykonawcy </w:t>
      </w:r>
      <w:r w:rsidR="00194EB2" w:rsidRPr="00FF7455">
        <w:rPr>
          <w:rFonts w:ascii="Arial" w:hAnsi="Arial" w:cs="Arial"/>
        </w:rPr>
        <w:t xml:space="preserve">zaliczek na poczet wykonania </w:t>
      </w:r>
      <w:r w:rsidR="00BF57D5">
        <w:rPr>
          <w:rFonts w:ascii="Arial" w:hAnsi="Arial" w:cs="Arial"/>
        </w:rPr>
        <w:t>P</w:t>
      </w:r>
      <w:r w:rsidR="00194EB2">
        <w:rPr>
          <w:rFonts w:ascii="Arial" w:hAnsi="Arial" w:cs="Arial"/>
        </w:rPr>
        <w:t xml:space="preserve">rzedmiotu </w:t>
      </w:r>
      <w:r w:rsidR="00BF57D5">
        <w:rPr>
          <w:rFonts w:ascii="Arial" w:hAnsi="Arial" w:cs="Arial"/>
        </w:rPr>
        <w:t>U</w:t>
      </w:r>
      <w:r w:rsidR="00194EB2">
        <w:rPr>
          <w:rFonts w:ascii="Arial" w:hAnsi="Arial" w:cs="Arial"/>
        </w:rPr>
        <w:t xml:space="preserve">mowy </w:t>
      </w:r>
      <w:r w:rsidR="00151655">
        <w:rPr>
          <w:rFonts w:ascii="Arial" w:hAnsi="Arial" w:cs="Arial"/>
        </w:rPr>
        <w:t xml:space="preserve">(dalej „Zaliczka/Zaliczki”) </w:t>
      </w:r>
      <w:r w:rsidR="00916981">
        <w:rPr>
          <w:rFonts w:ascii="Arial" w:hAnsi="Arial" w:cs="Arial"/>
        </w:rPr>
        <w:t xml:space="preserve">w </w:t>
      </w:r>
      <w:r w:rsidR="00194EB2">
        <w:rPr>
          <w:rFonts w:ascii="Arial" w:hAnsi="Arial" w:cs="Arial"/>
        </w:rPr>
        <w:t xml:space="preserve">wysokości nie większej niż </w:t>
      </w:r>
      <w:r w:rsidR="00043B09" w:rsidRPr="00043B09">
        <w:rPr>
          <w:rFonts w:ascii="Arial" w:hAnsi="Arial" w:cs="Arial"/>
        </w:rPr>
        <w:t>7</w:t>
      </w:r>
      <w:r w:rsidR="00BF57D5" w:rsidRPr="00043B09">
        <w:rPr>
          <w:rFonts w:ascii="Arial" w:hAnsi="Arial" w:cs="Arial"/>
        </w:rPr>
        <w:t>5%</w:t>
      </w:r>
      <w:r w:rsidR="00681F88">
        <w:rPr>
          <w:rFonts w:ascii="Arial" w:hAnsi="Arial" w:cs="Arial"/>
        </w:rPr>
        <w:t xml:space="preserve"> </w:t>
      </w:r>
      <w:r w:rsidR="00194EB2" w:rsidRPr="00FF7455">
        <w:rPr>
          <w:rFonts w:ascii="Arial" w:hAnsi="Arial" w:cs="Arial"/>
        </w:rPr>
        <w:t xml:space="preserve">wartości </w:t>
      </w:r>
      <w:r w:rsidR="00B20A39">
        <w:rPr>
          <w:rFonts w:ascii="Arial" w:hAnsi="Arial" w:cs="Arial"/>
        </w:rPr>
        <w:t>W</w:t>
      </w:r>
      <w:r w:rsidR="00194EB2" w:rsidRPr="00FF7455">
        <w:rPr>
          <w:rFonts w:ascii="Arial" w:hAnsi="Arial" w:cs="Arial"/>
        </w:rPr>
        <w:t>ynagro</w:t>
      </w:r>
      <w:r w:rsidR="00194EB2">
        <w:rPr>
          <w:rFonts w:ascii="Arial" w:hAnsi="Arial" w:cs="Arial"/>
        </w:rPr>
        <w:t xml:space="preserve">dzenia </w:t>
      </w:r>
      <w:r w:rsidR="00B20A39">
        <w:rPr>
          <w:rFonts w:ascii="Arial" w:hAnsi="Arial" w:cs="Arial"/>
        </w:rPr>
        <w:t>Wykonawcy</w:t>
      </w:r>
      <w:r w:rsidR="00194EB2">
        <w:rPr>
          <w:rFonts w:ascii="Arial" w:hAnsi="Arial" w:cs="Arial"/>
        </w:rPr>
        <w:t xml:space="preserve">, </w:t>
      </w:r>
      <w:r w:rsidR="00194EB2" w:rsidRPr="002C690E">
        <w:rPr>
          <w:rFonts w:ascii="Arial" w:hAnsi="Arial" w:cs="Arial"/>
        </w:rPr>
        <w:t>w przypadku umów zawieranych  na okres dłuższy niż 12 miesięcy na podstawie art</w:t>
      </w:r>
      <w:r w:rsidR="00194EB2">
        <w:rPr>
          <w:rFonts w:ascii="Arial" w:hAnsi="Arial" w:cs="Arial"/>
        </w:rPr>
        <w:t>. 4</w:t>
      </w:r>
      <w:r w:rsidR="0082051F">
        <w:rPr>
          <w:rFonts w:ascii="Arial" w:hAnsi="Arial" w:cs="Arial"/>
        </w:rPr>
        <w:t>20</w:t>
      </w:r>
      <w:r w:rsidR="00194EB2">
        <w:rPr>
          <w:rFonts w:ascii="Arial" w:hAnsi="Arial" w:cs="Arial"/>
        </w:rPr>
        <w:t xml:space="preserve"> </w:t>
      </w:r>
      <w:r w:rsidR="00800751">
        <w:rPr>
          <w:rFonts w:ascii="Arial" w:hAnsi="Arial" w:cs="Arial"/>
        </w:rPr>
        <w:t xml:space="preserve">ust. 1 </w:t>
      </w:r>
      <w:r w:rsidR="00194EB2">
        <w:rPr>
          <w:rFonts w:ascii="Arial" w:hAnsi="Arial" w:cs="Arial"/>
        </w:rPr>
        <w:t xml:space="preserve">pkt 1 </w:t>
      </w:r>
      <w:r w:rsidR="006360D2">
        <w:rPr>
          <w:rFonts w:ascii="Arial" w:hAnsi="Arial" w:cs="Arial"/>
        </w:rPr>
        <w:t xml:space="preserve">ustawy </w:t>
      </w:r>
      <w:r w:rsidR="00194EB2">
        <w:rPr>
          <w:rFonts w:ascii="Arial" w:hAnsi="Arial" w:cs="Arial"/>
        </w:rPr>
        <w:t>PZP</w:t>
      </w:r>
      <w:r w:rsidR="00681F88">
        <w:rPr>
          <w:rFonts w:ascii="Arial" w:hAnsi="Arial" w:cs="Arial"/>
        </w:rPr>
        <w:t>.</w:t>
      </w:r>
      <w:r w:rsidR="00BF57D5">
        <w:rPr>
          <w:rFonts w:ascii="Arial" w:hAnsi="Arial" w:cs="Arial"/>
        </w:rPr>
        <w:t xml:space="preserve"> </w:t>
      </w:r>
    </w:p>
    <w:p w14:paraId="02359795" w14:textId="2C665383" w:rsidR="00194EB2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lastRenderedPageBreak/>
        <w:t xml:space="preserve">Wartość zaliczek udzielonych w danym roku budżetowym nie może przekroczyć limitu </w:t>
      </w:r>
      <w:r w:rsidR="00D2377B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 xml:space="preserve">adania określonego w </w:t>
      </w:r>
      <w:r w:rsidR="00151655">
        <w:rPr>
          <w:rFonts w:ascii="Arial" w:hAnsi="Arial" w:cs="Arial"/>
        </w:rPr>
        <w:t>p</w:t>
      </w:r>
      <w:r w:rsidRPr="00FF7455">
        <w:rPr>
          <w:rFonts w:ascii="Arial" w:hAnsi="Arial" w:cs="Arial"/>
        </w:rPr>
        <w:t xml:space="preserve">lanie </w:t>
      </w:r>
      <w:r w:rsidR="00151655">
        <w:rPr>
          <w:rFonts w:ascii="Arial" w:hAnsi="Arial" w:cs="Arial"/>
        </w:rPr>
        <w:t>i</w:t>
      </w:r>
      <w:r w:rsidRPr="00FF7455">
        <w:rPr>
          <w:rFonts w:ascii="Arial" w:hAnsi="Arial" w:cs="Arial"/>
        </w:rPr>
        <w:t>nwestycj</w:t>
      </w:r>
      <w:r w:rsidR="0017106A">
        <w:rPr>
          <w:rFonts w:ascii="Arial" w:hAnsi="Arial" w:cs="Arial"/>
        </w:rPr>
        <w:t xml:space="preserve">i </w:t>
      </w:r>
      <w:r w:rsidR="00151655">
        <w:rPr>
          <w:rFonts w:ascii="Arial" w:hAnsi="Arial" w:cs="Arial"/>
        </w:rPr>
        <w:t>b</w:t>
      </w:r>
      <w:r w:rsidR="0017106A">
        <w:rPr>
          <w:rFonts w:ascii="Arial" w:hAnsi="Arial" w:cs="Arial"/>
        </w:rPr>
        <w:t>udowlanych</w:t>
      </w:r>
      <w:r w:rsidR="00151655">
        <w:rPr>
          <w:rFonts w:ascii="Arial" w:hAnsi="Arial" w:cs="Arial"/>
        </w:rPr>
        <w:t>,</w:t>
      </w:r>
      <w:r w:rsidR="0017106A">
        <w:rPr>
          <w:rFonts w:ascii="Arial" w:hAnsi="Arial" w:cs="Arial"/>
        </w:rPr>
        <w:t xml:space="preserve"> z zastrzeżeniem, ż</w:t>
      </w:r>
      <w:r w:rsidRPr="00FF7455">
        <w:rPr>
          <w:rFonts w:ascii="Arial" w:hAnsi="Arial" w:cs="Arial"/>
        </w:rPr>
        <w:t xml:space="preserve">e wysokość jednej </w:t>
      </w:r>
      <w:r w:rsidR="0015165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aliczki nie może przekroczyć </w:t>
      </w:r>
      <w:r w:rsidR="00043B09">
        <w:rPr>
          <w:rFonts w:ascii="Arial" w:hAnsi="Arial" w:cs="Arial"/>
        </w:rPr>
        <w:t>33</w:t>
      </w:r>
      <w:r w:rsidRPr="00043B09">
        <w:rPr>
          <w:rFonts w:ascii="Arial" w:hAnsi="Arial" w:cs="Arial"/>
        </w:rPr>
        <w:t>%</w:t>
      </w:r>
      <w:r w:rsidRPr="00FF7455">
        <w:rPr>
          <w:rFonts w:ascii="Arial" w:hAnsi="Arial" w:cs="Arial"/>
        </w:rPr>
        <w:t xml:space="preserve"> wartości </w:t>
      </w:r>
      <w:r w:rsidR="00B20A39">
        <w:rPr>
          <w:rFonts w:ascii="Arial" w:hAnsi="Arial" w:cs="Arial"/>
        </w:rPr>
        <w:t>U</w:t>
      </w:r>
      <w:r w:rsidRPr="00FF7455">
        <w:rPr>
          <w:rFonts w:ascii="Arial" w:hAnsi="Arial" w:cs="Arial"/>
        </w:rPr>
        <w:t>mowy.</w:t>
      </w:r>
    </w:p>
    <w:p w14:paraId="1E623267" w14:textId="149132AA" w:rsidR="00194EB2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Warunkiem udzielenia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 xml:space="preserve">aliczki </w:t>
      </w:r>
      <w:r w:rsidR="004562F6">
        <w:rPr>
          <w:rFonts w:ascii="Arial" w:hAnsi="Arial" w:cs="Arial"/>
        </w:rPr>
        <w:t xml:space="preserve">przez Zamawiającego </w:t>
      </w:r>
      <w:r w:rsidRPr="00FF7455">
        <w:rPr>
          <w:rFonts w:ascii="Arial" w:hAnsi="Arial" w:cs="Arial"/>
        </w:rPr>
        <w:t xml:space="preserve">jest wystąpienie przez </w:t>
      </w:r>
      <w:r w:rsidR="005143F4" w:rsidRPr="004160D0">
        <w:rPr>
          <w:rFonts w:ascii="Arial" w:hAnsi="Arial" w:cs="Arial"/>
          <w:iCs/>
        </w:rPr>
        <w:t>Wykonawcę</w:t>
      </w:r>
      <w:r w:rsidRPr="00FF7455">
        <w:rPr>
          <w:rFonts w:ascii="Arial" w:hAnsi="Arial" w:cs="Arial"/>
        </w:rPr>
        <w:t xml:space="preserve"> </w:t>
      </w:r>
      <w:r w:rsidR="004160D0">
        <w:rPr>
          <w:rFonts w:ascii="Arial" w:hAnsi="Arial" w:cs="Arial"/>
          <w:iCs/>
        </w:rPr>
        <w:t>z</w:t>
      </w:r>
      <w:r w:rsidRPr="00FF7455">
        <w:rPr>
          <w:rFonts w:ascii="Arial" w:hAnsi="Arial" w:cs="Arial"/>
        </w:rPr>
        <w:t xml:space="preserve"> pisemnym wnioskiem o udzielenie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>aliczki</w:t>
      </w:r>
      <w:r w:rsidR="001337C5">
        <w:rPr>
          <w:rFonts w:ascii="Arial" w:hAnsi="Arial" w:cs="Arial"/>
        </w:rPr>
        <w:t xml:space="preserve">, w którym zostanie </w:t>
      </w:r>
      <w:r w:rsidR="004562F6">
        <w:rPr>
          <w:rFonts w:ascii="Arial" w:hAnsi="Arial" w:cs="Arial"/>
        </w:rPr>
        <w:t>określ</w:t>
      </w:r>
      <w:r w:rsidR="001337C5">
        <w:rPr>
          <w:rFonts w:ascii="Arial" w:hAnsi="Arial" w:cs="Arial"/>
        </w:rPr>
        <w:t>one</w:t>
      </w:r>
      <w:r w:rsidRPr="00FF7455">
        <w:rPr>
          <w:rFonts w:ascii="Arial" w:hAnsi="Arial" w:cs="Arial"/>
        </w:rPr>
        <w:t>:</w:t>
      </w:r>
    </w:p>
    <w:p w14:paraId="38344913" w14:textId="65050351" w:rsidR="00194EB2" w:rsidRDefault="00151655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kwota Z</w:t>
      </w:r>
      <w:r w:rsidR="00194EB2" w:rsidRPr="00FF7455">
        <w:rPr>
          <w:rFonts w:ascii="Arial" w:hAnsi="Arial" w:cs="Arial"/>
        </w:rPr>
        <w:t>aliczki</w:t>
      </w:r>
      <w:r w:rsidR="00AF7772">
        <w:rPr>
          <w:rFonts w:ascii="Arial" w:hAnsi="Arial" w:cs="Arial"/>
        </w:rPr>
        <w:t>,</w:t>
      </w:r>
    </w:p>
    <w:p w14:paraId="48E42575" w14:textId="4A68011B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zakres robót będący przedmiotem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 xml:space="preserve">aliczki </w:t>
      </w:r>
      <w:r w:rsidR="004562F6">
        <w:rPr>
          <w:rFonts w:ascii="Arial" w:hAnsi="Arial" w:cs="Arial"/>
        </w:rPr>
        <w:t>(</w:t>
      </w:r>
      <w:r w:rsidRPr="00FF7455">
        <w:rPr>
          <w:rFonts w:ascii="Arial" w:hAnsi="Arial" w:cs="Arial"/>
        </w:rPr>
        <w:t xml:space="preserve">wynikający z zatwierdzonego harmonogramu rozliczenia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>aliczki</w:t>
      </w:r>
      <w:r w:rsidR="004562F6">
        <w:rPr>
          <w:rFonts w:ascii="Arial" w:hAnsi="Arial" w:cs="Arial"/>
        </w:rPr>
        <w:t>)</w:t>
      </w:r>
      <w:r w:rsidR="00AF7772">
        <w:rPr>
          <w:rFonts w:ascii="Arial" w:hAnsi="Arial" w:cs="Arial"/>
        </w:rPr>
        <w:t>,</w:t>
      </w:r>
      <w:r w:rsidRPr="00FF7455">
        <w:rPr>
          <w:rFonts w:ascii="Arial" w:hAnsi="Arial" w:cs="Arial"/>
        </w:rPr>
        <w:t xml:space="preserve"> </w:t>
      </w:r>
    </w:p>
    <w:p w14:paraId="737DE53F" w14:textId="5CF050AA" w:rsidR="00194EB2" w:rsidRDefault="004562F6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harmonogram rozliczenia </w:t>
      </w:r>
      <w:r w:rsidR="00151655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Pr="00FF7455">
        <w:rPr>
          <w:rFonts w:ascii="Arial" w:hAnsi="Arial" w:cs="Arial"/>
        </w:rPr>
        <w:t xml:space="preserve"> </w:t>
      </w:r>
      <w:r w:rsidR="00151655">
        <w:rPr>
          <w:rFonts w:ascii="Arial" w:hAnsi="Arial" w:cs="Arial"/>
        </w:rPr>
        <w:t xml:space="preserve">wskazujący </w:t>
      </w:r>
      <w:r w:rsidR="00194EB2" w:rsidRPr="00FF7455">
        <w:rPr>
          <w:rFonts w:ascii="Arial" w:hAnsi="Arial" w:cs="Arial"/>
        </w:rPr>
        <w:t xml:space="preserve">termin i sposób </w:t>
      </w:r>
      <w:r>
        <w:rPr>
          <w:rFonts w:ascii="Arial" w:hAnsi="Arial" w:cs="Arial"/>
        </w:rPr>
        <w:t xml:space="preserve">jej </w:t>
      </w:r>
      <w:r w:rsidR="00194EB2" w:rsidRPr="00FF7455">
        <w:rPr>
          <w:rFonts w:ascii="Arial" w:hAnsi="Arial" w:cs="Arial"/>
        </w:rPr>
        <w:t>rozliczenia</w:t>
      </w:r>
      <w:r>
        <w:rPr>
          <w:rFonts w:ascii="Arial" w:hAnsi="Arial" w:cs="Arial"/>
        </w:rPr>
        <w:t xml:space="preserve">, </w:t>
      </w:r>
      <w:r w:rsidRPr="00FF7455">
        <w:rPr>
          <w:rFonts w:ascii="Arial" w:hAnsi="Arial" w:cs="Arial"/>
        </w:rPr>
        <w:t>opracowan</w:t>
      </w:r>
      <w:r>
        <w:rPr>
          <w:rFonts w:ascii="Arial" w:hAnsi="Arial" w:cs="Arial"/>
        </w:rPr>
        <w:t xml:space="preserve">y </w:t>
      </w:r>
      <w:r w:rsidRPr="00FF7455">
        <w:rPr>
          <w:rFonts w:ascii="Arial" w:hAnsi="Arial" w:cs="Arial"/>
        </w:rPr>
        <w:t>na podstawie Harmonogramu rzeczowo-finansowego realizacji robót</w:t>
      </w:r>
      <w:r>
        <w:rPr>
          <w:rFonts w:ascii="Arial" w:hAnsi="Arial" w:cs="Arial"/>
        </w:rPr>
        <w:t>,</w:t>
      </w:r>
      <w:r w:rsidRPr="00FF7455">
        <w:rPr>
          <w:rFonts w:ascii="Arial" w:hAnsi="Arial" w:cs="Arial"/>
        </w:rPr>
        <w:t xml:space="preserve"> z uwzględnieniem potrzebnego czasu na odbiór robót wraz ze złożeniem faktury rozliczeniowej (należy przewidzieć fakturowanie robót w miesiącu następującym po miesiącu, w którym było planowane ich zakończenie zgodnie z Harmonogramem rzeczowo-finansowym realizacji robót, przy czym za uprzednią zgodą </w:t>
      </w:r>
      <w:r w:rsidRPr="004562F6">
        <w:rPr>
          <w:rFonts w:ascii="Arial" w:hAnsi="Arial" w:cs="Arial"/>
          <w:iCs/>
        </w:rPr>
        <w:t>Z</w:t>
      </w:r>
      <w:r>
        <w:rPr>
          <w:rFonts w:ascii="Arial" w:hAnsi="Arial" w:cs="Arial"/>
          <w:iCs/>
        </w:rPr>
        <w:t>amawiającego</w:t>
      </w:r>
      <w:r w:rsidRPr="00FF7455">
        <w:rPr>
          <w:rFonts w:ascii="Arial" w:hAnsi="Arial" w:cs="Arial"/>
        </w:rPr>
        <w:t xml:space="preserve"> dopuszcza się fakturowanie na koniec miesiąca rozliczeniowego)</w:t>
      </w:r>
      <w:r w:rsidR="00AF7772">
        <w:rPr>
          <w:rFonts w:ascii="Arial" w:hAnsi="Arial" w:cs="Arial"/>
        </w:rPr>
        <w:t>,</w:t>
      </w:r>
    </w:p>
    <w:p w14:paraId="3FD0A9BB" w14:textId="6E241450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>form</w:t>
      </w:r>
      <w:r w:rsidR="00F353D7">
        <w:rPr>
          <w:rFonts w:ascii="Arial" w:hAnsi="Arial" w:cs="Arial"/>
        </w:rPr>
        <w:t>a</w:t>
      </w:r>
      <w:r w:rsidRPr="00FF7455">
        <w:rPr>
          <w:rFonts w:ascii="Arial" w:hAnsi="Arial" w:cs="Arial"/>
        </w:rPr>
        <w:t xml:space="preserve"> zabezpieczenia</w:t>
      </w:r>
      <w:r w:rsidR="00AF7772">
        <w:rPr>
          <w:rFonts w:ascii="Arial" w:hAnsi="Arial" w:cs="Arial"/>
        </w:rPr>
        <w:t>,</w:t>
      </w:r>
    </w:p>
    <w:p w14:paraId="430C50E9" w14:textId="0EB1160D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numer rachunku bankowego, na który </w:t>
      </w:r>
      <w:r w:rsidR="005143F4" w:rsidRPr="004562F6">
        <w:rPr>
          <w:rFonts w:ascii="Arial" w:hAnsi="Arial" w:cs="Arial"/>
          <w:iCs/>
        </w:rPr>
        <w:t xml:space="preserve">Zamawiający </w:t>
      </w:r>
      <w:r>
        <w:rPr>
          <w:rFonts w:ascii="Arial" w:hAnsi="Arial" w:cs="Arial"/>
        </w:rPr>
        <w:t xml:space="preserve">dokona </w:t>
      </w:r>
      <w:r w:rsidR="004562F6">
        <w:rPr>
          <w:rFonts w:ascii="Arial" w:hAnsi="Arial" w:cs="Arial"/>
        </w:rPr>
        <w:t xml:space="preserve">wypłaty </w:t>
      </w:r>
      <w:r w:rsidR="00151655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="00AC12EC">
        <w:rPr>
          <w:rFonts w:ascii="Arial" w:hAnsi="Arial" w:cs="Arial"/>
        </w:rPr>
        <w:t xml:space="preserve"> (zgodnego z numerem rachunku wskazanym w Umowie)</w:t>
      </w:r>
      <w:r>
        <w:rPr>
          <w:rFonts w:ascii="Arial" w:hAnsi="Arial" w:cs="Arial"/>
        </w:rPr>
        <w:t>.</w:t>
      </w:r>
    </w:p>
    <w:p w14:paraId="48A20451" w14:textId="72B39E32" w:rsidR="00194EB2" w:rsidRDefault="005143F4" w:rsidP="00360ECC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810F5C">
        <w:rPr>
          <w:rFonts w:ascii="Arial" w:hAnsi="Arial" w:cs="Arial"/>
          <w:iCs/>
        </w:rPr>
        <w:lastRenderedPageBreak/>
        <w:t xml:space="preserve">Zamawiający </w:t>
      </w:r>
      <w:r w:rsidR="00194EB2" w:rsidRPr="007A2CDC">
        <w:rPr>
          <w:rFonts w:ascii="Arial" w:hAnsi="Arial" w:cs="Arial"/>
        </w:rPr>
        <w:t xml:space="preserve">udzieli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</w:t>
      </w:r>
      <w:r w:rsidR="001337C5">
        <w:rPr>
          <w:rFonts w:ascii="Arial" w:hAnsi="Arial" w:cs="Arial"/>
        </w:rPr>
        <w:t xml:space="preserve">pod warunkiem złożenia przez Wykonawcę </w:t>
      </w:r>
      <w:r w:rsidR="00194EB2" w:rsidRPr="007A2CDC">
        <w:rPr>
          <w:rFonts w:ascii="Arial" w:hAnsi="Arial" w:cs="Arial"/>
        </w:rPr>
        <w:t>kompletn</w:t>
      </w:r>
      <w:r w:rsidR="001337C5">
        <w:rPr>
          <w:rFonts w:ascii="Arial" w:hAnsi="Arial" w:cs="Arial"/>
        </w:rPr>
        <w:t>ego</w:t>
      </w:r>
      <w:r w:rsidR="00194EB2" w:rsidRPr="007A2CDC">
        <w:rPr>
          <w:rFonts w:ascii="Arial" w:hAnsi="Arial" w:cs="Arial"/>
        </w:rPr>
        <w:t xml:space="preserve"> wniosk</w:t>
      </w:r>
      <w:r w:rsidR="001337C5">
        <w:rPr>
          <w:rFonts w:ascii="Arial" w:hAnsi="Arial" w:cs="Arial"/>
        </w:rPr>
        <w:t>u</w:t>
      </w:r>
      <w:r w:rsidR="00194EB2" w:rsidRPr="007A2CDC">
        <w:rPr>
          <w:rFonts w:ascii="Arial" w:hAnsi="Arial" w:cs="Arial"/>
        </w:rPr>
        <w:t xml:space="preserve"> wraz ze 100% zabezpieczeniem </w:t>
      </w:r>
      <w:r w:rsidR="001337C5">
        <w:rPr>
          <w:rFonts w:ascii="Arial" w:hAnsi="Arial" w:cs="Arial"/>
        </w:rPr>
        <w:t xml:space="preserve">wartości udzielonej </w:t>
      </w:r>
      <w:r w:rsidR="00194EB2" w:rsidRPr="007A2CDC">
        <w:rPr>
          <w:rFonts w:ascii="Arial" w:hAnsi="Arial" w:cs="Arial"/>
        </w:rPr>
        <w:t>zaliczki</w:t>
      </w:r>
      <w:r w:rsidR="001337C5">
        <w:rPr>
          <w:rFonts w:ascii="Arial" w:hAnsi="Arial" w:cs="Arial"/>
        </w:rPr>
        <w:t xml:space="preserve">, </w:t>
      </w:r>
      <w:r w:rsidR="00194EB2" w:rsidRPr="007A2CDC">
        <w:rPr>
          <w:rFonts w:ascii="Arial" w:hAnsi="Arial" w:cs="Arial"/>
        </w:rPr>
        <w:t>z terminem ważności 40 dni kalendarzowych dłuższym od planowanego terminu realizacji zaliczkowanych robót budowlanych</w:t>
      </w:r>
      <w:r w:rsidR="001337C5">
        <w:rPr>
          <w:rFonts w:ascii="Arial" w:hAnsi="Arial" w:cs="Arial"/>
        </w:rPr>
        <w:t>,</w:t>
      </w:r>
      <w:r w:rsidR="00194EB2" w:rsidRPr="007A2CDC">
        <w:rPr>
          <w:rFonts w:ascii="Arial" w:hAnsi="Arial" w:cs="Arial"/>
        </w:rPr>
        <w:t xml:space="preserve"> określonych w harmonogramie rozlicz</w:t>
      </w:r>
      <w:r w:rsidR="001337C5">
        <w:rPr>
          <w:rFonts w:ascii="Arial" w:hAnsi="Arial" w:cs="Arial"/>
        </w:rPr>
        <w:t>en</w:t>
      </w:r>
      <w:r w:rsidR="00194EB2" w:rsidRPr="007A2CDC">
        <w:rPr>
          <w:rFonts w:ascii="Arial" w:hAnsi="Arial" w:cs="Arial"/>
        </w:rPr>
        <w:t>ia zaliczki</w:t>
      </w:r>
      <w:r w:rsidR="00194EB2">
        <w:rPr>
          <w:rFonts w:ascii="Arial" w:hAnsi="Arial" w:cs="Arial"/>
        </w:rPr>
        <w:t>.</w:t>
      </w:r>
    </w:p>
    <w:p w14:paraId="0A8C6847" w14:textId="32A254A4" w:rsidR="00194EB2" w:rsidRDefault="00810F5C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94EB2" w:rsidRPr="007A2CDC">
        <w:rPr>
          <w:rFonts w:ascii="Arial" w:hAnsi="Arial" w:cs="Arial"/>
        </w:rPr>
        <w:t>yk</w:t>
      </w:r>
      <w:r w:rsidR="001337C5">
        <w:rPr>
          <w:rFonts w:ascii="Arial" w:hAnsi="Arial" w:cs="Arial"/>
        </w:rPr>
        <w:t>on</w:t>
      </w:r>
      <w:r w:rsidR="00194EB2" w:rsidRPr="007A2CDC">
        <w:rPr>
          <w:rFonts w:ascii="Arial" w:hAnsi="Arial" w:cs="Arial"/>
        </w:rPr>
        <w:t>awc</w:t>
      </w:r>
      <w:r w:rsidR="006A7352">
        <w:rPr>
          <w:rFonts w:ascii="Arial" w:hAnsi="Arial" w:cs="Arial"/>
        </w:rPr>
        <w:t>a</w:t>
      </w:r>
      <w:r w:rsidR="00194EB2" w:rsidRPr="007A2CDC">
        <w:rPr>
          <w:rFonts w:ascii="Arial" w:hAnsi="Arial" w:cs="Arial"/>
        </w:rPr>
        <w:t xml:space="preserve"> </w:t>
      </w:r>
      <w:r w:rsidR="001337C5">
        <w:rPr>
          <w:rFonts w:ascii="Arial" w:hAnsi="Arial" w:cs="Arial"/>
        </w:rPr>
        <w:t xml:space="preserve">zobowiązany </w:t>
      </w:r>
      <w:r w:rsidR="006A7352">
        <w:rPr>
          <w:rFonts w:ascii="Arial" w:hAnsi="Arial" w:cs="Arial"/>
        </w:rPr>
        <w:t xml:space="preserve">jest </w:t>
      </w:r>
      <w:r w:rsidR="001337C5">
        <w:rPr>
          <w:rFonts w:ascii="Arial" w:hAnsi="Arial" w:cs="Arial"/>
        </w:rPr>
        <w:t xml:space="preserve">do </w:t>
      </w:r>
      <w:r w:rsidR="00194EB2" w:rsidRPr="007A2CDC">
        <w:rPr>
          <w:rFonts w:ascii="Arial" w:hAnsi="Arial" w:cs="Arial"/>
        </w:rPr>
        <w:t xml:space="preserve">wniesienia zabezpieczenia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w </w:t>
      </w:r>
      <w:r w:rsidR="006A7352">
        <w:rPr>
          <w:rFonts w:ascii="Arial" w:hAnsi="Arial" w:cs="Arial"/>
        </w:rPr>
        <w:t>jednej lub kilku postaci</w:t>
      </w:r>
      <w:r w:rsidR="00194EB2">
        <w:rPr>
          <w:rFonts w:ascii="Arial" w:hAnsi="Arial" w:cs="Arial"/>
        </w:rPr>
        <w:t>:</w:t>
      </w:r>
    </w:p>
    <w:p w14:paraId="47891EE5" w14:textId="4AE558C7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poręczenia bankow</w:t>
      </w:r>
      <w:r w:rsidR="006A7352">
        <w:rPr>
          <w:rFonts w:ascii="Arial" w:hAnsi="Arial" w:cs="Arial"/>
        </w:rPr>
        <w:t>ego</w:t>
      </w:r>
      <w:r w:rsidRPr="007A2CDC">
        <w:rPr>
          <w:rFonts w:ascii="Arial" w:hAnsi="Arial" w:cs="Arial"/>
        </w:rPr>
        <w:t xml:space="preserve"> lub poręczenia spółdzielczej kasy oszczędnościowo-kredytowej</w:t>
      </w:r>
      <w:r w:rsidR="006A7352">
        <w:rPr>
          <w:rFonts w:ascii="Arial" w:hAnsi="Arial" w:cs="Arial"/>
        </w:rPr>
        <w:t xml:space="preserve"> (pod warunkiem, </w:t>
      </w:r>
      <w:r w:rsidRPr="007A2CDC">
        <w:rPr>
          <w:rFonts w:ascii="Arial" w:hAnsi="Arial" w:cs="Arial"/>
        </w:rPr>
        <w:t xml:space="preserve">że zobowiązanie kasy jest </w:t>
      </w:r>
      <w:r>
        <w:rPr>
          <w:rFonts w:ascii="Arial" w:hAnsi="Arial" w:cs="Arial"/>
        </w:rPr>
        <w:t>zobowiązaniem pieniężnym</w:t>
      </w:r>
      <w:r w:rsidR="006A7352">
        <w:rPr>
          <w:rFonts w:ascii="Arial" w:hAnsi="Arial" w:cs="Arial"/>
        </w:rPr>
        <w:t>),</w:t>
      </w:r>
    </w:p>
    <w:p w14:paraId="72730C62" w14:textId="0FA636DD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gwarancj</w:t>
      </w:r>
      <w:r w:rsidR="006A7352">
        <w:rPr>
          <w:rFonts w:ascii="Arial" w:hAnsi="Arial" w:cs="Arial"/>
        </w:rPr>
        <w:t>i</w:t>
      </w:r>
      <w:r w:rsidRPr="007A2CDC">
        <w:rPr>
          <w:rFonts w:ascii="Arial" w:hAnsi="Arial" w:cs="Arial"/>
        </w:rPr>
        <w:t xml:space="preserve"> b</w:t>
      </w:r>
      <w:r>
        <w:rPr>
          <w:rFonts w:ascii="Arial" w:hAnsi="Arial" w:cs="Arial"/>
        </w:rPr>
        <w:t>ankow</w:t>
      </w:r>
      <w:r w:rsidR="006A7352">
        <w:rPr>
          <w:rFonts w:ascii="Arial" w:hAnsi="Arial" w:cs="Arial"/>
        </w:rPr>
        <w:t>ej,</w:t>
      </w:r>
      <w:r w:rsidR="00F23301" w:rsidRPr="00F23301">
        <w:rPr>
          <w:rFonts w:ascii="Arial" w:hAnsi="Arial" w:cs="Arial"/>
        </w:rPr>
        <w:t xml:space="preserve"> </w:t>
      </w:r>
      <w:r w:rsidR="00F23301">
        <w:rPr>
          <w:rFonts w:ascii="Arial" w:hAnsi="Arial" w:cs="Arial"/>
        </w:rPr>
        <w:t>opatrzon</w:t>
      </w:r>
      <w:r w:rsidR="00F353D7">
        <w:rPr>
          <w:rFonts w:ascii="Arial" w:hAnsi="Arial" w:cs="Arial"/>
        </w:rPr>
        <w:t>ej</w:t>
      </w:r>
      <w:r w:rsidR="00F23301">
        <w:rPr>
          <w:rFonts w:ascii="Arial" w:hAnsi="Arial" w:cs="Arial"/>
        </w:rPr>
        <w:t xml:space="preserve"> klauzulą „nieodwołalnie i bezwarunkowo” oraz </w:t>
      </w:r>
      <w:r w:rsidR="005B2FDC">
        <w:rPr>
          <w:rFonts w:ascii="Arial" w:hAnsi="Arial" w:cs="Arial"/>
        </w:rPr>
        <w:t>„</w:t>
      </w:r>
      <w:r w:rsidR="00F23301">
        <w:rPr>
          <w:rFonts w:ascii="Arial" w:hAnsi="Arial" w:cs="Arial"/>
        </w:rPr>
        <w:t>na pierwsze żądanie”,</w:t>
      </w:r>
    </w:p>
    <w:p w14:paraId="42AEF999" w14:textId="0E56486F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gwarancj</w:t>
      </w:r>
      <w:r w:rsidR="006A7352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ubezpieczeni</w:t>
      </w:r>
      <w:r w:rsidR="006A7352">
        <w:rPr>
          <w:rFonts w:ascii="Arial" w:hAnsi="Arial" w:cs="Arial"/>
        </w:rPr>
        <w:t>owej,</w:t>
      </w:r>
      <w:r w:rsidR="0055136F">
        <w:rPr>
          <w:rFonts w:ascii="Arial" w:hAnsi="Arial" w:cs="Arial"/>
        </w:rPr>
        <w:t xml:space="preserve"> opatrzon</w:t>
      </w:r>
      <w:r w:rsidR="00F353D7">
        <w:rPr>
          <w:rFonts w:ascii="Arial" w:hAnsi="Arial" w:cs="Arial"/>
        </w:rPr>
        <w:t>ej</w:t>
      </w:r>
      <w:r w:rsidR="00F23301">
        <w:rPr>
          <w:rFonts w:ascii="Arial" w:hAnsi="Arial" w:cs="Arial"/>
        </w:rPr>
        <w:t xml:space="preserve"> klauzulą „nieodwołalnie i</w:t>
      </w:r>
      <w:r w:rsidR="00215F76">
        <w:rPr>
          <w:rFonts w:ascii="Arial" w:hAnsi="Arial" w:cs="Arial"/>
        </w:rPr>
        <w:t> </w:t>
      </w:r>
      <w:r w:rsidR="00F23301">
        <w:rPr>
          <w:rFonts w:ascii="Arial" w:hAnsi="Arial" w:cs="Arial"/>
        </w:rPr>
        <w:t xml:space="preserve">bezwarunkowo” oraz </w:t>
      </w:r>
      <w:r w:rsidR="00F353D7">
        <w:rPr>
          <w:rFonts w:ascii="Arial" w:hAnsi="Arial" w:cs="Arial"/>
        </w:rPr>
        <w:t>„</w:t>
      </w:r>
      <w:r w:rsidR="00F23301">
        <w:rPr>
          <w:rFonts w:ascii="Arial" w:hAnsi="Arial" w:cs="Arial"/>
        </w:rPr>
        <w:t>na pierwsze żądanie”,</w:t>
      </w:r>
      <w:r w:rsidR="0055136F">
        <w:rPr>
          <w:rFonts w:ascii="Arial" w:hAnsi="Arial" w:cs="Arial"/>
        </w:rPr>
        <w:t xml:space="preserve"> </w:t>
      </w:r>
    </w:p>
    <w:p w14:paraId="4DAA2EEF" w14:textId="3D516F5A" w:rsidR="00194EB2" w:rsidRPr="009D54A9" w:rsidRDefault="00194EB2" w:rsidP="009D54A9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 w:rsidRPr="009D54A9">
        <w:rPr>
          <w:rFonts w:ascii="Arial" w:hAnsi="Arial" w:cs="Arial"/>
        </w:rPr>
        <w:t>poręczenia udzielan</w:t>
      </w:r>
      <w:r w:rsidR="006A7352" w:rsidRPr="009D54A9">
        <w:rPr>
          <w:rFonts w:ascii="Arial" w:hAnsi="Arial" w:cs="Arial"/>
        </w:rPr>
        <w:t>ego</w:t>
      </w:r>
      <w:r w:rsidRPr="009D54A9">
        <w:rPr>
          <w:rFonts w:ascii="Arial" w:hAnsi="Arial" w:cs="Arial"/>
        </w:rPr>
        <w:t xml:space="preserve"> przez podmioty, o których mowa w </w:t>
      </w:r>
      <w:r w:rsidRPr="009D54A9">
        <w:rPr>
          <w:rFonts w:ascii="Arial" w:hAnsi="Arial" w:cs="Arial"/>
          <w:i/>
        </w:rPr>
        <w:t>art. 6b ust. 5 pkt 2</w:t>
      </w:r>
      <w:r w:rsidRPr="009D54A9">
        <w:rPr>
          <w:rFonts w:ascii="Arial" w:hAnsi="Arial" w:cs="Arial"/>
        </w:rPr>
        <w:t xml:space="preserve"> </w:t>
      </w:r>
      <w:r w:rsidRPr="009D54A9">
        <w:rPr>
          <w:rFonts w:ascii="Arial" w:hAnsi="Arial" w:cs="Arial"/>
          <w:i/>
        </w:rPr>
        <w:t>ustawy z dnia 9 listopada 2000 r. o utworzeniu Polskiej Agencji Rozwoju Przedsiębiorczości</w:t>
      </w:r>
      <w:r w:rsidR="00F353D7" w:rsidRPr="009D54A9">
        <w:rPr>
          <w:rFonts w:ascii="Arial" w:hAnsi="Arial" w:cs="Arial"/>
          <w:i/>
        </w:rPr>
        <w:t xml:space="preserve"> (</w:t>
      </w:r>
      <w:r w:rsidR="006360D2" w:rsidRPr="009D54A9">
        <w:rPr>
          <w:rFonts w:ascii="Arial" w:hAnsi="Arial" w:cs="Arial"/>
          <w:i/>
        </w:rPr>
        <w:t>D</w:t>
      </w:r>
      <w:r w:rsidR="00F353D7" w:rsidRPr="009D54A9">
        <w:rPr>
          <w:rFonts w:ascii="Arial" w:hAnsi="Arial" w:cs="Arial"/>
          <w:i/>
        </w:rPr>
        <w:t xml:space="preserve">z.U. </w:t>
      </w:r>
      <w:r w:rsidR="006360D2" w:rsidRPr="009D54A9">
        <w:rPr>
          <w:rFonts w:ascii="Arial" w:hAnsi="Arial" w:cs="Arial"/>
          <w:i/>
        </w:rPr>
        <w:t>z 2024 r. poz. 419</w:t>
      </w:r>
      <w:r w:rsidR="00F353D7" w:rsidRPr="009D54A9">
        <w:rPr>
          <w:rFonts w:ascii="Arial" w:hAnsi="Arial" w:cs="Arial"/>
          <w:i/>
        </w:rPr>
        <w:t>z późn. zm.)</w:t>
      </w:r>
      <w:r w:rsidR="006A7352" w:rsidRPr="009D54A9">
        <w:rPr>
          <w:rFonts w:ascii="Arial" w:hAnsi="Arial" w:cs="Arial"/>
          <w:i/>
        </w:rPr>
        <w:t>,</w:t>
      </w:r>
      <w:r w:rsidR="009D54A9" w:rsidRPr="009D54A9">
        <w:t xml:space="preserve"> </w:t>
      </w:r>
      <w:r w:rsidR="009D54A9" w:rsidRPr="009D54A9">
        <w:rPr>
          <w:rFonts w:ascii="Arial" w:hAnsi="Arial" w:cs="Arial"/>
        </w:rPr>
        <w:t xml:space="preserve">opatrzonego klauzulą „nieodwołalnie i bezwarunkowo” oraz </w:t>
      </w:r>
      <w:r w:rsidR="005B2FDC">
        <w:rPr>
          <w:rFonts w:ascii="Arial" w:hAnsi="Arial" w:cs="Arial"/>
        </w:rPr>
        <w:t>„</w:t>
      </w:r>
      <w:r w:rsidR="009D54A9" w:rsidRPr="009D54A9">
        <w:rPr>
          <w:rFonts w:ascii="Arial" w:hAnsi="Arial" w:cs="Arial"/>
        </w:rPr>
        <w:t>na pierwsze żądanie”,</w:t>
      </w:r>
    </w:p>
    <w:p w14:paraId="14D76430" w14:textId="7DF23CA8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weksla z poręczeniem wekslowym banku lub spółdzielczej k</w:t>
      </w:r>
      <w:r>
        <w:rPr>
          <w:rFonts w:ascii="Arial" w:hAnsi="Arial" w:cs="Arial"/>
        </w:rPr>
        <w:t>asy oszczędnościowo-kredytowej</w:t>
      </w:r>
      <w:r w:rsidR="006A7352">
        <w:rPr>
          <w:rFonts w:ascii="Arial" w:hAnsi="Arial" w:cs="Arial"/>
        </w:rPr>
        <w:t>,</w:t>
      </w:r>
    </w:p>
    <w:p w14:paraId="262B455A" w14:textId="2D1FE9CF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zastawu na papierach wartościowych emitowanych przez Skarb Państwa lub jedn</w:t>
      </w:r>
      <w:r>
        <w:rPr>
          <w:rFonts w:ascii="Arial" w:hAnsi="Arial" w:cs="Arial"/>
        </w:rPr>
        <w:t>ostkę samorządu terytorialnego</w:t>
      </w:r>
      <w:r w:rsidR="006A7352">
        <w:rPr>
          <w:rFonts w:ascii="Arial" w:hAnsi="Arial" w:cs="Arial"/>
        </w:rPr>
        <w:t>,</w:t>
      </w:r>
    </w:p>
    <w:p w14:paraId="65106536" w14:textId="1412D3E9" w:rsidR="00194EB2" w:rsidRPr="003B5419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  <w:i/>
        </w:rPr>
      </w:pPr>
      <w:r w:rsidRPr="007A2CDC">
        <w:rPr>
          <w:rFonts w:ascii="Arial" w:hAnsi="Arial" w:cs="Arial"/>
        </w:rPr>
        <w:t xml:space="preserve">zastawu rejestrowego na zasadach określonych w </w:t>
      </w:r>
      <w:r w:rsidRPr="003B5419">
        <w:rPr>
          <w:rFonts w:ascii="Arial" w:hAnsi="Arial" w:cs="Arial"/>
          <w:i/>
        </w:rPr>
        <w:t>ustawie z dnia 6 grudnia 1996 r. o zastawie rejestrowym i rejestrze zastawów (Dz.U.</w:t>
      </w:r>
      <w:r w:rsidR="003B5419">
        <w:rPr>
          <w:rFonts w:ascii="Arial" w:hAnsi="Arial" w:cs="Arial"/>
          <w:i/>
        </w:rPr>
        <w:t xml:space="preserve"> z </w:t>
      </w:r>
      <w:r w:rsidRPr="003B5419">
        <w:rPr>
          <w:rFonts w:ascii="Arial" w:hAnsi="Arial" w:cs="Arial"/>
          <w:i/>
        </w:rPr>
        <w:t>2018</w:t>
      </w:r>
      <w:r w:rsidR="003B5419">
        <w:rPr>
          <w:rFonts w:ascii="Arial" w:hAnsi="Arial" w:cs="Arial"/>
          <w:i/>
        </w:rPr>
        <w:t xml:space="preserve"> r</w:t>
      </w:r>
      <w:r w:rsidRPr="003B5419">
        <w:rPr>
          <w:rFonts w:ascii="Arial" w:hAnsi="Arial" w:cs="Arial"/>
          <w:i/>
        </w:rPr>
        <w:t>.</w:t>
      </w:r>
      <w:r w:rsidR="003B5419">
        <w:rPr>
          <w:rFonts w:ascii="Arial" w:hAnsi="Arial" w:cs="Arial"/>
          <w:i/>
        </w:rPr>
        <w:t xml:space="preserve"> </w:t>
      </w:r>
      <w:r w:rsidR="009265E8" w:rsidRPr="003B5419">
        <w:rPr>
          <w:rFonts w:ascii="Arial" w:hAnsi="Arial" w:cs="Arial"/>
          <w:i/>
        </w:rPr>
        <w:t>poz.</w:t>
      </w:r>
      <w:r w:rsidR="003B5419">
        <w:rPr>
          <w:rFonts w:ascii="Arial" w:hAnsi="Arial" w:cs="Arial"/>
          <w:i/>
        </w:rPr>
        <w:t xml:space="preserve"> </w:t>
      </w:r>
      <w:r w:rsidRPr="003B5419">
        <w:rPr>
          <w:rFonts w:ascii="Arial" w:hAnsi="Arial" w:cs="Arial"/>
          <w:i/>
        </w:rPr>
        <w:t>2017).</w:t>
      </w:r>
    </w:p>
    <w:p w14:paraId="4107A873" w14:textId="52D06C06" w:rsidR="00194EB2" w:rsidRDefault="00D51EC8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6A7352">
        <w:rPr>
          <w:rFonts w:ascii="Arial" w:hAnsi="Arial" w:cs="Arial"/>
          <w:iCs/>
        </w:rPr>
        <w:lastRenderedPageBreak/>
        <w:t>Wykonawca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Cs/>
        </w:rPr>
        <w:t>zobowiązany</w:t>
      </w:r>
      <w:r w:rsidRPr="007A2CDC"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>jest</w:t>
      </w:r>
      <w:r w:rsidRPr="007A2CDC"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 xml:space="preserve">złożyć </w:t>
      </w:r>
      <w:r w:rsidRPr="00FA5ED3">
        <w:rPr>
          <w:rFonts w:ascii="Arial" w:hAnsi="Arial" w:cs="Arial"/>
        </w:rPr>
        <w:t>w kancelarii</w:t>
      </w:r>
      <w:r w:rsidRPr="007A2CDC">
        <w:rPr>
          <w:rFonts w:ascii="Arial" w:hAnsi="Arial" w:cs="Arial"/>
        </w:rPr>
        <w:t xml:space="preserve"> </w:t>
      </w:r>
      <w:r w:rsidRPr="006A7352">
        <w:rPr>
          <w:rFonts w:ascii="Arial" w:hAnsi="Arial" w:cs="Arial"/>
          <w:iCs/>
        </w:rPr>
        <w:t>Z</w:t>
      </w:r>
      <w:r>
        <w:rPr>
          <w:rFonts w:ascii="Arial" w:hAnsi="Arial" w:cs="Arial"/>
          <w:iCs/>
        </w:rPr>
        <w:t>amawiającego</w:t>
      </w:r>
      <w:r w:rsidRPr="007A2C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194EB2" w:rsidRPr="007A2CDC">
        <w:rPr>
          <w:rFonts w:ascii="Arial" w:hAnsi="Arial" w:cs="Arial"/>
        </w:rPr>
        <w:t xml:space="preserve">ryginały </w:t>
      </w:r>
      <w:r w:rsidR="00194EB2">
        <w:rPr>
          <w:rFonts w:ascii="Arial" w:hAnsi="Arial" w:cs="Arial"/>
        </w:rPr>
        <w:t>dokumentów potwierdzających zabezpieczenie</w:t>
      </w:r>
      <w:r w:rsidR="00194EB2" w:rsidRPr="007A2CDC">
        <w:rPr>
          <w:rFonts w:ascii="Arial" w:hAnsi="Arial" w:cs="Arial"/>
        </w:rPr>
        <w:t xml:space="preserve">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aliczki.</w:t>
      </w:r>
    </w:p>
    <w:p w14:paraId="78496444" w14:textId="29093029" w:rsidR="00D567E2" w:rsidRPr="00566166" w:rsidRDefault="00D567E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D567E2">
        <w:rPr>
          <w:rFonts w:ascii="Arial" w:hAnsi="Arial" w:cs="Arial"/>
        </w:rPr>
        <w:t>Wykonawca</w:t>
      </w:r>
      <w:r>
        <w:rPr>
          <w:rFonts w:ascii="Arial" w:hAnsi="Arial" w:cs="Arial"/>
          <w:i/>
          <w:iCs/>
        </w:rPr>
        <w:t xml:space="preserve"> </w:t>
      </w:r>
      <w:r w:rsidRPr="007A2CDC">
        <w:rPr>
          <w:rFonts w:ascii="Arial" w:hAnsi="Arial" w:cs="Arial"/>
        </w:rPr>
        <w:t>zobowiąz</w:t>
      </w:r>
      <w:r>
        <w:rPr>
          <w:rFonts w:ascii="Arial" w:hAnsi="Arial" w:cs="Arial"/>
        </w:rPr>
        <w:t xml:space="preserve">any jest </w:t>
      </w:r>
      <w:r w:rsidRPr="007A2CDC">
        <w:rPr>
          <w:rFonts w:ascii="Arial" w:hAnsi="Arial" w:cs="Arial"/>
        </w:rPr>
        <w:t xml:space="preserve">w terminie nie później niż 7 dni 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od dnia otrzymania </w:t>
      </w:r>
      <w:r w:rsidR="00151655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 xml:space="preserve">aliczki na rachunek bankowy wskazany we wniosku, wystawić </w:t>
      </w:r>
      <w:r w:rsidRPr="00D567E2">
        <w:rPr>
          <w:rFonts w:ascii="Arial" w:hAnsi="Arial" w:cs="Arial"/>
          <w:iCs/>
        </w:rPr>
        <w:t>Zamawiającemu</w:t>
      </w:r>
      <w:r w:rsidRPr="007A2CDC">
        <w:rPr>
          <w:rFonts w:ascii="Arial" w:hAnsi="Arial" w:cs="Arial"/>
        </w:rPr>
        <w:t xml:space="preserve"> fakturę VAT (tzw. fakturę zaliczkową) w wysokości otrzymanej </w:t>
      </w:r>
      <w:r w:rsidR="00151655" w:rsidRPr="00566166">
        <w:rPr>
          <w:rFonts w:ascii="Arial" w:hAnsi="Arial" w:cs="Arial"/>
        </w:rPr>
        <w:t>Z</w:t>
      </w:r>
      <w:r w:rsidRPr="00566166">
        <w:rPr>
          <w:rFonts w:ascii="Arial" w:hAnsi="Arial" w:cs="Arial"/>
        </w:rPr>
        <w:t>aliczki</w:t>
      </w:r>
      <w:r w:rsidR="00527DEA">
        <w:rPr>
          <w:rFonts w:ascii="Arial" w:hAnsi="Arial" w:cs="Arial"/>
        </w:rPr>
        <w:t>.</w:t>
      </w:r>
    </w:p>
    <w:p w14:paraId="5DD629D4" w14:textId="323E6DA1" w:rsidR="00194EB2" w:rsidRPr="006A3A09" w:rsidRDefault="00D51EC8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eastAsia="Calibri" w:hAnsi="Arial" w:cs="Arial"/>
          <w:iCs/>
          <w:color w:val="000000"/>
        </w:rPr>
        <w:t xml:space="preserve">Zwrot </w:t>
      </w:r>
      <w:r w:rsidR="00447D17">
        <w:rPr>
          <w:rFonts w:ascii="Arial" w:eastAsia="Calibri" w:hAnsi="Arial" w:cs="Arial"/>
          <w:color w:val="000000"/>
        </w:rPr>
        <w:t>zab</w:t>
      </w:r>
      <w:r w:rsidR="00194EB2" w:rsidRPr="007A2CDC">
        <w:rPr>
          <w:rFonts w:ascii="Arial" w:eastAsia="Calibri" w:hAnsi="Arial" w:cs="Arial"/>
          <w:color w:val="000000"/>
        </w:rPr>
        <w:t>ezpieczeni</w:t>
      </w:r>
      <w:r w:rsidR="00447D17">
        <w:rPr>
          <w:rFonts w:ascii="Arial" w:eastAsia="Calibri" w:hAnsi="Arial" w:cs="Arial"/>
          <w:color w:val="000000"/>
        </w:rPr>
        <w:t>a</w:t>
      </w:r>
      <w:r w:rsidR="00194EB2" w:rsidRPr="007A2CDC">
        <w:rPr>
          <w:rFonts w:ascii="Arial" w:eastAsia="Calibri" w:hAnsi="Arial" w:cs="Arial"/>
          <w:color w:val="000000"/>
        </w:rPr>
        <w:t xml:space="preserve"> </w:t>
      </w:r>
      <w:r w:rsidR="00151655">
        <w:rPr>
          <w:rFonts w:ascii="Arial" w:eastAsia="Calibri" w:hAnsi="Arial" w:cs="Arial"/>
          <w:color w:val="000000"/>
        </w:rPr>
        <w:t>Z</w:t>
      </w:r>
      <w:r w:rsidR="00194EB2" w:rsidRPr="007A2CDC">
        <w:rPr>
          <w:rFonts w:ascii="Arial" w:eastAsia="Calibri" w:hAnsi="Arial" w:cs="Arial"/>
          <w:color w:val="000000"/>
        </w:rPr>
        <w:t xml:space="preserve">aliczki </w:t>
      </w:r>
      <w:r>
        <w:rPr>
          <w:rFonts w:ascii="Arial" w:eastAsia="Calibri" w:hAnsi="Arial" w:cs="Arial"/>
          <w:color w:val="000000"/>
        </w:rPr>
        <w:t xml:space="preserve">nastąpi w </w:t>
      </w:r>
      <w:r w:rsidR="00194EB2" w:rsidRPr="007A2CDC">
        <w:rPr>
          <w:rFonts w:ascii="Arial" w:eastAsia="Calibri" w:hAnsi="Arial" w:cs="Arial"/>
          <w:color w:val="000000"/>
        </w:rPr>
        <w:t xml:space="preserve">terminie 30 dni od dnia </w:t>
      </w:r>
      <w:r w:rsidR="00531005">
        <w:rPr>
          <w:rFonts w:ascii="Arial" w:eastAsia="Calibri" w:hAnsi="Arial" w:cs="Arial"/>
          <w:color w:val="000000"/>
        </w:rPr>
        <w:t xml:space="preserve">prawidłowego </w:t>
      </w:r>
      <w:r w:rsidR="00194EB2" w:rsidRPr="007A2CDC">
        <w:rPr>
          <w:rFonts w:ascii="Arial" w:eastAsia="Calibri" w:hAnsi="Arial" w:cs="Arial"/>
          <w:color w:val="000000"/>
        </w:rPr>
        <w:t xml:space="preserve">rozliczenia </w:t>
      </w:r>
      <w:r w:rsidR="00151655">
        <w:rPr>
          <w:rFonts w:ascii="Arial" w:eastAsia="Calibri" w:hAnsi="Arial" w:cs="Arial"/>
          <w:color w:val="000000"/>
        </w:rPr>
        <w:t>Z</w:t>
      </w:r>
      <w:r w:rsidR="00194EB2" w:rsidRPr="007A2CDC">
        <w:rPr>
          <w:rFonts w:ascii="Arial" w:eastAsia="Calibri" w:hAnsi="Arial" w:cs="Arial"/>
          <w:color w:val="000000"/>
        </w:rPr>
        <w:t xml:space="preserve">aliczki </w:t>
      </w:r>
      <w:r>
        <w:rPr>
          <w:rFonts w:ascii="Arial" w:eastAsia="Calibri" w:hAnsi="Arial" w:cs="Arial"/>
          <w:color w:val="000000"/>
        </w:rPr>
        <w:t>przez Wykonawcę</w:t>
      </w:r>
      <w:r w:rsidR="00194EB2" w:rsidRPr="006A3A09">
        <w:rPr>
          <w:rFonts w:ascii="Arial" w:eastAsia="Calibri" w:hAnsi="Arial" w:cs="Arial"/>
          <w:color w:val="000000"/>
        </w:rPr>
        <w:t>.</w:t>
      </w:r>
    </w:p>
    <w:p w14:paraId="723212B9" w14:textId="0EC9A941" w:rsidR="00D02724" w:rsidRPr="00FA5ED3" w:rsidRDefault="00E63E13" w:rsidP="0082051F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Zamawiający może udzielić </w:t>
      </w:r>
      <w:r w:rsidR="00810F5C" w:rsidRPr="00FA5ED3">
        <w:rPr>
          <w:rFonts w:ascii="Arial" w:hAnsi="Arial" w:cs="Arial"/>
        </w:rPr>
        <w:t xml:space="preserve">kolejnej </w:t>
      </w:r>
      <w:r w:rsidR="00151655" w:rsidRPr="00FA5ED3">
        <w:rPr>
          <w:rFonts w:ascii="Arial" w:hAnsi="Arial" w:cs="Arial"/>
        </w:rPr>
        <w:t>Z</w:t>
      </w:r>
      <w:r w:rsidR="00810F5C" w:rsidRPr="00FA5ED3">
        <w:rPr>
          <w:rFonts w:ascii="Arial" w:hAnsi="Arial" w:cs="Arial"/>
        </w:rPr>
        <w:t xml:space="preserve">aliczki na realizację </w:t>
      </w:r>
      <w:r w:rsidRPr="00FA5ED3">
        <w:rPr>
          <w:rFonts w:ascii="Arial" w:hAnsi="Arial" w:cs="Arial"/>
        </w:rPr>
        <w:t>Prac przez Wykonawcę</w:t>
      </w:r>
      <w:r w:rsidR="00810F5C" w:rsidRPr="00FA5ED3">
        <w:rPr>
          <w:rFonts w:ascii="Arial" w:hAnsi="Arial" w:cs="Arial"/>
        </w:rPr>
        <w:t xml:space="preserve"> </w:t>
      </w:r>
      <w:r w:rsidR="0082051F" w:rsidRPr="00FA5ED3">
        <w:rPr>
          <w:rFonts w:ascii="Arial" w:hAnsi="Arial" w:cs="Arial"/>
        </w:rPr>
        <w:t xml:space="preserve">pod warunkiem, że </w:t>
      </w:r>
    </w:p>
    <w:p w14:paraId="48903EC1" w14:textId="342B703F" w:rsidR="00D02724" w:rsidRDefault="0082051F" w:rsidP="00133166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133166">
        <w:rPr>
          <w:rFonts w:ascii="Arial" w:hAnsi="Arial" w:cs="Arial"/>
        </w:rPr>
        <w:t>Wykonawca rozliczy środki w zakresie wartości poprzednio udzielonych zaliczek lub wykaże, że zaangażował całość środków w zakresie wartości poprzednio udzielanych zaliczek</w:t>
      </w:r>
      <w:r w:rsidR="00810F5C" w:rsidRPr="00133166">
        <w:rPr>
          <w:rFonts w:ascii="Arial" w:hAnsi="Arial" w:cs="Arial"/>
        </w:rPr>
        <w:t xml:space="preserve"> </w:t>
      </w:r>
    </w:p>
    <w:p w14:paraId="4D05FAE0" w14:textId="66BABE27" w:rsidR="00810F5C" w:rsidRPr="00133166" w:rsidRDefault="00810F5C" w:rsidP="00133166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133166">
        <w:rPr>
          <w:rFonts w:ascii="Arial" w:hAnsi="Arial" w:cs="Arial"/>
        </w:rPr>
        <w:t>przedstawi dowod</w:t>
      </w:r>
      <w:r w:rsidR="00D02724">
        <w:rPr>
          <w:rFonts w:ascii="Arial" w:hAnsi="Arial" w:cs="Arial"/>
        </w:rPr>
        <w:t>y</w:t>
      </w:r>
      <w:r w:rsidRPr="00133166">
        <w:rPr>
          <w:rFonts w:ascii="Arial" w:hAnsi="Arial" w:cs="Arial"/>
        </w:rPr>
        <w:t xml:space="preserve"> zapłaty wymagalnego wynagrodzenia Podwykonawcom i dalszym Podwykonawcom.</w:t>
      </w:r>
    </w:p>
    <w:p w14:paraId="0A7E5877" w14:textId="35CF538A" w:rsidR="00810F5C" w:rsidRDefault="00810F5C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887779">
        <w:rPr>
          <w:rFonts w:ascii="Arial" w:hAnsi="Arial" w:cs="Arial"/>
        </w:rPr>
        <w:t xml:space="preserve">W przypadku nieprzedstawienia przez </w:t>
      </w:r>
      <w:r w:rsidRPr="001344F6">
        <w:rPr>
          <w:rFonts w:ascii="Arial" w:hAnsi="Arial" w:cs="Arial"/>
          <w:iCs/>
        </w:rPr>
        <w:t>Wykonawcę</w:t>
      </w:r>
      <w:r w:rsidRPr="00887779">
        <w:rPr>
          <w:rFonts w:ascii="Arial" w:hAnsi="Arial" w:cs="Arial"/>
        </w:rPr>
        <w:t xml:space="preserve"> wszystkich dowodów zapłaty wynagrodzenia</w:t>
      </w:r>
      <w:r w:rsidRPr="007A2CDC">
        <w:rPr>
          <w:rFonts w:ascii="Arial" w:hAnsi="Arial" w:cs="Arial"/>
        </w:rPr>
        <w:t xml:space="preserve"> Podwykonawcom i dalszym Podwykonawcom, o których mowa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w ust. </w:t>
      </w:r>
      <w:r w:rsidR="00E54B80">
        <w:rPr>
          <w:rFonts w:ascii="Arial" w:hAnsi="Arial" w:cs="Arial"/>
        </w:rPr>
        <w:t xml:space="preserve">9 pkt </w:t>
      </w:r>
      <w:r w:rsidR="00A136D1">
        <w:rPr>
          <w:rFonts w:ascii="Arial" w:hAnsi="Arial" w:cs="Arial"/>
        </w:rPr>
        <w:t>9.2</w:t>
      </w:r>
      <w:r w:rsidR="00D51E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powyżej</w:t>
      </w:r>
      <w:r w:rsidRPr="007A2CDC">
        <w:rPr>
          <w:rFonts w:ascii="Arial" w:hAnsi="Arial" w:cs="Arial"/>
        </w:rPr>
        <w:t xml:space="preserve">, </w:t>
      </w:r>
      <w:r w:rsidRPr="00810F5C">
        <w:rPr>
          <w:rFonts w:ascii="Arial" w:hAnsi="Arial" w:cs="Arial"/>
          <w:iCs/>
        </w:rPr>
        <w:t>Zamawiający</w:t>
      </w:r>
      <w:r w:rsidR="00D567E2">
        <w:rPr>
          <w:rFonts w:ascii="Arial" w:hAnsi="Arial" w:cs="Arial"/>
          <w:iCs/>
        </w:rPr>
        <w:t xml:space="preserve"> </w:t>
      </w:r>
      <w:r w:rsidRPr="007A2CDC">
        <w:rPr>
          <w:rFonts w:ascii="Arial" w:hAnsi="Arial" w:cs="Arial"/>
        </w:rPr>
        <w:t>wstrzym</w:t>
      </w:r>
      <w:r>
        <w:rPr>
          <w:rFonts w:ascii="Arial" w:hAnsi="Arial" w:cs="Arial"/>
        </w:rPr>
        <w:t>a</w:t>
      </w:r>
      <w:r w:rsidRPr="007A2CDC">
        <w:rPr>
          <w:rFonts w:ascii="Arial" w:hAnsi="Arial" w:cs="Arial"/>
        </w:rPr>
        <w:t xml:space="preserve"> </w:t>
      </w:r>
      <w:r w:rsidRPr="00162C6A">
        <w:rPr>
          <w:rFonts w:ascii="Arial" w:hAnsi="Arial" w:cs="Arial"/>
        </w:rPr>
        <w:t xml:space="preserve">wypłatę </w:t>
      </w:r>
      <w:r w:rsidR="00151655">
        <w:rPr>
          <w:rFonts w:ascii="Arial" w:hAnsi="Arial" w:cs="Arial"/>
        </w:rPr>
        <w:t>kolejnej Z</w:t>
      </w:r>
      <w:r w:rsidRPr="00162C6A">
        <w:rPr>
          <w:rFonts w:ascii="Arial" w:hAnsi="Arial" w:cs="Arial"/>
        </w:rPr>
        <w:t>aliczki</w:t>
      </w:r>
      <w:r>
        <w:rPr>
          <w:rFonts w:ascii="Arial" w:hAnsi="Arial" w:cs="Arial"/>
        </w:rPr>
        <w:t>.</w:t>
      </w:r>
    </w:p>
    <w:p w14:paraId="73A76CAC" w14:textId="1E9345A2" w:rsidR="00D51EC8" w:rsidRPr="00E91D63" w:rsidRDefault="00D51EC8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E4CD3">
        <w:rPr>
          <w:rFonts w:ascii="Arial" w:hAnsi="Arial" w:cs="Arial"/>
        </w:rPr>
        <w:t xml:space="preserve">Zamawiający jest uprawniony do wstrzymania wypłaty </w:t>
      </w:r>
      <w:r w:rsidR="00151655">
        <w:rPr>
          <w:rFonts w:ascii="Arial" w:hAnsi="Arial" w:cs="Arial"/>
        </w:rPr>
        <w:t>Z</w:t>
      </w:r>
      <w:r w:rsidRPr="007E4CD3">
        <w:rPr>
          <w:rFonts w:ascii="Arial" w:hAnsi="Arial" w:cs="Arial"/>
        </w:rPr>
        <w:t>aliczki w przypadku</w:t>
      </w:r>
      <w:r w:rsidR="00151655">
        <w:rPr>
          <w:rFonts w:ascii="Arial" w:hAnsi="Arial" w:cs="Arial"/>
        </w:rPr>
        <w:t>,</w:t>
      </w:r>
      <w:r w:rsidRPr="007E4CD3">
        <w:rPr>
          <w:rFonts w:ascii="Arial" w:hAnsi="Arial" w:cs="Arial"/>
        </w:rPr>
        <w:t xml:space="preserve"> gdy </w:t>
      </w:r>
      <w:r w:rsidRPr="00E91D63">
        <w:rPr>
          <w:rFonts w:ascii="Arial" w:hAnsi="Arial" w:cs="Arial"/>
        </w:rPr>
        <w:t xml:space="preserve">Wykonawca opóźnia się z wykonaniem robót budowlanych z </w:t>
      </w:r>
      <w:r w:rsidR="00F23301">
        <w:rPr>
          <w:rFonts w:ascii="Arial" w:hAnsi="Arial" w:cs="Arial"/>
        </w:rPr>
        <w:t>przyczyn leżących po stronie Wykonawcy</w:t>
      </w:r>
      <w:r>
        <w:rPr>
          <w:rFonts w:ascii="Arial" w:hAnsi="Arial" w:cs="Arial"/>
        </w:rPr>
        <w:t xml:space="preserve">.  </w:t>
      </w:r>
    </w:p>
    <w:p w14:paraId="7900F259" w14:textId="3FE22B4F" w:rsidR="00D51EC8" w:rsidRPr="00E62827" w:rsidRDefault="00D51EC8" w:rsidP="008C4BB8">
      <w:pPr>
        <w:pStyle w:val="Akapitzlist"/>
        <w:keepNext/>
        <w:keepLines/>
        <w:numPr>
          <w:ilvl w:val="0"/>
          <w:numId w:val="13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</w:rPr>
      </w:pPr>
      <w:r w:rsidRPr="00E62827">
        <w:rPr>
          <w:rFonts w:ascii="Arial" w:hAnsi="Arial" w:cs="Arial"/>
        </w:rPr>
        <w:t xml:space="preserve">Wykonawca zobowiązany jest do </w:t>
      </w:r>
      <w:r>
        <w:rPr>
          <w:rFonts w:ascii="Arial" w:hAnsi="Arial" w:cs="Arial"/>
        </w:rPr>
        <w:t>z</w:t>
      </w:r>
      <w:r w:rsidRPr="00E91D63">
        <w:rPr>
          <w:rFonts w:ascii="Arial" w:hAnsi="Arial" w:cs="Arial"/>
        </w:rPr>
        <w:t xml:space="preserve">wrotu odsetek uzyskanych z lokat bankowych, tworzonych z czasowo niewykorzystanych środków </w:t>
      </w:r>
      <w:r w:rsidR="00151655">
        <w:rPr>
          <w:rFonts w:ascii="Arial" w:hAnsi="Arial" w:cs="Arial"/>
        </w:rPr>
        <w:t>Z</w:t>
      </w:r>
      <w:r w:rsidRPr="00E91D63">
        <w:rPr>
          <w:rFonts w:ascii="Arial" w:hAnsi="Arial" w:cs="Arial"/>
        </w:rPr>
        <w:t>aliczek.</w:t>
      </w:r>
    </w:p>
    <w:p w14:paraId="27A0BB0B" w14:textId="77777777" w:rsidR="00527DEA" w:rsidRDefault="00194EB2" w:rsidP="00527DEA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Rozliczenie udzielonych </w:t>
      </w:r>
      <w:r w:rsidR="00151655">
        <w:rPr>
          <w:rFonts w:ascii="Arial" w:hAnsi="Arial" w:cs="Arial"/>
        </w:rPr>
        <w:t>Z</w:t>
      </w:r>
      <w:r w:rsidR="0076372C">
        <w:rPr>
          <w:rFonts w:ascii="Arial" w:hAnsi="Arial" w:cs="Arial"/>
        </w:rPr>
        <w:t xml:space="preserve">aliczek </w:t>
      </w:r>
      <w:r w:rsidR="001D7076">
        <w:rPr>
          <w:rFonts w:ascii="Arial" w:hAnsi="Arial" w:cs="Arial"/>
        </w:rPr>
        <w:t>zostanie dokonane zgodnie z zasadami określonymi poniżej</w:t>
      </w:r>
      <w:r w:rsidRPr="007A2CDC">
        <w:rPr>
          <w:rFonts w:ascii="Arial" w:hAnsi="Arial" w:cs="Arial"/>
        </w:rPr>
        <w:t>:</w:t>
      </w:r>
    </w:p>
    <w:p w14:paraId="38A8AED7" w14:textId="5A91D4E2" w:rsidR="0073118D" w:rsidRPr="00527DEA" w:rsidRDefault="00DB5C8D" w:rsidP="00215F76">
      <w:pPr>
        <w:pStyle w:val="Akapitzlist"/>
        <w:numPr>
          <w:ilvl w:val="1"/>
          <w:numId w:val="13"/>
        </w:numPr>
        <w:spacing w:after="60"/>
        <w:ind w:left="993" w:hanging="709"/>
        <w:jc w:val="both"/>
        <w:rPr>
          <w:rFonts w:ascii="Arial" w:hAnsi="Arial" w:cs="Arial"/>
        </w:rPr>
      </w:pPr>
      <w:r w:rsidRPr="00215F76">
        <w:rPr>
          <w:rFonts w:ascii="Arial" w:hAnsi="Arial" w:cs="Arial"/>
          <w:iCs/>
        </w:rPr>
        <w:lastRenderedPageBreak/>
        <w:t>r</w:t>
      </w:r>
      <w:r w:rsidR="00194EB2" w:rsidRPr="00215F76">
        <w:rPr>
          <w:rFonts w:ascii="Arial" w:hAnsi="Arial" w:cs="Arial"/>
          <w:iCs/>
        </w:rPr>
        <w:t xml:space="preserve">ozliczenie </w:t>
      </w:r>
      <w:r w:rsidR="00151655" w:rsidRPr="00215F76">
        <w:rPr>
          <w:rFonts w:ascii="Arial" w:hAnsi="Arial" w:cs="Arial"/>
          <w:iCs/>
        </w:rPr>
        <w:t>Z</w:t>
      </w:r>
      <w:r w:rsidR="00194EB2" w:rsidRPr="00215F76">
        <w:rPr>
          <w:rFonts w:ascii="Arial" w:hAnsi="Arial" w:cs="Arial"/>
          <w:iCs/>
        </w:rPr>
        <w:t xml:space="preserve">aliczek następuje poprzez wystawienie faktur </w:t>
      </w:r>
      <w:r w:rsidR="00BD5113" w:rsidRPr="00215F76">
        <w:rPr>
          <w:rFonts w:ascii="Arial" w:hAnsi="Arial" w:cs="Arial"/>
          <w:iCs/>
        </w:rPr>
        <w:t xml:space="preserve">rozliczeniowych </w:t>
      </w:r>
      <w:r w:rsidR="00194EB2" w:rsidRPr="00215F76">
        <w:rPr>
          <w:rFonts w:ascii="Arial" w:hAnsi="Arial" w:cs="Arial"/>
          <w:iCs/>
        </w:rPr>
        <w:t xml:space="preserve">do faktury zaliczkowej </w:t>
      </w:r>
      <w:r w:rsidR="0073118D" w:rsidRPr="00215F76">
        <w:rPr>
          <w:rFonts w:ascii="Arial" w:hAnsi="Arial" w:cs="Arial"/>
          <w:iCs/>
        </w:rPr>
        <w:t xml:space="preserve">(z zastrzeżeniem </w:t>
      </w:r>
      <w:r w:rsidR="00DB1622" w:rsidRPr="00215F76">
        <w:rPr>
          <w:rFonts w:ascii="Arial" w:hAnsi="Arial" w:cs="Arial"/>
          <w:iCs/>
        </w:rPr>
        <w:t>zasad dotyczących wystawiania i </w:t>
      </w:r>
      <w:r w:rsidR="0073118D" w:rsidRPr="00215F76">
        <w:rPr>
          <w:rFonts w:ascii="Arial" w:hAnsi="Arial" w:cs="Arial"/>
          <w:iCs/>
        </w:rPr>
        <w:t xml:space="preserve">zatwierdzania faktur Wykonawcy za zrealizowane roboty budowlane </w:t>
      </w:r>
      <w:r w:rsidR="00151655" w:rsidRPr="00215F76">
        <w:rPr>
          <w:rFonts w:ascii="Arial" w:hAnsi="Arial" w:cs="Arial"/>
          <w:iCs/>
        </w:rPr>
        <w:t>określone</w:t>
      </w:r>
      <w:r w:rsidR="0073118D" w:rsidRPr="00215F76">
        <w:rPr>
          <w:rFonts w:ascii="Arial" w:hAnsi="Arial" w:cs="Arial"/>
          <w:iCs/>
        </w:rPr>
        <w:t xml:space="preserve"> w </w:t>
      </w:r>
      <w:r w:rsidR="00194EB2" w:rsidRPr="00215F76">
        <w:rPr>
          <w:rFonts w:ascii="Arial" w:hAnsi="Arial" w:cs="Arial"/>
          <w:iCs/>
        </w:rPr>
        <w:t>§</w:t>
      </w:r>
      <w:r w:rsidR="0073118D" w:rsidRPr="00527DEA">
        <w:rPr>
          <w:rFonts w:ascii="Arial" w:hAnsi="Arial" w:cs="Arial"/>
        </w:rPr>
        <w:t xml:space="preserve"> 7 Umowy)</w:t>
      </w:r>
      <w:r w:rsidRPr="00527DEA">
        <w:rPr>
          <w:rFonts w:ascii="Arial" w:hAnsi="Arial" w:cs="Arial"/>
        </w:rPr>
        <w:t>;</w:t>
      </w:r>
      <w:r w:rsidR="00194EB2" w:rsidRPr="00527DEA">
        <w:rPr>
          <w:rFonts w:ascii="Arial" w:hAnsi="Arial" w:cs="Arial"/>
        </w:rPr>
        <w:t xml:space="preserve"> </w:t>
      </w:r>
    </w:p>
    <w:p w14:paraId="7C86E01A" w14:textId="504F68F3" w:rsidR="00194EB2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</w:t>
      </w:r>
      <w:r w:rsidR="005143F4" w:rsidRPr="0073118D">
        <w:rPr>
          <w:rFonts w:ascii="Arial" w:hAnsi="Arial" w:cs="Arial"/>
          <w:iCs/>
        </w:rPr>
        <w:t>ykonawca</w:t>
      </w:r>
      <w:r w:rsidR="005143F4">
        <w:rPr>
          <w:rFonts w:ascii="Arial" w:hAnsi="Arial" w:cs="Arial"/>
          <w:i/>
        </w:rPr>
        <w:t xml:space="preserve"> </w:t>
      </w:r>
      <w:r w:rsidR="00194EB2" w:rsidRPr="007A2CDC">
        <w:rPr>
          <w:rFonts w:ascii="Arial" w:hAnsi="Arial" w:cs="Arial"/>
        </w:rPr>
        <w:t xml:space="preserve">jest zobowiązany, niezależnie od terminu, na który jest udzielona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aliczka, do częściowego rozliczania udzielonej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 nie rzadziej niż w </w:t>
      </w:r>
      <w:r w:rsidR="0073118D">
        <w:rPr>
          <w:rFonts w:ascii="Arial" w:hAnsi="Arial" w:cs="Arial"/>
        </w:rPr>
        <w:t xml:space="preserve">terminach </w:t>
      </w:r>
      <w:r w:rsidR="00194EB2" w:rsidRPr="007A2CDC">
        <w:rPr>
          <w:rFonts w:ascii="Arial" w:hAnsi="Arial" w:cs="Arial"/>
        </w:rPr>
        <w:t xml:space="preserve">wynikających z harmonogramu rozliczenia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aliczki. Całkowite rozliczenie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 musi nastąpić do wysokości i w terminach określonych w</w:t>
      </w:r>
      <w:r w:rsidR="00215F76">
        <w:rPr>
          <w:rFonts w:ascii="Arial" w:hAnsi="Arial" w:cs="Arial"/>
        </w:rPr>
        <w:t> </w:t>
      </w:r>
      <w:r w:rsidR="00194EB2" w:rsidRPr="007A2CDC">
        <w:rPr>
          <w:rFonts w:ascii="Arial" w:hAnsi="Arial" w:cs="Arial"/>
        </w:rPr>
        <w:t xml:space="preserve">harmonogramie rozliczenia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</w:t>
      </w:r>
      <w:r w:rsidR="00194EB2">
        <w:rPr>
          <w:rFonts w:ascii="Arial" w:hAnsi="Arial" w:cs="Arial"/>
        </w:rPr>
        <w:t>;</w:t>
      </w:r>
    </w:p>
    <w:p w14:paraId="5D5050BC" w14:textId="5A035B98" w:rsidR="00194EB2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 termin </w:t>
      </w:r>
      <w:r w:rsidR="00EF5E7A">
        <w:rPr>
          <w:rFonts w:ascii="Arial" w:hAnsi="Arial" w:cs="Arial"/>
        </w:rPr>
        <w:t xml:space="preserve">końcowego </w:t>
      </w:r>
      <w:r w:rsidR="00194EB2" w:rsidRPr="007A2CDC">
        <w:rPr>
          <w:rFonts w:ascii="Arial" w:hAnsi="Arial" w:cs="Arial"/>
        </w:rPr>
        <w:t xml:space="preserve">rozliczenia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</w:t>
      </w:r>
      <w:r w:rsidR="0073118D">
        <w:rPr>
          <w:rFonts w:ascii="Arial" w:hAnsi="Arial" w:cs="Arial"/>
        </w:rPr>
        <w:t xml:space="preserve">uznaje </w:t>
      </w:r>
      <w:r w:rsidR="00194EB2" w:rsidRPr="007A2CDC">
        <w:rPr>
          <w:rFonts w:ascii="Arial" w:hAnsi="Arial" w:cs="Arial"/>
        </w:rPr>
        <w:t xml:space="preserve">się dzień złożenia przez </w:t>
      </w:r>
      <w:r w:rsidR="005143F4" w:rsidRPr="0073118D">
        <w:rPr>
          <w:rFonts w:ascii="Arial" w:hAnsi="Arial" w:cs="Arial"/>
        </w:rPr>
        <w:t>Wykonawcę</w:t>
      </w:r>
      <w:r w:rsidR="00194EB2" w:rsidRPr="0073118D">
        <w:rPr>
          <w:rFonts w:ascii="Arial" w:hAnsi="Arial" w:cs="Arial"/>
        </w:rPr>
        <w:t xml:space="preserve"> </w:t>
      </w:r>
      <w:r w:rsidR="00194EB2" w:rsidRPr="007A2CDC">
        <w:rPr>
          <w:rFonts w:ascii="Arial" w:hAnsi="Arial" w:cs="Arial"/>
        </w:rPr>
        <w:t xml:space="preserve">w kancelarii </w:t>
      </w:r>
      <w:r w:rsidR="0073118D">
        <w:rPr>
          <w:rFonts w:ascii="Arial" w:hAnsi="Arial" w:cs="Arial"/>
        </w:rPr>
        <w:t xml:space="preserve">Zamawiającego prawidłowo </w:t>
      </w:r>
      <w:r w:rsidR="00194EB2" w:rsidRPr="007A2CDC">
        <w:rPr>
          <w:rFonts w:ascii="Arial" w:hAnsi="Arial" w:cs="Arial"/>
        </w:rPr>
        <w:t>sporządzonej faktury</w:t>
      </w:r>
      <w:r w:rsidR="0073118D">
        <w:rPr>
          <w:rFonts w:ascii="Arial" w:hAnsi="Arial" w:cs="Arial"/>
        </w:rPr>
        <w:t xml:space="preserve">, do której Wykonawca załącza </w:t>
      </w:r>
      <w:r w:rsidR="00194EB2">
        <w:rPr>
          <w:rFonts w:ascii="Arial" w:hAnsi="Arial" w:cs="Arial"/>
        </w:rPr>
        <w:t>protokół odbioru robót,</w:t>
      </w:r>
      <w:r w:rsidR="00194EB2" w:rsidRPr="007A2CDC">
        <w:rPr>
          <w:rFonts w:ascii="Arial" w:hAnsi="Arial" w:cs="Arial"/>
        </w:rPr>
        <w:t xml:space="preserve"> </w:t>
      </w:r>
      <w:r w:rsidR="00BC204D">
        <w:rPr>
          <w:rFonts w:ascii="Arial" w:hAnsi="Arial" w:cs="Arial"/>
        </w:rPr>
        <w:t xml:space="preserve">podpisany przez </w:t>
      </w:r>
      <w:r w:rsidR="00194EB2" w:rsidRPr="007A2CDC">
        <w:rPr>
          <w:rFonts w:ascii="Arial" w:hAnsi="Arial" w:cs="Arial"/>
        </w:rPr>
        <w:t>inspektor</w:t>
      </w:r>
      <w:r w:rsidR="00BC204D">
        <w:rPr>
          <w:rFonts w:ascii="Arial" w:hAnsi="Arial" w:cs="Arial"/>
        </w:rPr>
        <w:t>a</w:t>
      </w:r>
      <w:r w:rsidR="00194EB2" w:rsidRPr="007A2CDC">
        <w:rPr>
          <w:rFonts w:ascii="Arial" w:hAnsi="Arial" w:cs="Arial"/>
        </w:rPr>
        <w:t xml:space="preserve"> nadzoru</w:t>
      </w:r>
      <w:r w:rsidR="00BC204D">
        <w:rPr>
          <w:rFonts w:ascii="Arial" w:hAnsi="Arial" w:cs="Arial"/>
        </w:rPr>
        <w:t xml:space="preserve"> Zamawiającego</w:t>
      </w:r>
      <w:r w:rsidR="00FB1BF7">
        <w:rPr>
          <w:rFonts w:ascii="Arial" w:hAnsi="Arial" w:cs="Arial"/>
        </w:rPr>
        <w:t xml:space="preserve"> i Wykonawcy</w:t>
      </w:r>
      <w:r w:rsidR="00BC204D">
        <w:rPr>
          <w:rFonts w:ascii="Arial" w:hAnsi="Arial" w:cs="Arial"/>
        </w:rPr>
        <w:t xml:space="preserve">, który </w:t>
      </w:r>
      <w:r w:rsidR="00194EB2" w:rsidRPr="007A2CDC">
        <w:rPr>
          <w:rFonts w:ascii="Arial" w:hAnsi="Arial" w:cs="Arial"/>
        </w:rPr>
        <w:t xml:space="preserve">potwierdza </w:t>
      </w:r>
      <w:r w:rsidR="00BC204D">
        <w:rPr>
          <w:rFonts w:ascii="Arial" w:hAnsi="Arial" w:cs="Arial"/>
        </w:rPr>
        <w:t xml:space="preserve">ich </w:t>
      </w:r>
      <w:r w:rsidR="00194EB2" w:rsidRPr="007A2CDC">
        <w:rPr>
          <w:rFonts w:ascii="Arial" w:hAnsi="Arial" w:cs="Arial"/>
        </w:rPr>
        <w:t>prawidłowe wykonanie</w:t>
      </w:r>
      <w:r w:rsidR="00BC204D">
        <w:rPr>
          <w:rFonts w:ascii="Arial" w:hAnsi="Arial" w:cs="Arial"/>
        </w:rPr>
        <w:t>,</w:t>
      </w:r>
      <w:r w:rsidR="00194EB2" w:rsidRPr="007A2CDC">
        <w:rPr>
          <w:rFonts w:ascii="Arial" w:hAnsi="Arial" w:cs="Arial"/>
        </w:rPr>
        <w:t xml:space="preserve"> zgodnie z zatwierdzonym </w:t>
      </w:r>
      <w:r w:rsidR="00BC204D">
        <w:rPr>
          <w:rFonts w:ascii="Arial" w:hAnsi="Arial" w:cs="Arial"/>
        </w:rPr>
        <w:t>H</w:t>
      </w:r>
      <w:r w:rsidR="00194EB2" w:rsidRPr="007A2CDC">
        <w:rPr>
          <w:rFonts w:ascii="Arial" w:eastAsia="Calibri" w:hAnsi="Arial" w:cs="Arial"/>
          <w:lang w:eastAsia="en-US"/>
        </w:rPr>
        <w:t xml:space="preserve">armonogramem </w:t>
      </w:r>
      <w:r w:rsidR="0073118D">
        <w:rPr>
          <w:rFonts w:ascii="Arial" w:eastAsia="Calibri" w:hAnsi="Arial" w:cs="Arial"/>
          <w:lang w:eastAsia="en-US"/>
        </w:rPr>
        <w:t>R</w:t>
      </w:r>
      <w:r w:rsidR="00194EB2" w:rsidRPr="007A2CDC">
        <w:rPr>
          <w:rFonts w:ascii="Arial" w:eastAsia="Calibri" w:hAnsi="Arial" w:cs="Arial"/>
          <w:lang w:eastAsia="en-US"/>
        </w:rPr>
        <w:t>zeczowo–</w:t>
      </w:r>
      <w:r w:rsidR="0073118D">
        <w:rPr>
          <w:rFonts w:ascii="Arial" w:eastAsia="Calibri" w:hAnsi="Arial" w:cs="Arial"/>
          <w:lang w:eastAsia="en-US"/>
        </w:rPr>
        <w:t>F</w:t>
      </w:r>
      <w:r w:rsidR="00194EB2" w:rsidRPr="007A2CDC">
        <w:rPr>
          <w:rFonts w:ascii="Arial" w:eastAsia="Calibri" w:hAnsi="Arial" w:cs="Arial"/>
          <w:lang w:eastAsia="en-US"/>
        </w:rPr>
        <w:t>inansowy</w:t>
      </w:r>
      <w:r w:rsidR="00F353D7">
        <w:rPr>
          <w:rFonts w:ascii="Arial" w:eastAsia="Calibri" w:hAnsi="Arial" w:cs="Arial"/>
          <w:lang w:eastAsia="en-US"/>
        </w:rPr>
        <w:t>m</w:t>
      </w:r>
      <w:r w:rsidR="00BC204D">
        <w:rPr>
          <w:rFonts w:ascii="Arial" w:eastAsia="Calibri" w:hAnsi="Arial" w:cs="Arial"/>
          <w:lang w:eastAsia="en-US"/>
        </w:rPr>
        <w:t>. S</w:t>
      </w:r>
      <w:r w:rsidR="00194EB2" w:rsidRPr="007A2CDC">
        <w:rPr>
          <w:rFonts w:ascii="Arial" w:eastAsia="Calibri" w:hAnsi="Arial" w:cs="Arial"/>
          <w:lang w:eastAsia="en-US"/>
        </w:rPr>
        <w:t xml:space="preserve">uma faktur częściowych </w:t>
      </w:r>
      <w:r w:rsidR="00BC204D">
        <w:rPr>
          <w:rFonts w:ascii="Arial" w:eastAsia="Calibri" w:hAnsi="Arial" w:cs="Arial"/>
          <w:lang w:eastAsia="en-US"/>
        </w:rPr>
        <w:t>powinna być r</w:t>
      </w:r>
      <w:r w:rsidR="00194EB2" w:rsidRPr="007A2CDC">
        <w:rPr>
          <w:rFonts w:ascii="Arial" w:eastAsia="Calibri" w:hAnsi="Arial" w:cs="Arial"/>
          <w:lang w:eastAsia="en-US"/>
        </w:rPr>
        <w:t xml:space="preserve">ówna sumie udzielonej </w:t>
      </w:r>
      <w:r w:rsidR="00FB1BF7">
        <w:rPr>
          <w:rFonts w:ascii="Arial" w:eastAsia="Calibri" w:hAnsi="Arial" w:cs="Arial"/>
          <w:lang w:eastAsia="en-US"/>
        </w:rPr>
        <w:t>Z</w:t>
      </w:r>
      <w:r w:rsidR="00194EB2" w:rsidRPr="007A2CDC">
        <w:rPr>
          <w:rFonts w:ascii="Arial" w:eastAsia="Calibri" w:hAnsi="Arial" w:cs="Arial"/>
          <w:lang w:eastAsia="en-US"/>
        </w:rPr>
        <w:t>aliczki</w:t>
      </w:r>
      <w:r w:rsidR="00194EB2">
        <w:rPr>
          <w:rFonts w:ascii="Arial" w:hAnsi="Arial" w:cs="Arial"/>
        </w:rPr>
        <w:t>;</w:t>
      </w:r>
    </w:p>
    <w:p w14:paraId="7EB904FD" w14:textId="0E5EFF6D" w:rsidR="00BC204D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76372C">
        <w:rPr>
          <w:rFonts w:ascii="Arial" w:hAnsi="Arial" w:cs="Arial"/>
        </w:rPr>
        <w:t xml:space="preserve"> </w:t>
      </w:r>
      <w:r w:rsidR="00194EB2" w:rsidRPr="007A2CDC">
        <w:rPr>
          <w:rFonts w:ascii="Arial" w:hAnsi="Arial" w:cs="Arial"/>
        </w:rPr>
        <w:t xml:space="preserve">szczególnie uzasadnionych przypadkach, </w:t>
      </w:r>
      <w:r w:rsidR="005143F4" w:rsidRPr="00BC204D">
        <w:rPr>
          <w:rFonts w:ascii="Arial" w:hAnsi="Arial" w:cs="Arial"/>
          <w:iCs/>
        </w:rPr>
        <w:t xml:space="preserve">Zamawiający </w:t>
      </w:r>
      <w:r w:rsidR="00194EB2" w:rsidRPr="007A2CDC">
        <w:rPr>
          <w:rFonts w:ascii="Arial" w:hAnsi="Arial" w:cs="Arial"/>
        </w:rPr>
        <w:t xml:space="preserve">na pisemny wniosek </w:t>
      </w:r>
      <w:r w:rsidR="00194EB2" w:rsidRPr="00BC204D">
        <w:rPr>
          <w:rFonts w:ascii="Arial" w:hAnsi="Arial" w:cs="Arial"/>
        </w:rPr>
        <w:t>W</w:t>
      </w:r>
      <w:r w:rsidR="00BC204D">
        <w:rPr>
          <w:rFonts w:ascii="Arial" w:hAnsi="Arial" w:cs="Arial"/>
        </w:rPr>
        <w:t xml:space="preserve">ykonawcy, </w:t>
      </w:r>
      <w:r w:rsidR="00FB1BF7">
        <w:rPr>
          <w:rFonts w:ascii="Arial" w:hAnsi="Arial" w:cs="Arial"/>
        </w:rPr>
        <w:t xml:space="preserve">dostarczony do siedziby Zamawiającego </w:t>
      </w:r>
      <w:r w:rsidR="00BC204D">
        <w:rPr>
          <w:rFonts w:ascii="Arial" w:hAnsi="Arial" w:cs="Arial"/>
        </w:rPr>
        <w:t xml:space="preserve">nie później niż </w:t>
      </w:r>
      <w:r w:rsidR="00BC204D" w:rsidRPr="007A2CDC">
        <w:rPr>
          <w:rFonts w:ascii="Arial" w:hAnsi="Arial" w:cs="Arial"/>
        </w:rPr>
        <w:t xml:space="preserve">21 dni </w:t>
      </w:r>
      <w:r w:rsidR="00BC204D">
        <w:rPr>
          <w:rFonts w:ascii="Arial" w:hAnsi="Arial" w:cs="Arial"/>
        </w:rPr>
        <w:t xml:space="preserve">przed upływem </w:t>
      </w:r>
      <w:r w:rsidR="00BC204D" w:rsidRPr="007A2CDC">
        <w:rPr>
          <w:rFonts w:ascii="Arial" w:hAnsi="Arial" w:cs="Arial"/>
        </w:rPr>
        <w:t>termin</w:t>
      </w:r>
      <w:r w:rsidR="00BC204D">
        <w:rPr>
          <w:rFonts w:ascii="Arial" w:hAnsi="Arial" w:cs="Arial"/>
        </w:rPr>
        <w:t>u</w:t>
      </w:r>
      <w:r w:rsidR="00BC204D" w:rsidRPr="007A2CDC">
        <w:rPr>
          <w:rFonts w:ascii="Arial" w:hAnsi="Arial" w:cs="Arial"/>
        </w:rPr>
        <w:t xml:space="preserve"> </w:t>
      </w:r>
      <w:r w:rsidR="00BC204D">
        <w:rPr>
          <w:rFonts w:ascii="Arial" w:hAnsi="Arial" w:cs="Arial"/>
        </w:rPr>
        <w:t xml:space="preserve">rozliczenia zaliczki, może wyrazić zgodę na </w:t>
      </w:r>
      <w:r w:rsidR="00194EB2" w:rsidRPr="007A2CDC">
        <w:rPr>
          <w:rFonts w:ascii="Arial" w:hAnsi="Arial" w:cs="Arial"/>
        </w:rPr>
        <w:t xml:space="preserve">rozliczenie </w:t>
      </w:r>
      <w:r w:rsidR="00FB1BF7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aliczek w innym terminie niż określon</w:t>
      </w:r>
      <w:r w:rsidR="00BC204D">
        <w:rPr>
          <w:rFonts w:ascii="Arial" w:hAnsi="Arial" w:cs="Arial"/>
        </w:rPr>
        <w:t>y</w:t>
      </w:r>
      <w:r w:rsidR="00194EB2" w:rsidRPr="007A2CDC">
        <w:rPr>
          <w:rFonts w:ascii="Arial" w:hAnsi="Arial" w:cs="Arial"/>
        </w:rPr>
        <w:t xml:space="preserve"> w harmonogramie rozliczenia </w:t>
      </w:r>
      <w:r w:rsidR="00FB1BF7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</w:t>
      </w:r>
      <w:r>
        <w:rPr>
          <w:rFonts w:ascii="Arial" w:hAnsi="Arial" w:cs="Arial"/>
        </w:rPr>
        <w:t>ki;</w:t>
      </w:r>
      <w:r w:rsidR="00194EB2" w:rsidRPr="007A2CDC">
        <w:rPr>
          <w:rFonts w:ascii="Arial" w:hAnsi="Arial" w:cs="Arial"/>
        </w:rPr>
        <w:t xml:space="preserve"> </w:t>
      </w:r>
    </w:p>
    <w:p w14:paraId="6D362FE9" w14:textId="4BA5772A" w:rsidR="00194EB2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33493A">
        <w:rPr>
          <w:rFonts w:ascii="Arial" w:hAnsi="Arial" w:cs="Arial"/>
        </w:rPr>
        <w:t xml:space="preserve">arunkiem przedłużenia przez Zamawiającego </w:t>
      </w:r>
      <w:r w:rsidR="00194EB2" w:rsidRPr="007A2CDC">
        <w:rPr>
          <w:rFonts w:ascii="Arial" w:hAnsi="Arial" w:cs="Arial"/>
        </w:rPr>
        <w:t xml:space="preserve">terminu rozliczenia </w:t>
      </w:r>
      <w:r w:rsidR="00FB1BF7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="00FB1BF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3493A">
        <w:rPr>
          <w:rFonts w:ascii="Arial" w:hAnsi="Arial" w:cs="Arial"/>
        </w:rPr>
        <w:t xml:space="preserve">w przypadkach określonych w </w:t>
      </w:r>
      <w:r w:rsidR="004C574B">
        <w:rPr>
          <w:rFonts w:ascii="Arial" w:hAnsi="Arial" w:cs="Arial"/>
        </w:rPr>
        <w:t xml:space="preserve">ust. 13 </w:t>
      </w:r>
      <w:r w:rsidR="0033493A">
        <w:rPr>
          <w:rFonts w:ascii="Arial" w:hAnsi="Arial" w:cs="Arial"/>
        </w:rPr>
        <w:t>pkt</w:t>
      </w:r>
      <w:r w:rsidR="0033493A" w:rsidRPr="00527DEA">
        <w:rPr>
          <w:rFonts w:ascii="Arial" w:hAnsi="Arial" w:cs="Arial"/>
        </w:rPr>
        <w:t xml:space="preserve"> 1</w:t>
      </w:r>
      <w:r w:rsidR="006B3A22">
        <w:rPr>
          <w:rFonts w:ascii="Arial" w:hAnsi="Arial" w:cs="Arial"/>
        </w:rPr>
        <w:t>3</w:t>
      </w:r>
      <w:r w:rsidR="0033493A" w:rsidRPr="00527DEA">
        <w:rPr>
          <w:rFonts w:ascii="Arial" w:hAnsi="Arial" w:cs="Arial"/>
        </w:rPr>
        <w:t>.4 powyżej</w:t>
      </w:r>
      <w:r w:rsidR="00FB1BF7">
        <w:rPr>
          <w:rFonts w:ascii="Arial" w:hAnsi="Arial" w:cs="Arial"/>
        </w:rPr>
        <w:t>,</w:t>
      </w:r>
      <w:r w:rsidR="0033493A">
        <w:rPr>
          <w:rFonts w:ascii="Arial" w:hAnsi="Arial" w:cs="Arial"/>
        </w:rPr>
        <w:t xml:space="preserve"> jest </w:t>
      </w:r>
      <w:r w:rsidR="00194EB2">
        <w:rPr>
          <w:rFonts w:ascii="Arial" w:hAnsi="Arial" w:cs="Arial"/>
        </w:rPr>
        <w:t>przedłużeni</w:t>
      </w:r>
      <w:r w:rsidR="006B560B">
        <w:rPr>
          <w:rFonts w:ascii="Arial" w:hAnsi="Arial" w:cs="Arial"/>
        </w:rPr>
        <w:t>e</w:t>
      </w:r>
      <w:r w:rsidR="00194EB2">
        <w:rPr>
          <w:rFonts w:ascii="Arial" w:hAnsi="Arial" w:cs="Arial"/>
        </w:rPr>
        <w:t xml:space="preserve"> </w:t>
      </w:r>
      <w:r w:rsidR="0033493A">
        <w:rPr>
          <w:rFonts w:ascii="Arial" w:hAnsi="Arial" w:cs="Arial"/>
        </w:rPr>
        <w:t xml:space="preserve">przez Wykonawcę </w:t>
      </w:r>
      <w:r w:rsidR="00194EB2">
        <w:rPr>
          <w:rFonts w:ascii="Arial" w:hAnsi="Arial" w:cs="Arial"/>
        </w:rPr>
        <w:t xml:space="preserve">terminu zabezpieczenia </w:t>
      </w:r>
      <w:r w:rsidR="00FB1BF7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="00194EB2">
        <w:rPr>
          <w:rFonts w:ascii="Arial" w:hAnsi="Arial" w:cs="Arial"/>
        </w:rPr>
        <w:t>.</w:t>
      </w:r>
      <w:r w:rsidR="00194EB2" w:rsidRPr="007A2CDC">
        <w:rPr>
          <w:rFonts w:ascii="Arial" w:hAnsi="Arial" w:cs="Arial"/>
        </w:rPr>
        <w:t xml:space="preserve">  </w:t>
      </w:r>
    </w:p>
    <w:p w14:paraId="52D8E1E6" w14:textId="20158B9F" w:rsidR="00194EB2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lastRenderedPageBreak/>
        <w:t xml:space="preserve">W przypadku gdy </w:t>
      </w:r>
      <w:r w:rsidR="005143F4" w:rsidRPr="00D058DF">
        <w:rPr>
          <w:rFonts w:ascii="Arial" w:hAnsi="Arial" w:cs="Arial"/>
          <w:iCs/>
        </w:rPr>
        <w:t xml:space="preserve">Wykonawca </w:t>
      </w:r>
      <w:r w:rsidRPr="007A2CDC">
        <w:rPr>
          <w:rFonts w:ascii="Arial" w:hAnsi="Arial" w:cs="Arial"/>
        </w:rPr>
        <w:t xml:space="preserve">nie rozliczy całej kwoty udzielonej </w:t>
      </w:r>
      <w:r w:rsidR="00FB1BF7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 xml:space="preserve">aliczki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w </w:t>
      </w:r>
      <w:r w:rsidR="00FB1BF7">
        <w:rPr>
          <w:rFonts w:ascii="Arial" w:hAnsi="Arial" w:cs="Arial"/>
        </w:rPr>
        <w:t xml:space="preserve">uzgodnionym </w:t>
      </w:r>
      <w:r w:rsidRPr="007A2CDC">
        <w:rPr>
          <w:rFonts w:ascii="Arial" w:hAnsi="Arial" w:cs="Arial"/>
        </w:rPr>
        <w:t xml:space="preserve">terminie, </w:t>
      </w:r>
      <w:r w:rsidR="005D7CAD">
        <w:rPr>
          <w:rFonts w:ascii="Arial" w:hAnsi="Arial" w:cs="Arial"/>
        </w:rPr>
        <w:t xml:space="preserve">z zastrzeżeniem postanowień </w:t>
      </w:r>
      <w:r w:rsidR="004C574B">
        <w:rPr>
          <w:rFonts w:ascii="Arial" w:hAnsi="Arial" w:cs="Arial"/>
        </w:rPr>
        <w:t xml:space="preserve">ust. 13 </w:t>
      </w:r>
      <w:r w:rsidR="005D7CAD">
        <w:rPr>
          <w:rFonts w:ascii="Arial" w:hAnsi="Arial" w:cs="Arial"/>
        </w:rPr>
        <w:t xml:space="preserve">pkt </w:t>
      </w:r>
      <w:r w:rsidR="005D7CAD" w:rsidRPr="00527DEA">
        <w:rPr>
          <w:rFonts w:ascii="Arial" w:hAnsi="Arial" w:cs="Arial"/>
        </w:rPr>
        <w:t>1</w:t>
      </w:r>
      <w:r w:rsidR="006B3A22">
        <w:rPr>
          <w:rFonts w:ascii="Arial" w:hAnsi="Arial" w:cs="Arial"/>
        </w:rPr>
        <w:t>3</w:t>
      </w:r>
      <w:r w:rsidR="005D7CAD" w:rsidRPr="00527DEA">
        <w:rPr>
          <w:rFonts w:ascii="Arial" w:hAnsi="Arial" w:cs="Arial"/>
        </w:rPr>
        <w:t>.4 powyżej</w:t>
      </w:r>
      <w:r w:rsidR="005D7CAD">
        <w:rPr>
          <w:rFonts w:ascii="Arial" w:hAnsi="Arial" w:cs="Arial"/>
        </w:rPr>
        <w:t xml:space="preserve">, </w:t>
      </w:r>
      <w:r w:rsidR="005143F4" w:rsidRPr="005D7CAD">
        <w:rPr>
          <w:rFonts w:ascii="Arial" w:hAnsi="Arial" w:cs="Arial"/>
          <w:iCs/>
        </w:rPr>
        <w:t xml:space="preserve">Zamawiający </w:t>
      </w:r>
      <w:r w:rsidRPr="007A2CDC">
        <w:rPr>
          <w:rFonts w:ascii="Arial" w:hAnsi="Arial" w:cs="Arial"/>
        </w:rPr>
        <w:t xml:space="preserve">wezwie </w:t>
      </w:r>
      <w:r w:rsidR="005143F4" w:rsidRPr="005D7CAD">
        <w:rPr>
          <w:rFonts w:ascii="Arial" w:hAnsi="Arial" w:cs="Arial"/>
        </w:rPr>
        <w:t>Wykonawcę</w:t>
      </w:r>
      <w:r w:rsidRPr="005D7CAD" w:rsidDel="0074691A">
        <w:rPr>
          <w:rFonts w:ascii="Arial" w:hAnsi="Arial" w:cs="Arial"/>
        </w:rPr>
        <w:t xml:space="preserve"> </w:t>
      </w:r>
      <w:r w:rsidRPr="007A2CDC">
        <w:rPr>
          <w:rFonts w:ascii="Arial" w:hAnsi="Arial" w:cs="Arial"/>
        </w:rPr>
        <w:t xml:space="preserve">do rozliczenia lub zwrotu nierozliczonej kwoty </w:t>
      </w:r>
      <w:r w:rsidR="00FB1BF7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 xml:space="preserve">aliczki w terminie 14 dni kalendarzowych </w:t>
      </w:r>
      <w:r w:rsidR="005D7CAD">
        <w:rPr>
          <w:rFonts w:ascii="Arial" w:hAnsi="Arial" w:cs="Arial"/>
        </w:rPr>
        <w:t xml:space="preserve">liczonych </w:t>
      </w:r>
      <w:r w:rsidRPr="007A2CDC">
        <w:rPr>
          <w:rFonts w:ascii="Arial" w:hAnsi="Arial" w:cs="Arial"/>
        </w:rPr>
        <w:t xml:space="preserve">od daty otrzymania </w:t>
      </w:r>
      <w:r w:rsidR="00D567E2">
        <w:rPr>
          <w:rFonts w:ascii="Arial" w:hAnsi="Arial" w:cs="Arial"/>
        </w:rPr>
        <w:t xml:space="preserve">przedmiotowego wezwania. </w:t>
      </w:r>
      <w:r w:rsidR="005D7CAD">
        <w:rPr>
          <w:rFonts w:ascii="Arial" w:hAnsi="Arial" w:cs="Arial"/>
        </w:rPr>
        <w:t xml:space="preserve">Po </w:t>
      </w:r>
      <w:r w:rsidR="00D567E2">
        <w:rPr>
          <w:rFonts w:ascii="Arial" w:hAnsi="Arial" w:cs="Arial"/>
        </w:rPr>
        <w:t xml:space="preserve">bezskutecznym </w:t>
      </w:r>
      <w:r w:rsidR="005D7CAD">
        <w:rPr>
          <w:rFonts w:ascii="Arial" w:hAnsi="Arial" w:cs="Arial"/>
        </w:rPr>
        <w:t xml:space="preserve">upływie ww. terminu </w:t>
      </w:r>
      <w:r w:rsidR="005143F4" w:rsidRPr="005D7CAD">
        <w:rPr>
          <w:rFonts w:ascii="Arial" w:hAnsi="Arial" w:cs="Arial"/>
          <w:iCs/>
        </w:rPr>
        <w:t>Zamawiający</w:t>
      </w:r>
      <w:r w:rsidR="005D7CAD">
        <w:rPr>
          <w:rFonts w:ascii="Arial" w:hAnsi="Arial" w:cs="Arial"/>
          <w:iCs/>
        </w:rPr>
        <w:t xml:space="preserve"> </w:t>
      </w:r>
      <w:r w:rsidR="00D567E2">
        <w:rPr>
          <w:rFonts w:ascii="Arial" w:hAnsi="Arial" w:cs="Arial"/>
          <w:iCs/>
        </w:rPr>
        <w:t xml:space="preserve">jest uprawniony do </w:t>
      </w:r>
      <w:r w:rsidR="0076372C">
        <w:rPr>
          <w:rFonts w:ascii="Arial" w:hAnsi="Arial" w:cs="Arial"/>
        </w:rPr>
        <w:t>wystąpi</w:t>
      </w:r>
      <w:r w:rsidR="00D567E2">
        <w:rPr>
          <w:rFonts w:ascii="Arial" w:hAnsi="Arial" w:cs="Arial"/>
        </w:rPr>
        <w:t>enia</w:t>
      </w:r>
      <w:r w:rsidR="0076372C">
        <w:rPr>
          <w:rFonts w:ascii="Arial" w:hAnsi="Arial" w:cs="Arial"/>
        </w:rPr>
        <w:t xml:space="preserve"> do gwaranta o </w:t>
      </w:r>
      <w:r w:rsidRPr="007A2CDC">
        <w:rPr>
          <w:rFonts w:ascii="Arial" w:hAnsi="Arial" w:cs="Arial"/>
        </w:rPr>
        <w:t xml:space="preserve">zwrot </w:t>
      </w:r>
      <w:r w:rsidR="00FB1BF7">
        <w:rPr>
          <w:rFonts w:ascii="Arial" w:hAnsi="Arial" w:cs="Arial"/>
        </w:rPr>
        <w:t xml:space="preserve">kwoty </w:t>
      </w:r>
      <w:r w:rsidR="005D7CAD">
        <w:rPr>
          <w:rFonts w:ascii="Arial" w:hAnsi="Arial" w:cs="Arial"/>
        </w:rPr>
        <w:t xml:space="preserve">nierozliczonej </w:t>
      </w:r>
      <w:r w:rsidR="00FB1BF7">
        <w:rPr>
          <w:rFonts w:ascii="Arial" w:hAnsi="Arial" w:cs="Arial"/>
        </w:rPr>
        <w:t>Z</w:t>
      </w:r>
      <w:r w:rsidR="005D7CAD">
        <w:rPr>
          <w:rFonts w:ascii="Arial" w:hAnsi="Arial" w:cs="Arial"/>
        </w:rPr>
        <w:t xml:space="preserve">aliczki w </w:t>
      </w:r>
      <w:r w:rsidR="00FB1BF7">
        <w:rPr>
          <w:rFonts w:ascii="Arial" w:hAnsi="Arial" w:cs="Arial"/>
        </w:rPr>
        <w:t xml:space="preserve">wysokości </w:t>
      </w:r>
      <w:r w:rsidR="005D7CAD">
        <w:rPr>
          <w:rFonts w:ascii="Arial" w:hAnsi="Arial" w:cs="Arial"/>
        </w:rPr>
        <w:t xml:space="preserve">stanowiącej </w:t>
      </w:r>
      <w:r w:rsidRPr="007A2CDC">
        <w:rPr>
          <w:rFonts w:ascii="Arial" w:hAnsi="Arial" w:cs="Arial"/>
        </w:rPr>
        <w:t>różnic</w:t>
      </w:r>
      <w:r w:rsidR="005D7CAD">
        <w:rPr>
          <w:rFonts w:ascii="Arial" w:hAnsi="Arial" w:cs="Arial"/>
        </w:rPr>
        <w:t>ę</w:t>
      </w:r>
      <w:r w:rsidRPr="007A2CDC">
        <w:rPr>
          <w:rFonts w:ascii="Arial" w:hAnsi="Arial" w:cs="Arial"/>
        </w:rPr>
        <w:t xml:space="preserve"> pomiędzy kwotą udzielonej </w:t>
      </w:r>
      <w:r w:rsidR="00FB1BF7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>aliczki</w:t>
      </w:r>
      <w:r w:rsidR="00B03AB9">
        <w:rPr>
          <w:rFonts w:ascii="Arial" w:hAnsi="Arial" w:cs="Arial"/>
        </w:rPr>
        <w:t>,</w:t>
      </w:r>
      <w:r w:rsidRPr="007A2CDC">
        <w:rPr>
          <w:rFonts w:ascii="Arial" w:hAnsi="Arial" w:cs="Arial"/>
        </w:rPr>
        <w:t xml:space="preserve"> a </w:t>
      </w:r>
      <w:r w:rsidR="005D7CAD">
        <w:rPr>
          <w:rFonts w:ascii="Arial" w:hAnsi="Arial" w:cs="Arial"/>
        </w:rPr>
        <w:t xml:space="preserve">kwotą </w:t>
      </w:r>
      <w:r w:rsidRPr="007A2CDC">
        <w:rPr>
          <w:rFonts w:ascii="Arial" w:hAnsi="Arial" w:cs="Arial"/>
        </w:rPr>
        <w:t>nierozliczoną.</w:t>
      </w:r>
    </w:p>
    <w:p w14:paraId="655F0FE4" w14:textId="52723D2E" w:rsidR="00194EB2" w:rsidRPr="008A6695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  <w:color w:val="000000"/>
        </w:rPr>
        <w:t xml:space="preserve">W </w:t>
      </w:r>
      <w:r w:rsidR="00D567E2">
        <w:rPr>
          <w:rFonts w:ascii="Arial" w:hAnsi="Arial" w:cs="Arial"/>
          <w:color w:val="000000"/>
        </w:rPr>
        <w:t xml:space="preserve">przypadku opóźnienia Wykonawcy </w:t>
      </w:r>
      <w:r w:rsidRPr="007A2CDC">
        <w:rPr>
          <w:rFonts w:ascii="Arial" w:hAnsi="Arial" w:cs="Arial"/>
          <w:color w:val="000000"/>
        </w:rPr>
        <w:t>z rozliczeniem (zwrotem)</w:t>
      </w:r>
      <w:r w:rsidR="00FB1BF7">
        <w:rPr>
          <w:rFonts w:ascii="Arial" w:hAnsi="Arial" w:cs="Arial"/>
          <w:color w:val="000000"/>
        </w:rPr>
        <w:t xml:space="preserve"> Z</w:t>
      </w:r>
      <w:r w:rsidRPr="007A2CDC">
        <w:rPr>
          <w:rFonts w:ascii="Arial" w:hAnsi="Arial" w:cs="Arial"/>
          <w:color w:val="000000"/>
        </w:rPr>
        <w:t xml:space="preserve">aliczki, </w:t>
      </w:r>
      <w:r w:rsidR="009C5676" w:rsidRPr="00D567E2">
        <w:rPr>
          <w:rFonts w:ascii="Arial" w:hAnsi="Arial" w:cs="Arial"/>
          <w:iCs/>
          <w:color w:val="000000"/>
        </w:rPr>
        <w:t>Zamawiającemu</w:t>
      </w:r>
      <w:r w:rsidRPr="00D567E2">
        <w:rPr>
          <w:rFonts w:ascii="Arial" w:hAnsi="Arial" w:cs="Arial"/>
          <w:iCs/>
          <w:color w:val="000000"/>
        </w:rPr>
        <w:t xml:space="preserve"> </w:t>
      </w:r>
      <w:r w:rsidRPr="007A2CDC">
        <w:rPr>
          <w:rFonts w:ascii="Arial" w:hAnsi="Arial" w:cs="Arial"/>
          <w:color w:val="000000"/>
        </w:rPr>
        <w:t xml:space="preserve">przysługują </w:t>
      </w:r>
      <w:r w:rsidRPr="002E4FE1">
        <w:rPr>
          <w:rFonts w:ascii="Arial" w:hAnsi="Arial" w:cs="Arial"/>
        </w:rPr>
        <w:t xml:space="preserve">od </w:t>
      </w:r>
      <w:r w:rsidR="00D567E2">
        <w:rPr>
          <w:rFonts w:ascii="Arial" w:hAnsi="Arial" w:cs="Arial"/>
        </w:rPr>
        <w:t xml:space="preserve">Wykonawcy </w:t>
      </w:r>
      <w:r w:rsidRPr="002E4FE1">
        <w:rPr>
          <w:rFonts w:ascii="Arial" w:hAnsi="Arial" w:cs="Arial"/>
        </w:rPr>
        <w:t xml:space="preserve">odsetki ustawowe od wartości nierozlicznej w terminie </w:t>
      </w:r>
      <w:r w:rsidR="00FB1BF7">
        <w:rPr>
          <w:rFonts w:ascii="Arial" w:hAnsi="Arial" w:cs="Arial"/>
        </w:rPr>
        <w:t>Z</w:t>
      </w:r>
      <w:r w:rsidRPr="002E4FE1">
        <w:rPr>
          <w:rFonts w:ascii="Arial" w:hAnsi="Arial" w:cs="Arial"/>
        </w:rPr>
        <w:t>aliczki</w:t>
      </w:r>
      <w:r w:rsidR="00D567E2">
        <w:rPr>
          <w:rFonts w:ascii="Arial" w:hAnsi="Arial" w:cs="Arial"/>
        </w:rPr>
        <w:t>, liczone</w:t>
      </w:r>
      <w:r w:rsidRPr="002E4FE1">
        <w:rPr>
          <w:rFonts w:ascii="Arial" w:hAnsi="Arial" w:cs="Arial"/>
        </w:rPr>
        <w:t xml:space="preserve"> za każdy dzień </w:t>
      </w:r>
      <w:r w:rsidR="00D567E2">
        <w:rPr>
          <w:rFonts w:ascii="Arial" w:hAnsi="Arial" w:cs="Arial"/>
        </w:rPr>
        <w:t>opóźnienia.</w:t>
      </w:r>
    </w:p>
    <w:p w14:paraId="6EF2B0FC" w14:textId="0FDABA3F" w:rsidR="00194EB2" w:rsidRDefault="005143F4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D567E2">
        <w:rPr>
          <w:rFonts w:ascii="Arial" w:hAnsi="Arial" w:cs="Arial"/>
        </w:rPr>
        <w:t xml:space="preserve">Wykonawca </w:t>
      </w:r>
      <w:r w:rsidR="00B03AB9">
        <w:rPr>
          <w:rFonts w:ascii="Arial" w:hAnsi="Arial" w:cs="Arial"/>
        </w:rPr>
        <w:t xml:space="preserve">zobowiązany jest </w:t>
      </w:r>
      <w:r w:rsidR="00194EB2" w:rsidRPr="007A2CDC">
        <w:rPr>
          <w:rFonts w:ascii="Arial" w:hAnsi="Arial" w:cs="Arial"/>
        </w:rPr>
        <w:t>złoży</w:t>
      </w:r>
      <w:r w:rsidR="00B03AB9">
        <w:rPr>
          <w:rFonts w:ascii="Arial" w:hAnsi="Arial" w:cs="Arial"/>
        </w:rPr>
        <w:t>ć</w:t>
      </w:r>
      <w:r w:rsidR="00194EB2" w:rsidRPr="007A2CDC">
        <w:rPr>
          <w:rFonts w:ascii="Arial" w:hAnsi="Arial" w:cs="Arial"/>
        </w:rPr>
        <w:t xml:space="preserve"> faktury rozliczeniowe do faktury zaliczkowej wraz z podpisanym </w:t>
      </w:r>
      <w:r w:rsidR="00151655">
        <w:rPr>
          <w:rFonts w:ascii="Arial" w:hAnsi="Arial" w:cs="Arial"/>
        </w:rPr>
        <w:t>p</w:t>
      </w:r>
      <w:r w:rsidR="00194EB2" w:rsidRPr="007A2CDC">
        <w:rPr>
          <w:rFonts w:ascii="Arial" w:hAnsi="Arial" w:cs="Arial"/>
        </w:rPr>
        <w:t xml:space="preserve">rotokołem </w:t>
      </w:r>
      <w:r w:rsidR="00151655">
        <w:rPr>
          <w:rFonts w:ascii="Arial" w:hAnsi="Arial" w:cs="Arial"/>
        </w:rPr>
        <w:t>o</w:t>
      </w:r>
      <w:r w:rsidR="00194EB2" w:rsidRPr="007A2CDC">
        <w:rPr>
          <w:rFonts w:ascii="Arial" w:hAnsi="Arial" w:cs="Arial"/>
        </w:rPr>
        <w:t xml:space="preserve">dbioru przez </w:t>
      </w:r>
      <w:r w:rsidR="00DB1622">
        <w:rPr>
          <w:rFonts w:ascii="Arial" w:hAnsi="Arial" w:cs="Arial"/>
        </w:rPr>
        <w:t>I</w:t>
      </w:r>
      <w:r w:rsidR="00DB1622" w:rsidRPr="007A2CDC">
        <w:rPr>
          <w:rFonts w:ascii="Arial" w:hAnsi="Arial" w:cs="Arial"/>
        </w:rPr>
        <w:t>nspektorów</w:t>
      </w:r>
      <w:r w:rsidR="00194EB2" w:rsidRPr="007A2CDC">
        <w:rPr>
          <w:rFonts w:ascii="Arial" w:hAnsi="Arial" w:cs="Arial"/>
        </w:rPr>
        <w:t xml:space="preserve"> nadzoru </w:t>
      </w:r>
      <w:r w:rsidR="00194EB2" w:rsidRPr="005D3F65">
        <w:rPr>
          <w:rFonts w:ascii="Arial" w:hAnsi="Arial" w:cs="Arial"/>
          <w:iCs/>
        </w:rPr>
        <w:t>Z</w:t>
      </w:r>
      <w:r w:rsidR="005D3F65">
        <w:rPr>
          <w:rFonts w:ascii="Arial" w:hAnsi="Arial" w:cs="Arial"/>
          <w:iCs/>
        </w:rPr>
        <w:t>amawiającego</w:t>
      </w:r>
      <w:r w:rsidR="00194EB2" w:rsidRPr="005D3F65">
        <w:rPr>
          <w:rFonts w:ascii="Arial" w:hAnsi="Arial" w:cs="Arial"/>
          <w:iCs/>
        </w:rPr>
        <w:t xml:space="preserve"> i </w:t>
      </w:r>
      <w:r w:rsidRPr="005D3F65">
        <w:rPr>
          <w:rFonts w:ascii="Arial" w:hAnsi="Arial" w:cs="Arial"/>
          <w:iCs/>
        </w:rPr>
        <w:t>Wykonawc</w:t>
      </w:r>
      <w:r w:rsidR="005D3F65" w:rsidRPr="005D3F65">
        <w:rPr>
          <w:rFonts w:ascii="Arial" w:hAnsi="Arial" w:cs="Arial"/>
          <w:iCs/>
        </w:rPr>
        <w:t>y</w:t>
      </w:r>
      <w:r w:rsidR="00194EB2" w:rsidRPr="007A2CDC">
        <w:rPr>
          <w:rFonts w:ascii="Arial" w:hAnsi="Arial" w:cs="Arial"/>
        </w:rPr>
        <w:t xml:space="preserve"> na kwotę nie niższą od </w:t>
      </w:r>
      <w:r w:rsidR="00E760EA">
        <w:rPr>
          <w:rFonts w:ascii="Arial" w:hAnsi="Arial" w:cs="Arial"/>
        </w:rPr>
        <w:t xml:space="preserve">kwoty </w:t>
      </w:r>
      <w:r w:rsidR="00194EB2" w:rsidRPr="007A2CDC">
        <w:rPr>
          <w:rFonts w:ascii="Arial" w:hAnsi="Arial" w:cs="Arial"/>
        </w:rPr>
        <w:t xml:space="preserve">udzielonej zaliczki na </w:t>
      </w:r>
      <w:r w:rsidR="009B4D9C">
        <w:rPr>
          <w:rFonts w:ascii="Arial" w:hAnsi="Arial" w:cs="Arial"/>
        </w:rPr>
        <w:t xml:space="preserve">wykonane </w:t>
      </w:r>
      <w:r w:rsidR="0076372C">
        <w:rPr>
          <w:rFonts w:ascii="Arial" w:hAnsi="Arial" w:cs="Arial"/>
        </w:rPr>
        <w:t>roboty wraz z </w:t>
      </w:r>
      <w:r w:rsidR="00194EB2" w:rsidRPr="007A2CDC">
        <w:rPr>
          <w:rFonts w:ascii="Arial" w:hAnsi="Arial" w:cs="Arial"/>
        </w:rPr>
        <w:t>potwierdzonym</w:t>
      </w:r>
      <w:r w:rsidR="0076372C">
        <w:rPr>
          <w:rFonts w:ascii="Arial" w:hAnsi="Arial" w:cs="Arial"/>
        </w:rPr>
        <w:t xml:space="preserve">i za zgodność </w:t>
      </w:r>
      <w:r w:rsidR="00194EB2" w:rsidRPr="007A2CDC">
        <w:rPr>
          <w:rFonts w:ascii="Arial" w:hAnsi="Arial" w:cs="Arial"/>
        </w:rPr>
        <w:t>z oryginałem</w:t>
      </w:r>
      <w:r w:rsidR="00194EB2">
        <w:rPr>
          <w:rFonts w:ascii="Arial" w:hAnsi="Arial" w:cs="Arial"/>
        </w:rPr>
        <w:t xml:space="preserve"> dowodami</w:t>
      </w:r>
      <w:r w:rsidR="00194EB2" w:rsidRPr="007A2CDC">
        <w:rPr>
          <w:rFonts w:ascii="Arial" w:hAnsi="Arial" w:cs="Arial"/>
        </w:rPr>
        <w:t xml:space="preserve"> zapłaty wymagalnego wynagrodzenia </w:t>
      </w:r>
      <w:r w:rsidR="00FB1BF7">
        <w:rPr>
          <w:rFonts w:ascii="Arial" w:hAnsi="Arial" w:cs="Arial"/>
        </w:rPr>
        <w:t>P</w:t>
      </w:r>
      <w:r w:rsidR="00194EB2" w:rsidRPr="007A2CDC">
        <w:rPr>
          <w:rFonts w:ascii="Arial" w:hAnsi="Arial" w:cs="Arial"/>
        </w:rPr>
        <w:t>odwykonawcom i dalszym podwykonawcom.</w:t>
      </w:r>
    </w:p>
    <w:p w14:paraId="0B6AB6EC" w14:textId="11C6C375" w:rsidR="0050128F" w:rsidRPr="00A42249" w:rsidRDefault="0050128F" w:rsidP="0050128F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</w:t>
      </w:r>
      <w:r w:rsidRPr="0050128F">
        <w:rPr>
          <w:rFonts w:ascii="Arial" w:eastAsia="Calibri" w:hAnsi="Arial" w:cs="Arial"/>
          <w:color w:val="000000" w:themeColor="text1"/>
        </w:rPr>
        <w:t>odstąpienia</w:t>
      </w:r>
      <w:r w:rsidRPr="00A42249">
        <w:rPr>
          <w:rFonts w:ascii="Arial" w:eastAsia="Calibri" w:hAnsi="Arial" w:cs="Arial"/>
          <w:color w:val="000000" w:themeColor="text1"/>
        </w:rPr>
        <w:t xml:space="preserve"> od umowy przez Zamawiającego, z przyczyn leżących po stronie Wykonawcy</w:t>
      </w:r>
      <w:r w:rsidR="00F23301">
        <w:rPr>
          <w:rFonts w:ascii="Arial" w:eastAsia="Calibri" w:hAnsi="Arial" w:cs="Arial"/>
          <w:color w:val="000000" w:themeColor="text1"/>
        </w:rPr>
        <w:t>,</w:t>
      </w:r>
      <w:r w:rsidR="00527DEA">
        <w:rPr>
          <w:rFonts w:ascii="Arial" w:eastAsia="Calibri" w:hAnsi="Arial" w:cs="Arial"/>
          <w:color w:val="000000" w:themeColor="text1"/>
        </w:rPr>
        <w:t xml:space="preserve"> </w:t>
      </w:r>
      <w:r w:rsidR="00F23301">
        <w:rPr>
          <w:rFonts w:ascii="Arial" w:eastAsia="Calibri" w:hAnsi="Arial" w:cs="Arial"/>
          <w:color w:val="000000" w:themeColor="text1"/>
        </w:rPr>
        <w:t xml:space="preserve">wykorzystania </w:t>
      </w:r>
      <w:r w:rsidR="00527DEA">
        <w:rPr>
          <w:rFonts w:ascii="Arial" w:eastAsia="Calibri" w:hAnsi="Arial" w:cs="Arial"/>
          <w:color w:val="000000" w:themeColor="text1"/>
        </w:rPr>
        <w:t xml:space="preserve">Zaliczki/Zaliczek </w:t>
      </w:r>
      <w:r w:rsidR="00F23301">
        <w:rPr>
          <w:rFonts w:ascii="Arial" w:eastAsia="Calibri" w:hAnsi="Arial" w:cs="Arial"/>
          <w:color w:val="000000" w:themeColor="text1"/>
        </w:rPr>
        <w:t xml:space="preserve">niezgodnie z przeznaczeniem, uchylania się od rozliczania otrzymanej kwoty, Zamawiający uprawniony jest do żądania zwrotu części środków </w:t>
      </w:r>
      <w:r w:rsidR="00B55F9D">
        <w:rPr>
          <w:rFonts w:ascii="Arial" w:eastAsia="Calibri" w:hAnsi="Arial" w:cs="Arial"/>
          <w:color w:val="000000" w:themeColor="text1"/>
        </w:rPr>
        <w:t xml:space="preserve">nienależycie </w:t>
      </w:r>
      <w:r w:rsidR="00F23301">
        <w:rPr>
          <w:rFonts w:ascii="Arial" w:eastAsia="Calibri" w:hAnsi="Arial" w:cs="Arial"/>
          <w:color w:val="000000" w:themeColor="text1"/>
        </w:rPr>
        <w:t>wykorzystanych.</w:t>
      </w:r>
      <w:r w:rsidRPr="00A42249">
        <w:rPr>
          <w:rFonts w:ascii="Arial" w:eastAsia="Calibri" w:hAnsi="Arial" w:cs="Arial"/>
          <w:color w:val="000000" w:themeColor="text1"/>
        </w:rPr>
        <w:t xml:space="preserve"> </w:t>
      </w:r>
      <w:r w:rsidRPr="00A42249">
        <w:rPr>
          <w:rFonts w:ascii="Arial" w:eastAsia="Calibri" w:hAnsi="Arial" w:cs="Arial"/>
          <w:iCs/>
          <w:color w:val="000000" w:themeColor="text1"/>
        </w:rPr>
        <w:t>Wykonawca jest zobowiązany do zwrotu Zamawiającemu</w:t>
      </w:r>
      <w:r w:rsidRPr="00A42249">
        <w:rPr>
          <w:rFonts w:ascii="Arial" w:eastAsia="Calibri" w:hAnsi="Arial" w:cs="Arial"/>
          <w:color w:val="000000" w:themeColor="text1"/>
        </w:rPr>
        <w:t xml:space="preserve"> nierozliczonej</w:t>
      </w:r>
      <w:r>
        <w:rPr>
          <w:rFonts w:ascii="Arial" w:eastAsia="Calibri" w:hAnsi="Arial" w:cs="Arial"/>
          <w:color w:val="000000" w:themeColor="text1"/>
        </w:rPr>
        <w:t xml:space="preserve"> </w:t>
      </w:r>
      <w:r w:rsidRPr="00A42249">
        <w:rPr>
          <w:rFonts w:ascii="Arial" w:eastAsia="Calibri" w:hAnsi="Arial" w:cs="Arial"/>
          <w:color w:val="000000" w:themeColor="text1"/>
        </w:rPr>
        <w:t xml:space="preserve">cześć zaliczki w terminie 7 dni od dnia odstąpienia od umowy. </w:t>
      </w:r>
    </w:p>
    <w:p w14:paraId="035CC8C7" w14:textId="77777777" w:rsidR="0050128F" w:rsidRDefault="0050128F" w:rsidP="0050128F">
      <w:pPr>
        <w:pStyle w:val="Akapitzlist"/>
        <w:spacing w:after="60"/>
        <w:ind w:left="360"/>
        <w:jc w:val="both"/>
        <w:rPr>
          <w:rFonts w:ascii="Arial" w:hAnsi="Arial" w:cs="Arial"/>
        </w:rPr>
      </w:pPr>
    </w:p>
    <w:p w14:paraId="104F2D67" w14:textId="77777777" w:rsidR="0050128F" w:rsidRDefault="0050128F" w:rsidP="0017106A">
      <w:pPr>
        <w:pStyle w:val="Tekstpodstawowy"/>
        <w:ind w:left="360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3" w:name="_Toc95809766"/>
    </w:p>
    <w:bookmarkEnd w:id="13"/>
    <w:p w14:paraId="5108E589" w14:textId="6EF55E2C" w:rsidR="007E7AAE" w:rsidRPr="00C337CE" w:rsidRDefault="007E7AAE" w:rsidP="007E7AAE">
      <w:pPr>
        <w:pStyle w:val="Tekstpodstawowy"/>
        <w:ind w:left="360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C337CE">
        <w:rPr>
          <w:rFonts w:ascii="Arial" w:hAnsi="Arial" w:cs="Arial"/>
          <w:b/>
          <w:color w:val="auto"/>
          <w:szCs w:val="24"/>
        </w:rPr>
        <w:lastRenderedPageBreak/>
        <w:t>§ 9. Waloryzacja</w:t>
      </w:r>
    </w:p>
    <w:p w14:paraId="5D5A8C17" w14:textId="77777777" w:rsidR="007E7AAE" w:rsidRPr="00C337CE" w:rsidRDefault="007E7AAE" w:rsidP="007E7AAE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75BD2798" w14:textId="6B60155B" w:rsidR="007E7AAE" w:rsidRPr="00C337CE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C337CE">
        <w:rPr>
          <w:rFonts w:ascii="Arial" w:eastAsia="Arial" w:hAnsi="Arial" w:cs="Arial"/>
          <w:iCs/>
        </w:rPr>
        <w:t>Zamawiający,</w:t>
      </w:r>
      <w:r w:rsidRPr="00C337CE">
        <w:rPr>
          <w:rFonts w:ascii="Arial" w:eastAsia="Arial" w:hAnsi="Arial" w:cs="Arial"/>
        </w:rPr>
        <w:t xml:space="preserve"> zgodnie z art. 439 ust. 1-4 </w:t>
      </w:r>
      <w:r w:rsidR="002C0F9F">
        <w:rPr>
          <w:rFonts w:ascii="Arial" w:eastAsia="Arial" w:hAnsi="Arial" w:cs="Arial"/>
        </w:rPr>
        <w:t>u</w:t>
      </w:r>
      <w:r w:rsidRPr="00C337CE">
        <w:rPr>
          <w:rFonts w:ascii="Arial" w:eastAsia="Arial" w:hAnsi="Arial" w:cs="Arial"/>
        </w:rPr>
        <w:t xml:space="preserve">stawy PZP, w przypadku zmiany cen materiałów lub kosztów związanych z realizacją Przedmiotu Umowy, na pisemny wniosek </w:t>
      </w:r>
      <w:r w:rsidRPr="00C337CE">
        <w:rPr>
          <w:rFonts w:ascii="Arial" w:eastAsia="Arial" w:hAnsi="Arial" w:cs="Arial"/>
          <w:iCs/>
        </w:rPr>
        <w:t>Wykonawcy</w:t>
      </w:r>
      <w:r w:rsidRPr="00C337CE">
        <w:rPr>
          <w:rFonts w:ascii="Arial" w:eastAsia="Arial" w:hAnsi="Arial" w:cs="Arial"/>
        </w:rPr>
        <w:t>,</w:t>
      </w:r>
      <w:r w:rsidR="00244F6C" w:rsidRPr="00C337CE">
        <w:rPr>
          <w:rFonts w:ascii="Arial" w:eastAsia="Arial" w:hAnsi="Arial" w:cs="Arial"/>
        </w:rPr>
        <w:t xml:space="preserve"> jest uprawniony</w:t>
      </w:r>
      <w:r w:rsidRPr="00C337CE">
        <w:rPr>
          <w:rFonts w:ascii="Arial" w:eastAsia="Arial" w:hAnsi="Arial" w:cs="Arial"/>
        </w:rPr>
        <w:t xml:space="preserve"> dokon</w:t>
      </w:r>
      <w:r w:rsidR="00244F6C" w:rsidRPr="00C337CE">
        <w:rPr>
          <w:rFonts w:ascii="Arial" w:eastAsia="Arial" w:hAnsi="Arial" w:cs="Arial"/>
        </w:rPr>
        <w:t>ać</w:t>
      </w:r>
      <w:r w:rsidRPr="00C337CE">
        <w:rPr>
          <w:rFonts w:ascii="Arial" w:eastAsia="Arial" w:hAnsi="Arial" w:cs="Arial"/>
        </w:rPr>
        <w:t xml:space="preserve"> zmiany wysokości Wynagrodzenia  Wykonawcy  na zasadach następujących:</w:t>
      </w:r>
    </w:p>
    <w:p w14:paraId="74A4D8DE" w14:textId="0F2154A6" w:rsidR="007E7AAE" w:rsidRPr="00C337C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C337CE">
        <w:rPr>
          <w:rFonts w:ascii="Arial" w:eastAsia="Arial" w:hAnsi="Arial" w:cs="Arial"/>
        </w:rPr>
        <w:t>z</w:t>
      </w:r>
      <w:r w:rsidRPr="00C337CE">
        <w:rPr>
          <w:rFonts w:ascii="Arial" w:hAnsi="Arial" w:cs="Arial"/>
        </w:rPr>
        <w:t xml:space="preserve">miana wysokości Wynagrodzenia zostanie dokonana w odniesieniu do procentowego wskaźnika zmiany cen </w:t>
      </w:r>
      <w:r w:rsidR="00531005" w:rsidRPr="00C337CE">
        <w:rPr>
          <w:rFonts w:ascii="Arial" w:hAnsi="Arial" w:cs="Arial"/>
        </w:rPr>
        <w:t xml:space="preserve">za roboty budowlane, dostawy lub usługi, </w:t>
      </w:r>
      <w:r w:rsidRPr="00C337CE">
        <w:rPr>
          <w:rFonts w:ascii="Arial" w:hAnsi="Arial" w:cs="Arial"/>
        </w:rPr>
        <w:t>ustalo</w:t>
      </w:r>
      <w:r w:rsidR="00531005" w:rsidRPr="00C337CE">
        <w:rPr>
          <w:rFonts w:ascii="Arial" w:hAnsi="Arial" w:cs="Arial"/>
        </w:rPr>
        <w:t>nych</w:t>
      </w:r>
      <w:r w:rsidRPr="00C337CE">
        <w:rPr>
          <w:rFonts w:ascii="Arial" w:hAnsi="Arial" w:cs="Arial"/>
        </w:rPr>
        <w:t xml:space="preserve"> w oparciu o średnie ceny, publikowane przez wydawnictwo SEKOCENBUD, </w:t>
      </w:r>
      <w:r w:rsidR="00531005" w:rsidRPr="00C337CE">
        <w:rPr>
          <w:rFonts w:ascii="Arial" w:hAnsi="Arial" w:cs="Arial"/>
        </w:rPr>
        <w:t xml:space="preserve">ujawnione w zeszycie „Zagregowane Wskaźniki Waloryzacyjno-Prognostyczne”, </w:t>
      </w:r>
      <w:r w:rsidRPr="00C337CE">
        <w:rPr>
          <w:rFonts w:ascii="Arial" w:hAnsi="Arial" w:cs="Arial"/>
        </w:rPr>
        <w:t xml:space="preserve">aktualne na dzień złożenia wniosku o waloryzację w porównaniu ze wskaźnikiem z kwartału na dzień złożenia Oferty. </w:t>
      </w:r>
    </w:p>
    <w:p w14:paraId="7320B727" w14:textId="533FBE85" w:rsidR="007E7AAE" w:rsidRPr="00C337CE" w:rsidRDefault="007E7AAE" w:rsidP="007E7AAE">
      <w:pPr>
        <w:pStyle w:val="Akapitzlist"/>
        <w:numPr>
          <w:ilvl w:val="1"/>
          <w:numId w:val="12"/>
        </w:numPr>
        <w:ind w:left="993" w:hanging="567"/>
        <w:jc w:val="both"/>
        <w:rPr>
          <w:rFonts w:ascii="Arial" w:hAnsi="Arial" w:cs="Arial"/>
        </w:rPr>
      </w:pPr>
      <w:r w:rsidRPr="00C337CE">
        <w:rPr>
          <w:rFonts w:ascii="Arial" w:hAnsi="Arial" w:cs="Arial"/>
        </w:rPr>
        <w:t xml:space="preserve">Wykonawca zobowiązany jest dostarczyć w ciągu 14 dni od dnia </w:t>
      </w:r>
      <w:r w:rsidR="002E7C76">
        <w:rPr>
          <w:rFonts w:ascii="Arial" w:hAnsi="Arial" w:cs="Arial"/>
        </w:rPr>
        <w:t xml:space="preserve">zawarcia </w:t>
      </w:r>
      <w:r w:rsidRPr="00C337CE">
        <w:rPr>
          <w:rFonts w:ascii="Arial" w:hAnsi="Arial" w:cs="Arial"/>
        </w:rPr>
        <w:t xml:space="preserve">Umowy, wykaz materiałów i usług (pracy sprzętu) </w:t>
      </w:r>
      <w:r w:rsidR="00531005" w:rsidRPr="00C337CE">
        <w:rPr>
          <w:rFonts w:ascii="Arial" w:hAnsi="Arial" w:cs="Arial"/>
        </w:rPr>
        <w:t xml:space="preserve">lub grupy materiałów o łącznej wartości powyżej 5% wartości wynagrodzenia netto Wykonawcy, </w:t>
      </w:r>
      <w:r w:rsidRPr="00C337CE">
        <w:rPr>
          <w:rFonts w:ascii="Arial" w:hAnsi="Arial" w:cs="Arial"/>
        </w:rPr>
        <w:t xml:space="preserve">mających zasadniczy wpływ na wartość Przedmiotu Umowy, który będzie stanowił podstawę do </w:t>
      </w:r>
      <w:r w:rsidR="00531005" w:rsidRPr="00C337CE">
        <w:rPr>
          <w:rFonts w:ascii="Arial" w:hAnsi="Arial" w:cs="Arial"/>
        </w:rPr>
        <w:t xml:space="preserve">przeprowadzenia </w:t>
      </w:r>
      <w:r w:rsidR="00F353D7" w:rsidRPr="00C337CE">
        <w:rPr>
          <w:rFonts w:ascii="Arial" w:hAnsi="Arial" w:cs="Arial"/>
        </w:rPr>
        <w:t>w</w:t>
      </w:r>
      <w:r w:rsidRPr="00C337CE">
        <w:rPr>
          <w:rFonts w:ascii="Arial" w:hAnsi="Arial" w:cs="Arial"/>
        </w:rPr>
        <w:t>aloryzacji;</w:t>
      </w:r>
    </w:p>
    <w:p w14:paraId="491F52C5" w14:textId="0AE47685" w:rsidR="007E7AAE" w:rsidRPr="00FA5ED3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C337CE">
        <w:rPr>
          <w:rFonts w:ascii="Arial" w:hAnsi="Arial" w:cs="Arial"/>
        </w:rPr>
        <w:t xml:space="preserve">waloryzacja Wynagrodzenia, </w:t>
      </w:r>
      <w:r w:rsidR="00326F02" w:rsidRPr="00C337CE">
        <w:rPr>
          <w:rFonts w:ascii="Arial" w:hAnsi="Arial" w:cs="Arial"/>
        </w:rPr>
        <w:t xml:space="preserve">może </w:t>
      </w:r>
      <w:r w:rsidRPr="00C337CE">
        <w:rPr>
          <w:rFonts w:ascii="Arial" w:hAnsi="Arial" w:cs="Arial"/>
        </w:rPr>
        <w:t>zosta</w:t>
      </w:r>
      <w:r w:rsidR="00326F02" w:rsidRPr="00C337CE">
        <w:rPr>
          <w:rFonts w:ascii="Arial" w:hAnsi="Arial" w:cs="Arial"/>
        </w:rPr>
        <w:t>ć</w:t>
      </w:r>
      <w:r w:rsidRPr="00C337CE">
        <w:rPr>
          <w:rFonts w:ascii="Arial" w:hAnsi="Arial" w:cs="Arial"/>
        </w:rPr>
        <w:t xml:space="preserve"> dokonana</w:t>
      </w:r>
      <w:r w:rsidRPr="00FA5ED3">
        <w:rPr>
          <w:rFonts w:ascii="Arial" w:hAnsi="Arial" w:cs="Arial"/>
        </w:rPr>
        <w:t xml:space="preserve"> w przypadku gdy: </w:t>
      </w:r>
    </w:p>
    <w:p w14:paraId="51B7364B" w14:textId="7FC664F6" w:rsidR="007E7AAE" w:rsidRPr="00FA5ED3" w:rsidRDefault="007E7AAE" w:rsidP="007E7AAE">
      <w:pPr>
        <w:pStyle w:val="Akapitzlist"/>
        <w:numPr>
          <w:ilvl w:val="2"/>
          <w:numId w:val="12"/>
        </w:numPr>
        <w:ind w:left="1701" w:hanging="708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dotyczy materiałów, usług (pracy sprzętu)  ujętych w zatwierdzonym przez Zamawiającego wykazie o którym mowa w </w:t>
      </w:r>
      <w:r w:rsidR="004C574B">
        <w:rPr>
          <w:rFonts w:ascii="Arial" w:hAnsi="Arial" w:cs="Arial"/>
        </w:rPr>
        <w:t xml:space="preserve">ust. 1 </w:t>
      </w:r>
      <w:r w:rsidRPr="00FA5ED3">
        <w:rPr>
          <w:rFonts w:ascii="Arial" w:hAnsi="Arial" w:cs="Arial"/>
        </w:rPr>
        <w:t>pkt</w:t>
      </w:r>
      <w:r w:rsidR="00AB3A3D">
        <w:rPr>
          <w:rFonts w:ascii="Arial" w:hAnsi="Arial" w:cs="Arial"/>
        </w:rPr>
        <w:t xml:space="preserve"> </w:t>
      </w:r>
      <w:r w:rsidRPr="00FA5ED3">
        <w:rPr>
          <w:rFonts w:ascii="Arial" w:hAnsi="Arial" w:cs="Arial"/>
        </w:rPr>
        <w:t>1.2 powyżej;</w:t>
      </w:r>
    </w:p>
    <w:p w14:paraId="7CAAB635" w14:textId="447D4D09" w:rsidR="007E7AAE" w:rsidRPr="00FA5ED3" w:rsidRDefault="007E7AAE" w:rsidP="007E7AAE">
      <w:pPr>
        <w:pStyle w:val="Akapitzlist"/>
        <w:numPr>
          <w:ilvl w:val="2"/>
          <w:numId w:val="12"/>
        </w:numPr>
        <w:ind w:left="1701" w:hanging="708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>zmiana Wynagrodzenia będzie nie mniejsza niż 5 % dla poszczególnej pozycji ujętej w wykazie, o którym mowa w</w:t>
      </w:r>
      <w:r w:rsidR="004C574B">
        <w:rPr>
          <w:rFonts w:ascii="Arial" w:hAnsi="Arial" w:cs="Arial"/>
        </w:rPr>
        <w:t xml:space="preserve"> ust. 1</w:t>
      </w:r>
      <w:r w:rsidRPr="00FA5ED3">
        <w:rPr>
          <w:rFonts w:ascii="Arial" w:hAnsi="Arial" w:cs="Arial"/>
        </w:rPr>
        <w:t xml:space="preserve"> pkt 1.2 powyżej;</w:t>
      </w:r>
    </w:p>
    <w:p w14:paraId="3C1CFCBA" w14:textId="057E58F9" w:rsidR="007E7AAE" w:rsidRPr="00FA5ED3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  <w:iCs/>
        </w:rPr>
        <w:lastRenderedPageBreak/>
        <w:t>Wykonawca</w:t>
      </w:r>
      <w:r w:rsidRPr="00FA5ED3">
        <w:rPr>
          <w:rFonts w:ascii="Arial" w:hAnsi="Arial" w:cs="Arial"/>
          <w:i/>
        </w:rPr>
        <w:t xml:space="preserve"> </w:t>
      </w:r>
      <w:r w:rsidRPr="00FA5ED3">
        <w:rPr>
          <w:rFonts w:ascii="Arial" w:hAnsi="Arial" w:cs="Arial"/>
        </w:rPr>
        <w:t xml:space="preserve">zobowiązany jest złożyć wniosek o </w:t>
      </w:r>
      <w:r w:rsidR="00F353D7" w:rsidRPr="00FA5ED3">
        <w:rPr>
          <w:rFonts w:ascii="Arial" w:hAnsi="Arial" w:cs="Arial"/>
        </w:rPr>
        <w:t>w</w:t>
      </w:r>
      <w:r w:rsidRPr="00FA5ED3">
        <w:rPr>
          <w:rFonts w:ascii="Arial" w:hAnsi="Arial" w:cs="Arial"/>
        </w:rPr>
        <w:t>aloryzację wraz z uzasadnieniem zawierającym szczegółowe wyliczenie całkowitej kwoty, o jaką pierwotnie ustalone Wynagrodzenie uległoby zmianie. Uzasadnienie powinno składać się z pisemnego szczegółowego wyliczenia kosztów według stanu sprzed danej zmiany cen materiałów i kosztów oraz szczegółowe wyliczenia kosztów według stanu po zmianie, jednocześnie wskazując kwotę, o jaką Wynagrodzenie zostanie zmienione;</w:t>
      </w:r>
    </w:p>
    <w:p w14:paraId="3F182D95" w14:textId="3E7B3EC2" w:rsidR="007E7AAE" w:rsidRPr="00C337C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  <w:iCs/>
        </w:rPr>
        <w:t>Zamawiający</w:t>
      </w:r>
      <w:r w:rsidRPr="00FA5ED3">
        <w:rPr>
          <w:rFonts w:ascii="Arial" w:hAnsi="Arial" w:cs="Arial"/>
          <w:i/>
        </w:rPr>
        <w:t xml:space="preserve"> </w:t>
      </w:r>
      <w:r w:rsidRPr="00FA5ED3">
        <w:rPr>
          <w:rFonts w:ascii="Arial" w:hAnsi="Arial" w:cs="Arial"/>
          <w:iCs/>
        </w:rPr>
        <w:t xml:space="preserve">zatwierdza </w:t>
      </w:r>
      <w:r w:rsidRPr="00FA5ED3">
        <w:rPr>
          <w:rFonts w:ascii="Arial" w:hAnsi="Arial" w:cs="Arial"/>
        </w:rPr>
        <w:t xml:space="preserve">wyliczenia Wykonawcy, o których mowa w </w:t>
      </w:r>
      <w:r w:rsidR="004C574B">
        <w:rPr>
          <w:rFonts w:ascii="Arial" w:hAnsi="Arial" w:cs="Arial"/>
        </w:rPr>
        <w:t xml:space="preserve">ust. 1 </w:t>
      </w:r>
      <w:r w:rsidRPr="00FA5ED3">
        <w:rPr>
          <w:rFonts w:ascii="Arial" w:hAnsi="Arial" w:cs="Arial"/>
        </w:rPr>
        <w:t>pkt 1.4 powyżej albo zgłasza zastrzeżenia (m.in. wskazując omyłki rachunkowe)</w:t>
      </w:r>
      <w:r w:rsidR="00506993">
        <w:rPr>
          <w:rFonts w:ascii="Arial" w:hAnsi="Arial" w:cs="Arial"/>
        </w:rPr>
        <w:t xml:space="preserve"> i wzywa Wykonawcę do złożenia </w:t>
      </w:r>
      <w:r w:rsidRPr="00FA5ED3">
        <w:rPr>
          <w:rFonts w:ascii="Arial" w:hAnsi="Arial" w:cs="Arial"/>
        </w:rPr>
        <w:t xml:space="preserve">wyjaśnień co do poszczególnych pozycji </w:t>
      </w:r>
      <w:r w:rsidRPr="00C337CE">
        <w:rPr>
          <w:rFonts w:ascii="Arial" w:hAnsi="Arial" w:cs="Arial"/>
        </w:rPr>
        <w:t>przedmiotowych wyliczeń;</w:t>
      </w:r>
    </w:p>
    <w:p w14:paraId="1D9987F2" w14:textId="69A65245" w:rsidR="007E7AAE" w:rsidRPr="00C337C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C337CE">
        <w:rPr>
          <w:rFonts w:ascii="Arial" w:hAnsi="Arial" w:cs="Arial"/>
        </w:rPr>
        <w:t xml:space="preserve">Waloryzacji można dokonać wyłącznie, za okres następujący z upływem </w:t>
      </w:r>
      <w:r w:rsidR="00531005" w:rsidRPr="00C337CE">
        <w:rPr>
          <w:rFonts w:ascii="Arial" w:hAnsi="Arial" w:cs="Arial"/>
        </w:rPr>
        <w:t>6</w:t>
      </w:r>
      <w:r w:rsidRPr="00C337CE">
        <w:rPr>
          <w:rFonts w:ascii="Arial" w:hAnsi="Arial" w:cs="Arial"/>
        </w:rPr>
        <w:t xml:space="preserve"> miesięcy od dnia złożenia przez Wykonawcę Oferty i nie częściej niż co 12 miesięcy liczone od daty zawarcia Umowy. </w:t>
      </w:r>
    </w:p>
    <w:p w14:paraId="26010816" w14:textId="57363D1F" w:rsidR="007E7AAE" w:rsidRPr="00C337C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  <w:color w:val="000000" w:themeColor="text1"/>
        </w:rPr>
      </w:pPr>
      <w:r w:rsidRPr="00C337CE">
        <w:rPr>
          <w:rFonts w:ascii="Arial" w:hAnsi="Arial" w:cs="Arial"/>
        </w:rPr>
        <w:t>Zamawiający jest uprawniony do odmowy rozpoznania wniosku o </w:t>
      </w:r>
      <w:r w:rsidR="00F353D7" w:rsidRPr="00C337CE">
        <w:rPr>
          <w:rFonts w:ascii="Arial" w:hAnsi="Arial" w:cs="Arial"/>
          <w:color w:val="000000" w:themeColor="text1"/>
        </w:rPr>
        <w:t>w</w:t>
      </w:r>
      <w:r w:rsidRPr="00C337CE">
        <w:rPr>
          <w:rFonts w:ascii="Arial" w:hAnsi="Arial" w:cs="Arial"/>
          <w:color w:val="000000" w:themeColor="text1"/>
        </w:rPr>
        <w:t xml:space="preserve">aloryzację, jeżeli został złożony przez Wykonawcę w terminie późniejszym niż </w:t>
      </w:r>
      <w:r w:rsidR="00531005" w:rsidRPr="00C337CE">
        <w:rPr>
          <w:rFonts w:ascii="Arial" w:hAnsi="Arial" w:cs="Arial"/>
          <w:color w:val="000000" w:themeColor="text1"/>
        </w:rPr>
        <w:t>3</w:t>
      </w:r>
      <w:r w:rsidRPr="00C337CE">
        <w:rPr>
          <w:rFonts w:ascii="Arial" w:hAnsi="Arial" w:cs="Arial"/>
          <w:color w:val="000000" w:themeColor="text1"/>
        </w:rPr>
        <w:t xml:space="preserve"> miesięcy przed terminem wykonania Przedmiotu Umowy; </w:t>
      </w:r>
    </w:p>
    <w:p w14:paraId="109FFE2D" w14:textId="0B01E16A" w:rsidR="007E7AAE" w:rsidRPr="00C337C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  <w:color w:val="000000" w:themeColor="text1"/>
        </w:rPr>
      </w:pPr>
      <w:r w:rsidRPr="00C337CE">
        <w:rPr>
          <w:rFonts w:ascii="Arial" w:hAnsi="Arial" w:cs="Arial"/>
          <w:color w:val="000000" w:themeColor="text1"/>
        </w:rPr>
        <w:t xml:space="preserve">Zamawiający dokona rozpatrzenia wniosku o </w:t>
      </w:r>
      <w:r w:rsidR="00F353D7" w:rsidRPr="00C337CE">
        <w:rPr>
          <w:rFonts w:ascii="Arial" w:hAnsi="Arial" w:cs="Arial"/>
          <w:color w:val="000000" w:themeColor="text1"/>
        </w:rPr>
        <w:t>w</w:t>
      </w:r>
      <w:r w:rsidR="00506993">
        <w:rPr>
          <w:rFonts w:ascii="Arial" w:hAnsi="Arial" w:cs="Arial"/>
          <w:color w:val="000000" w:themeColor="text1"/>
        </w:rPr>
        <w:t xml:space="preserve">aloryzację w terminie </w:t>
      </w:r>
      <w:r w:rsidRPr="00C337CE">
        <w:rPr>
          <w:rFonts w:ascii="Arial" w:hAnsi="Arial" w:cs="Arial"/>
          <w:color w:val="000000" w:themeColor="text1"/>
        </w:rPr>
        <w:t>30 dni od dnia dostarczenia wniosku Wykonawcy do siedziby Zamawiającego.</w:t>
      </w:r>
    </w:p>
    <w:p w14:paraId="64E6B114" w14:textId="2E260AF9" w:rsidR="007E7AAE" w:rsidRPr="00C337C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  <w:color w:val="000000" w:themeColor="text1"/>
        </w:rPr>
      </w:pPr>
      <w:r w:rsidRPr="00C337CE">
        <w:rPr>
          <w:rFonts w:ascii="Arial" w:hAnsi="Arial" w:cs="Arial"/>
          <w:color w:val="000000" w:themeColor="text1"/>
        </w:rPr>
        <w:t xml:space="preserve">Sumaryczna wartość zmiany Wynagrodzenia w wyniku </w:t>
      </w:r>
      <w:r w:rsidR="00F353D7" w:rsidRPr="00C337CE">
        <w:rPr>
          <w:rFonts w:ascii="Arial" w:hAnsi="Arial" w:cs="Arial"/>
          <w:color w:val="000000" w:themeColor="text1"/>
        </w:rPr>
        <w:t>w</w:t>
      </w:r>
      <w:r w:rsidRPr="00C337CE">
        <w:rPr>
          <w:rFonts w:ascii="Arial" w:hAnsi="Arial" w:cs="Arial"/>
          <w:color w:val="000000" w:themeColor="text1"/>
        </w:rPr>
        <w:t xml:space="preserve">aloryzacji może wynosić maksymalnie </w:t>
      </w:r>
      <w:r w:rsidR="00506993">
        <w:rPr>
          <w:rFonts w:ascii="Arial" w:hAnsi="Arial" w:cs="Arial"/>
          <w:color w:val="000000" w:themeColor="text1"/>
        </w:rPr>
        <w:t>5</w:t>
      </w:r>
      <w:r w:rsidR="00884F2C" w:rsidRPr="00C337CE">
        <w:rPr>
          <w:rFonts w:ascii="Arial" w:hAnsi="Arial" w:cs="Arial"/>
          <w:color w:val="000000" w:themeColor="text1"/>
        </w:rPr>
        <w:t xml:space="preserve">% </w:t>
      </w:r>
      <w:r w:rsidRPr="00C337CE">
        <w:rPr>
          <w:rFonts w:ascii="Arial" w:hAnsi="Arial" w:cs="Arial"/>
          <w:color w:val="000000" w:themeColor="text1"/>
        </w:rPr>
        <w:t xml:space="preserve">Wynagrodzenia pierwotnego Wykonawcy, </w:t>
      </w:r>
    </w:p>
    <w:p w14:paraId="012436F8" w14:textId="1E5B7E2E" w:rsidR="007E7AA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C337CE">
        <w:rPr>
          <w:rFonts w:ascii="Arial" w:hAnsi="Arial" w:cs="Arial"/>
          <w:color w:val="000000" w:themeColor="text1"/>
        </w:rPr>
        <w:lastRenderedPageBreak/>
        <w:t xml:space="preserve">Zmiana wysokości Wynagrodzenia na skutek dokonanej waloryzacji wymaga zawarcia przez Strony aneksu do </w:t>
      </w:r>
      <w:r w:rsidRPr="00C337CE">
        <w:rPr>
          <w:rFonts w:ascii="Arial" w:hAnsi="Arial" w:cs="Arial"/>
        </w:rPr>
        <w:t>Umowy oraz aktualizacji prze</w:t>
      </w:r>
      <w:r w:rsidR="00506993">
        <w:rPr>
          <w:rFonts w:ascii="Arial" w:hAnsi="Arial" w:cs="Arial"/>
        </w:rPr>
        <w:t xml:space="preserve">z Wykonawcę </w:t>
      </w:r>
      <w:r w:rsidRPr="00C337CE">
        <w:rPr>
          <w:rFonts w:ascii="Arial" w:hAnsi="Arial" w:cs="Arial"/>
        </w:rPr>
        <w:t xml:space="preserve">Harmonogramu </w:t>
      </w:r>
      <w:r w:rsidR="00F353D7" w:rsidRPr="00C337CE">
        <w:rPr>
          <w:rFonts w:ascii="Arial" w:hAnsi="Arial" w:cs="Arial"/>
        </w:rPr>
        <w:t>R</w:t>
      </w:r>
      <w:r w:rsidRPr="00C337CE">
        <w:rPr>
          <w:rFonts w:ascii="Arial" w:hAnsi="Arial" w:cs="Arial"/>
        </w:rPr>
        <w:t>zeczowo-</w:t>
      </w:r>
      <w:r w:rsidR="00F353D7" w:rsidRPr="00C337CE">
        <w:rPr>
          <w:rFonts w:ascii="Arial" w:hAnsi="Arial" w:cs="Arial"/>
        </w:rPr>
        <w:t>F</w:t>
      </w:r>
      <w:r w:rsidRPr="00C337CE">
        <w:rPr>
          <w:rFonts w:ascii="Arial" w:hAnsi="Arial" w:cs="Arial"/>
        </w:rPr>
        <w:t>inansowego i przedłożenia go Zamawiającemu do akceptacji, nie później niż 7 dni od dnia</w:t>
      </w:r>
      <w:r>
        <w:rPr>
          <w:rFonts w:ascii="Arial" w:hAnsi="Arial" w:cs="Arial"/>
        </w:rPr>
        <w:t xml:space="preserve"> zawarcia przedmiotowego aneksu;</w:t>
      </w:r>
    </w:p>
    <w:p w14:paraId="655D6E61" w14:textId="77777777" w:rsidR="007E7AA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D11BA6">
        <w:rPr>
          <w:rFonts w:ascii="Arial" w:hAnsi="Arial" w:cs="Arial"/>
        </w:rPr>
        <w:t>Początkowy termin ustalania zmiany wynagrodzenia jest dzień otwarcia ofert;</w:t>
      </w:r>
    </w:p>
    <w:p w14:paraId="4C607879" w14:textId="77777777" w:rsidR="007E7AA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D11BA6">
        <w:rPr>
          <w:rFonts w:ascii="Arial" w:hAnsi="Arial" w:cs="Arial"/>
        </w:rPr>
        <w:t>Ryzyko (i konsekwencje) nieprzewidywalnego wzrostu cen materiałów budowlanych powinno obciążać obie Strony.</w:t>
      </w:r>
    </w:p>
    <w:p w14:paraId="48215DFA" w14:textId="77777777" w:rsidR="007E7AAE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57106">
        <w:rPr>
          <w:rFonts w:ascii="Arial" w:hAnsi="Arial" w:cs="Arial"/>
        </w:rPr>
        <w:t xml:space="preserve">rzez zmianę ceny materiałów lub kosztów rozumie się wzrost jak </w:t>
      </w:r>
      <w:r>
        <w:rPr>
          <w:rFonts w:ascii="Arial" w:hAnsi="Arial" w:cs="Arial"/>
        </w:rPr>
        <w:t xml:space="preserve">również </w:t>
      </w:r>
      <w:r w:rsidRPr="00557106">
        <w:rPr>
          <w:rFonts w:ascii="Arial" w:hAnsi="Arial" w:cs="Arial"/>
        </w:rPr>
        <w:t>i ich obniżenie, względem ceny lub koszt</w:t>
      </w:r>
      <w:r>
        <w:rPr>
          <w:rFonts w:ascii="Arial" w:hAnsi="Arial" w:cs="Arial"/>
        </w:rPr>
        <w:t xml:space="preserve">ów </w:t>
      </w:r>
      <w:r w:rsidRPr="00557106">
        <w:rPr>
          <w:rFonts w:ascii="Arial" w:hAnsi="Arial" w:cs="Arial"/>
        </w:rPr>
        <w:t xml:space="preserve">przyjętych w celu ustalenia </w:t>
      </w: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ynagrodzenia </w:t>
      </w:r>
      <w:r>
        <w:rPr>
          <w:rFonts w:ascii="Arial" w:hAnsi="Arial" w:cs="Arial"/>
        </w:rPr>
        <w:t>Wykonawcy z</w:t>
      </w:r>
      <w:r w:rsidRPr="00557106">
        <w:rPr>
          <w:rFonts w:ascii="Arial" w:hAnsi="Arial" w:cs="Arial"/>
        </w:rPr>
        <w:t xml:space="preserve">awartego w </w:t>
      </w:r>
      <w:r>
        <w:rPr>
          <w:rFonts w:ascii="Arial" w:hAnsi="Arial" w:cs="Arial"/>
        </w:rPr>
        <w:t>jego O</w:t>
      </w:r>
      <w:r w:rsidRPr="00557106">
        <w:rPr>
          <w:rFonts w:ascii="Arial" w:hAnsi="Arial" w:cs="Arial"/>
        </w:rPr>
        <w:t>ferc</w:t>
      </w:r>
      <w:r>
        <w:rPr>
          <w:rFonts w:ascii="Arial" w:hAnsi="Arial" w:cs="Arial"/>
        </w:rPr>
        <w:t>ie;</w:t>
      </w:r>
    </w:p>
    <w:p w14:paraId="431F2739" w14:textId="2D7E2B32" w:rsidR="007E7AAE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jest uprawniony </w:t>
      </w:r>
      <w:r w:rsidRPr="00557106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wa</w:t>
      </w:r>
      <w:r w:rsidRPr="00557106">
        <w:rPr>
          <w:rFonts w:ascii="Arial" w:hAnsi="Arial" w:cs="Arial"/>
        </w:rPr>
        <w:t>loryz</w:t>
      </w:r>
      <w:r>
        <w:rPr>
          <w:rFonts w:ascii="Arial" w:hAnsi="Arial" w:cs="Arial"/>
        </w:rPr>
        <w:t>acji</w:t>
      </w:r>
      <w:r w:rsidRPr="005571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ynagrodzenia </w:t>
      </w:r>
      <w:r>
        <w:rPr>
          <w:rFonts w:ascii="Arial" w:hAnsi="Arial" w:cs="Arial"/>
        </w:rPr>
        <w:t>Wykonawcy w </w:t>
      </w:r>
      <w:r w:rsidRPr="00557106">
        <w:rPr>
          <w:rFonts w:ascii="Arial" w:hAnsi="Arial" w:cs="Arial"/>
        </w:rPr>
        <w:t xml:space="preserve">przypadku obniżenia cen materiałów lub kosztów materiałów zgodnie ze wskaźnikiem wskazanym </w:t>
      </w:r>
      <w:r>
        <w:rPr>
          <w:rFonts w:ascii="Arial" w:hAnsi="Arial" w:cs="Arial"/>
        </w:rPr>
        <w:t xml:space="preserve">w </w:t>
      </w:r>
      <w:r w:rsidR="008B0D1D">
        <w:rPr>
          <w:rFonts w:ascii="Arial" w:hAnsi="Arial" w:cs="Arial"/>
        </w:rPr>
        <w:t xml:space="preserve">ust. 1 </w:t>
      </w:r>
      <w:r>
        <w:rPr>
          <w:rFonts w:ascii="Arial" w:hAnsi="Arial" w:cs="Arial"/>
        </w:rPr>
        <w:t>pkt 1.1 powyżej;</w:t>
      </w:r>
    </w:p>
    <w:p w14:paraId="1D3082A9" w14:textId="583D709E" w:rsidR="007E7AAE" w:rsidRPr="00997633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</w:t>
      </w:r>
      <w:r w:rsidRPr="00997633">
        <w:rPr>
          <w:rFonts w:ascii="Arial" w:hAnsi="Arial" w:cs="Arial"/>
          <w:iCs/>
        </w:rPr>
        <w:t xml:space="preserve"> przypadku</w:t>
      </w:r>
      <w:r>
        <w:rPr>
          <w:rFonts w:ascii="Arial" w:hAnsi="Arial" w:cs="Arial"/>
          <w:iCs/>
        </w:rPr>
        <w:t xml:space="preserve">, o którym mowa </w:t>
      </w:r>
      <w:r w:rsidRPr="00997633">
        <w:rPr>
          <w:rFonts w:ascii="Arial" w:hAnsi="Arial" w:cs="Arial"/>
          <w:iCs/>
        </w:rPr>
        <w:t>w</w:t>
      </w:r>
      <w:r>
        <w:rPr>
          <w:rFonts w:ascii="Arial" w:hAnsi="Arial" w:cs="Arial"/>
          <w:iCs/>
        </w:rPr>
        <w:t xml:space="preserve"> </w:t>
      </w:r>
      <w:r w:rsidR="008B0D1D">
        <w:rPr>
          <w:rFonts w:ascii="Arial" w:hAnsi="Arial" w:cs="Arial"/>
        </w:rPr>
        <w:t xml:space="preserve">ust. </w:t>
      </w:r>
      <w:r w:rsidRPr="00997633">
        <w:rPr>
          <w:rFonts w:ascii="Arial" w:hAnsi="Arial" w:cs="Arial"/>
          <w:iCs/>
        </w:rPr>
        <w:t>3</w:t>
      </w:r>
      <w:r>
        <w:rPr>
          <w:rFonts w:ascii="Arial" w:hAnsi="Arial" w:cs="Arial"/>
          <w:iCs/>
        </w:rPr>
        <w:t xml:space="preserve"> powyżej</w:t>
      </w:r>
      <w:r w:rsidRPr="00997633">
        <w:rPr>
          <w:rFonts w:ascii="Arial" w:hAnsi="Arial" w:cs="Arial"/>
          <w:iCs/>
        </w:rPr>
        <w:t xml:space="preserve"> </w:t>
      </w:r>
      <w:r w:rsidRPr="00C94F5C">
        <w:rPr>
          <w:rFonts w:ascii="Arial" w:hAnsi="Arial" w:cs="Arial"/>
        </w:rPr>
        <w:t>Wykonawca</w:t>
      </w:r>
      <w:r>
        <w:rPr>
          <w:rFonts w:ascii="Arial" w:hAnsi="Arial" w:cs="Arial"/>
        </w:rPr>
        <w:t>,</w:t>
      </w:r>
      <w:r w:rsidRPr="00B03AB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n</w:t>
      </w:r>
      <w:r w:rsidRPr="00997633">
        <w:rPr>
          <w:rFonts w:ascii="Arial" w:hAnsi="Arial" w:cs="Arial"/>
          <w:iCs/>
        </w:rPr>
        <w:t xml:space="preserve">a wniosek </w:t>
      </w:r>
      <w:r w:rsidRPr="003D24FA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amawiającego, </w:t>
      </w:r>
      <w:r w:rsidRPr="00997633">
        <w:rPr>
          <w:rFonts w:ascii="Arial" w:hAnsi="Arial" w:cs="Arial"/>
          <w:iCs/>
        </w:rPr>
        <w:t xml:space="preserve">w terminie 14 dni </w:t>
      </w:r>
      <w:r>
        <w:rPr>
          <w:rFonts w:ascii="Arial" w:hAnsi="Arial" w:cs="Arial"/>
          <w:iCs/>
        </w:rPr>
        <w:t xml:space="preserve">jest </w:t>
      </w:r>
      <w:r w:rsidRPr="00997633">
        <w:rPr>
          <w:rFonts w:ascii="Arial" w:hAnsi="Arial" w:cs="Arial"/>
          <w:iCs/>
        </w:rPr>
        <w:t xml:space="preserve">zobowiązany do przedstawienia </w:t>
      </w:r>
      <w:r>
        <w:rPr>
          <w:rFonts w:ascii="Arial" w:hAnsi="Arial" w:cs="Arial"/>
          <w:iCs/>
        </w:rPr>
        <w:t>szczegółowego wyliczenia kosztów o których</w:t>
      </w:r>
      <w:r w:rsidRPr="00997633">
        <w:rPr>
          <w:rFonts w:ascii="Arial" w:hAnsi="Arial" w:cs="Arial"/>
          <w:iCs/>
        </w:rPr>
        <w:t xml:space="preserve"> mowa w </w:t>
      </w:r>
      <w:r w:rsidR="008B0D1D">
        <w:rPr>
          <w:rFonts w:ascii="Arial" w:hAnsi="Arial" w:cs="Arial"/>
          <w:iCs/>
        </w:rPr>
        <w:t xml:space="preserve">ust. 1 </w:t>
      </w:r>
      <w:r w:rsidRPr="00997633">
        <w:rPr>
          <w:rFonts w:ascii="Arial" w:hAnsi="Arial" w:cs="Arial"/>
          <w:iCs/>
        </w:rPr>
        <w:t>pkt 1.</w:t>
      </w:r>
      <w:r>
        <w:rPr>
          <w:rFonts w:ascii="Arial" w:hAnsi="Arial" w:cs="Arial"/>
          <w:iCs/>
        </w:rPr>
        <w:t>5</w:t>
      </w:r>
      <w:r w:rsidRPr="00997633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powyżej </w:t>
      </w:r>
      <w:r w:rsidRPr="00997633">
        <w:rPr>
          <w:rFonts w:ascii="Arial" w:hAnsi="Arial" w:cs="Arial"/>
        </w:rPr>
        <w:t xml:space="preserve">oraz do wskazania kwoty, o jaką </w:t>
      </w:r>
      <w:r>
        <w:rPr>
          <w:rFonts w:ascii="Arial" w:hAnsi="Arial" w:cs="Arial"/>
        </w:rPr>
        <w:t>W</w:t>
      </w:r>
      <w:r w:rsidRPr="00997633">
        <w:rPr>
          <w:rFonts w:ascii="Arial" w:hAnsi="Arial" w:cs="Arial"/>
        </w:rPr>
        <w:t>ynagrodzenie powinno ulec zmianie</w:t>
      </w:r>
      <w:r w:rsidRPr="00997633">
        <w:rPr>
          <w:rFonts w:ascii="Arial" w:hAnsi="Arial" w:cs="Arial"/>
          <w:iCs/>
        </w:rPr>
        <w:t>.</w:t>
      </w:r>
    </w:p>
    <w:p w14:paraId="691155C6" w14:textId="6A24F16B" w:rsidR="007E7AAE" w:rsidRPr="006A3A09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iCs/>
        </w:rPr>
      </w:pPr>
      <w:r w:rsidRPr="00997633">
        <w:rPr>
          <w:rFonts w:ascii="Arial" w:hAnsi="Arial" w:cs="Arial"/>
          <w:iCs/>
        </w:rPr>
        <w:t xml:space="preserve">Akceptacja przez </w:t>
      </w:r>
      <w:r w:rsidRPr="005F4F1B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 </w:t>
      </w:r>
      <w:r w:rsidRPr="00997633">
        <w:rPr>
          <w:rFonts w:ascii="Arial" w:hAnsi="Arial" w:cs="Arial"/>
          <w:iCs/>
        </w:rPr>
        <w:t xml:space="preserve">przedstawionych </w:t>
      </w:r>
      <w:r>
        <w:rPr>
          <w:rFonts w:ascii="Arial" w:hAnsi="Arial" w:cs="Arial"/>
          <w:iCs/>
        </w:rPr>
        <w:t xml:space="preserve">szczegółowych kosztów </w:t>
      </w:r>
      <w:r w:rsidRPr="00997633">
        <w:rPr>
          <w:rFonts w:ascii="Arial" w:hAnsi="Arial" w:cs="Arial"/>
          <w:iCs/>
        </w:rPr>
        <w:t xml:space="preserve">nastąpi zgodnie z zasadami określonymi </w:t>
      </w:r>
      <w:r w:rsidR="008B0D1D">
        <w:rPr>
          <w:rFonts w:ascii="Arial" w:hAnsi="Arial" w:cs="Arial"/>
          <w:iCs/>
        </w:rPr>
        <w:t xml:space="preserve">ust. 1 </w:t>
      </w:r>
      <w:r w:rsidRPr="006A3A09">
        <w:rPr>
          <w:rFonts w:ascii="Arial" w:hAnsi="Arial" w:cs="Arial"/>
          <w:iCs/>
        </w:rPr>
        <w:t>pkt</w:t>
      </w:r>
      <w:r w:rsidR="00AB3A3D">
        <w:rPr>
          <w:rFonts w:ascii="Arial" w:hAnsi="Arial" w:cs="Arial"/>
          <w:iCs/>
        </w:rPr>
        <w:t xml:space="preserve"> </w:t>
      </w:r>
      <w:r w:rsidRPr="006A3A09">
        <w:rPr>
          <w:rFonts w:ascii="Arial" w:hAnsi="Arial" w:cs="Arial"/>
          <w:iCs/>
        </w:rPr>
        <w:t>1.6 powyżej.</w:t>
      </w:r>
    </w:p>
    <w:p w14:paraId="5914789A" w14:textId="6D4FBBA4" w:rsidR="007E7AAE" w:rsidRPr="005B235A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5B235A">
        <w:rPr>
          <w:rFonts w:ascii="Arial" w:hAnsi="Arial" w:cs="Arial"/>
        </w:rPr>
        <w:lastRenderedPageBreak/>
        <w:t xml:space="preserve">W przypadku zawarcia Umowy po upływie 180 dni liczonych od dnia złożenia przez Wykonawcę Oferty - początkowym terminem zmiany wynagrodzenia jest dzień otwarcia ofert, zaś pierwszej Waloryzacji można dokonać nie wcześniej niż z upływem </w:t>
      </w:r>
      <w:r w:rsidR="00326F02">
        <w:rPr>
          <w:rFonts w:ascii="Arial" w:hAnsi="Arial" w:cs="Arial"/>
        </w:rPr>
        <w:t xml:space="preserve">6 </w:t>
      </w:r>
      <w:r w:rsidRPr="005B235A">
        <w:rPr>
          <w:rFonts w:ascii="Arial" w:hAnsi="Arial" w:cs="Arial"/>
        </w:rPr>
        <w:t>miesięcy od dnia złożenia Oferty. Waloryzacja Przedmiotu Umowy może być dokonana tylko raz</w:t>
      </w:r>
      <w:r w:rsidR="005B235A">
        <w:rPr>
          <w:rFonts w:ascii="Arial" w:hAnsi="Arial" w:cs="Arial"/>
        </w:rPr>
        <w:t>.</w:t>
      </w:r>
    </w:p>
    <w:p w14:paraId="01638676" w14:textId="7819AF7F" w:rsidR="007E7AA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Stosownie do t</w:t>
      </w:r>
      <w:r>
        <w:rPr>
          <w:rFonts w:ascii="Arial" w:hAnsi="Arial" w:cs="Arial"/>
          <w:szCs w:val="24"/>
        </w:rPr>
        <w:t xml:space="preserve">reści art. </w:t>
      </w:r>
      <w:r w:rsidRPr="00CD4975">
        <w:rPr>
          <w:rFonts w:ascii="Arial" w:hAnsi="Arial" w:cs="Arial"/>
          <w:szCs w:val="24"/>
        </w:rPr>
        <w:t>436 pkt 4 lit. b</w:t>
      </w:r>
      <w:r>
        <w:rPr>
          <w:rFonts w:ascii="Arial" w:hAnsi="Arial" w:cs="Arial"/>
          <w:szCs w:val="24"/>
        </w:rPr>
        <w:t xml:space="preserve"> ustawy PZP</w:t>
      </w:r>
      <w:r w:rsidR="008B0D1D">
        <w:rPr>
          <w:rFonts w:ascii="Arial" w:hAnsi="Arial" w:cs="Arial"/>
          <w:szCs w:val="24"/>
        </w:rPr>
        <w:t>,</w:t>
      </w:r>
      <w:r w:rsidRPr="00225BA3">
        <w:rPr>
          <w:rFonts w:ascii="Arial" w:hAnsi="Arial" w:cs="Arial"/>
          <w:szCs w:val="24"/>
        </w:rPr>
        <w:t xml:space="preserve"> </w:t>
      </w:r>
      <w:r w:rsidRPr="007E19A8">
        <w:rPr>
          <w:rFonts w:ascii="Arial" w:hAnsi="Arial" w:cs="Arial"/>
          <w:iCs/>
          <w:szCs w:val="24"/>
        </w:rPr>
        <w:t>Zamawiający</w:t>
      </w:r>
      <w:r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po upływie 12 miesięcy realizacji Umowy </w:t>
      </w:r>
      <w:r w:rsidR="00326F02">
        <w:rPr>
          <w:rFonts w:ascii="Arial" w:hAnsi="Arial" w:cs="Arial"/>
          <w:szCs w:val="24"/>
        </w:rPr>
        <w:t xml:space="preserve">może </w:t>
      </w:r>
      <w:r>
        <w:rPr>
          <w:rFonts w:ascii="Arial" w:hAnsi="Arial" w:cs="Arial"/>
          <w:szCs w:val="24"/>
        </w:rPr>
        <w:t>wyra</w:t>
      </w:r>
      <w:r w:rsidR="00326F02">
        <w:rPr>
          <w:rFonts w:ascii="Arial" w:hAnsi="Arial" w:cs="Arial"/>
          <w:szCs w:val="24"/>
        </w:rPr>
        <w:t>zić</w:t>
      </w:r>
      <w:r>
        <w:rPr>
          <w:rFonts w:ascii="Arial" w:hAnsi="Arial" w:cs="Arial"/>
          <w:szCs w:val="24"/>
        </w:rPr>
        <w:t xml:space="preserve"> zgodę na </w:t>
      </w:r>
      <w:r w:rsidRPr="00225BA3">
        <w:rPr>
          <w:rFonts w:ascii="Arial" w:hAnsi="Arial" w:cs="Arial"/>
          <w:szCs w:val="24"/>
        </w:rPr>
        <w:t>zmian</w:t>
      </w:r>
      <w:r>
        <w:rPr>
          <w:rFonts w:ascii="Arial" w:hAnsi="Arial" w:cs="Arial"/>
          <w:szCs w:val="24"/>
        </w:rPr>
        <w:t>ę</w:t>
      </w:r>
      <w:r w:rsidRPr="00225BA3">
        <w:rPr>
          <w:rFonts w:ascii="Arial" w:hAnsi="Arial" w:cs="Arial"/>
          <w:szCs w:val="24"/>
        </w:rPr>
        <w:t xml:space="preserve"> wysokości</w:t>
      </w:r>
      <w:r>
        <w:rPr>
          <w:rFonts w:ascii="Arial" w:hAnsi="Arial" w:cs="Arial"/>
          <w:szCs w:val="24"/>
        </w:rPr>
        <w:t xml:space="preserve"> Wynagrodzenia, w przypadku gdy </w:t>
      </w:r>
      <w:r w:rsidRPr="00EA7A6F"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</w:rPr>
        <w:t>miany</w:t>
      </w:r>
      <w:r w:rsidRPr="00225BA3">
        <w:rPr>
          <w:rFonts w:ascii="Arial" w:hAnsi="Arial" w:cs="Arial"/>
          <w:szCs w:val="24"/>
        </w:rPr>
        <w:t xml:space="preserve"> </w:t>
      </w:r>
      <w:r w:rsidRPr="00EA7A6F">
        <w:rPr>
          <w:rFonts w:ascii="Arial" w:hAnsi="Arial" w:cs="Arial"/>
          <w:szCs w:val="24"/>
        </w:rPr>
        <w:t xml:space="preserve">będą miały wpływ na koszty wykonania </w:t>
      </w:r>
      <w:r>
        <w:rPr>
          <w:rFonts w:ascii="Arial" w:hAnsi="Arial" w:cs="Arial"/>
          <w:szCs w:val="24"/>
        </w:rPr>
        <w:t xml:space="preserve">Umowy przez </w:t>
      </w:r>
      <w:r w:rsidRPr="007E19A8">
        <w:rPr>
          <w:rFonts w:ascii="Arial" w:hAnsi="Arial" w:cs="Arial"/>
          <w:iCs/>
          <w:szCs w:val="24"/>
        </w:rPr>
        <w:t>Wykonawcę:</w:t>
      </w:r>
    </w:p>
    <w:p w14:paraId="622A2087" w14:textId="77777777" w:rsidR="007E7AAE" w:rsidRPr="00225BA3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w przypadku zmiany stawki podatku od towarów i usług</w:t>
      </w:r>
      <w:r>
        <w:rPr>
          <w:rFonts w:ascii="Arial" w:hAnsi="Arial" w:cs="Arial"/>
          <w:szCs w:val="24"/>
        </w:rPr>
        <w:t>;</w:t>
      </w:r>
    </w:p>
    <w:p w14:paraId="052EB5B6" w14:textId="154FC33C" w:rsidR="007E7AAE" w:rsidRPr="00225BA3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w przypadku zmiany wysokości minimalnego wynagrodzenia za pracę ustalonego na podstawie </w:t>
      </w:r>
      <w:r w:rsidRPr="00D3318C">
        <w:rPr>
          <w:rFonts w:ascii="Arial" w:hAnsi="Arial" w:cs="Arial"/>
          <w:i/>
          <w:szCs w:val="24"/>
        </w:rPr>
        <w:t>art. 2 ust. 3</w:t>
      </w:r>
      <w:r w:rsidR="00D3318C" w:rsidRPr="00D3318C">
        <w:rPr>
          <w:rFonts w:ascii="Arial" w:hAnsi="Arial" w:cs="Arial"/>
          <w:i/>
          <w:szCs w:val="24"/>
        </w:rPr>
        <w:t>-</w:t>
      </w:r>
      <w:r w:rsidRPr="00D3318C">
        <w:rPr>
          <w:rFonts w:ascii="Arial" w:hAnsi="Arial" w:cs="Arial"/>
          <w:i/>
          <w:szCs w:val="24"/>
        </w:rPr>
        <w:t>5 ustawy z dnia 10</w:t>
      </w:r>
      <w:r w:rsidR="005B235A" w:rsidRPr="00D3318C">
        <w:rPr>
          <w:rFonts w:ascii="Arial" w:hAnsi="Arial" w:cs="Arial"/>
          <w:i/>
          <w:szCs w:val="24"/>
        </w:rPr>
        <w:t xml:space="preserve"> </w:t>
      </w:r>
      <w:r w:rsidR="00890FA9" w:rsidRPr="00D3318C">
        <w:rPr>
          <w:rFonts w:ascii="Arial" w:hAnsi="Arial" w:cs="Arial"/>
          <w:i/>
          <w:szCs w:val="24"/>
        </w:rPr>
        <w:t xml:space="preserve">października </w:t>
      </w:r>
      <w:r w:rsidRPr="00D3318C">
        <w:rPr>
          <w:rFonts w:ascii="Arial" w:hAnsi="Arial" w:cs="Arial"/>
          <w:i/>
          <w:szCs w:val="24"/>
        </w:rPr>
        <w:t>2002 r. o minimalnym wynagrodzeniu o pracę</w:t>
      </w:r>
      <w:r>
        <w:rPr>
          <w:rFonts w:ascii="Arial" w:hAnsi="Arial" w:cs="Arial"/>
          <w:szCs w:val="24"/>
        </w:rPr>
        <w:t xml:space="preserve"> </w:t>
      </w:r>
      <w:r w:rsidR="000D06DF">
        <w:rPr>
          <w:rFonts w:ascii="Arial" w:hAnsi="Arial" w:cs="Arial"/>
          <w:i/>
          <w:szCs w:val="24"/>
        </w:rPr>
        <w:t>(Dz.</w:t>
      </w:r>
      <w:r w:rsidR="00D3318C" w:rsidRPr="00D3318C">
        <w:rPr>
          <w:rFonts w:ascii="Arial" w:hAnsi="Arial" w:cs="Arial"/>
          <w:i/>
          <w:szCs w:val="24"/>
        </w:rPr>
        <w:t>U. z 2020 r. poz. 2207 z późn. zm.)</w:t>
      </w:r>
      <w:r w:rsidR="00D3318C"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szCs w:val="24"/>
        </w:rPr>
        <w:t>albo wysokość minimalnej stawki godzinowej;</w:t>
      </w:r>
    </w:p>
    <w:p w14:paraId="6BFDBDD0" w14:textId="77777777" w:rsidR="007E7AAE" w:rsidRPr="00AA1511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w przypadku zmian zasad podlegania ubezpieczeniom społecznym </w:t>
      </w:r>
      <w:r>
        <w:rPr>
          <w:rFonts w:ascii="Arial" w:hAnsi="Arial" w:cs="Arial"/>
          <w:szCs w:val="24"/>
        </w:rPr>
        <w:br/>
      </w:r>
      <w:r w:rsidRPr="00225BA3">
        <w:rPr>
          <w:rFonts w:ascii="Arial" w:hAnsi="Arial" w:cs="Arial"/>
          <w:szCs w:val="24"/>
        </w:rPr>
        <w:t xml:space="preserve">lub ubezpieczeniu zdrowotnemu lub zmiany wysokości stawki składki </w:t>
      </w:r>
      <w:r>
        <w:rPr>
          <w:rFonts w:ascii="Arial" w:hAnsi="Arial" w:cs="Arial"/>
          <w:szCs w:val="24"/>
        </w:rPr>
        <w:br/>
      </w:r>
      <w:r w:rsidRPr="00225BA3">
        <w:rPr>
          <w:rFonts w:ascii="Arial" w:hAnsi="Arial" w:cs="Arial"/>
          <w:szCs w:val="24"/>
        </w:rPr>
        <w:t>na ubezpieczenia społeczne lub zdrowotne</w:t>
      </w:r>
      <w:r>
        <w:rPr>
          <w:rFonts w:ascii="Arial" w:hAnsi="Arial" w:cs="Arial"/>
          <w:szCs w:val="24"/>
        </w:rPr>
        <w:t>;</w:t>
      </w:r>
    </w:p>
    <w:p w14:paraId="0067C555" w14:textId="49AEF7F1" w:rsidR="007E7AAE" w:rsidRPr="00D3318C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i/>
          <w:color w:val="auto"/>
          <w:szCs w:val="24"/>
        </w:rPr>
      </w:pPr>
      <w:r>
        <w:rPr>
          <w:rFonts w:ascii="Arial"/>
        </w:rPr>
        <w:t>w przypadku zmiany zasad gromadzenia i wysoko</w:t>
      </w:r>
      <w:r>
        <w:rPr>
          <w:rFonts w:ascii="Arial"/>
        </w:rPr>
        <w:t>ś</w:t>
      </w:r>
      <w:r>
        <w:rPr>
          <w:rFonts w:ascii="Arial"/>
        </w:rPr>
        <w:t>ci wp</w:t>
      </w:r>
      <w:r>
        <w:rPr>
          <w:rFonts w:ascii="Arial"/>
        </w:rPr>
        <w:t>ł</w:t>
      </w:r>
      <w:r>
        <w:rPr>
          <w:rFonts w:ascii="Arial"/>
        </w:rPr>
        <w:t>at do pracowniczych plan</w:t>
      </w:r>
      <w:r>
        <w:rPr>
          <w:rFonts w:ascii="Arial"/>
        </w:rPr>
        <w:t>ó</w:t>
      </w:r>
      <w:r>
        <w:rPr>
          <w:rFonts w:ascii="Arial"/>
        </w:rPr>
        <w:t>w kapita</w:t>
      </w:r>
      <w:r>
        <w:rPr>
          <w:rFonts w:ascii="Arial"/>
        </w:rPr>
        <w:t>ł</w:t>
      </w:r>
      <w:r>
        <w:rPr>
          <w:rFonts w:ascii="Arial"/>
        </w:rPr>
        <w:t>owych, o kt</w:t>
      </w:r>
      <w:r>
        <w:rPr>
          <w:rFonts w:ascii="Arial"/>
        </w:rPr>
        <w:t>ó</w:t>
      </w:r>
      <w:r>
        <w:rPr>
          <w:rFonts w:ascii="Arial"/>
        </w:rPr>
        <w:t xml:space="preserve">rych mowa w </w:t>
      </w:r>
      <w:r w:rsidRPr="00D3318C">
        <w:rPr>
          <w:rFonts w:ascii="Arial"/>
          <w:i/>
          <w:color w:val="1B1B1B"/>
        </w:rPr>
        <w:t>ustawie</w:t>
      </w:r>
      <w:r w:rsidRPr="00D3318C">
        <w:rPr>
          <w:rFonts w:ascii="Arial"/>
          <w:i/>
        </w:rPr>
        <w:t xml:space="preserve"> z dnia 4 pa</w:t>
      </w:r>
      <w:r w:rsidRPr="00D3318C">
        <w:rPr>
          <w:rFonts w:ascii="Arial"/>
          <w:i/>
        </w:rPr>
        <w:t>ź</w:t>
      </w:r>
      <w:r w:rsidRPr="00D3318C">
        <w:rPr>
          <w:rFonts w:ascii="Arial"/>
          <w:i/>
        </w:rPr>
        <w:t>dziernika 2018 r. o pracowniczych planach kapita</w:t>
      </w:r>
      <w:r w:rsidRPr="00D3318C">
        <w:rPr>
          <w:rFonts w:ascii="Arial"/>
          <w:i/>
        </w:rPr>
        <w:t>ł</w:t>
      </w:r>
      <w:r w:rsidRPr="00D3318C">
        <w:rPr>
          <w:rFonts w:ascii="Arial"/>
          <w:i/>
        </w:rPr>
        <w:t xml:space="preserve">owych </w:t>
      </w:r>
      <w:r w:rsidRPr="00D3318C">
        <w:rPr>
          <w:rFonts w:ascii="Arial" w:hAnsi="Arial" w:cs="Arial"/>
          <w:i/>
        </w:rPr>
        <w:t xml:space="preserve">(Dz.U. </w:t>
      </w:r>
      <w:r w:rsidR="00D3318C" w:rsidRPr="00D3318C">
        <w:rPr>
          <w:rFonts w:ascii="Arial" w:hAnsi="Arial" w:cs="Arial"/>
          <w:i/>
        </w:rPr>
        <w:t>z 2024 r. poz. 427</w:t>
      </w:r>
      <w:r w:rsidRPr="00D3318C">
        <w:rPr>
          <w:rFonts w:ascii="Arial" w:hAnsi="Arial" w:cs="Arial"/>
          <w:i/>
        </w:rPr>
        <w:t>)</w:t>
      </w:r>
      <w:r w:rsidRPr="00D3318C">
        <w:rPr>
          <w:rFonts w:ascii="Arial" w:hAnsi="Arial" w:cs="Arial"/>
          <w:i/>
          <w:szCs w:val="24"/>
        </w:rPr>
        <w:t>.</w:t>
      </w:r>
    </w:p>
    <w:p w14:paraId="5F83B72C" w14:textId="54BA2DD7" w:rsidR="006F3476" w:rsidRPr="006F3476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W sytuacji wystąpienia </w:t>
      </w:r>
      <w:r>
        <w:rPr>
          <w:rFonts w:ascii="Arial" w:hAnsi="Arial" w:cs="Arial"/>
          <w:szCs w:val="24"/>
        </w:rPr>
        <w:t xml:space="preserve">okoliczności wskazanych w </w:t>
      </w:r>
      <w:r w:rsidR="008A57C0">
        <w:rPr>
          <w:rFonts w:ascii="Arial" w:hAnsi="Arial" w:cs="Arial"/>
          <w:szCs w:val="24"/>
        </w:rPr>
        <w:t xml:space="preserve">ust. 7 </w:t>
      </w:r>
      <w:r>
        <w:rPr>
          <w:rFonts w:ascii="Arial" w:hAnsi="Arial" w:cs="Arial"/>
          <w:szCs w:val="24"/>
        </w:rPr>
        <w:t>pkt 7.1</w:t>
      </w:r>
      <w:r w:rsidRPr="00225BA3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powyżej Wynagrodzenie umowne Wykonawcy netto nie ulegnie zmianie, a jedynie zostanie do niego doliczony podatek w zmienionej wysokości.</w:t>
      </w:r>
    </w:p>
    <w:p w14:paraId="280A0F98" w14:textId="0E3F7B98" w:rsidR="007E7AAE" w:rsidRPr="00225BA3" w:rsidRDefault="00DB7A08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szCs w:val="24"/>
        </w:rPr>
        <w:lastRenderedPageBreak/>
        <w:t>Zmiana Wynagrodzenia nastąpi na pisemny wniosek Wykonawcy zawierający uzasadnienie i szczegółowy sposób wyliczenia nowych cen oraz szczegółowe uzasadnienie wpływu zmiany przepisów prawa na koszty wykonania Przedmiotu Umowy przez Wykonawcę.</w:t>
      </w:r>
    </w:p>
    <w:p w14:paraId="2504F929" w14:textId="5BAFCAB5" w:rsidR="007E7AAE" w:rsidRPr="00B21198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B21198">
        <w:rPr>
          <w:rFonts w:ascii="Arial" w:hAnsi="Arial" w:cs="Arial"/>
          <w:color w:val="auto"/>
          <w:szCs w:val="24"/>
        </w:rPr>
        <w:t xml:space="preserve">W sytuacji wystąpienia okoliczności wskazanych w </w:t>
      </w:r>
      <w:r w:rsidR="008A57C0">
        <w:rPr>
          <w:rFonts w:ascii="Arial" w:hAnsi="Arial" w:cs="Arial"/>
          <w:color w:val="auto"/>
          <w:szCs w:val="24"/>
        </w:rPr>
        <w:t xml:space="preserve">ust. 7 </w:t>
      </w:r>
      <w:r w:rsidRPr="00B21198">
        <w:rPr>
          <w:rFonts w:ascii="Arial" w:hAnsi="Arial" w:cs="Arial"/>
          <w:color w:val="auto"/>
          <w:szCs w:val="24"/>
        </w:rPr>
        <w:t xml:space="preserve">pkt </w:t>
      </w:r>
      <w:r>
        <w:rPr>
          <w:rFonts w:ascii="Arial" w:hAnsi="Arial" w:cs="Arial"/>
          <w:color w:val="auto"/>
          <w:szCs w:val="24"/>
        </w:rPr>
        <w:t>7</w:t>
      </w:r>
      <w:r w:rsidRPr="00B21198">
        <w:rPr>
          <w:rFonts w:ascii="Arial" w:hAnsi="Arial" w:cs="Arial"/>
          <w:color w:val="auto"/>
          <w:szCs w:val="24"/>
        </w:rPr>
        <w:t xml:space="preserve">.2 </w:t>
      </w:r>
      <w:r>
        <w:rPr>
          <w:rFonts w:ascii="Arial" w:hAnsi="Arial" w:cs="Arial"/>
          <w:color w:val="auto"/>
          <w:szCs w:val="24"/>
        </w:rPr>
        <w:t>powyżej</w:t>
      </w:r>
      <w:r w:rsidRPr="00B21198">
        <w:rPr>
          <w:rFonts w:ascii="Arial" w:hAnsi="Arial" w:cs="Arial"/>
          <w:color w:val="auto"/>
          <w:szCs w:val="24"/>
        </w:rPr>
        <w:t>.</w:t>
      </w:r>
      <w:r w:rsidRPr="00E249DA">
        <w:rPr>
          <w:rFonts w:ascii="Arial" w:hAnsi="Arial" w:cs="Arial"/>
          <w:iCs/>
        </w:rPr>
        <w:t xml:space="preserve"> </w:t>
      </w:r>
      <w:r w:rsidRPr="0038133A">
        <w:rPr>
          <w:rFonts w:ascii="Arial" w:hAnsi="Arial" w:cs="Arial"/>
          <w:iCs/>
        </w:rPr>
        <w:t>Wykonawca</w:t>
      </w:r>
      <w:r w:rsidRPr="0038133A">
        <w:rPr>
          <w:rFonts w:ascii="Arial" w:hAnsi="Arial" w:cs="Arial"/>
          <w:i/>
        </w:rPr>
        <w:t xml:space="preserve"> </w:t>
      </w:r>
      <w:r w:rsidRPr="0038133A">
        <w:rPr>
          <w:rFonts w:ascii="Arial" w:hAnsi="Arial" w:cs="Arial"/>
        </w:rPr>
        <w:t>zobowiązany jest złożyć wniosek o zmianę Wynagrodzenia wraz z uzasadnieniem zawierającym szczegółowe wyliczenie całkowitej kwoty, o jaką pierwotnie ustalone Wynagrodzenie uległoby zmianie. Uzasadnienie powinno składać się z pisemnego</w:t>
      </w:r>
      <w:r w:rsidRPr="009E43B3">
        <w:rPr>
          <w:rFonts w:ascii="Arial" w:hAnsi="Arial" w:cs="Arial"/>
        </w:rPr>
        <w:t xml:space="preserve"> </w:t>
      </w:r>
      <w:r w:rsidRPr="0038133A">
        <w:rPr>
          <w:rFonts w:ascii="Arial" w:hAnsi="Arial" w:cs="Arial"/>
        </w:rPr>
        <w:t xml:space="preserve">zestawienia wynagrodzeń (zarówno przed jak i po zmianie) pracowników świadczących usługi, wraz z określeniem zakresu (części etatu), w jakim wykonują oni prace bezpośrednio związane z realizacją Przedmiotu Umowy oraz części wynagrodzenia odpowiadającej temu zakresowi, a także niezbędnej dokumentacji dowodowej. </w:t>
      </w:r>
      <w:r>
        <w:rPr>
          <w:rFonts w:ascii="Arial" w:hAnsi="Arial" w:cs="Arial"/>
        </w:rPr>
        <w:t>W</w:t>
      </w:r>
      <w:r w:rsidRPr="00B21198">
        <w:rPr>
          <w:rFonts w:ascii="Arial" w:hAnsi="Arial" w:cs="Arial"/>
          <w:color w:val="auto"/>
          <w:szCs w:val="24"/>
        </w:rPr>
        <w:t xml:space="preserve"> szczególności </w:t>
      </w:r>
      <w:r w:rsidRPr="00BC6F40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B21198">
        <w:rPr>
          <w:rFonts w:ascii="Arial" w:hAnsi="Arial" w:cs="Arial"/>
          <w:color w:val="auto"/>
          <w:szCs w:val="24"/>
        </w:rPr>
        <w:t xml:space="preserve">zobowiązuje się wykazać związek pomiędzy wnioskowaną kwotą podwyższenia </w:t>
      </w:r>
      <w:r>
        <w:rPr>
          <w:rFonts w:ascii="Arial" w:hAnsi="Arial" w:cs="Arial"/>
          <w:color w:val="auto"/>
          <w:szCs w:val="24"/>
        </w:rPr>
        <w:t>Wynagrodzenia, a </w:t>
      </w:r>
      <w:r w:rsidRPr="00B21198">
        <w:rPr>
          <w:rFonts w:ascii="Arial" w:hAnsi="Arial" w:cs="Arial"/>
          <w:color w:val="auto"/>
          <w:szCs w:val="24"/>
        </w:rPr>
        <w:t xml:space="preserve">wpływem zmiany minimalnego wynagrodzenia za pracę na kalkulację </w:t>
      </w:r>
      <w:r>
        <w:rPr>
          <w:rFonts w:ascii="Arial" w:hAnsi="Arial" w:cs="Arial"/>
          <w:color w:val="auto"/>
          <w:szCs w:val="24"/>
        </w:rPr>
        <w:t>W</w:t>
      </w:r>
      <w:r w:rsidRPr="00B21198">
        <w:rPr>
          <w:rFonts w:ascii="Arial" w:hAnsi="Arial" w:cs="Arial"/>
          <w:color w:val="auto"/>
          <w:szCs w:val="24"/>
        </w:rPr>
        <w:t xml:space="preserve">ynagrodzenia. </w:t>
      </w:r>
    </w:p>
    <w:p w14:paraId="4AD771EF" w14:textId="564DA9B6" w:rsidR="007E7AA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B21198">
        <w:rPr>
          <w:rFonts w:ascii="Arial" w:hAnsi="Arial" w:cs="Arial"/>
          <w:color w:val="auto"/>
          <w:szCs w:val="24"/>
        </w:rPr>
        <w:t xml:space="preserve">W sytuacji wystąpienia okoliczności wskazanych w </w:t>
      </w:r>
      <w:r w:rsidR="00AB443E">
        <w:rPr>
          <w:rFonts w:ascii="Arial" w:hAnsi="Arial" w:cs="Arial"/>
          <w:color w:val="auto"/>
          <w:szCs w:val="24"/>
        </w:rPr>
        <w:t xml:space="preserve">ust. 7 </w:t>
      </w:r>
      <w:r w:rsidRPr="00B21198">
        <w:rPr>
          <w:rFonts w:ascii="Arial" w:hAnsi="Arial" w:cs="Arial"/>
          <w:color w:val="auto"/>
          <w:szCs w:val="24"/>
        </w:rPr>
        <w:t xml:space="preserve">pkt </w:t>
      </w:r>
      <w:r>
        <w:rPr>
          <w:rFonts w:ascii="Arial" w:hAnsi="Arial" w:cs="Arial"/>
          <w:color w:val="auto"/>
          <w:szCs w:val="24"/>
        </w:rPr>
        <w:t>7</w:t>
      </w:r>
      <w:r w:rsidRPr="00B21198">
        <w:rPr>
          <w:rFonts w:ascii="Arial" w:hAnsi="Arial" w:cs="Arial"/>
          <w:color w:val="auto"/>
          <w:szCs w:val="24"/>
        </w:rPr>
        <w:t xml:space="preserve">.3 </w:t>
      </w:r>
      <w:r>
        <w:rPr>
          <w:rFonts w:ascii="Arial" w:hAnsi="Arial" w:cs="Arial"/>
          <w:color w:val="auto"/>
          <w:szCs w:val="24"/>
        </w:rPr>
        <w:t xml:space="preserve">powyżej </w:t>
      </w:r>
      <w:r w:rsidRPr="00BC6F40">
        <w:rPr>
          <w:rFonts w:ascii="Arial" w:hAnsi="Arial" w:cs="Arial"/>
          <w:iCs/>
          <w:color w:val="auto"/>
          <w:szCs w:val="24"/>
        </w:rPr>
        <w:t xml:space="preserve">Wykonawca </w:t>
      </w:r>
      <w:r w:rsidRPr="00B21198">
        <w:rPr>
          <w:rFonts w:ascii="Arial" w:hAnsi="Arial" w:cs="Arial"/>
          <w:color w:val="auto"/>
          <w:szCs w:val="24"/>
        </w:rPr>
        <w:t xml:space="preserve">jest uprawniony złożyć pisemny wniosek o zmianę </w:t>
      </w:r>
      <w:r>
        <w:rPr>
          <w:rFonts w:ascii="Arial" w:hAnsi="Arial" w:cs="Arial"/>
          <w:color w:val="auto"/>
          <w:szCs w:val="24"/>
        </w:rPr>
        <w:t>U</w:t>
      </w:r>
      <w:r w:rsidRPr="00B21198">
        <w:rPr>
          <w:rFonts w:ascii="Arial" w:hAnsi="Arial" w:cs="Arial"/>
          <w:color w:val="auto"/>
          <w:szCs w:val="24"/>
        </w:rPr>
        <w:t xml:space="preserve">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</w:t>
      </w:r>
      <w:r>
        <w:rPr>
          <w:rFonts w:ascii="Arial" w:hAnsi="Arial" w:cs="Arial"/>
          <w:color w:val="auto"/>
          <w:szCs w:val="24"/>
        </w:rPr>
        <w:t>W</w:t>
      </w:r>
      <w:r w:rsidRPr="00B21198">
        <w:rPr>
          <w:rFonts w:ascii="Arial" w:hAnsi="Arial" w:cs="Arial"/>
          <w:color w:val="auto"/>
          <w:szCs w:val="24"/>
        </w:rPr>
        <w:t xml:space="preserve">ynagrodzenia </w:t>
      </w:r>
      <w:r>
        <w:rPr>
          <w:rFonts w:ascii="Arial" w:hAnsi="Arial" w:cs="Arial"/>
          <w:color w:val="auto"/>
          <w:szCs w:val="24"/>
        </w:rPr>
        <w:t xml:space="preserve">Wykonawcy </w:t>
      </w:r>
      <w:r w:rsidRPr="00B21198">
        <w:rPr>
          <w:rFonts w:ascii="Arial" w:hAnsi="Arial" w:cs="Arial"/>
          <w:color w:val="auto"/>
          <w:szCs w:val="24"/>
        </w:rPr>
        <w:t xml:space="preserve">po zmianie </w:t>
      </w:r>
      <w:r>
        <w:rPr>
          <w:rFonts w:ascii="Arial" w:hAnsi="Arial" w:cs="Arial"/>
          <w:color w:val="auto"/>
          <w:szCs w:val="24"/>
        </w:rPr>
        <w:t>U</w:t>
      </w:r>
      <w:r w:rsidRPr="00B21198">
        <w:rPr>
          <w:rFonts w:ascii="Arial" w:hAnsi="Arial" w:cs="Arial"/>
          <w:color w:val="auto"/>
          <w:szCs w:val="24"/>
        </w:rPr>
        <w:t xml:space="preserve">mowy, w szczególności </w:t>
      </w:r>
      <w:r w:rsidRPr="00BC6F40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B21198">
        <w:rPr>
          <w:rFonts w:ascii="Arial" w:hAnsi="Arial" w:cs="Arial"/>
          <w:color w:val="auto"/>
          <w:szCs w:val="24"/>
        </w:rPr>
        <w:t xml:space="preserve">zobowiązuje się wykazać związek pomiędzy wnioskowaną kwotą podwyższenia </w:t>
      </w:r>
      <w:r>
        <w:rPr>
          <w:rFonts w:ascii="Arial" w:hAnsi="Arial" w:cs="Arial"/>
          <w:color w:val="auto"/>
          <w:szCs w:val="24"/>
        </w:rPr>
        <w:lastRenderedPageBreak/>
        <w:t>W</w:t>
      </w:r>
      <w:r w:rsidRPr="00B21198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>zenia a wpływem zmiany zasad, o </w:t>
      </w:r>
      <w:r w:rsidRPr="00B21198">
        <w:rPr>
          <w:rFonts w:ascii="Arial" w:hAnsi="Arial" w:cs="Arial"/>
          <w:color w:val="auto"/>
          <w:szCs w:val="24"/>
        </w:rPr>
        <w:t xml:space="preserve">których mowa w </w:t>
      </w:r>
      <w:r w:rsidR="00AB443E">
        <w:rPr>
          <w:rFonts w:ascii="Arial" w:hAnsi="Arial" w:cs="Arial"/>
          <w:color w:val="auto"/>
          <w:szCs w:val="24"/>
        </w:rPr>
        <w:t xml:space="preserve">ust. 7 </w:t>
      </w:r>
      <w:r w:rsidRPr="00B21198">
        <w:rPr>
          <w:rFonts w:ascii="Arial" w:hAnsi="Arial" w:cs="Arial"/>
          <w:color w:val="auto"/>
          <w:szCs w:val="24"/>
        </w:rPr>
        <w:t xml:space="preserve">pkt </w:t>
      </w:r>
      <w:r>
        <w:rPr>
          <w:rFonts w:ascii="Arial" w:hAnsi="Arial" w:cs="Arial"/>
          <w:color w:val="auto"/>
          <w:szCs w:val="24"/>
        </w:rPr>
        <w:t>7</w:t>
      </w:r>
      <w:r w:rsidRPr="00B21198">
        <w:rPr>
          <w:rFonts w:ascii="Arial" w:hAnsi="Arial" w:cs="Arial"/>
          <w:color w:val="auto"/>
          <w:szCs w:val="24"/>
        </w:rPr>
        <w:t xml:space="preserve">.3 </w:t>
      </w:r>
      <w:r>
        <w:rPr>
          <w:rFonts w:ascii="Arial" w:hAnsi="Arial" w:cs="Arial"/>
          <w:color w:val="auto"/>
          <w:szCs w:val="24"/>
        </w:rPr>
        <w:t xml:space="preserve">powyżej </w:t>
      </w:r>
      <w:r w:rsidRPr="00B21198">
        <w:rPr>
          <w:rFonts w:ascii="Arial" w:hAnsi="Arial" w:cs="Arial"/>
          <w:color w:val="auto"/>
          <w:szCs w:val="24"/>
        </w:rPr>
        <w:t xml:space="preserve">na kalkulację </w:t>
      </w:r>
      <w:r>
        <w:rPr>
          <w:rFonts w:ascii="Arial" w:hAnsi="Arial" w:cs="Arial"/>
          <w:color w:val="auto"/>
          <w:szCs w:val="24"/>
        </w:rPr>
        <w:t>W</w:t>
      </w:r>
      <w:r w:rsidRPr="00B21198">
        <w:rPr>
          <w:rFonts w:ascii="Arial" w:hAnsi="Arial" w:cs="Arial"/>
          <w:color w:val="auto"/>
          <w:szCs w:val="24"/>
        </w:rPr>
        <w:t xml:space="preserve">ynagrodzenia. Wniosek może obejmować jedynie dodatkowe koszty realizacji </w:t>
      </w:r>
      <w:r>
        <w:rPr>
          <w:rFonts w:ascii="Arial" w:hAnsi="Arial" w:cs="Arial"/>
          <w:color w:val="auto"/>
          <w:szCs w:val="24"/>
        </w:rPr>
        <w:t>U</w:t>
      </w:r>
      <w:r w:rsidRPr="00B21198">
        <w:rPr>
          <w:rFonts w:ascii="Arial" w:hAnsi="Arial" w:cs="Arial"/>
          <w:color w:val="auto"/>
          <w:szCs w:val="24"/>
        </w:rPr>
        <w:t xml:space="preserve">mowy, które </w:t>
      </w:r>
      <w:r w:rsidRPr="00BC6F40">
        <w:rPr>
          <w:rFonts w:ascii="Arial" w:hAnsi="Arial" w:cs="Arial"/>
          <w:iCs/>
          <w:color w:val="auto"/>
          <w:szCs w:val="24"/>
        </w:rPr>
        <w:t xml:space="preserve">Wykonawca </w:t>
      </w:r>
      <w:r>
        <w:rPr>
          <w:rFonts w:ascii="Arial" w:hAnsi="Arial" w:cs="Arial"/>
          <w:iCs/>
          <w:color w:val="auto"/>
          <w:szCs w:val="24"/>
        </w:rPr>
        <w:t xml:space="preserve">jest zobowiązany ponieść </w:t>
      </w:r>
      <w:r w:rsidRPr="00B21198">
        <w:rPr>
          <w:rFonts w:ascii="Arial" w:hAnsi="Arial" w:cs="Arial"/>
          <w:color w:val="auto"/>
          <w:szCs w:val="24"/>
        </w:rPr>
        <w:t xml:space="preserve">w związku ze zmianą zasad, o których mowa w </w:t>
      </w:r>
      <w:r w:rsidR="00AB443E">
        <w:rPr>
          <w:rFonts w:ascii="Arial" w:hAnsi="Arial" w:cs="Arial"/>
          <w:color w:val="auto"/>
          <w:szCs w:val="24"/>
        </w:rPr>
        <w:t xml:space="preserve">ust. 7 </w:t>
      </w:r>
      <w:r>
        <w:rPr>
          <w:rFonts w:ascii="Arial" w:hAnsi="Arial" w:cs="Arial"/>
          <w:color w:val="auto"/>
          <w:szCs w:val="24"/>
        </w:rPr>
        <w:t>p</w:t>
      </w:r>
      <w:r w:rsidR="005B235A">
        <w:rPr>
          <w:rFonts w:ascii="Arial" w:hAnsi="Arial" w:cs="Arial"/>
          <w:color w:val="auto"/>
          <w:szCs w:val="24"/>
        </w:rPr>
        <w:t>kt 7</w:t>
      </w:r>
      <w:r w:rsidRPr="00B21198">
        <w:rPr>
          <w:rFonts w:ascii="Arial" w:hAnsi="Arial" w:cs="Arial"/>
          <w:color w:val="auto"/>
          <w:szCs w:val="24"/>
        </w:rPr>
        <w:t>.3</w:t>
      </w:r>
      <w:r w:rsidR="00AB443E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>powyżej</w:t>
      </w:r>
      <w:r w:rsidR="00DB7A08">
        <w:rPr>
          <w:rFonts w:ascii="Arial" w:hAnsi="Arial" w:cs="Arial"/>
          <w:color w:val="auto"/>
          <w:szCs w:val="24"/>
        </w:rPr>
        <w:t>.</w:t>
      </w:r>
    </w:p>
    <w:p w14:paraId="463AC813" w14:textId="1D531D83" w:rsidR="007E7AAE" w:rsidRPr="00CD4975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CD4975">
        <w:rPr>
          <w:rFonts w:ascii="Arial" w:hAnsi="Arial" w:cs="Arial"/>
          <w:color w:val="auto"/>
          <w:szCs w:val="24"/>
        </w:rPr>
        <w:t xml:space="preserve">W sytuacji wystąpienia okoliczności wskazanych w </w:t>
      </w:r>
      <w:r w:rsidR="00AB443E">
        <w:rPr>
          <w:rFonts w:ascii="Arial" w:hAnsi="Arial" w:cs="Arial"/>
          <w:color w:val="auto"/>
          <w:szCs w:val="24"/>
        </w:rPr>
        <w:t xml:space="preserve">ust. 7 </w:t>
      </w:r>
      <w:r>
        <w:rPr>
          <w:rFonts w:ascii="Arial" w:hAnsi="Arial" w:cs="Arial"/>
          <w:color w:val="auto"/>
          <w:szCs w:val="24"/>
        </w:rPr>
        <w:t>pkt 7</w:t>
      </w:r>
      <w:r w:rsidRPr="00CD4975">
        <w:rPr>
          <w:rFonts w:ascii="Arial" w:hAnsi="Arial" w:cs="Arial"/>
          <w:color w:val="auto"/>
          <w:szCs w:val="24"/>
        </w:rPr>
        <w:t xml:space="preserve">.4 </w:t>
      </w:r>
      <w:r>
        <w:rPr>
          <w:rFonts w:ascii="Arial" w:hAnsi="Arial" w:cs="Arial"/>
          <w:color w:val="auto"/>
          <w:szCs w:val="24"/>
        </w:rPr>
        <w:t xml:space="preserve">powyżej </w:t>
      </w:r>
      <w:r w:rsidRPr="00BC6F40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CD4975">
        <w:rPr>
          <w:rFonts w:ascii="Arial" w:hAnsi="Arial" w:cs="Arial"/>
          <w:color w:val="auto"/>
          <w:szCs w:val="24"/>
        </w:rPr>
        <w:t xml:space="preserve">jest uprawniony złożyć pisemny wniosek o zmianę </w:t>
      </w:r>
      <w:r>
        <w:rPr>
          <w:rFonts w:ascii="Arial" w:hAnsi="Arial" w:cs="Arial"/>
          <w:color w:val="auto"/>
          <w:szCs w:val="24"/>
        </w:rPr>
        <w:t>U</w:t>
      </w:r>
      <w:r w:rsidRPr="00CD4975">
        <w:rPr>
          <w:rFonts w:ascii="Arial" w:hAnsi="Arial" w:cs="Arial"/>
          <w:color w:val="auto"/>
          <w:szCs w:val="24"/>
        </w:rPr>
        <w:t xml:space="preserve">mowy w zakresie płatności wynikających z faktur wystawionych po zmianie zasad </w:t>
      </w:r>
      <w:r w:rsidRPr="00CD4975">
        <w:rPr>
          <w:rFonts w:ascii="Arial" w:hAnsi="Arial" w:cs="Arial"/>
        </w:rPr>
        <w:t xml:space="preserve">gromadzenia i wysokości wpłat do pracowniczych planów kapitałowych, o których mowa w </w:t>
      </w:r>
      <w:r w:rsidRPr="00CD4975">
        <w:rPr>
          <w:rFonts w:ascii="Arial" w:hAnsi="Arial" w:cs="Arial"/>
          <w:color w:val="1B1B1B"/>
        </w:rPr>
        <w:t>ustawie</w:t>
      </w:r>
      <w:r w:rsidRPr="00CD4975">
        <w:rPr>
          <w:rFonts w:ascii="Arial" w:hAnsi="Arial" w:cs="Arial"/>
        </w:rPr>
        <w:t xml:space="preserve"> o pracowni</w:t>
      </w:r>
      <w:r>
        <w:rPr>
          <w:rFonts w:ascii="Arial" w:hAnsi="Arial" w:cs="Arial"/>
        </w:rPr>
        <w:t>czych planach kapitałowych</w:t>
      </w:r>
      <w:r w:rsidRPr="00CD4975">
        <w:rPr>
          <w:rFonts w:ascii="Arial" w:hAnsi="Arial" w:cs="Arial"/>
          <w:szCs w:val="24"/>
        </w:rPr>
        <w:t>.</w:t>
      </w:r>
      <w:r w:rsidRPr="00CD4975">
        <w:rPr>
          <w:rFonts w:ascii="Arial" w:hAnsi="Arial" w:cs="Arial"/>
          <w:i/>
          <w:color w:val="auto"/>
          <w:szCs w:val="24"/>
        </w:rPr>
        <w:t xml:space="preserve"> </w:t>
      </w:r>
      <w:r w:rsidRPr="00BC6F40">
        <w:rPr>
          <w:rFonts w:ascii="Arial" w:hAnsi="Arial" w:cs="Arial"/>
          <w:iCs/>
          <w:color w:val="auto"/>
          <w:szCs w:val="24"/>
        </w:rPr>
        <w:t xml:space="preserve">Wykonawca </w:t>
      </w:r>
      <w:r w:rsidRPr="00CD4975">
        <w:rPr>
          <w:rFonts w:ascii="Arial" w:hAnsi="Arial" w:cs="Arial"/>
          <w:color w:val="auto"/>
          <w:szCs w:val="24"/>
        </w:rPr>
        <w:t xml:space="preserve">zobowiązuje się wykazać pisemne zestawienie wynagrodzeń (zarówno przed jak i po zmianie) pracowników uczestniczących w realizacji </w:t>
      </w:r>
      <w:r>
        <w:rPr>
          <w:rFonts w:ascii="Arial" w:hAnsi="Arial" w:cs="Arial"/>
          <w:color w:val="auto"/>
          <w:szCs w:val="24"/>
        </w:rPr>
        <w:t>P</w:t>
      </w:r>
      <w:r w:rsidRPr="00CD4975">
        <w:rPr>
          <w:rFonts w:ascii="Arial" w:hAnsi="Arial" w:cs="Arial"/>
          <w:color w:val="auto"/>
          <w:szCs w:val="24"/>
        </w:rPr>
        <w:t xml:space="preserve">rzedmiotu </w:t>
      </w:r>
      <w:r>
        <w:rPr>
          <w:rFonts w:ascii="Arial" w:hAnsi="Arial" w:cs="Arial"/>
          <w:color w:val="auto"/>
          <w:szCs w:val="24"/>
        </w:rPr>
        <w:t>U</w:t>
      </w:r>
      <w:r w:rsidRPr="00CD4975">
        <w:rPr>
          <w:rFonts w:ascii="Arial" w:hAnsi="Arial" w:cs="Arial"/>
          <w:color w:val="auto"/>
          <w:szCs w:val="24"/>
        </w:rPr>
        <w:t>mowy, wraz z kwotami wpłat do pracowniczych planów kapitałowych w części finansowanej przez Wykonawcę, z określeniem daty przystąpienia pracownika do pracowniczych planów kapitałowych oraz zakresu (części etatu),</w:t>
      </w:r>
      <w:r w:rsidR="00506993">
        <w:rPr>
          <w:rFonts w:ascii="Arial" w:hAnsi="Arial" w:cs="Arial"/>
          <w:color w:val="auto"/>
          <w:szCs w:val="24"/>
        </w:rPr>
        <w:t xml:space="preserve"> </w:t>
      </w:r>
      <w:r w:rsidRPr="00CD4975">
        <w:rPr>
          <w:rFonts w:ascii="Arial" w:hAnsi="Arial" w:cs="Arial"/>
          <w:color w:val="auto"/>
          <w:szCs w:val="24"/>
        </w:rPr>
        <w:t>w jakim wykonują oni prace bezpośrednie związane z realizacją przedmiotu umowy oraz części wynagrodzenia odpowiadającej temu zakresowi.</w:t>
      </w:r>
      <w:r>
        <w:rPr>
          <w:rFonts w:ascii="Arial" w:hAnsi="Arial" w:cs="Arial"/>
          <w:color w:val="auto"/>
          <w:szCs w:val="24"/>
        </w:rPr>
        <w:t xml:space="preserve"> Wykonawca zobowiązany jest przedstawić środki dowodowe stanowiące podstawę dokonania obliczeń ustalających zmiany wynagrodzenia. </w:t>
      </w:r>
    </w:p>
    <w:p w14:paraId="581A4A1B" w14:textId="6602AD69" w:rsidR="007E7AAE" w:rsidRPr="006852B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Zmiana </w:t>
      </w:r>
      <w:r>
        <w:rPr>
          <w:rFonts w:ascii="Arial" w:hAnsi="Arial" w:cs="Arial"/>
          <w:szCs w:val="24"/>
        </w:rPr>
        <w:t>U</w:t>
      </w:r>
      <w:r w:rsidRPr="00225BA3">
        <w:rPr>
          <w:rFonts w:ascii="Arial" w:hAnsi="Arial" w:cs="Arial"/>
          <w:szCs w:val="24"/>
        </w:rPr>
        <w:t xml:space="preserve">mowy w zakresie zmiany </w:t>
      </w:r>
      <w:r>
        <w:rPr>
          <w:rFonts w:ascii="Arial" w:hAnsi="Arial" w:cs="Arial"/>
          <w:szCs w:val="24"/>
        </w:rPr>
        <w:t>W</w:t>
      </w:r>
      <w:r w:rsidRPr="00225BA3">
        <w:rPr>
          <w:rFonts w:ascii="Arial" w:hAnsi="Arial" w:cs="Arial"/>
          <w:szCs w:val="24"/>
        </w:rPr>
        <w:t>ynagrodz</w:t>
      </w:r>
      <w:r w:rsidR="00506993">
        <w:rPr>
          <w:rFonts w:ascii="Arial" w:hAnsi="Arial" w:cs="Arial"/>
          <w:szCs w:val="24"/>
        </w:rPr>
        <w:t>enia</w:t>
      </w:r>
      <w:r w:rsidRPr="00225BA3">
        <w:rPr>
          <w:rFonts w:ascii="Arial" w:hAnsi="Arial" w:cs="Arial"/>
          <w:szCs w:val="24"/>
        </w:rPr>
        <w:t xml:space="preserve"> z przyc</w:t>
      </w:r>
      <w:r>
        <w:rPr>
          <w:rFonts w:ascii="Arial" w:hAnsi="Arial" w:cs="Arial"/>
          <w:szCs w:val="24"/>
        </w:rPr>
        <w:t xml:space="preserve">zyn określonych w </w:t>
      </w:r>
      <w:r w:rsidR="004C2117">
        <w:rPr>
          <w:rFonts w:ascii="Arial" w:hAnsi="Arial" w:cs="Arial"/>
          <w:szCs w:val="24"/>
        </w:rPr>
        <w:t xml:space="preserve">ust. </w:t>
      </w:r>
      <w:r>
        <w:rPr>
          <w:rFonts w:ascii="Arial" w:hAnsi="Arial" w:cs="Arial"/>
          <w:szCs w:val="24"/>
        </w:rPr>
        <w:t>7</w:t>
      </w:r>
      <w:r w:rsidRPr="00225BA3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powyżej dotyczy w</w:t>
      </w:r>
      <w:r w:rsidRPr="00225BA3">
        <w:rPr>
          <w:rFonts w:ascii="Arial" w:hAnsi="Arial" w:cs="Arial"/>
          <w:szCs w:val="24"/>
        </w:rPr>
        <w:t xml:space="preserve">yłącznie </w:t>
      </w:r>
      <w:r>
        <w:rPr>
          <w:rFonts w:ascii="Arial" w:hAnsi="Arial" w:cs="Arial"/>
          <w:szCs w:val="24"/>
        </w:rPr>
        <w:t xml:space="preserve">wynagrodzenia </w:t>
      </w:r>
      <w:r w:rsidRPr="00225BA3">
        <w:rPr>
          <w:rFonts w:ascii="Arial" w:hAnsi="Arial" w:cs="Arial"/>
          <w:szCs w:val="24"/>
        </w:rPr>
        <w:t>za prace, których w dniu zmiany odpowiednio stawki podatku VAT, wysokości minimalnego wynagrodzenia za pracę i składki na ubezpieczenia społeczne lub zdrowotne, jeszcze nie wykonano.</w:t>
      </w:r>
    </w:p>
    <w:p w14:paraId="40363E54" w14:textId="08548DF0" w:rsidR="007E7AAE" w:rsidRPr="00FA5ED3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FA5ED3">
        <w:rPr>
          <w:rFonts w:ascii="Arial" w:hAnsi="Arial" w:cs="Arial"/>
          <w:color w:val="auto"/>
          <w:szCs w:val="24"/>
        </w:rPr>
        <w:t xml:space="preserve">Zmiana Wynagrodzenia Wykonawcy na skutek dokonania waloryzacji pierwotnego Wynagrodzenia, nastąpi po osiągnieciu przez Strony porozumienia w zakresie poziomu waloryzacji, poprzez zmianę Umowy i zawarcie </w:t>
      </w:r>
      <w:r w:rsidRPr="00FA5ED3">
        <w:rPr>
          <w:rFonts w:ascii="Arial" w:hAnsi="Arial" w:cs="Arial"/>
          <w:color w:val="auto"/>
          <w:szCs w:val="24"/>
        </w:rPr>
        <w:lastRenderedPageBreak/>
        <w:t>przez Strony aneksu. Załącznikiem do aneksu będzie przygotowana przez Wykonawcę zwaloryzowana tabela elementów do fakturowania przejściowego i kosztorysy ofertowe prac niezafakturowanych.</w:t>
      </w:r>
    </w:p>
    <w:p w14:paraId="031C5283" w14:textId="77777777" w:rsidR="008F1BD4" w:rsidRPr="00822C20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822C20">
        <w:rPr>
          <w:rFonts w:ascii="Arial" w:hAnsi="Arial" w:cs="Arial"/>
        </w:rPr>
        <w:t>Waloryzacja nie obejmuje wynagrodzenia za roboty dodatkowe i zamienne w całym okresie realizacji Umowy.</w:t>
      </w:r>
    </w:p>
    <w:p w14:paraId="70961087" w14:textId="77777777" w:rsidR="008F1BD4" w:rsidRPr="00822C20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822C20">
        <w:rPr>
          <w:rFonts w:ascii="Arial" w:hAnsi="Arial" w:cs="Arial"/>
        </w:rPr>
        <w:t>Waloryzacja nie obejmuje wynagrodzenia Wykonawcy za składniki lub zakres rzeczowy, na poczet którego Wykonawcy udzielono zaliczki.</w:t>
      </w:r>
    </w:p>
    <w:p w14:paraId="4804F9F0" w14:textId="0F982F64" w:rsidR="008F1BD4" w:rsidRPr="00822C20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822C20">
        <w:rPr>
          <w:rFonts w:ascii="Arial" w:hAnsi="Arial" w:cs="Arial"/>
        </w:rPr>
        <w:t>W sytuacji, gdy doszło do zwłoki w realizacji robót budowlanych, waloryzacja nie będzie obejmować wynagrodzenia za zakres rzeczowy ni</w:t>
      </w:r>
      <w:r w:rsidR="00506993">
        <w:rPr>
          <w:rFonts w:ascii="Arial" w:hAnsi="Arial" w:cs="Arial"/>
        </w:rPr>
        <w:t>ewykonany, tj. nie</w:t>
      </w:r>
      <w:r w:rsidRPr="00822C20">
        <w:rPr>
          <w:rFonts w:ascii="Arial" w:hAnsi="Arial" w:cs="Arial"/>
        </w:rPr>
        <w:t>odebrany właściwym protokołem odbioru na dzień złożenia wnios</w:t>
      </w:r>
      <w:r w:rsidR="00506993">
        <w:rPr>
          <w:rFonts w:ascii="Arial" w:hAnsi="Arial" w:cs="Arial"/>
        </w:rPr>
        <w:t>ku o </w:t>
      </w:r>
      <w:r w:rsidRPr="00822C20">
        <w:rPr>
          <w:rFonts w:ascii="Arial" w:hAnsi="Arial" w:cs="Arial"/>
        </w:rPr>
        <w:t>waloryzację, który zgodnie z Harmonogramem rzeczowo-finansowym (HRF) realizacji robót, powinien być wykonany do dnia złożenia wniosku.</w:t>
      </w:r>
    </w:p>
    <w:p w14:paraId="3C04AFC4" w14:textId="6CAD7D01" w:rsidR="008F1BD4" w:rsidRPr="00822C20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822C20">
        <w:rPr>
          <w:rFonts w:ascii="Arial" w:hAnsi="Arial" w:cs="Arial"/>
        </w:rPr>
        <w:t xml:space="preserve">W przypadku braku dostępności dodatkowych środków budżetowych na realizację przedmiotowego zadania </w:t>
      </w:r>
      <w:r w:rsidRPr="006F7AD9">
        <w:rPr>
          <w:rFonts w:ascii="Arial" w:hAnsi="Arial" w:cs="Arial"/>
          <w:color w:val="000000" w:themeColor="text1"/>
        </w:rPr>
        <w:t xml:space="preserve">inwestycyjnego nr </w:t>
      </w:r>
      <w:r w:rsidR="006F7AD9" w:rsidRPr="006F7AD9">
        <w:rPr>
          <w:rFonts w:ascii="Arial" w:hAnsi="Arial" w:cs="Arial"/>
          <w:color w:val="000000" w:themeColor="text1"/>
        </w:rPr>
        <w:t>018</w:t>
      </w:r>
      <w:r w:rsidR="00C36CA6">
        <w:rPr>
          <w:rFonts w:ascii="Arial" w:hAnsi="Arial" w:cs="Arial"/>
          <w:color w:val="000000" w:themeColor="text1"/>
        </w:rPr>
        <w:t>24</w:t>
      </w:r>
      <w:r w:rsidR="00884F2C" w:rsidRPr="006F7AD9">
        <w:rPr>
          <w:rFonts w:ascii="Arial" w:hAnsi="Arial" w:cs="Arial"/>
          <w:color w:val="000000" w:themeColor="text1"/>
        </w:rPr>
        <w:t xml:space="preserve"> </w:t>
      </w:r>
      <w:r w:rsidRPr="006F7AD9">
        <w:rPr>
          <w:rFonts w:ascii="Arial" w:hAnsi="Arial" w:cs="Arial"/>
          <w:color w:val="000000" w:themeColor="text1"/>
        </w:rPr>
        <w:t xml:space="preserve">związanych z pokryciem dodatkowych kosztów waloryzacji wynagrodzenia Wykonawcy, </w:t>
      </w:r>
      <w:r w:rsidR="00884F2C" w:rsidRPr="006F7AD9">
        <w:rPr>
          <w:rFonts w:ascii="Arial" w:hAnsi="Arial" w:cs="Arial"/>
          <w:color w:val="000000" w:themeColor="text1"/>
        </w:rPr>
        <w:t>z zastrzeżeniem postanowień § 17 ust. 2.7. Umowy,</w:t>
      </w:r>
      <w:r w:rsidR="009948BF" w:rsidRPr="006F7AD9">
        <w:rPr>
          <w:rFonts w:ascii="Arial" w:hAnsi="Arial" w:cs="Arial"/>
          <w:color w:val="000000" w:themeColor="text1"/>
        </w:rPr>
        <w:t xml:space="preserve"> </w:t>
      </w:r>
      <w:r w:rsidRPr="006F7AD9">
        <w:rPr>
          <w:rFonts w:ascii="Arial" w:hAnsi="Arial" w:cs="Arial"/>
          <w:color w:val="000000" w:themeColor="text1"/>
        </w:rPr>
        <w:t xml:space="preserve">Zamawiający uprawniony </w:t>
      </w:r>
      <w:r w:rsidR="007E2243" w:rsidRPr="006F7AD9">
        <w:rPr>
          <w:rFonts w:ascii="Arial" w:hAnsi="Arial" w:cs="Arial"/>
          <w:color w:val="000000" w:themeColor="text1"/>
        </w:rPr>
        <w:t xml:space="preserve">jest optymalizować (zmniejszyć) </w:t>
      </w:r>
      <w:r w:rsidRPr="006F7AD9">
        <w:rPr>
          <w:rFonts w:ascii="Arial" w:hAnsi="Arial" w:cs="Arial"/>
          <w:color w:val="000000" w:themeColor="text1"/>
        </w:rPr>
        <w:t xml:space="preserve">zakres rzeczowy </w:t>
      </w:r>
      <w:r w:rsidR="007E2243" w:rsidRPr="006F7AD9">
        <w:rPr>
          <w:rFonts w:ascii="Arial" w:hAnsi="Arial" w:cs="Arial"/>
          <w:color w:val="000000" w:themeColor="text1"/>
        </w:rPr>
        <w:t>P</w:t>
      </w:r>
      <w:r w:rsidRPr="006F7AD9">
        <w:rPr>
          <w:rFonts w:ascii="Arial" w:hAnsi="Arial" w:cs="Arial"/>
          <w:color w:val="000000" w:themeColor="text1"/>
        </w:rPr>
        <w:t>rzedmiotu Umowy</w:t>
      </w:r>
      <w:r w:rsidR="007E2243" w:rsidRPr="006F7AD9">
        <w:rPr>
          <w:rFonts w:ascii="Arial" w:hAnsi="Arial" w:cs="Arial"/>
          <w:color w:val="000000" w:themeColor="text1"/>
        </w:rPr>
        <w:t xml:space="preserve">, jednocześnie uzyskując zamierzony efekt rzeczowy dla zadania inwestycyjnego nr </w:t>
      </w:r>
      <w:r w:rsidR="006F7AD9" w:rsidRPr="006F7AD9">
        <w:rPr>
          <w:rFonts w:ascii="Arial" w:hAnsi="Arial" w:cs="Arial"/>
          <w:color w:val="000000" w:themeColor="text1"/>
        </w:rPr>
        <w:t>018</w:t>
      </w:r>
      <w:r w:rsidR="00C36CA6">
        <w:rPr>
          <w:rFonts w:ascii="Arial" w:hAnsi="Arial" w:cs="Arial"/>
          <w:color w:val="000000" w:themeColor="text1"/>
        </w:rPr>
        <w:t>24</w:t>
      </w:r>
      <w:r w:rsidR="006F7AD9" w:rsidRPr="006F7AD9">
        <w:rPr>
          <w:rFonts w:ascii="Arial" w:hAnsi="Arial" w:cs="Arial"/>
          <w:color w:val="000000" w:themeColor="text1"/>
        </w:rPr>
        <w:t>.</w:t>
      </w:r>
    </w:p>
    <w:p w14:paraId="2ED5E457" w14:textId="77777777" w:rsidR="008F1BD4" w:rsidRPr="003B4D6A" w:rsidRDefault="008F1BD4" w:rsidP="00FA5ED3">
      <w:pPr>
        <w:pStyle w:val="Tekstpodstawowy"/>
        <w:ind w:left="360"/>
        <w:jc w:val="both"/>
        <w:rPr>
          <w:rFonts w:ascii="Arial" w:hAnsi="Arial" w:cs="Arial"/>
          <w:color w:val="auto"/>
          <w:szCs w:val="24"/>
          <w:highlight w:val="yellow"/>
        </w:rPr>
      </w:pPr>
    </w:p>
    <w:p w14:paraId="4CC5E3BF" w14:textId="28DAE348" w:rsidR="00061F0A" w:rsidRDefault="00061F0A" w:rsidP="00061F0A">
      <w:pPr>
        <w:pStyle w:val="Tekstpodstawowy"/>
        <w:ind w:left="425"/>
        <w:jc w:val="both"/>
        <w:rPr>
          <w:rFonts w:ascii="Arial" w:hAnsi="Arial" w:cs="Arial"/>
          <w:color w:val="auto"/>
          <w:szCs w:val="24"/>
        </w:rPr>
      </w:pPr>
    </w:p>
    <w:p w14:paraId="1DF2A64A" w14:textId="1568FEF6" w:rsidR="00DF5683" w:rsidRPr="004D6368" w:rsidRDefault="00DF5683" w:rsidP="00DF5683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14" w:name="_Toc95809767"/>
      <w:r w:rsidRPr="00EB09D0">
        <w:rPr>
          <w:rFonts w:ascii="Arial" w:hAnsi="Arial" w:cs="Arial"/>
          <w:b/>
          <w:bCs w:val="0"/>
          <w:szCs w:val="24"/>
        </w:rPr>
        <w:t xml:space="preserve">§ </w:t>
      </w:r>
      <w:r>
        <w:rPr>
          <w:rFonts w:ascii="Arial" w:hAnsi="Arial" w:cs="Arial"/>
          <w:b/>
          <w:bCs w:val="0"/>
          <w:szCs w:val="24"/>
        </w:rPr>
        <w:t>10</w:t>
      </w:r>
      <w:r w:rsidRPr="00EB09D0">
        <w:rPr>
          <w:rFonts w:ascii="Arial" w:hAnsi="Arial" w:cs="Arial"/>
          <w:b/>
          <w:bCs w:val="0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Pr="00F01A53">
        <w:rPr>
          <w:rFonts w:ascii="Arial" w:hAnsi="Arial" w:cs="Arial"/>
          <w:b/>
          <w:bCs w:val="0"/>
          <w:szCs w:val="24"/>
        </w:rPr>
        <w:t>U</w:t>
      </w:r>
      <w:r w:rsidRPr="004D6368">
        <w:rPr>
          <w:rFonts w:ascii="Arial" w:hAnsi="Arial" w:cs="Arial"/>
          <w:b/>
          <w:szCs w:val="24"/>
        </w:rPr>
        <w:t>suwani</w:t>
      </w:r>
      <w:r>
        <w:rPr>
          <w:rFonts w:ascii="Arial" w:hAnsi="Arial" w:cs="Arial"/>
          <w:b/>
          <w:szCs w:val="24"/>
        </w:rPr>
        <w:t>e</w:t>
      </w:r>
      <w:r w:rsidRPr="004D6368">
        <w:rPr>
          <w:rFonts w:ascii="Arial" w:hAnsi="Arial" w:cs="Arial"/>
          <w:b/>
          <w:szCs w:val="24"/>
        </w:rPr>
        <w:t xml:space="preserve"> wad i usterek</w:t>
      </w:r>
      <w:bookmarkEnd w:id="14"/>
      <w:r w:rsidR="000B62E1">
        <w:rPr>
          <w:rFonts w:ascii="Arial" w:hAnsi="Arial" w:cs="Arial"/>
          <w:b/>
          <w:szCs w:val="24"/>
        </w:rPr>
        <w:t xml:space="preserve"> w okresie realizacji Umowy</w:t>
      </w:r>
    </w:p>
    <w:p w14:paraId="704DFE5F" w14:textId="77777777" w:rsidR="00DF5683" w:rsidRPr="00225BA3" w:rsidRDefault="00DF5683" w:rsidP="00061F0A">
      <w:pPr>
        <w:pStyle w:val="Tekstpodstawowy"/>
        <w:ind w:left="425"/>
        <w:jc w:val="both"/>
        <w:rPr>
          <w:rFonts w:ascii="Arial" w:hAnsi="Arial" w:cs="Arial"/>
          <w:color w:val="auto"/>
          <w:szCs w:val="24"/>
        </w:rPr>
      </w:pPr>
    </w:p>
    <w:p w14:paraId="5CC261DF" w14:textId="70DDF6AF" w:rsidR="00AC114C" w:rsidRDefault="00061F0A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 w:rsidRPr="00AC114C">
        <w:rPr>
          <w:rFonts w:ascii="Arial" w:hAnsi="Arial" w:cs="Arial"/>
        </w:rPr>
        <w:lastRenderedPageBreak/>
        <w:t>W przypadku stwierdzenia wad (usterek), W</w:t>
      </w:r>
      <w:r w:rsidR="0076372C" w:rsidRPr="00AC114C">
        <w:rPr>
          <w:rFonts w:ascii="Arial" w:hAnsi="Arial" w:cs="Arial"/>
        </w:rPr>
        <w:t>ykonawca dokona ich usunięcia w </w:t>
      </w:r>
      <w:r w:rsidRPr="00AC114C">
        <w:rPr>
          <w:rFonts w:ascii="Arial" w:hAnsi="Arial" w:cs="Arial"/>
        </w:rPr>
        <w:t xml:space="preserve">wyznaczonym </w:t>
      </w:r>
      <w:r w:rsidR="00737CD4" w:rsidRPr="00AC114C">
        <w:rPr>
          <w:rFonts w:ascii="Arial" w:hAnsi="Arial" w:cs="Arial"/>
        </w:rPr>
        <w:t xml:space="preserve">przez Zamawiającego </w:t>
      </w:r>
      <w:r w:rsidRPr="00AC114C">
        <w:rPr>
          <w:rFonts w:ascii="Arial" w:hAnsi="Arial" w:cs="Arial"/>
        </w:rPr>
        <w:t xml:space="preserve">terminie </w:t>
      </w:r>
      <w:r w:rsidR="000F2B19">
        <w:rPr>
          <w:rFonts w:ascii="Arial" w:hAnsi="Arial" w:cs="Arial"/>
        </w:rPr>
        <w:t>technicznie i technologicznie uzasadnionym</w:t>
      </w:r>
      <w:r w:rsidR="000F2B19" w:rsidRPr="00AC114C">
        <w:rPr>
          <w:rFonts w:ascii="Arial" w:hAnsi="Arial" w:cs="Arial"/>
        </w:rPr>
        <w:t xml:space="preserve"> </w:t>
      </w:r>
      <w:r w:rsidRPr="00AC114C">
        <w:rPr>
          <w:rFonts w:ascii="Arial" w:hAnsi="Arial" w:cs="Arial"/>
        </w:rPr>
        <w:t>i zgłosi Zamawiającemu gotowość do dokonania odbioru w celu potwierdzenia przez Zamawiającego usunięcia uprzednio stwierdzonych wad.</w:t>
      </w:r>
      <w:r w:rsidR="00AC114C" w:rsidRPr="00AC114C">
        <w:rPr>
          <w:rFonts w:ascii="Arial" w:hAnsi="Arial" w:cs="Arial"/>
          <w:color w:val="auto"/>
          <w:szCs w:val="24"/>
        </w:rPr>
        <w:t xml:space="preserve"> </w:t>
      </w:r>
    </w:p>
    <w:p w14:paraId="657FDAF1" w14:textId="5A640981" w:rsidR="008D40DC" w:rsidRDefault="003165F1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 jest uprawniony do odmowy odbioru Prac lub części Prac będących Przedmiotem Umowy gdy są dotknięte Wadą Istotną</w:t>
      </w:r>
      <w:r w:rsidR="00360ECC">
        <w:rPr>
          <w:rFonts w:ascii="Arial" w:hAnsi="Arial" w:cs="Arial"/>
          <w:color w:val="auto"/>
          <w:szCs w:val="24"/>
        </w:rPr>
        <w:t>.</w:t>
      </w:r>
    </w:p>
    <w:p w14:paraId="11829503" w14:textId="1536A4B6" w:rsidR="00AC114C" w:rsidRPr="008D40DC" w:rsidRDefault="00AC114C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 w:rsidRPr="008D40DC">
        <w:rPr>
          <w:rFonts w:ascii="Arial" w:hAnsi="Arial" w:cs="Arial"/>
          <w:color w:val="auto"/>
          <w:szCs w:val="24"/>
        </w:rPr>
        <w:t>Jeżeli w trakcie ustalania zaistnienia wad niezbędne jest dokonanie prób, badań, odkryć lub ekspertyz, wówczas Zamawiający jest uprawniony do zobowi</w:t>
      </w:r>
      <w:r w:rsidR="00506993">
        <w:rPr>
          <w:rFonts w:ascii="Arial" w:hAnsi="Arial" w:cs="Arial"/>
          <w:color w:val="auto"/>
          <w:szCs w:val="24"/>
        </w:rPr>
        <w:t xml:space="preserve">ązania </w:t>
      </w:r>
      <w:r w:rsidRPr="008D40DC">
        <w:rPr>
          <w:rFonts w:ascii="Arial" w:hAnsi="Arial" w:cs="Arial"/>
          <w:iCs/>
          <w:color w:val="auto"/>
          <w:szCs w:val="24"/>
        </w:rPr>
        <w:t>Wykonawc</w:t>
      </w:r>
      <w:r w:rsidR="0001746A" w:rsidRPr="008D40DC">
        <w:rPr>
          <w:rFonts w:ascii="Arial" w:hAnsi="Arial" w:cs="Arial"/>
          <w:iCs/>
          <w:color w:val="auto"/>
          <w:szCs w:val="24"/>
        </w:rPr>
        <w:t xml:space="preserve">y </w:t>
      </w:r>
      <w:r w:rsidR="008D40DC">
        <w:rPr>
          <w:rFonts w:ascii="Arial" w:hAnsi="Arial" w:cs="Arial"/>
          <w:iCs/>
          <w:color w:val="auto"/>
          <w:szCs w:val="24"/>
        </w:rPr>
        <w:t xml:space="preserve">do wykonania </w:t>
      </w:r>
      <w:r w:rsidRPr="008D40DC">
        <w:rPr>
          <w:rFonts w:ascii="Arial" w:hAnsi="Arial" w:cs="Arial"/>
          <w:color w:val="auto"/>
          <w:szCs w:val="24"/>
        </w:rPr>
        <w:t>tych czynności na koszt</w:t>
      </w:r>
      <w:r w:rsidR="0001746A" w:rsidRPr="008D40DC">
        <w:rPr>
          <w:rFonts w:ascii="Arial" w:hAnsi="Arial" w:cs="Arial"/>
          <w:color w:val="auto"/>
          <w:szCs w:val="24"/>
        </w:rPr>
        <w:t xml:space="preserve"> własny</w:t>
      </w:r>
      <w:r w:rsidR="003165F1">
        <w:rPr>
          <w:rFonts w:ascii="Arial" w:hAnsi="Arial" w:cs="Arial"/>
          <w:color w:val="auto"/>
          <w:szCs w:val="24"/>
        </w:rPr>
        <w:t xml:space="preserve"> Wykonawcy</w:t>
      </w:r>
      <w:r w:rsidR="00360ECC">
        <w:rPr>
          <w:rFonts w:ascii="Arial" w:hAnsi="Arial" w:cs="Arial"/>
          <w:color w:val="auto"/>
          <w:szCs w:val="24"/>
        </w:rPr>
        <w:t>.</w:t>
      </w:r>
    </w:p>
    <w:p w14:paraId="0DDEDEE9" w14:textId="0A6B69CD" w:rsidR="008A3F99" w:rsidRDefault="00F01A53" w:rsidP="008A3F99">
      <w:pPr>
        <w:pStyle w:val="Akapitzlis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17106A">
        <w:rPr>
          <w:rFonts w:ascii="Arial" w:hAnsi="Arial" w:cs="Arial"/>
        </w:rPr>
        <w:t xml:space="preserve">W przypadku, gdy w trakcie </w:t>
      </w:r>
      <w:r w:rsidR="00737CD4" w:rsidRPr="0017106A">
        <w:rPr>
          <w:rFonts w:ascii="Arial" w:hAnsi="Arial" w:cs="Arial"/>
        </w:rPr>
        <w:t>wykonywania P</w:t>
      </w:r>
      <w:r w:rsidRPr="0017106A">
        <w:rPr>
          <w:rFonts w:ascii="Arial" w:hAnsi="Arial" w:cs="Arial"/>
        </w:rPr>
        <w:t>rac</w:t>
      </w:r>
      <w:r w:rsidR="00737CD4" w:rsidRPr="0017106A">
        <w:rPr>
          <w:rFonts w:ascii="Arial" w:hAnsi="Arial" w:cs="Arial"/>
        </w:rPr>
        <w:t xml:space="preserve"> przez Wykonawcę</w:t>
      </w:r>
      <w:r w:rsidRPr="0017106A">
        <w:rPr>
          <w:rFonts w:ascii="Arial" w:hAnsi="Arial" w:cs="Arial"/>
        </w:rPr>
        <w:t xml:space="preserve">, </w:t>
      </w:r>
      <w:r w:rsidR="00737CD4" w:rsidRPr="0017106A">
        <w:rPr>
          <w:rFonts w:ascii="Arial" w:hAnsi="Arial" w:cs="Arial"/>
        </w:rPr>
        <w:t>lub w trakcie odbioru częściowego</w:t>
      </w:r>
      <w:r w:rsidRPr="0017106A">
        <w:rPr>
          <w:rFonts w:ascii="Arial" w:hAnsi="Arial" w:cs="Arial"/>
        </w:rPr>
        <w:t xml:space="preserve"> lub </w:t>
      </w:r>
      <w:r w:rsidR="00EA10EF">
        <w:rPr>
          <w:rFonts w:ascii="Arial" w:hAnsi="Arial" w:cs="Arial"/>
        </w:rPr>
        <w:t>O</w:t>
      </w:r>
      <w:r w:rsidR="00C52DA5" w:rsidRPr="0017106A">
        <w:rPr>
          <w:rFonts w:ascii="Arial" w:hAnsi="Arial" w:cs="Arial"/>
        </w:rPr>
        <w:t>dbioru k</w:t>
      </w:r>
      <w:r w:rsidRPr="0017106A">
        <w:rPr>
          <w:rFonts w:ascii="Arial" w:hAnsi="Arial" w:cs="Arial"/>
        </w:rPr>
        <w:t xml:space="preserve">ońcowego, zostaną ujawnione jakiekolwiek wady </w:t>
      </w:r>
      <w:r w:rsidR="00F4469C">
        <w:rPr>
          <w:rFonts w:ascii="Arial" w:hAnsi="Arial" w:cs="Arial"/>
        </w:rPr>
        <w:t xml:space="preserve">(usterki) </w:t>
      </w:r>
      <w:r w:rsidRPr="0017106A">
        <w:rPr>
          <w:rFonts w:ascii="Arial" w:hAnsi="Arial" w:cs="Arial"/>
        </w:rPr>
        <w:t xml:space="preserve">lub </w:t>
      </w:r>
      <w:r w:rsidR="000F2B19">
        <w:rPr>
          <w:rFonts w:ascii="Arial" w:hAnsi="Arial" w:cs="Arial"/>
        </w:rPr>
        <w:t xml:space="preserve">Wady Istotne </w:t>
      </w:r>
      <w:r w:rsidRPr="0017106A">
        <w:rPr>
          <w:rFonts w:ascii="Arial" w:hAnsi="Arial" w:cs="Arial"/>
        </w:rPr>
        <w:t xml:space="preserve">Obiektu </w:t>
      </w:r>
      <w:r w:rsidR="00C52DA5" w:rsidRPr="0017106A">
        <w:rPr>
          <w:rFonts w:ascii="Arial" w:hAnsi="Arial" w:cs="Arial"/>
        </w:rPr>
        <w:t xml:space="preserve">lub Przedmiotu Umowy </w:t>
      </w:r>
      <w:r w:rsidR="00506993">
        <w:rPr>
          <w:rFonts w:ascii="Arial" w:hAnsi="Arial" w:cs="Arial"/>
        </w:rPr>
        <w:t>powstałe w </w:t>
      </w:r>
      <w:r w:rsidRPr="0017106A">
        <w:rPr>
          <w:rFonts w:ascii="Arial" w:hAnsi="Arial" w:cs="Arial"/>
        </w:rPr>
        <w:t>z</w:t>
      </w:r>
      <w:r w:rsidR="004368B1">
        <w:rPr>
          <w:rFonts w:ascii="Arial" w:hAnsi="Arial" w:cs="Arial"/>
        </w:rPr>
        <w:t>wiązku z </w:t>
      </w:r>
      <w:r w:rsidRPr="0017106A">
        <w:rPr>
          <w:rFonts w:ascii="Arial" w:hAnsi="Arial" w:cs="Arial"/>
        </w:rPr>
        <w:t xml:space="preserve">niewykonaniem lub nienależytym wykonaniem tych </w:t>
      </w:r>
      <w:r w:rsidR="00C52DA5" w:rsidRPr="0017106A">
        <w:rPr>
          <w:rFonts w:ascii="Arial" w:hAnsi="Arial" w:cs="Arial"/>
        </w:rPr>
        <w:t>p</w:t>
      </w:r>
      <w:r w:rsidRPr="0017106A">
        <w:rPr>
          <w:rFonts w:ascii="Arial" w:hAnsi="Arial" w:cs="Arial"/>
        </w:rPr>
        <w:t>rac, Zamawiający jest uprawniony według swojego wyboru do:</w:t>
      </w:r>
    </w:p>
    <w:p w14:paraId="04DBA586" w14:textId="50D284DF" w:rsidR="008A3F99" w:rsidRDefault="00F01A53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>w przypadku nieistotnych wad lub usterek - żąda</w:t>
      </w:r>
      <w:r w:rsidR="00DB5C8D" w:rsidRPr="008A3F99">
        <w:rPr>
          <w:rFonts w:ascii="Arial" w:hAnsi="Arial" w:cs="Arial"/>
        </w:rPr>
        <w:t>nia dokonania napraw na koszt i </w:t>
      </w:r>
      <w:r w:rsidRPr="008A3F99">
        <w:rPr>
          <w:rFonts w:ascii="Arial" w:hAnsi="Arial" w:cs="Arial"/>
        </w:rPr>
        <w:t>ryzyko Wykonawcy w terminie, obustronnie uzgodnionym</w:t>
      </w:r>
      <w:r w:rsidR="00360ECC">
        <w:rPr>
          <w:rFonts w:ascii="Arial" w:hAnsi="Arial" w:cs="Arial"/>
        </w:rPr>
        <w:t>;</w:t>
      </w:r>
    </w:p>
    <w:p w14:paraId="58B28CC4" w14:textId="72BB6B45" w:rsidR="008A3F99" w:rsidRDefault="00F01A53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 xml:space="preserve">w przypadku </w:t>
      </w:r>
      <w:r w:rsidR="00037149" w:rsidRPr="008A3F99">
        <w:rPr>
          <w:rFonts w:ascii="Arial" w:hAnsi="Arial" w:cs="Arial"/>
        </w:rPr>
        <w:t>W</w:t>
      </w:r>
      <w:r w:rsidRPr="008A3F99">
        <w:rPr>
          <w:rFonts w:ascii="Arial" w:hAnsi="Arial" w:cs="Arial"/>
        </w:rPr>
        <w:t xml:space="preserve">ad </w:t>
      </w:r>
      <w:r w:rsidR="00037149" w:rsidRPr="008A3F99">
        <w:rPr>
          <w:rFonts w:ascii="Arial" w:hAnsi="Arial" w:cs="Arial"/>
        </w:rPr>
        <w:t>I</w:t>
      </w:r>
      <w:r w:rsidRPr="008A3F99">
        <w:rPr>
          <w:rFonts w:ascii="Arial" w:hAnsi="Arial" w:cs="Arial"/>
        </w:rPr>
        <w:t>stotnych</w:t>
      </w:r>
      <w:r w:rsidR="00E045C2" w:rsidRPr="008A3F99">
        <w:rPr>
          <w:rFonts w:ascii="Arial" w:hAnsi="Arial" w:cs="Arial"/>
        </w:rPr>
        <w:t xml:space="preserve"> możliwych do naprawy </w:t>
      </w:r>
      <w:r w:rsidR="00F76F4E" w:rsidRPr="008A3F99">
        <w:rPr>
          <w:rFonts w:ascii="Arial" w:hAnsi="Arial" w:cs="Arial"/>
        </w:rPr>
        <w:t xml:space="preserve">- </w:t>
      </w:r>
      <w:r w:rsidRPr="008A3F99">
        <w:rPr>
          <w:rFonts w:ascii="Arial" w:hAnsi="Arial" w:cs="Arial"/>
        </w:rPr>
        <w:t xml:space="preserve">żądania ich naprawy przez Wykonawcę na jego koszt i ryzyko w terminie </w:t>
      </w:r>
      <w:r w:rsidR="000F2B19">
        <w:rPr>
          <w:rFonts w:ascii="Arial" w:hAnsi="Arial" w:cs="Arial"/>
        </w:rPr>
        <w:t>technicznie i technologicznie uzasadnionym</w:t>
      </w:r>
      <w:r w:rsidR="000F2B19" w:rsidRPr="008A3F99">
        <w:rPr>
          <w:rFonts w:ascii="Arial" w:hAnsi="Arial" w:cs="Arial"/>
        </w:rPr>
        <w:t xml:space="preserve"> </w:t>
      </w:r>
      <w:r w:rsidRPr="008A3F99">
        <w:rPr>
          <w:rFonts w:ascii="Arial" w:hAnsi="Arial" w:cs="Arial"/>
        </w:rPr>
        <w:t xml:space="preserve">wskazanym przez Zamawiającego możliwym technicznie, lub </w:t>
      </w:r>
    </w:p>
    <w:p w14:paraId="20841E1E" w14:textId="6B62D6C8" w:rsidR="008A3F99" w:rsidRDefault="00F01A53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lastRenderedPageBreak/>
        <w:t xml:space="preserve">w przypadku </w:t>
      </w:r>
      <w:r w:rsidR="00E045C2" w:rsidRPr="008A3F99">
        <w:rPr>
          <w:rFonts w:ascii="Arial" w:hAnsi="Arial" w:cs="Arial"/>
        </w:rPr>
        <w:t xml:space="preserve">Wad Istotnych niemożliwych do naprawy </w:t>
      </w:r>
      <w:r w:rsidR="00C52DA5" w:rsidRPr="008A3F99">
        <w:rPr>
          <w:rFonts w:ascii="Arial" w:hAnsi="Arial" w:cs="Arial"/>
        </w:rPr>
        <w:t xml:space="preserve">- </w:t>
      </w:r>
      <w:r w:rsidRPr="008A3F99">
        <w:rPr>
          <w:rFonts w:ascii="Arial" w:hAnsi="Arial" w:cs="Arial"/>
        </w:rPr>
        <w:t>żądania wymiany dowolnych elementów lub sprzętu zainstalowanych w trakcie realizacji Prac na wolne od wad</w:t>
      </w:r>
      <w:r w:rsidR="003165F1">
        <w:rPr>
          <w:rFonts w:ascii="Arial" w:hAnsi="Arial" w:cs="Arial"/>
        </w:rPr>
        <w:t xml:space="preserve"> na koszt i ryzyko Wykonawcy w terminie wskazanym przez </w:t>
      </w:r>
      <w:r w:rsidR="00117F4A">
        <w:rPr>
          <w:rFonts w:ascii="Arial" w:hAnsi="Arial" w:cs="Arial"/>
        </w:rPr>
        <w:t>Zamawiającego</w:t>
      </w:r>
      <w:r w:rsidR="00360ECC">
        <w:rPr>
          <w:rFonts w:ascii="Arial" w:hAnsi="Arial" w:cs="Arial"/>
        </w:rPr>
        <w:t>;</w:t>
      </w:r>
    </w:p>
    <w:p w14:paraId="0C764712" w14:textId="1491441C" w:rsidR="00B03AB9" w:rsidRPr="008A3F99" w:rsidRDefault="008D40DC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>w</w:t>
      </w:r>
      <w:r w:rsidR="00F63ED3" w:rsidRPr="008A3F99">
        <w:rPr>
          <w:rFonts w:ascii="Arial" w:hAnsi="Arial" w:cs="Arial"/>
        </w:rPr>
        <w:t xml:space="preserve"> przypadku istnienia Wad Istotnych w związku z niewykonaniem lub nienależytym wykonaniem prac przez Wykonawcę, wstrzymania zapłaty Wynagrodzenia lub jakiejkolwiek jego części za wadliwie wykonane Prace do czasu naprawy tych wad.</w:t>
      </w:r>
    </w:p>
    <w:p w14:paraId="0685C28F" w14:textId="4E8AC559" w:rsidR="00037149" w:rsidRPr="00B03AB9" w:rsidRDefault="00037149" w:rsidP="00B03AB9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B03AB9">
        <w:rPr>
          <w:rFonts w:ascii="Arial" w:hAnsi="Arial" w:cs="Arial"/>
        </w:rPr>
        <w:t xml:space="preserve">W przypadku gdy Wykonawca nie usunie wskazanych przez Zamawiającego wad lub usterek w terminie wyznaczonym przez </w:t>
      </w:r>
      <w:r w:rsidRPr="00B03AB9">
        <w:rPr>
          <w:rFonts w:ascii="Arial" w:hAnsi="Arial" w:cs="Arial"/>
          <w:iCs/>
        </w:rPr>
        <w:t xml:space="preserve">Zamawiającego, wówczas </w:t>
      </w:r>
      <w:r w:rsidR="00936E87">
        <w:rPr>
          <w:rFonts w:ascii="Arial" w:hAnsi="Arial" w:cs="Arial"/>
          <w:iCs/>
        </w:rPr>
        <w:t>Zamawiający</w:t>
      </w:r>
      <w:r w:rsidR="00327028">
        <w:rPr>
          <w:rFonts w:ascii="Arial" w:hAnsi="Arial" w:cs="Arial"/>
          <w:iCs/>
        </w:rPr>
        <w:t>, po wyznaczeniu dodatkowego terminu,</w:t>
      </w:r>
      <w:r w:rsidR="00327028" w:rsidRPr="00B03AB9">
        <w:rPr>
          <w:rFonts w:ascii="Arial" w:hAnsi="Arial" w:cs="Arial"/>
          <w:iCs/>
        </w:rPr>
        <w:t xml:space="preserve"> </w:t>
      </w:r>
      <w:r w:rsidRPr="00B03AB9">
        <w:rPr>
          <w:rFonts w:ascii="Arial" w:hAnsi="Arial" w:cs="Arial"/>
          <w:iCs/>
        </w:rPr>
        <w:t xml:space="preserve">jest uprawniony do </w:t>
      </w:r>
      <w:r w:rsidR="00506993">
        <w:rPr>
          <w:rFonts w:ascii="Arial" w:hAnsi="Arial" w:cs="Arial"/>
        </w:rPr>
        <w:t xml:space="preserve">zlecenia </w:t>
      </w:r>
      <w:r w:rsidRPr="00B03AB9">
        <w:rPr>
          <w:rFonts w:ascii="Arial" w:hAnsi="Arial" w:cs="Arial"/>
        </w:rPr>
        <w:t>usunięcia stwierdzonych Wad (</w:t>
      </w:r>
      <w:r w:rsidR="008D40DC" w:rsidRPr="00B03AB9">
        <w:rPr>
          <w:rFonts w:ascii="Arial" w:hAnsi="Arial" w:cs="Arial"/>
        </w:rPr>
        <w:t>u</w:t>
      </w:r>
      <w:r w:rsidRPr="00B03AB9">
        <w:rPr>
          <w:rFonts w:ascii="Arial" w:hAnsi="Arial" w:cs="Arial"/>
        </w:rPr>
        <w:t>sterek), Wad Istotnych osobie trzeciej na koszt Wykonawcy (</w:t>
      </w:r>
      <w:r w:rsidR="00506993">
        <w:rPr>
          <w:rFonts w:ascii="Arial" w:hAnsi="Arial" w:cs="Arial"/>
        </w:rPr>
        <w:t>dalej „</w:t>
      </w:r>
      <w:r w:rsidR="0030259A" w:rsidRPr="00527DEA">
        <w:rPr>
          <w:rFonts w:ascii="Arial" w:hAnsi="Arial" w:cs="Arial"/>
          <w:bCs/>
        </w:rPr>
        <w:t>Wykonanie Zastępcze</w:t>
      </w:r>
      <w:r w:rsidR="0030259A" w:rsidRPr="00B03AB9">
        <w:rPr>
          <w:rFonts w:ascii="Arial" w:hAnsi="Arial" w:cs="Arial"/>
        </w:rPr>
        <w:t>”)</w:t>
      </w:r>
      <w:r w:rsidR="006F7AD9">
        <w:rPr>
          <w:rFonts w:ascii="Arial" w:hAnsi="Arial" w:cs="Arial"/>
        </w:rPr>
        <w:t>.</w:t>
      </w:r>
    </w:p>
    <w:p w14:paraId="24F332E9" w14:textId="1D37C5A1" w:rsidR="00037149" w:rsidRPr="00E33768" w:rsidRDefault="00037149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</w:rPr>
      </w:pPr>
      <w:r w:rsidRPr="007E4CD3">
        <w:rPr>
          <w:rFonts w:ascii="Arial" w:hAnsi="Arial" w:cs="Arial"/>
          <w:iCs/>
          <w:color w:val="auto"/>
          <w:szCs w:val="24"/>
        </w:rPr>
        <w:t>Zamawiający</w:t>
      </w:r>
      <w:r w:rsidRPr="007E4CD3">
        <w:rPr>
          <w:rFonts w:ascii="Arial" w:hAnsi="Arial" w:cs="Arial"/>
          <w:color w:val="auto"/>
          <w:szCs w:val="24"/>
        </w:rPr>
        <w:t xml:space="preserve"> jest uprawniony do potrącenia kosztów </w:t>
      </w:r>
      <w:r w:rsidR="008D40DC">
        <w:rPr>
          <w:rFonts w:ascii="Arial" w:hAnsi="Arial" w:cs="Arial"/>
          <w:color w:val="auto"/>
          <w:szCs w:val="24"/>
        </w:rPr>
        <w:t>W</w:t>
      </w:r>
      <w:r w:rsidRPr="007E4CD3">
        <w:rPr>
          <w:rFonts w:ascii="Arial" w:hAnsi="Arial" w:cs="Arial"/>
          <w:color w:val="auto"/>
          <w:szCs w:val="24"/>
        </w:rPr>
        <w:t xml:space="preserve">ykonania </w:t>
      </w:r>
      <w:r w:rsidR="008D40DC">
        <w:rPr>
          <w:rFonts w:ascii="Arial" w:hAnsi="Arial" w:cs="Arial"/>
          <w:color w:val="auto"/>
          <w:szCs w:val="24"/>
        </w:rPr>
        <w:t>Z</w:t>
      </w:r>
      <w:r w:rsidR="00DB5C8D">
        <w:rPr>
          <w:rFonts w:ascii="Arial" w:hAnsi="Arial" w:cs="Arial"/>
          <w:color w:val="auto"/>
          <w:szCs w:val="24"/>
        </w:rPr>
        <w:t>astępczego z </w:t>
      </w:r>
      <w:r w:rsidRPr="007E4CD3">
        <w:rPr>
          <w:rFonts w:ascii="Arial" w:hAnsi="Arial" w:cs="Arial"/>
          <w:color w:val="auto"/>
          <w:szCs w:val="24"/>
        </w:rPr>
        <w:t>kwot</w:t>
      </w:r>
      <w:r w:rsidR="00807542">
        <w:rPr>
          <w:rFonts w:ascii="Arial" w:hAnsi="Arial" w:cs="Arial"/>
          <w:color w:val="auto"/>
          <w:szCs w:val="24"/>
        </w:rPr>
        <w:t>y</w:t>
      </w:r>
      <w:r w:rsidRPr="007E4CD3">
        <w:rPr>
          <w:rFonts w:ascii="Arial" w:hAnsi="Arial" w:cs="Arial"/>
          <w:color w:val="auto"/>
          <w:szCs w:val="24"/>
        </w:rPr>
        <w:t xml:space="preserve"> Wynagrodzenia Wykonawcy lub z zabezpieczenia należytego wykonania Przedmiotu Umowy.</w:t>
      </w:r>
    </w:p>
    <w:p w14:paraId="24555BE0" w14:textId="35E4B47F" w:rsidR="002C690E" w:rsidRDefault="00E33768" w:rsidP="002C690E">
      <w:pPr>
        <w:pStyle w:val="Tekstpodstawowy"/>
        <w:numPr>
          <w:ilvl w:val="0"/>
          <w:numId w:val="30"/>
        </w:numPr>
        <w:jc w:val="both"/>
        <w:rPr>
          <w:rFonts w:ascii="Arial" w:hAnsi="Arial" w:cs="Arial"/>
          <w:color w:val="auto"/>
          <w:szCs w:val="24"/>
        </w:rPr>
      </w:pPr>
      <w:r w:rsidRPr="00E33768">
        <w:rPr>
          <w:rFonts w:ascii="Arial" w:hAnsi="Arial" w:cs="Arial"/>
        </w:rPr>
        <w:t>Jeżeli opóźnienie w usunięciu Wad (usterek) oraz Wad Istotnych spowoduje konieczność wstrzymania realizacji robót bu</w:t>
      </w:r>
      <w:r w:rsidR="00506993">
        <w:rPr>
          <w:rFonts w:ascii="Arial" w:hAnsi="Arial" w:cs="Arial"/>
        </w:rPr>
        <w:t xml:space="preserve">dowlanych będących Przedmiotem </w:t>
      </w:r>
      <w:r w:rsidRPr="002C690E">
        <w:rPr>
          <w:rFonts w:ascii="Arial" w:hAnsi="Arial" w:cs="Arial"/>
          <w:color w:val="auto"/>
        </w:rPr>
        <w:t xml:space="preserve">Umowy, wówczas Wykonawca zobowiązany jest pokryć wynikłe koszty, o których wysokości zostanie powiadomiony przez Zamawiającego. </w:t>
      </w:r>
    </w:p>
    <w:p w14:paraId="3C339352" w14:textId="059E48A3" w:rsidR="00AC29AD" w:rsidRPr="002C690E" w:rsidRDefault="00E33768" w:rsidP="002C690E">
      <w:pPr>
        <w:pStyle w:val="Tekstpodstawowy"/>
        <w:numPr>
          <w:ilvl w:val="0"/>
          <w:numId w:val="30"/>
        </w:numPr>
        <w:jc w:val="both"/>
        <w:rPr>
          <w:rFonts w:ascii="Arial" w:hAnsi="Arial" w:cs="Arial"/>
          <w:color w:val="auto"/>
          <w:szCs w:val="24"/>
        </w:rPr>
      </w:pPr>
      <w:r w:rsidRPr="002C690E">
        <w:rPr>
          <w:rFonts w:ascii="Arial" w:hAnsi="Arial" w:cs="Arial"/>
          <w:iCs/>
          <w:color w:val="auto"/>
          <w:szCs w:val="24"/>
        </w:rPr>
        <w:t>Zamawiający</w:t>
      </w:r>
      <w:r w:rsidRPr="002C690E">
        <w:rPr>
          <w:rFonts w:ascii="Arial" w:hAnsi="Arial" w:cs="Arial"/>
          <w:color w:val="auto"/>
          <w:szCs w:val="24"/>
        </w:rPr>
        <w:t xml:space="preserve"> jest uprawniony do potrącenia kosztów wstrzymania realizacji robót budowlanych z kwot</w:t>
      </w:r>
      <w:r w:rsidR="00B03AB9" w:rsidRPr="002C690E">
        <w:rPr>
          <w:rFonts w:ascii="Arial" w:hAnsi="Arial" w:cs="Arial"/>
          <w:color w:val="auto"/>
          <w:szCs w:val="24"/>
        </w:rPr>
        <w:t>y</w:t>
      </w:r>
      <w:r w:rsidRPr="002C690E">
        <w:rPr>
          <w:rFonts w:ascii="Arial" w:hAnsi="Arial" w:cs="Arial"/>
          <w:color w:val="auto"/>
          <w:szCs w:val="24"/>
        </w:rPr>
        <w:t xml:space="preserve"> Wynagrodzenia Wykonawcy lub z zabezpieczenia należytego wykonania Przedmiotu Umowy</w:t>
      </w:r>
      <w:r w:rsidRPr="002C690E">
        <w:rPr>
          <w:rFonts w:ascii="Arial" w:hAnsi="Arial" w:cs="Arial"/>
          <w:color w:val="auto"/>
        </w:rPr>
        <w:t>.</w:t>
      </w:r>
      <w:r w:rsidR="00AC29AD" w:rsidRPr="002C690E">
        <w:rPr>
          <w:rFonts w:ascii="Arial" w:hAnsi="Arial" w:cs="Arial"/>
          <w:color w:val="auto"/>
        </w:rPr>
        <w:t xml:space="preserve"> Do skuteczności potrącenia umownego, wierzytelności Zamawiającego nie muszą </w:t>
      </w:r>
      <w:r w:rsidR="00AC29AD" w:rsidRPr="002C690E">
        <w:rPr>
          <w:rFonts w:ascii="Arial" w:hAnsi="Arial" w:cs="Arial"/>
        </w:rPr>
        <w:t>być wymagalne</w:t>
      </w:r>
    </w:p>
    <w:p w14:paraId="16E729DB" w14:textId="486934C7" w:rsidR="0034341C" w:rsidRDefault="0087559C" w:rsidP="00D27D5B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5" w:name="_Toc95809768"/>
      <w:r w:rsidRPr="004E4374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§ </w:t>
      </w:r>
      <w:r w:rsidR="00937307">
        <w:rPr>
          <w:rFonts w:ascii="Arial" w:hAnsi="Arial" w:cs="Arial"/>
          <w:b/>
          <w:color w:val="auto"/>
          <w:sz w:val="24"/>
          <w:szCs w:val="24"/>
        </w:rPr>
        <w:t>1</w:t>
      </w:r>
      <w:r w:rsidR="0076372C">
        <w:rPr>
          <w:rFonts w:ascii="Arial" w:hAnsi="Arial" w:cs="Arial"/>
          <w:b/>
          <w:color w:val="auto"/>
          <w:sz w:val="24"/>
          <w:szCs w:val="24"/>
        </w:rPr>
        <w:t>1</w:t>
      </w:r>
      <w:r w:rsidR="00937307">
        <w:rPr>
          <w:rFonts w:ascii="Arial" w:hAnsi="Arial" w:cs="Arial"/>
          <w:b/>
          <w:color w:val="auto"/>
          <w:sz w:val="24"/>
          <w:szCs w:val="24"/>
        </w:rPr>
        <w:t>.</w:t>
      </w:r>
      <w:r w:rsidR="005B2FD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D77F6">
        <w:rPr>
          <w:rFonts w:ascii="Arial" w:hAnsi="Arial" w:cs="Arial"/>
          <w:b/>
          <w:color w:val="auto"/>
          <w:sz w:val="24"/>
          <w:szCs w:val="24"/>
        </w:rPr>
        <w:t>Rękojmia</w:t>
      </w:r>
      <w:bookmarkEnd w:id="15"/>
    </w:p>
    <w:p w14:paraId="3D3D6A1C" w14:textId="77777777" w:rsidR="001D77F6" w:rsidRPr="001D77F6" w:rsidRDefault="001D77F6" w:rsidP="001D77F6"/>
    <w:p w14:paraId="781C8CCF" w14:textId="453ADFDC" w:rsidR="009E5575" w:rsidRDefault="00E87E82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 w:rsidRPr="00F4085D">
        <w:rPr>
          <w:rFonts w:ascii="Arial" w:hAnsi="Arial" w:cs="Arial"/>
          <w:color w:val="auto"/>
          <w:szCs w:val="24"/>
        </w:rPr>
        <w:t>Wykonawca jest odpowiedzialny wobec Zamawiają</w:t>
      </w:r>
      <w:r w:rsidR="004368B1">
        <w:rPr>
          <w:rFonts w:ascii="Arial" w:hAnsi="Arial" w:cs="Arial"/>
          <w:color w:val="auto"/>
          <w:szCs w:val="24"/>
        </w:rPr>
        <w:t xml:space="preserve">cego z tytułu rękojmi za wady </w:t>
      </w:r>
      <w:r w:rsidR="00936E87">
        <w:rPr>
          <w:rFonts w:ascii="Arial" w:hAnsi="Arial" w:cs="Arial"/>
          <w:color w:val="auto"/>
          <w:szCs w:val="24"/>
        </w:rPr>
        <w:t xml:space="preserve">lub </w:t>
      </w:r>
      <w:r w:rsidRPr="00F4085D">
        <w:rPr>
          <w:rFonts w:ascii="Arial" w:hAnsi="Arial" w:cs="Arial"/>
          <w:color w:val="auto"/>
          <w:szCs w:val="24"/>
        </w:rPr>
        <w:t xml:space="preserve">gwarancji jakości, jeżeli wykonany przez niego Przedmiot Umowy ma wady zmniejszające jego wartość lub użyteczność </w:t>
      </w:r>
      <w:r w:rsidR="00936E87">
        <w:rPr>
          <w:rFonts w:ascii="Arial" w:hAnsi="Arial" w:cs="Arial"/>
          <w:color w:val="auto"/>
          <w:szCs w:val="24"/>
        </w:rPr>
        <w:t>lub</w:t>
      </w:r>
      <w:r w:rsidR="004368B1">
        <w:rPr>
          <w:rFonts w:ascii="Arial" w:hAnsi="Arial" w:cs="Arial"/>
          <w:color w:val="auto"/>
          <w:szCs w:val="24"/>
        </w:rPr>
        <w:t xml:space="preserve"> został wykonany niezgodnie z </w:t>
      </w:r>
      <w:r w:rsidRPr="00F4085D">
        <w:rPr>
          <w:rFonts w:ascii="Arial" w:hAnsi="Arial" w:cs="Arial"/>
          <w:color w:val="auto"/>
          <w:szCs w:val="24"/>
        </w:rPr>
        <w:t>Umową.</w:t>
      </w:r>
    </w:p>
    <w:p w14:paraId="7A52DCD4" w14:textId="7B093C3C" w:rsidR="0017667B" w:rsidRDefault="00D05889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Uprawnienia z tytułu rękojmi powstają z dniem </w:t>
      </w:r>
      <w:r w:rsidR="00FA3874">
        <w:rPr>
          <w:rFonts w:ascii="Arial" w:hAnsi="Arial" w:cs="Arial"/>
          <w:color w:val="auto"/>
          <w:szCs w:val="24"/>
        </w:rPr>
        <w:t xml:space="preserve">podpisania Protokołu Odbioru </w:t>
      </w:r>
      <w:r>
        <w:rPr>
          <w:rFonts w:ascii="Arial" w:hAnsi="Arial" w:cs="Arial"/>
          <w:color w:val="auto"/>
          <w:szCs w:val="24"/>
        </w:rPr>
        <w:t xml:space="preserve">końcowego Przedmiotu Umowy </w:t>
      </w:r>
      <w:r w:rsidRPr="00FA5ED3">
        <w:rPr>
          <w:rFonts w:ascii="Arial" w:hAnsi="Arial" w:cs="Arial"/>
          <w:color w:val="auto"/>
          <w:szCs w:val="24"/>
        </w:rPr>
        <w:t>i wygasają</w:t>
      </w:r>
      <w:r w:rsidR="0017667B">
        <w:rPr>
          <w:rFonts w:ascii="Arial" w:hAnsi="Arial" w:cs="Arial"/>
          <w:color w:val="auto"/>
          <w:szCs w:val="24"/>
        </w:rPr>
        <w:t xml:space="preserve"> z upływem 60 miesięcy.</w:t>
      </w:r>
    </w:p>
    <w:p w14:paraId="57EEA621" w14:textId="5735A488" w:rsidR="0017667B" w:rsidRDefault="0017667B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Zamawiający może wykonywać uprawnienia z tytułu rękojmi po upływie terminu określonego w </w:t>
      </w:r>
      <w:r w:rsidR="004C2117">
        <w:rPr>
          <w:rFonts w:ascii="Arial" w:hAnsi="Arial" w:cs="Arial"/>
          <w:color w:val="auto"/>
          <w:szCs w:val="24"/>
        </w:rPr>
        <w:t xml:space="preserve">ust. </w:t>
      </w:r>
      <w:r w:rsidR="008760FE" w:rsidRPr="00527DEA">
        <w:rPr>
          <w:rFonts w:ascii="Arial" w:hAnsi="Arial" w:cs="Arial"/>
          <w:color w:val="auto"/>
          <w:szCs w:val="24"/>
        </w:rPr>
        <w:t>2</w:t>
      </w:r>
      <w:r>
        <w:rPr>
          <w:rFonts w:ascii="Arial" w:hAnsi="Arial" w:cs="Arial"/>
          <w:color w:val="auto"/>
          <w:szCs w:val="24"/>
        </w:rPr>
        <w:t>, jeżeli zawiadomił Wykonawcę o wadzie przed jego upływem. Strony</w:t>
      </w:r>
      <w:r w:rsidR="008760FE">
        <w:rPr>
          <w:rFonts w:ascii="Arial" w:hAnsi="Arial" w:cs="Arial"/>
          <w:color w:val="auto"/>
          <w:szCs w:val="24"/>
        </w:rPr>
        <w:t xml:space="preserve"> wyłączają stosowanie </w:t>
      </w:r>
      <w:r w:rsidR="001B1982" w:rsidRPr="001B1982">
        <w:rPr>
          <w:rFonts w:ascii="Arial" w:hAnsi="Arial" w:cs="Arial"/>
          <w:i/>
          <w:color w:val="auto"/>
          <w:szCs w:val="24"/>
        </w:rPr>
        <w:t>art. 563 ustawy z dnia 23 kwiet</w:t>
      </w:r>
      <w:r w:rsidR="000D06DF">
        <w:rPr>
          <w:rFonts w:ascii="Arial" w:hAnsi="Arial" w:cs="Arial"/>
          <w:i/>
          <w:color w:val="auto"/>
          <w:szCs w:val="24"/>
        </w:rPr>
        <w:t>nia 1964 r. Kodeks cywilny (Dz.</w:t>
      </w:r>
      <w:r w:rsidR="001B1982" w:rsidRPr="001B1982">
        <w:rPr>
          <w:rFonts w:ascii="Arial" w:hAnsi="Arial" w:cs="Arial"/>
          <w:i/>
          <w:color w:val="auto"/>
          <w:szCs w:val="24"/>
        </w:rPr>
        <w:t>U. z 2023 r. poz. 1610 ze zm.), dalej „Kodeks cywilny”</w:t>
      </w:r>
      <w:r>
        <w:rPr>
          <w:rFonts w:ascii="Arial" w:hAnsi="Arial" w:cs="Arial"/>
          <w:color w:val="auto"/>
          <w:szCs w:val="24"/>
        </w:rPr>
        <w:t>.</w:t>
      </w:r>
    </w:p>
    <w:p w14:paraId="7968163A" w14:textId="3D4D4F38" w:rsidR="00A26ED4" w:rsidRDefault="00A26ED4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Wykonawca przenosi na Zamawiającego uprawnienia przysługujące m</w:t>
      </w:r>
      <w:r w:rsidR="00916981">
        <w:rPr>
          <w:rFonts w:ascii="Arial" w:hAnsi="Arial" w:cs="Arial"/>
          <w:color w:val="auto"/>
          <w:szCs w:val="24"/>
        </w:rPr>
        <w:t>u</w:t>
      </w:r>
      <w:r>
        <w:rPr>
          <w:rFonts w:ascii="Arial" w:hAnsi="Arial" w:cs="Arial"/>
          <w:color w:val="auto"/>
          <w:szCs w:val="24"/>
        </w:rPr>
        <w:t xml:space="preserve"> z tytułu rękojmi za wady materiałów/urządzeń użytych do wykonania Przedmiotu Umowy.</w:t>
      </w:r>
    </w:p>
    <w:p w14:paraId="2929B1E6" w14:textId="55A96C5E" w:rsidR="000B4F13" w:rsidRDefault="000B4F13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Zamawiający z tytułu rękojmi może żądać usunięcia wady lub obniżenia wynagrodzenia – po uprzednim wezwaniu </w:t>
      </w:r>
      <w:r w:rsidR="004368B1">
        <w:rPr>
          <w:rFonts w:ascii="Arial" w:hAnsi="Arial" w:cs="Arial"/>
          <w:color w:val="auto"/>
          <w:szCs w:val="24"/>
        </w:rPr>
        <w:t>Wykonawcy do ich usunięcia, a w </w:t>
      </w:r>
      <w:r>
        <w:rPr>
          <w:rFonts w:ascii="Arial" w:hAnsi="Arial" w:cs="Arial"/>
          <w:color w:val="auto"/>
          <w:szCs w:val="24"/>
        </w:rPr>
        <w:t xml:space="preserve">przypadku </w:t>
      </w:r>
      <w:r w:rsidR="006A3A09">
        <w:rPr>
          <w:rFonts w:ascii="Arial" w:hAnsi="Arial" w:cs="Arial"/>
          <w:color w:val="auto"/>
          <w:szCs w:val="24"/>
        </w:rPr>
        <w:t xml:space="preserve">nieusunięcia przez Wykonawcę Wad Istotnych w wyznaczonym terminie </w:t>
      </w:r>
      <w:r w:rsidRPr="006A3A09">
        <w:rPr>
          <w:rFonts w:ascii="Arial" w:hAnsi="Arial" w:cs="Arial"/>
          <w:color w:val="auto"/>
          <w:szCs w:val="24"/>
        </w:rPr>
        <w:t>- odstąpić</w:t>
      </w:r>
      <w:r>
        <w:rPr>
          <w:rFonts w:ascii="Arial" w:hAnsi="Arial" w:cs="Arial"/>
          <w:color w:val="auto"/>
          <w:szCs w:val="24"/>
        </w:rPr>
        <w:t xml:space="preserve"> od Umowy. Wykonawca nie może odmówić usunięcia wady, nawet gdyby wymagało ono nadmiernych kosztów.</w:t>
      </w:r>
    </w:p>
    <w:p w14:paraId="3F9A7DBA" w14:textId="743D3F1B" w:rsidR="00A26ED4" w:rsidRPr="00C5678F" w:rsidRDefault="000B4F13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Obniżenie </w:t>
      </w:r>
      <w:r w:rsidR="008D40DC">
        <w:rPr>
          <w:rFonts w:ascii="Arial" w:hAnsi="Arial" w:cs="Arial"/>
          <w:color w:val="auto"/>
          <w:szCs w:val="24"/>
        </w:rPr>
        <w:t>W</w:t>
      </w:r>
      <w:r>
        <w:rPr>
          <w:rFonts w:ascii="Arial" w:hAnsi="Arial" w:cs="Arial"/>
          <w:color w:val="auto"/>
          <w:szCs w:val="24"/>
        </w:rPr>
        <w:t xml:space="preserve">ynagrodzenia powinno nastąpić w takim stosunku, w jakim wartość Obiektu </w:t>
      </w:r>
      <w:r w:rsidR="008D40DC">
        <w:rPr>
          <w:rFonts w:ascii="Arial" w:hAnsi="Arial" w:cs="Arial"/>
          <w:color w:val="auto"/>
          <w:szCs w:val="24"/>
        </w:rPr>
        <w:t xml:space="preserve">lub urządzenia </w:t>
      </w:r>
      <w:r>
        <w:rPr>
          <w:rFonts w:ascii="Arial" w:hAnsi="Arial" w:cs="Arial"/>
          <w:color w:val="auto"/>
          <w:szCs w:val="24"/>
        </w:rPr>
        <w:t xml:space="preserve">bez wad pozostaje do wartości Obiektu </w:t>
      </w:r>
      <w:r w:rsidR="008D40DC">
        <w:rPr>
          <w:rFonts w:ascii="Arial" w:hAnsi="Arial" w:cs="Arial"/>
          <w:color w:val="auto"/>
          <w:szCs w:val="24"/>
        </w:rPr>
        <w:t xml:space="preserve">lub urządzenia </w:t>
      </w:r>
      <w:r w:rsidR="00DB5C8D">
        <w:rPr>
          <w:rFonts w:ascii="Arial" w:hAnsi="Arial" w:cs="Arial"/>
          <w:color w:val="auto"/>
          <w:szCs w:val="24"/>
        </w:rPr>
        <w:t>z </w:t>
      </w:r>
      <w:r>
        <w:rPr>
          <w:rFonts w:ascii="Arial" w:hAnsi="Arial" w:cs="Arial"/>
          <w:color w:val="auto"/>
          <w:szCs w:val="24"/>
        </w:rPr>
        <w:t xml:space="preserve">wadami. Jeżeli Wykonawca otrzymał już </w:t>
      </w:r>
      <w:r w:rsidR="008D40DC">
        <w:rPr>
          <w:rFonts w:ascii="Arial" w:hAnsi="Arial" w:cs="Arial"/>
          <w:color w:val="auto"/>
          <w:szCs w:val="24"/>
        </w:rPr>
        <w:t>W</w:t>
      </w:r>
      <w:r>
        <w:rPr>
          <w:rFonts w:ascii="Arial" w:hAnsi="Arial" w:cs="Arial"/>
          <w:color w:val="auto"/>
          <w:szCs w:val="24"/>
        </w:rPr>
        <w:t xml:space="preserve">ynagrodzenie, Zamawiający może żądać jego zwrotu w takiej części w jakiej w jakiej obniżył </w:t>
      </w:r>
      <w:r w:rsidR="008D40DC">
        <w:rPr>
          <w:rFonts w:ascii="Arial" w:hAnsi="Arial" w:cs="Arial"/>
          <w:color w:val="auto"/>
          <w:szCs w:val="24"/>
        </w:rPr>
        <w:t>W</w:t>
      </w:r>
      <w:r>
        <w:rPr>
          <w:rFonts w:ascii="Arial" w:hAnsi="Arial" w:cs="Arial"/>
          <w:color w:val="auto"/>
          <w:szCs w:val="24"/>
        </w:rPr>
        <w:t xml:space="preserve">ynagrodzenie. </w:t>
      </w:r>
    </w:p>
    <w:p w14:paraId="24D612C0" w14:textId="7B32CB4D" w:rsidR="00A26ED4" w:rsidRDefault="00A26ED4" w:rsidP="00210922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6" w:name="_Toc95809769"/>
      <w:r w:rsidRPr="004E4374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§ </w:t>
      </w:r>
      <w:r>
        <w:rPr>
          <w:rFonts w:ascii="Arial" w:hAnsi="Arial" w:cs="Arial"/>
          <w:b/>
          <w:color w:val="auto"/>
          <w:sz w:val="24"/>
          <w:szCs w:val="24"/>
        </w:rPr>
        <w:t>1</w:t>
      </w:r>
      <w:r w:rsidR="0076372C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>. Gwarancja jakości</w:t>
      </w:r>
      <w:bookmarkEnd w:id="16"/>
    </w:p>
    <w:p w14:paraId="439A22D8" w14:textId="77777777" w:rsidR="00A26ED4" w:rsidRDefault="00A26ED4" w:rsidP="00A26ED4"/>
    <w:p w14:paraId="65047F76" w14:textId="17C57416" w:rsidR="00E77C6C" w:rsidRPr="00E77C6C" w:rsidRDefault="00A26ED4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 w:rsidRPr="00A26ED4">
        <w:rPr>
          <w:rFonts w:ascii="Arial" w:hAnsi="Arial" w:cs="Arial"/>
        </w:rPr>
        <w:t xml:space="preserve">Wykonawca udziela </w:t>
      </w:r>
      <w:r>
        <w:rPr>
          <w:rFonts w:ascii="Arial" w:hAnsi="Arial" w:cs="Arial"/>
        </w:rPr>
        <w:t xml:space="preserve">Zamawiającemu gwarancji jakości na </w:t>
      </w:r>
      <w:r w:rsidR="00DB5C8D">
        <w:rPr>
          <w:rFonts w:ascii="Arial" w:hAnsi="Arial" w:cs="Arial"/>
        </w:rPr>
        <w:t>Prace związane z </w:t>
      </w:r>
      <w:r w:rsidR="00513923">
        <w:rPr>
          <w:rFonts w:ascii="Arial" w:hAnsi="Arial" w:cs="Arial"/>
        </w:rPr>
        <w:t>realizacją Umowy</w:t>
      </w:r>
      <w:r w:rsidR="00E77C6C">
        <w:rPr>
          <w:rFonts w:ascii="Arial" w:hAnsi="Arial" w:cs="Arial"/>
        </w:rPr>
        <w:t xml:space="preserve">: </w:t>
      </w:r>
    </w:p>
    <w:p w14:paraId="3F50378F" w14:textId="4AB6111E" w:rsidR="00DB5C8D" w:rsidRPr="002C690E" w:rsidRDefault="00E77C6C" w:rsidP="008C4BB8">
      <w:pPr>
        <w:pStyle w:val="Akapitzlist"/>
        <w:numPr>
          <w:ilvl w:val="1"/>
          <w:numId w:val="23"/>
        </w:numPr>
        <w:ind w:left="851" w:hanging="4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na roboty budowlane </w:t>
      </w:r>
      <w:r w:rsidR="002D4BE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 </w:t>
      </w:r>
      <w:r w:rsidRPr="002C690E">
        <w:rPr>
          <w:rFonts w:ascii="Arial" w:hAnsi="Arial" w:cs="Arial"/>
        </w:rPr>
        <w:t>okres 60 miesięcy</w:t>
      </w:r>
      <w:r w:rsidR="00C607EE">
        <w:rPr>
          <w:rFonts w:ascii="Arial" w:hAnsi="Arial" w:cs="Arial"/>
        </w:rPr>
        <w:t xml:space="preserve"> liczony od dnia podpisania Protokołu Odbioru</w:t>
      </w:r>
      <w:r w:rsidRPr="002C690E">
        <w:rPr>
          <w:rFonts w:ascii="Arial" w:hAnsi="Arial" w:cs="Arial"/>
        </w:rPr>
        <w:t>;</w:t>
      </w:r>
    </w:p>
    <w:p w14:paraId="0B37A32C" w14:textId="4A22FAAE" w:rsidR="00F7774A" w:rsidRPr="00DB5C8D" w:rsidRDefault="00E77C6C" w:rsidP="008C4BB8">
      <w:pPr>
        <w:pStyle w:val="Akapitzlist"/>
        <w:numPr>
          <w:ilvl w:val="1"/>
          <w:numId w:val="23"/>
        </w:numPr>
        <w:ind w:left="851" w:hanging="491"/>
        <w:jc w:val="both"/>
        <w:rPr>
          <w:rFonts w:ascii="Arial" w:hAnsi="Arial" w:cs="Arial"/>
          <w:bCs/>
          <w:color w:val="000000" w:themeColor="text1"/>
        </w:rPr>
      </w:pPr>
      <w:r w:rsidRPr="002C690E">
        <w:rPr>
          <w:rFonts w:ascii="Arial" w:hAnsi="Arial" w:cs="Arial"/>
        </w:rPr>
        <w:t xml:space="preserve">na urządzenia </w:t>
      </w:r>
      <w:r w:rsidR="00807542" w:rsidRPr="002C690E">
        <w:rPr>
          <w:rFonts w:ascii="Arial" w:hAnsi="Arial" w:cs="Arial"/>
        </w:rPr>
        <w:t>i materiały</w:t>
      </w:r>
      <w:r w:rsidR="008760FE">
        <w:rPr>
          <w:rFonts w:ascii="Arial" w:hAnsi="Arial" w:cs="Arial"/>
        </w:rPr>
        <w:t xml:space="preserve"> </w:t>
      </w:r>
      <w:r w:rsidR="002D4BEE" w:rsidRPr="002C690E">
        <w:rPr>
          <w:rFonts w:ascii="Arial" w:hAnsi="Arial" w:cs="Arial"/>
        </w:rPr>
        <w:t>- na warunkach określon</w:t>
      </w:r>
      <w:r w:rsidR="002D4BEE" w:rsidRPr="00DB5C8D">
        <w:rPr>
          <w:rFonts w:ascii="Arial" w:hAnsi="Arial" w:cs="Arial"/>
        </w:rPr>
        <w:t xml:space="preserve">ych w gwarancji </w:t>
      </w:r>
      <w:r w:rsidR="004E563A" w:rsidRPr="00DB5C8D">
        <w:rPr>
          <w:rFonts w:ascii="Arial" w:hAnsi="Arial" w:cs="Arial"/>
          <w:color w:val="000000" w:themeColor="text1"/>
        </w:rPr>
        <w:t>udzi</w:t>
      </w:r>
      <w:r w:rsidR="009718F7" w:rsidRPr="00DB5C8D">
        <w:rPr>
          <w:rFonts w:ascii="Arial" w:hAnsi="Arial" w:cs="Arial"/>
          <w:color w:val="000000" w:themeColor="text1"/>
        </w:rPr>
        <w:t>elon</w:t>
      </w:r>
      <w:r w:rsidR="002D4BEE" w:rsidRPr="00DB5C8D">
        <w:rPr>
          <w:rFonts w:ascii="Arial" w:hAnsi="Arial" w:cs="Arial"/>
          <w:color w:val="000000" w:themeColor="text1"/>
        </w:rPr>
        <w:t>ej</w:t>
      </w:r>
      <w:r w:rsidR="009718F7" w:rsidRPr="00DB5C8D">
        <w:rPr>
          <w:rFonts w:ascii="Arial" w:hAnsi="Arial" w:cs="Arial"/>
          <w:color w:val="000000" w:themeColor="text1"/>
        </w:rPr>
        <w:t xml:space="preserve"> przez </w:t>
      </w:r>
      <w:r w:rsidR="002D4BEE" w:rsidRPr="00DB5C8D">
        <w:rPr>
          <w:rFonts w:ascii="Arial" w:hAnsi="Arial" w:cs="Arial"/>
          <w:color w:val="000000" w:themeColor="text1"/>
        </w:rPr>
        <w:t>p</w:t>
      </w:r>
      <w:r w:rsidR="009718F7" w:rsidRPr="00DB5C8D">
        <w:rPr>
          <w:rFonts w:ascii="Arial" w:hAnsi="Arial" w:cs="Arial"/>
          <w:color w:val="000000" w:themeColor="text1"/>
        </w:rPr>
        <w:t>roducenta urządzeń</w:t>
      </w:r>
      <w:r w:rsidR="00C607EE">
        <w:rPr>
          <w:rFonts w:ascii="Arial" w:hAnsi="Arial" w:cs="Arial"/>
          <w:color w:val="000000" w:themeColor="text1"/>
        </w:rPr>
        <w:t>, której termin rozpoczyna bieg od daty podpisania Protokołu Odbioru</w:t>
      </w:r>
      <w:r w:rsidR="008D40DC" w:rsidRPr="00DB5C8D">
        <w:rPr>
          <w:rFonts w:ascii="Arial" w:hAnsi="Arial" w:cs="Arial"/>
        </w:rPr>
        <w:t>.</w:t>
      </w:r>
    </w:p>
    <w:p w14:paraId="5EED1770" w14:textId="77777777" w:rsidR="00F07128" w:rsidRPr="00F07128" w:rsidRDefault="00455FB9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>Zamawiający z tytułu gwarancji może żądać usunięcia wady przez Wykonawcę, jeżeli ujawniła się ona w okresie trwania gwarancji.</w:t>
      </w:r>
    </w:p>
    <w:p w14:paraId="74C363CA" w14:textId="77777777" w:rsidR="00F07128" w:rsidRPr="00F07128" w:rsidRDefault="00D60420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 w:rsidRPr="00F07128">
        <w:rPr>
          <w:rFonts w:ascii="Arial" w:hAnsi="Arial" w:cs="Arial"/>
          <w:color w:val="000000" w:themeColor="text1"/>
        </w:rPr>
        <w:t>Jeżeli warunki gwarancji udzielonej przez producenta materiałów i urządzeń przewidują dłuższy okres gwarancji niż gwarancja udzielona przez Wykonawcę – obowiązuje okres gwarancji w wymiarze równym okresowi gwarancji producenta.</w:t>
      </w:r>
      <w:bookmarkStart w:id="17" w:name="_Hlk95241404"/>
    </w:p>
    <w:p w14:paraId="68729D31" w14:textId="18FBCA2C" w:rsidR="00F07128" w:rsidRPr="00F07128" w:rsidRDefault="000311F1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 w:rsidRPr="00F07128">
        <w:rPr>
          <w:rFonts w:ascii="Arial" w:hAnsi="Arial" w:cs="Arial"/>
          <w:color w:val="000000" w:themeColor="text1"/>
        </w:rPr>
        <w:t xml:space="preserve">Dochodzenie praw wynikających z udzielonych przez producentów gwarancji </w:t>
      </w:r>
      <w:r w:rsidRPr="00F07128">
        <w:rPr>
          <w:rFonts w:ascii="Arial" w:hAnsi="Arial" w:cs="Arial"/>
          <w:color w:val="000000" w:themeColor="text1"/>
        </w:rPr>
        <w:br/>
        <w:t>na materiały i urządzenia w okresie obowiązywania</w:t>
      </w:r>
      <w:r w:rsidR="002D4BEE" w:rsidRPr="00F07128">
        <w:rPr>
          <w:rFonts w:ascii="Arial" w:hAnsi="Arial" w:cs="Arial"/>
          <w:color w:val="000000" w:themeColor="text1"/>
        </w:rPr>
        <w:t xml:space="preserve"> </w:t>
      </w:r>
      <w:r w:rsidR="00F07128" w:rsidRPr="00F07128">
        <w:rPr>
          <w:rFonts w:ascii="Arial" w:hAnsi="Arial" w:cs="Arial"/>
          <w:color w:val="000000" w:themeColor="text1"/>
        </w:rPr>
        <w:t>gwarancji</w:t>
      </w:r>
      <w:r w:rsidR="008D40DC">
        <w:rPr>
          <w:rFonts w:ascii="Arial" w:hAnsi="Arial" w:cs="Arial"/>
          <w:color w:val="000000" w:themeColor="text1"/>
        </w:rPr>
        <w:t xml:space="preserve"> obciąża</w:t>
      </w:r>
      <w:r w:rsidRPr="00F07128">
        <w:rPr>
          <w:rFonts w:ascii="Arial" w:hAnsi="Arial" w:cs="Arial"/>
          <w:color w:val="000000" w:themeColor="text1"/>
        </w:rPr>
        <w:t xml:space="preserve"> Wykonawc</w:t>
      </w:r>
      <w:r w:rsidR="008760FE">
        <w:rPr>
          <w:rFonts w:ascii="Arial" w:hAnsi="Arial" w:cs="Arial"/>
          <w:color w:val="000000" w:themeColor="text1"/>
        </w:rPr>
        <w:t>ę</w:t>
      </w:r>
      <w:bookmarkEnd w:id="17"/>
      <w:r w:rsidR="006F7AD9">
        <w:rPr>
          <w:rFonts w:ascii="Arial" w:hAnsi="Arial" w:cs="Arial"/>
          <w:color w:val="000000" w:themeColor="text1"/>
        </w:rPr>
        <w:t>.</w:t>
      </w:r>
    </w:p>
    <w:p w14:paraId="1601051F" w14:textId="044C16F6" w:rsidR="00455FB9" w:rsidRPr="002C690E" w:rsidRDefault="00455FB9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</w:rPr>
      </w:pPr>
      <w:r w:rsidRPr="00F07128">
        <w:rPr>
          <w:rFonts w:ascii="Arial" w:hAnsi="Arial" w:cs="Arial"/>
          <w:color w:val="000000" w:themeColor="text1"/>
        </w:rPr>
        <w:t xml:space="preserve">Wykonawca </w:t>
      </w:r>
      <w:r w:rsidR="00D60420" w:rsidRPr="00F07128">
        <w:rPr>
          <w:rFonts w:ascii="Arial" w:hAnsi="Arial" w:cs="Arial"/>
          <w:color w:val="000000" w:themeColor="text1"/>
        </w:rPr>
        <w:t xml:space="preserve">zobowiązany jest do </w:t>
      </w:r>
      <w:r w:rsidRPr="00F07128">
        <w:rPr>
          <w:rFonts w:ascii="Arial" w:hAnsi="Arial" w:cs="Arial"/>
          <w:color w:val="000000" w:themeColor="text1"/>
        </w:rPr>
        <w:t>wykonywani</w:t>
      </w:r>
      <w:r w:rsidR="00D60420" w:rsidRPr="00F07128">
        <w:rPr>
          <w:rFonts w:ascii="Arial" w:hAnsi="Arial" w:cs="Arial"/>
          <w:color w:val="000000" w:themeColor="text1"/>
        </w:rPr>
        <w:t>a</w:t>
      </w:r>
      <w:r w:rsidRPr="00F07128">
        <w:rPr>
          <w:rFonts w:ascii="Arial" w:hAnsi="Arial" w:cs="Arial"/>
          <w:color w:val="000000" w:themeColor="text1"/>
        </w:rPr>
        <w:t xml:space="preserve"> wszelkich okresowych przeglądów gwarancyjnych</w:t>
      </w:r>
      <w:r w:rsidR="00D60420" w:rsidRPr="00F07128">
        <w:rPr>
          <w:rFonts w:ascii="Arial" w:hAnsi="Arial" w:cs="Arial"/>
          <w:color w:val="000000" w:themeColor="text1"/>
        </w:rPr>
        <w:t xml:space="preserve"> wymaganych przez producenta</w:t>
      </w:r>
      <w:r w:rsidRPr="00F07128">
        <w:rPr>
          <w:rFonts w:ascii="Arial" w:hAnsi="Arial" w:cs="Arial"/>
          <w:color w:val="000000" w:themeColor="text1"/>
        </w:rPr>
        <w:t>, które niezbędne są do utrzymania gwarancji jakości w mocy</w:t>
      </w:r>
      <w:r w:rsidR="0013198E">
        <w:rPr>
          <w:rFonts w:ascii="Arial" w:hAnsi="Arial" w:cs="Arial"/>
          <w:color w:val="000000" w:themeColor="text1"/>
        </w:rPr>
        <w:t>,</w:t>
      </w:r>
      <w:r w:rsidR="003B0DEE" w:rsidRPr="00F07128">
        <w:rPr>
          <w:rFonts w:ascii="Arial" w:hAnsi="Arial" w:cs="Arial"/>
          <w:color w:val="000000" w:themeColor="text1"/>
        </w:rPr>
        <w:t xml:space="preserve"> zapewnienia</w:t>
      </w:r>
      <w:r w:rsidR="00513923" w:rsidRPr="00F07128">
        <w:rPr>
          <w:rFonts w:ascii="Arial" w:hAnsi="Arial" w:cs="Arial"/>
          <w:color w:val="000000" w:themeColor="text1"/>
        </w:rPr>
        <w:t xml:space="preserve"> </w:t>
      </w:r>
      <w:r w:rsidRPr="00F07128">
        <w:rPr>
          <w:rFonts w:ascii="Arial" w:hAnsi="Arial" w:cs="Arial"/>
          <w:color w:val="000000" w:themeColor="text1"/>
        </w:rPr>
        <w:t>serwis</w:t>
      </w:r>
      <w:r w:rsidR="003B0DEE" w:rsidRPr="00F07128">
        <w:rPr>
          <w:rFonts w:ascii="Arial" w:hAnsi="Arial" w:cs="Arial"/>
          <w:color w:val="000000" w:themeColor="text1"/>
        </w:rPr>
        <w:t>u</w:t>
      </w:r>
      <w:r w:rsidRPr="00F07128">
        <w:rPr>
          <w:rFonts w:ascii="Arial" w:hAnsi="Arial" w:cs="Arial"/>
          <w:color w:val="000000" w:themeColor="text1"/>
        </w:rPr>
        <w:t xml:space="preserve"> gwarancyjn</w:t>
      </w:r>
      <w:r w:rsidR="003B0DEE" w:rsidRPr="00F07128">
        <w:rPr>
          <w:rFonts w:ascii="Arial" w:hAnsi="Arial" w:cs="Arial"/>
          <w:color w:val="000000" w:themeColor="text1"/>
        </w:rPr>
        <w:t>ego</w:t>
      </w:r>
      <w:r w:rsidR="008D40DC">
        <w:rPr>
          <w:rFonts w:ascii="Arial" w:hAnsi="Arial" w:cs="Arial"/>
          <w:color w:val="000000" w:themeColor="text1"/>
        </w:rPr>
        <w:t xml:space="preserve"> oraz</w:t>
      </w:r>
      <w:r w:rsidRPr="00F07128">
        <w:rPr>
          <w:rFonts w:ascii="Arial" w:hAnsi="Arial" w:cs="Arial"/>
          <w:color w:val="000000" w:themeColor="text1"/>
        </w:rPr>
        <w:t xml:space="preserve"> konserwacji</w:t>
      </w:r>
      <w:r w:rsidR="003B0DEE" w:rsidRPr="00F07128">
        <w:rPr>
          <w:rFonts w:ascii="Arial" w:hAnsi="Arial" w:cs="Arial"/>
          <w:color w:val="000000" w:themeColor="text1"/>
        </w:rPr>
        <w:t xml:space="preserve"> materiałów i urządzeń przez okres </w:t>
      </w:r>
      <w:r w:rsidR="00513923" w:rsidRPr="002C690E">
        <w:rPr>
          <w:rFonts w:ascii="Arial" w:hAnsi="Arial" w:cs="Arial"/>
        </w:rPr>
        <w:t>12 m</w:t>
      </w:r>
      <w:r w:rsidR="003B0DEE" w:rsidRPr="002C690E">
        <w:rPr>
          <w:rFonts w:ascii="Arial" w:hAnsi="Arial" w:cs="Arial"/>
        </w:rPr>
        <w:t>iesięcy</w:t>
      </w:r>
      <w:r w:rsidR="00513923" w:rsidRPr="002C690E">
        <w:rPr>
          <w:rFonts w:ascii="Arial" w:hAnsi="Arial" w:cs="Arial"/>
        </w:rPr>
        <w:t xml:space="preserve"> począwszy od dnia podpisania Protokołu Odbioru.</w:t>
      </w:r>
      <w:r w:rsidR="003B0DEE" w:rsidRPr="002C690E">
        <w:rPr>
          <w:rFonts w:ascii="Arial" w:hAnsi="Arial" w:cs="Arial"/>
        </w:rPr>
        <w:t xml:space="preserve"> </w:t>
      </w:r>
    </w:p>
    <w:p w14:paraId="76199535" w14:textId="06D64FC3" w:rsidR="00705585" w:rsidRDefault="00705585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Wykonawca zobowiązany w okresie gwarancji i rękojmi do wykonywania pięcioletnich oraz rocznych przeglądów zgodnie z przepisami Prawa budowlanego. </w:t>
      </w:r>
    </w:p>
    <w:p w14:paraId="66BEB27F" w14:textId="4B8D702D" w:rsidR="00506993" w:rsidRDefault="00506993" w:rsidP="00506993">
      <w:pPr>
        <w:jc w:val="both"/>
      </w:pPr>
    </w:p>
    <w:p w14:paraId="0C155A53" w14:textId="07B57DD1" w:rsidR="00506993" w:rsidRDefault="00506993" w:rsidP="00506993">
      <w:pPr>
        <w:jc w:val="both"/>
      </w:pPr>
    </w:p>
    <w:p w14:paraId="58A85D18" w14:textId="77777777" w:rsidR="00506993" w:rsidRPr="00506993" w:rsidRDefault="00506993" w:rsidP="00506993">
      <w:pPr>
        <w:jc w:val="both"/>
        <w:rPr>
          <w:rFonts w:ascii="Arial" w:hAnsi="Arial" w:cs="Arial"/>
          <w:bCs/>
          <w:color w:val="000000" w:themeColor="text1"/>
        </w:rPr>
      </w:pPr>
    </w:p>
    <w:p w14:paraId="4859EE6F" w14:textId="2B477073" w:rsidR="004E563A" w:rsidRDefault="004E563A" w:rsidP="00600C86">
      <w:pPr>
        <w:pStyle w:val="Tekstpodstawowy"/>
        <w:tabs>
          <w:tab w:val="left" w:pos="672"/>
        </w:tabs>
        <w:outlineLvl w:val="0"/>
        <w:rPr>
          <w:rFonts w:ascii="Arial" w:hAnsi="Arial" w:cs="Arial"/>
          <w:color w:val="auto"/>
          <w:szCs w:val="24"/>
        </w:rPr>
      </w:pPr>
    </w:p>
    <w:p w14:paraId="6EB1C191" w14:textId="1091E0B4" w:rsidR="00E80C09" w:rsidRDefault="00E80C09" w:rsidP="00600C86">
      <w:pPr>
        <w:pStyle w:val="Tekstpodstawowy"/>
        <w:tabs>
          <w:tab w:val="left" w:pos="672"/>
        </w:tabs>
        <w:outlineLvl w:val="0"/>
        <w:rPr>
          <w:rFonts w:ascii="Arial" w:hAnsi="Arial" w:cs="Arial"/>
          <w:color w:val="auto"/>
          <w:szCs w:val="24"/>
        </w:rPr>
      </w:pPr>
    </w:p>
    <w:p w14:paraId="47661E53" w14:textId="77777777" w:rsidR="00E80C09" w:rsidRDefault="00E80C09" w:rsidP="00600C86">
      <w:pPr>
        <w:pStyle w:val="Tekstpodstawowy"/>
        <w:tabs>
          <w:tab w:val="left" w:pos="672"/>
        </w:tabs>
        <w:outlineLvl w:val="0"/>
        <w:rPr>
          <w:rFonts w:ascii="Arial" w:hAnsi="Arial" w:cs="Arial"/>
          <w:color w:val="auto"/>
          <w:szCs w:val="24"/>
        </w:rPr>
      </w:pPr>
    </w:p>
    <w:p w14:paraId="3D1CE487" w14:textId="347EB93D" w:rsidR="004E563A" w:rsidRDefault="00F363BF" w:rsidP="002D2366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color w:val="auto"/>
          <w:szCs w:val="24"/>
        </w:rPr>
      </w:pPr>
      <w:bookmarkStart w:id="18" w:name="_Toc95809770"/>
      <w:r w:rsidRPr="004E4374">
        <w:rPr>
          <w:rFonts w:ascii="Arial" w:hAnsi="Arial" w:cs="Arial"/>
          <w:b/>
          <w:color w:val="auto"/>
          <w:szCs w:val="24"/>
        </w:rPr>
        <w:t xml:space="preserve">§ </w:t>
      </w:r>
      <w:r>
        <w:rPr>
          <w:rFonts w:ascii="Arial" w:hAnsi="Arial" w:cs="Arial"/>
          <w:b/>
          <w:color w:val="auto"/>
          <w:szCs w:val="24"/>
        </w:rPr>
        <w:t>1</w:t>
      </w:r>
      <w:r w:rsidR="0076372C">
        <w:rPr>
          <w:rFonts w:ascii="Arial" w:hAnsi="Arial" w:cs="Arial"/>
          <w:b/>
          <w:color w:val="auto"/>
          <w:szCs w:val="24"/>
        </w:rPr>
        <w:t>3</w:t>
      </w:r>
      <w:r>
        <w:rPr>
          <w:rFonts w:ascii="Arial" w:hAnsi="Arial" w:cs="Arial"/>
          <w:b/>
          <w:color w:val="auto"/>
          <w:szCs w:val="24"/>
        </w:rPr>
        <w:t xml:space="preserve">. </w:t>
      </w:r>
      <w:r w:rsidR="00237DF6">
        <w:rPr>
          <w:rFonts w:ascii="Arial" w:hAnsi="Arial" w:cs="Arial"/>
          <w:b/>
          <w:color w:val="auto"/>
          <w:szCs w:val="24"/>
        </w:rPr>
        <w:t xml:space="preserve">Usuwanie wad i usterek w okresie </w:t>
      </w:r>
      <w:r w:rsidR="00801BAF">
        <w:rPr>
          <w:rFonts w:ascii="Arial" w:hAnsi="Arial" w:cs="Arial"/>
          <w:b/>
          <w:color w:val="auto"/>
          <w:szCs w:val="24"/>
        </w:rPr>
        <w:t xml:space="preserve">gwarancji </w:t>
      </w:r>
      <w:r w:rsidR="00801BAF" w:rsidRPr="00342E66">
        <w:rPr>
          <w:rFonts w:ascii="Arial" w:hAnsi="Arial" w:cs="Arial"/>
          <w:b/>
          <w:color w:val="auto"/>
          <w:szCs w:val="24"/>
        </w:rPr>
        <w:t>i</w:t>
      </w:r>
      <w:r w:rsidR="00801BAF">
        <w:rPr>
          <w:rFonts w:ascii="Arial" w:hAnsi="Arial" w:cs="Arial"/>
          <w:color w:val="auto"/>
          <w:szCs w:val="24"/>
        </w:rPr>
        <w:t xml:space="preserve"> </w:t>
      </w:r>
      <w:r w:rsidR="00237DF6">
        <w:rPr>
          <w:rFonts w:ascii="Arial" w:hAnsi="Arial" w:cs="Arial"/>
          <w:b/>
          <w:color w:val="auto"/>
          <w:szCs w:val="24"/>
        </w:rPr>
        <w:t>rękojmi</w:t>
      </w:r>
      <w:bookmarkEnd w:id="18"/>
      <w:r w:rsidR="00237DF6">
        <w:rPr>
          <w:rFonts w:ascii="Arial" w:hAnsi="Arial" w:cs="Arial"/>
          <w:b/>
          <w:color w:val="auto"/>
          <w:szCs w:val="24"/>
        </w:rPr>
        <w:t xml:space="preserve">  </w:t>
      </w:r>
    </w:p>
    <w:p w14:paraId="1877DE78" w14:textId="77777777" w:rsidR="00E62D77" w:rsidRPr="00C65911" w:rsidRDefault="00E62D77" w:rsidP="002D2366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color w:val="auto"/>
          <w:szCs w:val="24"/>
        </w:rPr>
      </w:pPr>
    </w:p>
    <w:p w14:paraId="499E69C0" w14:textId="3D214C7C" w:rsidR="00C65911" w:rsidRDefault="00302974" w:rsidP="008C4BB8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C65911">
        <w:rPr>
          <w:rFonts w:ascii="Arial" w:hAnsi="Arial" w:cs="Arial"/>
        </w:rPr>
        <w:t>Zamawiający może wykonywać uprawnienia z tytułu rękojmi za wady Przedmiotu Umowy niezależnie od uprawnie</w:t>
      </w:r>
      <w:r w:rsidR="0013198E">
        <w:rPr>
          <w:rFonts w:ascii="Arial" w:hAnsi="Arial" w:cs="Arial"/>
        </w:rPr>
        <w:t>ń</w:t>
      </w:r>
      <w:r w:rsidRPr="00C65911">
        <w:rPr>
          <w:rFonts w:ascii="Arial" w:hAnsi="Arial" w:cs="Arial"/>
        </w:rPr>
        <w:t xml:space="preserve"> wynikających z gwarancji.</w:t>
      </w:r>
    </w:p>
    <w:p w14:paraId="5D4BC184" w14:textId="2309D33A" w:rsidR="00844050" w:rsidRPr="00527DEA" w:rsidRDefault="00867CE8" w:rsidP="008C4BB8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C65911">
        <w:rPr>
          <w:rFonts w:ascii="Arial" w:hAnsi="Arial" w:cs="Arial"/>
        </w:rPr>
        <w:t xml:space="preserve">W przypadku, gdy w okresie gwarancji </w:t>
      </w:r>
      <w:r w:rsidR="00414255" w:rsidRPr="00C65911">
        <w:rPr>
          <w:rFonts w:ascii="Arial" w:hAnsi="Arial" w:cs="Arial"/>
        </w:rPr>
        <w:t xml:space="preserve">i rękojmi </w:t>
      </w:r>
      <w:r w:rsidR="004368B1">
        <w:rPr>
          <w:rFonts w:ascii="Arial" w:hAnsi="Arial" w:cs="Arial"/>
        </w:rPr>
        <w:t>Wykonawcy okaże się, że w </w:t>
      </w:r>
      <w:r w:rsidR="00506993">
        <w:rPr>
          <w:rFonts w:ascii="Arial" w:hAnsi="Arial" w:cs="Arial"/>
        </w:rPr>
        <w:t>Przedmiocie Umowy</w:t>
      </w:r>
      <w:r w:rsidRPr="00C65911">
        <w:rPr>
          <w:rFonts w:ascii="Arial" w:hAnsi="Arial" w:cs="Arial"/>
        </w:rPr>
        <w:t xml:space="preserve"> istnieją jakiekolwiek wady l</w:t>
      </w:r>
      <w:r w:rsidR="00506993">
        <w:rPr>
          <w:rFonts w:ascii="Arial" w:hAnsi="Arial" w:cs="Arial"/>
        </w:rPr>
        <w:t>ub usterki powstałe w związku z </w:t>
      </w:r>
      <w:r w:rsidRPr="00C65911">
        <w:rPr>
          <w:rFonts w:ascii="Arial" w:hAnsi="Arial" w:cs="Arial"/>
        </w:rPr>
        <w:t>niewykonaniem lub niewłaściwym wykonaniem prac, Zamawiający – poza innymi uprawnieniami przewidzianymi Umową, jest uprawniony</w:t>
      </w:r>
      <w:r w:rsidRPr="00527DEA">
        <w:rPr>
          <w:rFonts w:ascii="Arial" w:hAnsi="Arial" w:cs="Arial"/>
        </w:rPr>
        <w:t xml:space="preserve"> </w:t>
      </w:r>
      <w:r w:rsidR="008760FE" w:rsidRPr="00527DEA">
        <w:rPr>
          <w:rFonts w:ascii="Arial" w:hAnsi="Arial" w:cs="Arial"/>
        </w:rPr>
        <w:t>d</w:t>
      </w:r>
      <w:r w:rsidR="00506993">
        <w:rPr>
          <w:rFonts w:ascii="Arial" w:hAnsi="Arial" w:cs="Arial"/>
        </w:rPr>
        <w:t xml:space="preserve">o potrącenia kosztów usunięcia </w:t>
      </w:r>
      <w:r w:rsidR="008760FE" w:rsidRPr="00527DEA">
        <w:rPr>
          <w:rFonts w:ascii="Arial" w:hAnsi="Arial" w:cs="Arial"/>
        </w:rPr>
        <w:t xml:space="preserve">wad (usterek) </w:t>
      </w:r>
      <w:r w:rsidR="009F43ED">
        <w:rPr>
          <w:rFonts w:ascii="Arial" w:hAnsi="Arial" w:cs="Arial"/>
        </w:rPr>
        <w:t xml:space="preserve">lub Wad Istotnych </w:t>
      </w:r>
      <w:r w:rsidR="008760FE" w:rsidRPr="00527DEA">
        <w:rPr>
          <w:rFonts w:ascii="Arial" w:hAnsi="Arial" w:cs="Arial"/>
        </w:rPr>
        <w:t>z zabezpieczenia należytego wykonania Przedmiotu Umowy.</w:t>
      </w:r>
    </w:p>
    <w:p w14:paraId="0DCAA9B3" w14:textId="6EBCDF2B" w:rsidR="0057561B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Strony </w:t>
      </w:r>
      <w:r w:rsidR="00DB5C8D">
        <w:rPr>
          <w:rFonts w:ascii="Arial" w:hAnsi="Arial" w:cs="Arial"/>
        </w:rPr>
        <w:t xml:space="preserve">postanawiają, </w:t>
      </w:r>
      <w:r w:rsidRPr="00844050">
        <w:rPr>
          <w:rFonts w:ascii="Arial" w:hAnsi="Arial" w:cs="Arial"/>
        </w:rPr>
        <w:t xml:space="preserve">że </w:t>
      </w:r>
      <w:r w:rsidR="00414255" w:rsidRPr="0057561B">
        <w:rPr>
          <w:rFonts w:ascii="Arial" w:hAnsi="Arial" w:cs="Arial"/>
        </w:rPr>
        <w:t>w</w:t>
      </w:r>
      <w:r w:rsidRPr="0057561B">
        <w:rPr>
          <w:rFonts w:ascii="Arial" w:hAnsi="Arial" w:cs="Arial"/>
        </w:rPr>
        <w:t xml:space="preserve">ady zostaną uznane za usunięte z chwilą </w:t>
      </w:r>
      <w:r w:rsidR="008E0D55" w:rsidRPr="0057561B">
        <w:rPr>
          <w:rFonts w:ascii="Arial" w:hAnsi="Arial" w:cs="Arial"/>
        </w:rPr>
        <w:t xml:space="preserve">potwierdzenia </w:t>
      </w:r>
      <w:r w:rsidRPr="00844050">
        <w:rPr>
          <w:rFonts w:ascii="Arial" w:hAnsi="Arial" w:cs="Arial"/>
        </w:rPr>
        <w:t>przez Zamawiającego usunięci</w:t>
      </w:r>
      <w:r w:rsidR="008E0D55">
        <w:rPr>
          <w:rFonts w:ascii="Arial" w:hAnsi="Arial" w:cs="Arial"/>
        </w:rPr>
        <w:t>a</w:t>
      </w:r>
      <w:r w:rsidRPr="00844050">
        <w:rPr>
          <w:rFonts w:ascii="Arial" w:hAnsi="Arial" w:cs="Arial"/>
        </w:rPr>
        <w:t xml:space="preserve"> </w:t>
      </w:r>
      <w:r w:rsidR="008E0D55">
        <w:rPr>
          <w:rFonts w:ascii="Arial" w:hAnsi="Arial" w:cs="Arial"/>
        </w:rPr>
        <w:t>W</w:t>
      </w:r>
      <w:r w:rsidRPr="00844050">
        <w:rPr>
          <w:rFonts w:ascii="Arial" w:hAnsi="Arial" w:cs="Arial"/>
        </w:rPr>
        <w:t xml:space="preserve">ady </w:t>
      </w:r>
      <w:r w:rsidR="008E0D55">
        <w:rPr>
          <w:rFonts w:ascii="Arial" w:hAnsi="Arial" w:cs="Arial"/>
        </w:rPr>
        <w:t>(usterki)</w:t>
      </w:r>
      <w:r w:rsidR="00B01190">
        <w:rPr>
          <w:rFonts w:ascii="Arial" w:hAnsi="Arial" w:cs="Arial"/>
        </w:rPr>
        <w:t xml:space="preserve"> lub Wad Istotnych w okresie gwarancji lub rękojmi</w:t>
      </w:r>
      <w:r w:rsidRPr="00844050">
        <w:rPr>
          <w:rFonts w:ascii="Arial" w:hAnsi="Arial" w:cs="Arial"/>
        </w:rPr>
        <w:t xml:space="preserve">. </w:t>
      </w:r>
    </w:p>
    <w:p w14:paraId="04FC93C6" w14:textId="38E60528" w:rsidR="0057561B" w:rsidRPr="0057561B" w:rsidRDefault="0057561B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01190">
        <w:rPr>
          <w:rFonts w:ascii="Arial" w:hAnsi="Arial" w:cs="Arial"/>
          <w:color w:val="000000" w:themeColor="text1"/>
        </w:rPr>
        <w:t xml:space="preserve">W przypadku nie usunięcia wady lub usterek w wyznaczonym terminie, pomimo trzykrotnego pisemnego wezwania, Zamawiający uprawniony jest do Wykonania Zastępczego na </w:t>
      </w:r>
      <w:r w:rsidR="003A2782">
        <w:rPr>
          <w:rFonts w:ascii="Arial" w:hAnsi="Arial" w:cs="Arial"/>
          <w:color w:val="000000" w:themeColor="text1"/>
        </w:rPr>
        <w:t xml:space="preserve">takich samych </w:t>
      </w:r>
      <w:r w:rsidRPr="00B01190">
        <w:rPr>
          <w:rFonts w:ascii="Arial" w:hAnsi="Arial" w:cs="Arial"/>
          <w:color w:val="000000" w:themeColor="text1"/>
        </w:rPr>
        <w:t xml:space="preserve">warunkach </w:t>
      </w:r>
      <w:r w:rsidR="003A2782">
        <w:rPr>
          <w:rFonts w:ascii="Arial" w:hAnsi="Arial" w:cs="Arial"/>
          <w:color w:val="000000" w:themeColor="text1"/>
        </w:rPr>
        <w:t xml:space="preserve">jak </w:t>
      </w:r>
      <w:r w:rsidR="003A2782" w:rsidRPr="0057561B">
        <w:rPr>
          <w:rFonts w:ascii="Arial" w:hAnsi="Arial" w:cs="Arial"/>
          <w:color w:val="000000" w:themeColor="text1"/>
        </w:rPr>
        <w:t>określon</w:t>
      </w:r>
      <w:r w:rsidR="003A2782">
        <w:rPr>
          <w:rFonts w:ascii="Arial" w:hAnsi="Arial" w:cs="Arial"/>
          <w:color w:val="000000" w:themeColor="text1"/>
        </w:rPr>
        <w:t>e</w:t>
      </w:r>
      <w:r w:rsidR="003A2782" w:rsidRPr="0057561B">
        <w:rPr>
          <w:rFonts w:ascii="Arial" w:hAnsi="Arial" w:cs="Arial"/>
          <w:color w:val="000000" w:themeColor="text1"/>
        </w:rPr>
        <w:t xml:space="preserve"> </w:t>
      </w:r>
      <w:r w:rsidRPr="0057561B">
        <w:rPr>
          <w:rFonts w:ascii="Arial" w:hAnsi="Arial" w:cs="Arial"/>
          <w:color w:val="000000" w:themeColor="text1"/>
        </w:rPr>
        <w:t xml:space="preserve">w § 10 </w:t>
      </w:r>
      <w:r w:rsidR="004C2117">
        <w:rPr>
          <w:rFonts w:ascii="Arial" w:hAnsi="Arial" w:cs="Arial"/>
          <w:color w:val="000000" w:themeColor="text1"/>
        </w:rPr>
        <w:t>ust.</w:t>
      </w:r>
      <w:r w:rsidR="004C2117" w:rsidRPr="0057561B">
        <w:rPr>
          <w:rFonts w:ascii="Arial" w:hAnsi="Arial" w:cs="Arial"/>
          <w:color w:val="000000" w:themeColor="text1"/>
        </w:rPr>
        <w:t xml:space="preserve"> </w:t>
      </w:r>
      <w:r w:rsidR="006B3A22">
        <w:rPr>
          <w:rFonts w:ascii="Arial" w:hAnsi="Arial" w:cs="Arial"/>
          <w:color w:val="000000" w:themeColor="text1"/>
        </w:rPr>
        <w:t xml:space="preserve">5-6 </w:t>
      </w:r>
      <w:r w:rsidRPr="0057561B">
        <w:rPr>
          <w:rFonts w:ascii="Arial" w:hAnsi="Arial" w:cs="Arial"/>
          <w:color w:val="000000" w:themeColor="text1"/>
        </w:rPr>
        <w:t>Umowy.</w:t>
      </w:r>
    </w:p>
    <w:p w14:paraId="494A361C" w14:textId="3348C9AE" w:rsidR="0057561B" w:rsidRPr="003A2782" w:rsidRDefault="00867CE8" w:rsidP="003A2782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3A2782">
        <w:rPr>
          <w:rFonts w:ascii="Arial" w:hAnsi="Arial" w:cs="Arial"/>
        </w:rPr>
        <w:lastRenderedPageBreak/>
        <w:t xml:space="preserve">W przypadku nie zwrócenia kosztów </w:t>
      </w:r>
      <w:r w:rsidR="003A2782" w:rsidRPr="003A2782">
        <w:rPr>
          <w:rFonts w:ascii="Arial" w:hAnsi="Arial" w:cs="Arial"/>
        </w:rPr>
        <w:t>Wykon</w:t>
      </w:r>
      <w:r w:rsidR="003A2782" w:rsidRPr="00643056">
        <w:rPr>
          <w:rFonts w:ascii="Arial" w:hAnsi="Arial" w:cs="Arial"/>
        </w:rPr>
        <w:t>ani</w:t>
      </w:r>
      <w:r w:rsidR="003A2782" w:rsidRPr="00F77383">
        <w:rPr>
          <w:rFonts w:ascii="Arial" w:hAnsi="Arial" w:cs="Arial"/>
        </w:rPr>
        <w:t xml:space="preserve">a </w:t>
      </w:r>
      <w:r w:rsidR="00B01190" w:rsidRPr="00F77383">
        <w:rPr>
          <w:rFonts w:ascii="Arial" w:hAnsi="Arial" w:cs="Arial"/>
        </w:rPr>
        <w:t>Z</w:t>
      </w:r>
      <w:r w:rsidRPr="0087458B">
        <w:rPr>
          <w:rFonts w:ascii="Arial" w:hAnsi="Arial" w:cs="Arial"/>
        </w:rPr>
        <w:t xml:space="preserve">astępczego </w:t>
      </w:r>
      <w:r w:rsidRPr="003A2782">
        <w:rPr>
          <w:rFonts w:ascii="Arial" w:hAnsi="Arial" w:cs="Arial"/>
        </w:rPr>
        <w:t xml:space="preserve">usunięcia </w:t>
      </w:r>
      <w:r w:rsidR="008E0D55" w:rsidRPr="003A2782">
        <w:rPr>
          <w:rFonts w:ascii="Arial" w:hAnsi="Arial" w:cs="Arial"/>
        </w:rPr>
        <w:t>W</w:t>
      </w:r>
      <w:r w:rsidRPr="003A2782">
        <w:rPr>
          <w:rFonts w:ascii="Arial" w:hAnsi="Arial" w:cs="Arial"/>
        </w:rPr>
        <w:t xml:space="preserve">ad </w:t>
      </w:r>
      <w:r w:rsidR="008E0D55" w:rsidRPr="003A2782">
        <w:rPr>
          <w:rFonts w:ascii="Arial" w:hAnsi="Arial" w:cs="Arial"/>
        </w:rPr>
        <w:t>(</w:t>
      </w:r>
      <w:r w:rsidRPr="003A2782">
        <w:rPr>
          <w:rFonts w:ascii="Arial" w:hAnsi="Arial" w:cs="Arial"/>
        </w:rPr>
        <w:t>usterek</w:t>
      </w:r>
      <w:r w:rsidR="008E0D55" w:rsidRPr="003A2782">
        <w:rPr>
          <w:rFonts w:ascii="Arial" w:hAnsi="Arial" w:cs="Arial"/>
        </w:rPr>
        <w:t>)</w:t>
      </w:r>
      <w:r w:rsidR="009F43ED" w:rsidRPr="003A2782">
        <w:rPr>
          <w:rFonts w:ascii="Arial" w:hAnsi="Arial" w:cs="Arial"/>
        </w:rPr>
        <w:t xml:space="preserve"> lub</w:t>
      </w:r>
      <w:r w:rsidR="008E0D55" w:rsidRPr="003A2782">
        <w:rPr>
          <w:rFonts w:ascii="Arial" w:hAnsi="Arial" w:cs="Arial"/>
        </w:rPr>
        <w:t xml:space="preserve"> Wad Istotnych</w:t>
      </w:r>
      <w:r w:rsidR="0057561B" w:rsidRPr="003A2782">
        <w:rPr>
          <w:rFonts w:ascii="Arial" w:hAnsi="Arial" w:cs="Arial"/>
        </w:rPr>
        <w:t>,</w:t>
      </w:r>
      <w:r w:rsidR="008E0D55" w:rsidRPr="003A2782">
        <w:rPr>
          <w:rFonts w:ascii="Arial" w:hAnsi="Arial" w:cs="Arial"/>
        </w:rPr>
        <w:t xml:space="preserve"> </w:t>
      </w:r>
      <w:r w:rsidRPr="003A2782">
        <w:rPr>
          <w:rFonts w:ascii="Arial" w:hAnsi="Arial" w:cs="Arial"/>
        </w:rPr>
        <w:t xml:space="preserve">Zamawiający </w:t>
      </w:r>
      <w:r w:rsidR="0057561B" w:rsidRPr="003A2782">
        <w:rPr>
          <w:rFonts w:ascii="Arial" w:hAnsi="Arial" w:cs="Arial"/>
        </w:rPr>
        <w:t>jest uprawniony do dochodzenia zwrotu kosztów usu</w:t>
      </w:r>
      <w:r w:rsidRPr="003A2782">
        <w:rPr>
          <w:rFonts w:ascii="Arial" w:hAnsi="Arial" w:cs="Arial"/>
        </w:rPr>
        <w:t xml:space="preserve">nięcia </w:t>
      </w:r>
      <w:r w:rsidR="008E0D55" w:rsidRPr="003A2782">
        <w:rPr>
          <w:rFonts w:ascii="Arial" w:hAnsi="Arial" w:cs="Arial"/>
        </w:rPr>
        <w:t xml:space="preserve">takich </w:t>
      </w:r>
      <w:r w:rsidRPr="003A2782">
        <w:rPr>
          <w:rFonts w:ascii="Arial" w:hAnsi="Arial" w:cs="Arial"/>
        </w:rPr>
        <w:t xml:space="preserve">wad z </w:t>
      </w:r>
      <w:r w:rsidR="009F43ED" w:rsidRPr="003A2782">
        <w:rPr>
          <w:rFonts w:ascii="Arial" w:hAnsi="Arial" w:cs="Arial"/>
        </w:rPr>
        <w:t xml:space="preserve">zabezpieczenia pozostającego </w:t>
      </w:r>
      <w:r w:rsidRPr="003A2782">
        <w:rPr>
          <w:rFonts w:ascii="Arial" w:hAnsi="Arial" w:cs="Arial"/>
        </w:rPr>
        <w:t>w mocy</w:t>
      </w:r>
      <w:r w:rsidR="00506993">
        <w:rPr>
          <w:rFonts w:ascii="Arial" w:hAnsi="Arial" w:cs="Arial"/>
        </w:rPr>
        <w:t xml:space="preserve"> (w </w:t>
      </w:r>
      <w:r w:rsidR="003A2782" w:rsidRPr="003A2782">
        <w:rPr>
          <w:rFonts w:ascii="Arial" w:hAnsi="Arial" w:cs="Arial"/>
        </w:rPr>
        <w:t>szczególności gwarancji bankowej lub polisy ubezpieczeniowej)</w:t>
      </w:r>
      <w:r w:rsidRPr="003A2782">
        <w:rPr>
          <w:rFonts w:ascii="Arial" w:hAnsi="Arial" w:cs="Arial"/>
        </w:rPr>
        <w:t xml:space="preserve">, po uprzednim powiadomieniu Wykonawcy o zamiarze skorzystania z </w:t>
      </w:r>
      <w:r w:rsidR="009F43ED" w:rsidRPr="003A2782">
        <w:rPr>
          <w:rFonts w:ascii="Arial" w:hAnsi="Arial" w:cs="Arial"/>
        </w:rPr>
        <w:t>niego</w:t>
      </w:r>
      <w:r w:rsidR="0057561B" w:rsidRPr="003A2782">
        <w:rPr>
          <w:rFonts w:ascii="Arial" w:hAnsi="Arial" w:cs="Arial"/>
        </w:rPr>
        <w:t>.</w:t>
      </w:r>
    </w:p>
    <w:p w14:paraId="7CD76CE9" w14:textId="2A52293F" w:rsidR="00844050" w:rsidRPr="00844050" w:rsidRDefault="0057561B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Niezależnie do prawa dochodzenia zwrotu kosztów Wykonania Zastępczego </w:t>
      </w:r>
      <w:r w:rsidR="00867CE8" w:rsidRPr="00844050">
        <w:rPr>
          <w:rFonts w:ascii="Arial" w:hAnsi="Arial" w:cs="Arial"/>
        </w:rPr>
        <w:t xml:space="preserve">Zamawiający jest uprawniony do dochodzenia odszkodowania przekraczającego kwoty wypłacone na podstawie </w:t>
      </w:r>
      <w:r w:rsidR="009F43ED">
        <w:rPr>
          <w:rFonts w:ascii="Arial" w:hAnsi="Arial" w:cs="Arial"/>
        </w:rPr>
        <w:t>zabezpieczenia</w:t>
      </w:r>
      <w:r w:rsidR="00844050">
        <w:t>.</w:t>
      </w:r>
    </w:p>
    <w:p w14:paraId="6F7A323C" w14:textId="6734E8AA" w:rsidR="00844050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W przypadku istnienia jakichkolwiek wad </w:t>
      </w:r>
      <w:r w:rsidR="009F43ED">
        <w:rPr>
          <w:rFonts w:ascii="Arial" w:hAnsi="Arial" w:cs="Arial"/>
        </w:rPr>
        <w:t>(</w:t>
      </w:r>
      <w:r w:rsidRPr="00844050">
        <w:rPr>
          <w:rFonts w:ascii="Arial" w:hAnsi="Arial" w:cs="Arial"/>
        </w:rPr>
        <w:t>usterek</w:t>
      </w:r>
      <w:r w:rsidR="009F43ED">
        <w:rPr>
          <w:rFonts w:ascii="Arial" w:hAnsi="Arial" w:cs="Arial"/>
        </w:rPr>
        <w:t>)</w:t>
      </w:r>
      <w:r w:rsidRPr="00844050">
        <w:rPr>
          <w:rFonts w:ascii="Arial" w:hAnsi="Arial" w:cs="Arial"/>
        </w:rPr>
        <w:t xml:space="preserve"> </w:t>
      </w:r>
      <w:r w:rsidR="00B01190">
        <w:rPr>
          <w:rFonts w:ascii="Arial" w:hAnsi="Arial" w:cs="Arial"/>
        </w:rPr>
        <w:t xml:space="preserve">lub Wad Istotnych </w:t>
      </w:r>
      <w:r w:rsidR="00506993">
        <w:rPr>
          <w:rFonts w:ascii="Arial" w:hAnsi="Arial" w:cs="Arial"/>
        </w:rPr>
        <w:t>w związku z </w:t>
      </w:r>
      <w:r w:rsidRPr="00844050">
        <w:rPr>
          <w:rFonts w:ascii="Arial" w:hAnsi="Arial" w:cs="Arial"/>
        </w:rPr>
        <w:t xml:space="preserve">niewłaściwym wykonaniem Prac zarówno tych, które zostały stwierdzone przed terminem podpisania </w:t>
      </w:r>
      <w:r w:rsidR="00E6610C">
        <w:rPr>
          <w:rFonts w:ascii="Arial" w:hAnsi="Arial" w:cs="Arial"/>
        </w:rPr>
        <w:t>P</w:t>
      </w:r>
      <w:r w:rsidRPr="00844050">
        <w:rPr>
          <w:rFonts w:ascii="Arial" w:hAnsi="Arial" w:cs="Arial"/>
        </w:rPr>
        <w:t xml:space="preserve">rotokołu </w:t>
      </w:r>
      <w:r w:rsidR="00E6610C">
        <w:rPr>
          <w:rFonts w:ascii="Arial" w:hAnsi="Arial" w:cs="Arial"/>
        </w:rPr>
        <w:t>C</w:t>
      </w:r>
      <w:r w:rsidRPr="00844050">
        <w:rPr>
          <w:rFonts w:ascii="Arial" w:hAnsi="Arial" w:cs="Arial"/>
        </w:rPr>
        <w:t xml:space="preserve">zęściowego lub Protokołu </w:t>
      </w:r>
      <w:r w:rsidR="00414255" w:rsidRPr="00844050">
        <w:rPr>
          <w:rFonts w:ascii="Arial" w:hAnsi="Arial" w:cs="Arial"/>
        </w:rPr>
        <w:t>Odbioru</w:t>
      </w:r>
      <w:r w:rsidR="00E6610C">
        <w:rPr>
          <w:rFonts w:ascii="Arial" w:hAnsi="Arial" w:cs="Arial"/>
        </w:rPr>
        <w:t>,</w:t>
      </w:r>
      <w:r w:rsidR="004368B1">
        <w:rPr>
          <w:rFonts w:ascii="Arial" w:hAnsi="Arial" w:cs="Arial"/>
        </w:rPr>
        <w:t xml:space="preserve"> jak i w </w:t>
      </w:r>
      <w:r w:rsidRPr="00844050">
        <w:rPr>
          <w:rFonts w:ascii="Arial" w:hAnsi="Arial" w:cs="Arial"/>
        </w:rPr>
        <w:t xml:space="preserve">trakcie </w:t>
      </w:r>
      <w:r w:rsidR="00414255" w:rsidRPr="00844050">
        <w:rPr>
          <w:rFonts w:ascii="Arial" w:hAnsi="Arial" w:cs="Arial"/>
        </w:rPr>
        <w:t>o</w:t>
      </w:r>
      <w:r w:rsidRPr="00844050">
        <w:rPr>
          <w:rFonts w:ascii="Arial" w:hAnsi="Arial" w:cs="Arial"/>
        </w:rPr>
        <w:t xml:space="preserve">kresu </w:t>
      </w:r>
      <w:r w:rsidR="00414255" w:rsidRPr="00844050">
        <w:rPr>
          <w:rFonts w:ascii="Arial" w:hAnsi="Arial" w:cs="Arial"/>
        </w:rPr>
        <w:t>g</w:t>
      </w:r>
      <w:r w:rsidRPr="00844050">
        <w:rPr>
          <w:rFonts w:ascii="Arial" w:hAnsi="Arial" w:cs="Arial"/>
        </w:rPr>
        <w:t xml:space="preserve">warancji Wykonawcy, Wykonawca jest zobowiązany do dokonania napraw w </w:t>
      </w:r>
      <w:r w:rsidR="00414255" w:rsidRPr="00844050">
        <w:rPr>
          <w:rFonts w:ascii="Arial" w:hAnsi="Arial" w:cs="Arial"/>
        </w:rPr>
        <w:t xml:space="preserve">Przedmiocie Umowy lub </w:t>
      </w:r>
      <w:r w:rsidRPr="00844050">
        <w:rPr>
          <w:rFonts w:ascii="Arial" w:hAnsi="Arial" w:cs="Arial"/>
        </w:rPr>
        <w:t>Obiekcie lub miejscu wskazanym przez Zamawiającego.  Jeżeli wady nie dadzą się usunąć we wskazanym miejscu, Wykonawca ponosi wszelkie koszty i ryzyko związane z transportem, dokonywaniem napraw lub wymianą sprzętu lub innych elementów. W przypadku dokonywania napraw, Wykonawca jest zobowiązany do zapewnienia sprzętu lub materiałów zastępczych na czas usuwania wady lub do czasu ich wymiany.</w:t>
      </w:r>
    </w:p>
    <w:p w14:paraId="3DE610EC" w14:textId="77777777" w:rsidR="00844050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Odpowiednie postanowienia Umowy dotyczące zasad realizacji Prac przez Wykonawcę mają zastosowanie przez cały </w:t>
      </w:r>
      <w:r w:rsidR="00414255" w:rsidRPr="00844050">
        <w:rPr>
          <w:rFonts w:ascii="Arial" w:hAnsi="Arial" w:cs="Arial"/>
        </w:rPr>
        <w:t>o</w:t>
      </w:r>
      <w:r w:rsidRPr="00844050">
        <w:rPr>
          <w:rFonts w:ascii="Arial" w:hAnsi="Arial" w:cs="Arial"/>
        </w:rPr>
        <w:t xml:space="preserve">kres </w:t>
      </w:r>
      <w:r w:rsidR="00414255" w:rsidRPr="00844050">
        <w:rPr>
          <w:rFonts w:ascii="Arial" w:hAnsi="Arial" w:cs="Arial"/>
        </w:rPr>
        <w:t>g</w:t>
      </w:r>
      <w:r w:rsidR="004368B1">
        <w:rPr>
          <w:rFonts w:ascii="Arial" w:hAnsi="Arial" w:cs="Arial"/>
        </w:rPr>
        <w:t>warancji Wykonawcy, w </w:t>
      </w:r>
      <w:r w:rsidRPr="00844050">
        <w:rPr>
          <w:rFonts w:ascii="Arial" w:hAnsi="Arial" w:cs="Arial"/>
        </w:rPr>
        <w:t>przypadku usuwania jakichkolwiek wad lub usterek.</w:t>
      </w:r>
    </w:p>
    <w:p w14:paraId="3E240194" w14:textId="77777777" w:rsidR="00844050" w:rsidRPr="00844050" w:rsidRDefault="00635A91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iCs/>
          <w:color w:val="000000" w:themeColor="text1"/>
        </w:rPr>
        <w:t>Wykonawc</w:t>
      </w:r>
      <w:r w:rsidR="002A5602" w:rsidRPr="00844050">
        <w:rPr>
          <w:rFonts w:ascii="Arial" w:hAnsi="Arial" w:cs="Arial"/>
          <w:iCs/>
          <w:color w:val="000000" w:themeColor="text1"/>
        </w:rPr>
        <w:t>a</w:t>
      </w:r>
      <w:r w:rsidRPr="00844050">
        <w:rPr>
          <w:rFonts w:ascii="Arial" w:hAnsi="Arial" w:cs="Arial"/>
          <w:color w:val="000000" w:themeColor="text1"/>
        </w:rPr>
        <w:t xml:space="preserve"> </w:t>
      </w:r>
      <w:r w:rsidR="002A5602" w:rsidRPr="00844050">
        <w:rPr>
          <w:rFonts w:ascii="Arial" w:hAnsi="Arial" w:cs="Arial"/>
          <w:color w:val="000000" w:themeColor="text1"/>
        </w:rPr>
        <w:t xml:space="preserve">zobowiązany jest </w:t>
      </w:r>
      <w:r w:rsidR="00844050">
        <w:rPr>
          <w:rFonts w:ascii="Arial" w:hAnsi="Arial" w:cs="Arial"/>
          <w:color w:val="000000" w:themeColor="text1"/>
        </w:rPr>
        <w:t>m. in.</w:t>
      </w:r>
      <w:r w:rsidRPr="00844050">
        <w:rPr>
          <w:rFonts w:ascii="Arial" w:hAnsi="Arial" w:cs="Arial"/>
          <w:color w:val="000000" w:themeColor="text1"/>
        </w:rPr>
        <w:t>:</w:t>
      </w:r>
    </w:p>
    <w:p w14:paraId="065D6E6D" w14:textId="432CF010" w:rsidR="00844050" w:rsidRPr="00844050" w:rsidRDefault="002A5602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57561B">
        <w:rPr>
          <w:rFonts w:ascii="Arial" w:hAnsi="Arial" w:cs="Arial"/>
          <w:iCs/>
          <w:color w:val="000000" w:themeColor="text1"/>
        </w:rPr>
        <w:lastRenderedPageBreak/>
        <w:t>do u</w:t>
      </w:r>
      <w:r w:rsidR="00495179" w:rsidRPr="0057561B">
        <w:rPr>
          <w:rFonts w:ascii="Arial" w:hAnsi="Arial" w:cs="Arial"/>
          <w:iCs/>
          <w:color w:val="000000" w:themeColor="text1"/>
        </w:rPr>
        <w:t xml:space="preserve">czestniczenia w </w:t>
      </w:r>
      <w:r w:rsidRPr="0057561B">
        <w:rPr>
          <w:rFonts w:ascii="Arial" w:hAnsi="Arial" w:cs="Arial"/>
          <w:iCs/>
          <w:color w:val="000000" w:themeColor="text1"/>
        </w:rPr>
        <w:t xml:space="preserve">sporządzaniu </w:t>
      </w:r>
      <w:r w:rsidR="00CE4A4A" w:rsidRPr="0057561B">
        <w:rPr>
          <w:rFonts w:ascii="Arial" w:hAnsi="Arial" w:cs="Arial"/>
          <w:iCs/>
          <w:color w:val="000000" w:themeColor="text1"/>
        </w:rPr>
        <w:t>P</w:t>
      </w:r>
      <w:r w:rsidR="00DB5C8D">
        <w:rPr>
          <w:rFonts w:ascii="Arial" w:hAnsi="Arial" w:cs="Arial"/>
          <w:iCs/>
          <w:color w:val="000000" w:themeColor="text1"/>
        </w:rPr>
        <w:t>rotokołu Technicznego Odbioru w </w:t>
      </w:r>
      <w:r w:rsidR="00CE4A4A" w:rsidRPr="0057561B">
        <w:rPr>
          <w:rFonts w:ascii="Arial" w:hAnsi="Arial" w:cs="Arial"/>
          <w:iCs/>
          <w:color w:val="000000" w:themeColor="text1"/>
        </w:rPr>
        <w:t xml:space="preserve">przypadku </w:t>
      </w:r>
      <w:r w:rsidRPr="0057561B">
        <w:rPr>
          <w:rFonts w:ascii="Arial" w:hAnsi="Arial" w:cs="Arial"/>
          <w:color w:val="000000" w:themeColor="text1"/>
        </w:rPr>
        <w:t xml:space="preserve">wystąpienia w Przedmiocie Umowy </w:t>
      </w:r>
      <w:r w:rsidR="00495179" w:rsidRPr="0057561B">
        <w:rPr>
          <w:rFonts w:ascii="Arial" w:hAnsi="Arial" w:cs="Arial"/>
          <w:color w:val="000000" w:themeColor="text1"/>
        </w:rPr>
        <w:t xml:space="preserve">wad i </w:t>
      </w:r>
      <w:r w:rsidR="00635A91" w:rsidRPr="0057561B">
        <w:rPr>
          <w:rFonts w:ascii="Arial" w:hAnsi="Arial" w:cs="Arial"/>
          <w:color w:val="000000" w:themeColor="text1"/>
        </w:rPr>
        <w:t>usterek</w:t>
      </w:r>
      <w:r w:rsidRPr="0057561B">
        <w:rPr>
          <w:rFonts w:ascii="Arial" w:hAnsi="Arial" w:cs="Arial"/>
          <w:color w:val="000000" w:themeColor="text1"/>
        </w:rPr>
        <w:t>, o czym</w:t>
      </w:r>
      <w:r w:rsidR="00723FB1" w:rsidRPr="0057561B">
        <w:rPr>
          <w:rFonts w:ascii="Arial" w:hAnsi="Arial" w:cs="Arial"/>
          <w:color w:val="000000" w:themeColor="text1"/>
        </w:rPr>
        <w:t xml:space="preserve"> </w:t>
      </w:r>
      <w:r w:rsidR="00495179" w:rsidRPr="0057561B">
        <w:rPr>
          <w:rFonts w:ascii="Arial" w:hAnsi="Arial" w:cs="Arial"/>
          <w:color w:val="000000" w:themeColor="text1"/>
        </w:rPr>
        <w:t xml:space="preserve">Zamawiający </w:t>
      </w:r>
      <w:r w:rsidRPr="0057561B">
        <w:rPr>
          <w:rFonts w:ascii="Arial" w:hAnsi="Arial" w:cs="Arial"/>
          <w:color w:val="000000" w:themeColor="text1"/>
        </w:rPr>
        <w:t xml:space="preserve">powiadomi </w:t>
      </w:r>
      <w:r w:rsidR="00495179" w:rsidRPr="0057561B">
        <w:rPr>
          <w:rFonts w:ascii="Arial" w:hAnsi="Arial" w:cs="Arial"/>
          <w:color w:val="000000" w:themeColor="text1"/>
        </w:rPr>
        <w:t>Wykonawcę</w:t>
      </w:r>
      <w:r w:rsidR="00635A91" w:rsidRPr="0057561B">
        <w:rPr>
          <w:rFonts w:ascii="Arial" w:hAnsi="Arial" w:cs="Arial"/>
          <w:iCs/>
          <w:caps/>
          <w:color w:val="000000" w:themeColor="text1"/>
        </w:rPr>
        <w:t xml:space="preserve"> </w:t>
      </w:r>
      <w:r w:rsidR="00635A91" w:rsidRPr="0057561B">
        <w:rPr>
          <w:rFonts w:ascii="Arial" w:hAnsi="Arial" w:cs="Arial"/>
          <w:color w:val="000000" w:themeColor="text1"/>
        </w:rPr>
        <w:t>na piśmie w terminie 14 dni od daty ich ujawnienia, ustalając termin usunięcia wad</w:t>
      </w:r>
      <w:r w:rsidR="00CE4A4A" w:rsidRPr="0057561B">
        <w:rPr>
          <w:rFonts w:ascii="Arial" w:hAnsi="Arial" w:cs="Arial"/>
          <w:color w:val="000000" w:themeColor="text1"/>
        </w:rPr>
        <w:t xml:space="preserve"> i usterek</w:t>
      </w:r>
      <w:r w:rsidR="00844050">
        <w:rPr>
          <w:rFonts w:ascii="Arial" w:hAnsi="Arial" w:cs="Arial"/>
          <w:color w:val="000000" w:themeColor="text1"/>
        </w:rPr>
        <w:t>;</w:t>
      </w:r>
    </w:p>
    <w:p w14:paraId="5032DB31" w14:textId="585C52CA" w:rsidR="00DB5C8D" w:rsidRPr="00DB5C8D" w:rsidRDefault="00495179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bCs/>
          <w:color w:val="000000" w:themeColor="text1"/>
          <w:w w:val="101"/>
        </w:rPr>
        <w:t>w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 </w:t>
      </w:r>
      <w:r w:rsidRPr="00844050">
        <w:rPr>
          <w:rFonts w:ascii="Arial" w:hAnsi="Arial" w:cs="Arial"/>
          <w:bCs/>
          <w:color w:val="000000" w:themeColor="text1"/>
          <w:w w:val="101"/>
        </w:rPr>
        <w:t xml:space="preserve">przypadku </w:t>
      </w:r>
      <w:r w:rsidR="002A5602" w:rsidRPr="00844050">
        <w:rPr>
          <w:rFonts w:ascii="Arial" w:hAnsi="Arial" w:cs="Arial"/>
          <w:bCs/>
          <w:color w:val="000000" w:themeColor="text1"/>
          <w:w w:val="101"/>
        </w:rPr>
        <w:t xml:space="preserve">wystąpienia </w:t>
      </w:r>
      <w:r w:rsidR="00F41B67" w:rsidRPr="00844050">
        <w:rPr>
          <w:rFonts w:ascii="Arial" w:hAnsi="Arial" w:cs="Arial"/>
          <w:bCs/>
          <w:color w:val="000000" w:themeColor="text1"/>
          <w:w w:val="101"/>
        </w:rPr>
        <w:t xml:space="preserve">Awarii </w:t>
      </w:r>
      <w:r w:rsidR="00723FB1" w:rsidRPr="00844050">
        <w:rPr>
          <w:rFonts w:ascii="Arial" w:hAnsi="Arial" w:cs="Arial"/>
          <w:bCs/>
          <w:color w:val="000000" w:themeColor="text1"/>
          <w:w w:val="101"/>
        </w:rPr>
        <w:t xml:space="preserve">- 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>do natychmiastowego podjęcia działań zapobiegających rozprzestrzenianiu się awarii i jej skutków</w:t>
      </w:r>
      <w:r w:rsidRPr="00844050">
        <w:rPr>
          <w:rFonts w:ascii="Arial" w:hAnsi="Arial" w:cs="Arial"/>
          <w:bCs/>
          <w:color w:val="000000" w:themeColor="text1"/>
          <w:w w:val="101"/>
        </w:rPr>
        <w:t xml:space="preserve"> oraz 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powiadomienia 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>U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żytkownika</w:t>
      </w:r>
      <w:r w:rsidR="00506993">
        <w:rPr>
          <w:rFonts w:ascii="Arial" w:hAnsi="Arial" w:cs="Arial"/>
          <w:bCs/>
          <w:iCs/>
          <w:color w:val="000000" w:themeColor="text1"/>
          <w:w w:val="101"/>
        </w:rPr>
        <w:t xml:space="preserve"> i 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>A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dministratora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 o rodzaju, zakresie i ewentualnych zagrożeniach związanych z </w:t>
      </w:r>
      <w:r w:rsidR="00723FB1" w:rsidRPr="00844050">
        <w:rPr>
          <w:rFonts w:ascii="Arial" w:hAnsi="Arial" w:cs="Arial"/>
          <w:bCs/>
          <w:color w:val="000000" w:themeColor="text1"/>
          <w:w w:val="101"/>
        </w:rPr>
        <w:t>A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warią oraz sporządzenia wraz z przedstawicielem 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>U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żytkownika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 xml:space="preserve"> lub A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dministratora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 dokumentacji awarii;</w:t>
      </w:r>
    </w:p>
    <w:p w14:paraId="4D1C2940" w14:textId="4A0FBE18" w:rsidR="00844050" w:rsidRPr="00DB5C8D" w:rsidRDefault="00635A91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DB5C8D">
        <w:rPr>
          <w:rFonts w:ascii="Arial" w:hAnsi="Arial" w:cs="Arial"/>
          <w:bCs/>
          <w:color w:val="000000" w:themeColor="text1"/>
          <w:w w:val="101"/>
        </w:rPr>
        <w:t xml:space="preserve">do </w:t>
      </w:r>
      <w:r w:rsidR="00844050" w:rsidRPr="00DB5C8D">
        <w:rPr>
          <w:rFonts w:ascii="Arial" w:hAnsi="Arial" w:cs="Arial"/>
          <w:bCs/>
          <w:color w:val="000000" w:themeColor="text1"/>
          <w:w w:val="101"/>
        </w:rPr>
        <w:t xml:space="preserve">podjęcia czynności naprawczych </w:t>
      </w:r>
      <w:r w:rsidRPr="00DB5C8D">
        <w:rPr>
          <w:rFonts w:ascii="Arial" w:hAnsi="Arial" w:cs="Arial"/>
          <w:bCs/>
          <w:color w:val="000000" w:themeColor="text1"/>
          <w:w w:val="101"/>
        </w:rPr>
        <w:t xml:space="preserve">w ciągu 24 godzin, a w przypadku systemów alarmowych w ciągu 4 godzin, od chwili powiadomienia przez </w:t>
      </w:r>
      <w:r w:rsidRPr="00DB5C8D">
        <w:rPr>
          <w:rFonts w:ascii="Arial" w:hAnsi="Arial" w:cs="Arial"/>
          <w:bCs/>
          <w:iCs/>
          <w:color w:val="000000" w:themeColor="text1"/>
          <w:w w:val="101"/>
        </w:rPr>
        <w:t>U</w:t>
      </w:r>
      <w:r w:rsidR="00723FB1" w:rsidRPr="00DB5C8D">
        <w:rPr>
          <w:rFonts w:ascii="Arial" w:hAnsi="Arial" w:cs="Arial"/>
          <w:bCs/>
          <w:iCs/>
          <w:color w:val="000000" w:themeColor="text1"/>
          <w:w w:val="101"/>
        </w:rPr>
        <w:t>żytkownika</w:t>
      </w:r>
      <w:r w:rsidRPr="00DB5C8D">
        <w:rPr>
          <w:rFonts w:ascii="Arial" w:hAnsi="Arial" w:cs="Arial"/>
          <w:bCs/>
          <w:iCs/>
          <w:color w:val="000000" w:themeColor="text1"/>
          <w:w w:val="101"/>
        </w:rPr>
        <w:t xml:space="preserve"> lub A</w:t>
      </w:r>
      <w:r w:rsidR="00723FB1" w:rsidRPr="00DB5C8D">
        <w:rPr>
          <w:rFonts w:ascii="Arial" w:hAnsi="Arial" w:cs="Arial"/>
          <w:bCs/>
          <w:iCs/>
          <w:color w:val="000000" w:themeColor="text1"/>
          <w:w w:val="101"/>
        </w:rPr>
        <w:t>dministratora</w:t>
      </w:r>
      <w:r w:rsidR="00844050" w:rsidRPr="00DB5C8D">
        <w:rPr>
          <w:rFonts w:ascii="Arial" w:hAnsi="Arial" w:cs="Arial"/>
          <w:bCs/>
          <w:color w:val="000000" w:themeColor="text1"/>
          <w:w w:val="101"/>
        </w:rPr>
        <w:t xml:space="preserve"> </w:t>
      </w:r>
      <w:r w:rsidRPr="00DB5C8D">
        <w:rPr>
          <w:rFonts w:ascii="Arial" w:hAnsi="Arial" w:cs="Arial"/>
          <w:bCs/>
          <w:color w:val="000000" w:themeColor="text1"/>
          <w:w w:val="101"/>
        </w:rPr>
        <w:t>o niesprawności urządzenia;</w:t>
      </w:r>
    </w:p>
    <w:p w14:paraId="333C0395" w14:textId="1E02C471" w:rsidR="00844050" w:rsidRPr="00844050" w:rsidRDefault="00514F8E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Wszelkie prace naprawcze Wykonawcy (lub </w:t>
      </w:r>
      <w:r w:rsidR="003A2782">
        <w:rPr>
          <w:rFonts w:ascii="Arial" w:hAnsi="Arial" w:cs="Arial"/>
          <w:color w:val="000000" w:themeColor="text1"/>
        </w:rPr>
        <w:t xml:space="preserve">innego podmiotu </w:t>
      </w:r>
      <w:r w:rsidRPr="00844050">
        <w:rPr>
          <w:rFonts w:ascii="Arial" w:hAnsi="Arial" w:cs="Arial"/>
          <w:color w:val="000000" w:themeColor="text1"/>
        </w:rPr>
        <w:t>realizując</w:t>
      </w:r>
      <w:r w:rsidR="00FE53F8">
        <w:rPr>
          <w:rFonts w:ascii="Arial" w:hAnsi="Arial" w:cs="Arial"/>
          <w:color w:val="000000" w:themeColor="text1"/>
        </w:rPr>
        <w:t>e</w:t>
      </w:r>
      <w:r w:rsidR="003A2782">
        <w:rPr>
          <w:rFonts w:ascii="Arial" w:hAnsi="Arial" w:cs="Arial"/>
          <w:color w:val="000000" w:themeColor="text1"/>
        </w:rPr>
        <w:t>go</w:t>
      </w:r>
      <w:r w:rsidRPr="00844050">
        <w:rPr>
          <w:rFonts w:ascii="Arial" w:hAnsi="Arial" w:cs="Arial"/>
          <w:color w:val="000000" w:themeColor="text1"/>
        </w:rPr>
        <w:t xml:space="preserve"> prace </w:t>
      </w:r>
      <w:r w:rsidR="009002B6" w:rsidRPr="00844050">
        <w:rPr>
          <w:rFonts w:ascii="Arial" w:hAnsi="Arial" w:cs="Arial"/>
          <w:color w:val="000000" w:themeColor="text1"/>
        </w:rPr>
        <w:t>w imieniu W</w:t>
      </w:r>
      <w:r w:rsidRPr="00844050">
        <w:rPr>
          <w:rFonts w:ascii="Arial" w:hAnsi="Arial" w:cs="Arial"/>
          <w:iCs/>
          <w:color w:val="000000" w:themeColor="text1"/>
        </w:rPr>
        <w:t>ykonawcy</w:t>
      </w:r>
      <w:r w:rsidRPr="00844050">
        <w:rPr>
          <w:rFonts w:ascii="Arial" w:hAnsi="Arial" w:cs="Arial"/>
          <w:i/>
          <w:color w:val="000000" w:themeColor="text1"/>
        </w:rPr>
        <w:t xml:space="preserve">) </w:t>
      </w:r>
      <w:r w:rsidRPr="00844050">
        <w:rPr>
          <w:rFonts w:ascii="Arial" w:hAnsi="Arial" w:cs="Arial"/>
          <w:color w:val="000000" w:themeColor="text1"/>
        </w:rPr>
        <w:t xml:space="preserve">wymagają ujawnienia </w:t>
      </w:r>
      <w:r w:rsidR="00635A91" w:rsidRPr="00844050">
        <w:rPr>
          <w:rFonts w:ascii="Arial" w:hAnsi="Arial" w:cs="Arial"/>
          <w:color w:val="000000" w:themeColor="text1"/>
        </w:rPr>
        <w:t>w książce konserwacji danego urządzenia</w:t>
      </w:r>
      <w:r w:rsidR="00E75C57" w:rsidRPr="00844050">
        <w:rPr>
          <w:rFonts w:ascii="Arial" w:hAnsi="Arial" w:cs="Arial"/>
          <w:color w:val="000000" w:themeColor="text1"/>
        </w:rPr>
        <w:t>.</w:t>
      </w:r>
      <w:r w:rsidR="00635A91" w:rsidRPr="00844050">
        <w:rPr>
          <w:rFonts w:ascii="Arial" w:hAnsi="Arial" w:cs="Arial"/>
          <w:color w:val="000000" w:themeColor="text1"/>
        </w:rPr>
        <w:t xml:space="preserve"> Wpis do książki konserwacji powinien zawierać zakres wykonanych czynności oraz wykaz wymienionych części i zużytych materiałów. Zgodność wykonanych czynności z dokonanym wpisem w książce konserwacji </w:t>
      </w:r>
      <w:r w:rsidRPr="00844050">
        <w:rPr>
          <w:rFonts w:ascii="Arial" w:hAnsi="Arial" w:cs="Arial"/>
          <w:color w:val="000000" w:themeColor="text1"/>
        </w:rPr>
        <w:t>zostanie potwierdzon</w:t>
      </w:r>
      <w:r w:rsidR="00E75C57" w:rsidRPr="00844050">
        <w:rPr>
          <w:rFonts w:ascii="Arial" w:hAnsi="Arial" w:cs="Arial"/>
          <w:color w:val="000000" w:themeColor="text1"/>
        </w:rPr>
        <w:t>a</w:t>
      </w:r>
      <w:r w:rsidRPr="00844050">
        <w:rPr>
          <w:rFonts w:ascii="Arial" w:hAnsi="Arial" w:cs="Arial"/>
          <w:color w:val="000000" w:themeColor="text1"/>
        </w:rPr>
        <w:t xml:space="preserve"> przez Użytkownika/ Administratora.</w:t>
      </w:r>
    </w:p>
    <w:p w14:paraId="2062293F" w14:textId="18C93A08" w:rsidR="00844050" w:rsidRDefault="00056B03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>Roszczenia Zamawiającego z tytułu rękojmi oraz gwarancji nie wyczerpują jego praw do dochodzenia od Wykonawcy odszkodowania z tytułu niewykonania bądź nienależytego wykonania niniejszej umowy na zasadach ogólny</w:t>
      </w:r>
      <w:r w:rsidR="002F39AC">
        <w:rPr>
          <w:rFonts w:ascii="Arial" w:hAnsi="Arial" w:cs="Arial"/>
        </w:rPr>
        <w:t xml:space="preserve">ch, </w:t>
      </w:r>
      <w:r w:rsidR="005D0EE1" w:rsidRPr="00844050">
        <w:rPr>
          <w:rFonts w:ascii="Arial" w:hAnsi="Arial" w:cs="Arial"/>
        </w:rPr>
        <w:t>chyba że szkoda jest następstwem okoliczności, za które Wykonawca nie ponosi odpowiedzialności.</w:t>
      </w:r>
    </w:p>
    <w:p w14:paraId="70D51F9D" w14:textId="7E1A4BEC" w:rsidR="00844050" w:rsidRPr="00844050" w:rsidRDefault="0020257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bCs/>
        </w:rPr>
        <w:lastRenderedPageBreak/>
        <w:t xml:space="preserve">W razie </w:t>
      </w:r>
      <w:r w:rsidR="00FF0014" w:rsidRPr="00844050">
        <w:rPr>
          <w:rFonts w:ascii="Arial" w:hAnsi="Arial" w:cs="Arial"/>
          <w:bCs/>
        </w:rPr>
        <w:t>stwierdzenia</w:t>
      </w:r>
      <w:r w:rsidR="00FE53F8">
        <w:rPr>
          <w:rFonts w:ascii="Arial" w:hAnsi="Arial" w:cs="Arial"/>
          <w:bCs/>
        </w:rPr>
        <w:t>,</w:t>
      </w:r>
      <w:r w:rsidR="00FF0014" w:rsidRPr="00844050">
        <w:rPr>
          <w:rFonts w:ascii="Arial" w:hAnsi="Arial" w:cs="Arial"/>
          <w:bCs/>
        </w:rPr>
        <w:t xml:space="preserve"> w toku odbioru lub w okresie rękojmi lub gwarancji, </w:t>
      </w:r>
      <w:r w:rsidR="00C52DA5" w:rsidRPr="00844050">
        <w:rPr>
          <w:rFonts w:ascii="Arial" w:hAnsi="Arial" w:cs="Arial"/>
          <w:bCs/>
        </w:rPr>
        <w:t>W</w:t>
      </w:r>
      <w:r w:rsidR="00FF0014" w:rsidRPr="00844050">
        <w:rPr>
          <w:rFonts w:ascii="Arial" w:hAnsi="Arial" w:cs="Arial"/>
          <w:bCs/>
        </w:rPr>
        <w:t>ad</w:t>
      </w:r>
      <w:r w:rsidR="00C52DA5" w:rsidRPr="00844050">
        <w:rPr>
          <w:rFonts w:ascii="Arial" w:hAnsi="Arial" w:cs="Arial"/>
          <w:bCs/>
        </w:rPr>
        <w:t xml:space="preserve"> Istotnych </w:t>
      </w:r>
      <w:r w:rsidR="00FF0014" w:rsidRPr="00844050">
        <w:rPr>
          <w:rFonts w:ascii="Arial" w:hAnsi="Arial" w:cs="Arial"/>
          <w:bCs/>
        </w:rPr>
        <w:t>Przedmiotu Umowy</w:t>
      </w:r>
      <w:r w:rsidR="00AA7817" w:rsidRPr="00844050">
        <w:rPr>
          <w:rFonts w:ascii="Arial" w:hAnsi="Arial" w:cs="Arial"/>
          <w:bCs/>
        </w:rPr>
        <w:t xml:space="preserve"> </w:t>
      </w:r>
      <w:r w:rsidR="00FF0014" w:rsidRPr="00844050">
        <w:rPr>
          <w:rFonts w:ascii="Arial" w:hAnsi="Arial" w:cs="Arial"/>
          <w:bCs/>
        </w:rPr>
        <w:t>Zam</w:t>
      </w:r>
      <w:r w:rsidR="00844050">
        <w:rPr>
          <w:rFonts w:ascii="Arial" w:hAnsi="Arial" w:cs="Arial"/>
          <w:bCs/>
        </w:rPr>
        <w:t>awiający może odstąpić od Umowy</w:t>
      </w:r>
      <w:r w:rsidR="00FF0014" w:rsidRPr="00844050">
        <w:rPr>
          <w:rFonts w:ascii="Arial" w:hAnsi="Arial" w:cs="Arial"/>
          <w:bCs/>
        </w:rPr>
        <w:t xml:space="preserve">, </w:t>
      </w:r>
      <w:r w:rsidR="007112CF" w:rsidRPr="006A6D93">
        <w:rPr>
          <w:rFonts w:ascii="Arial" w:hAnsi="Arial" w:cs="Arial"/>
        </w:rPr>
        <w:t>w terminie nie później niż do dnia podpisania Protokołu Odbioru</w:t>
      </w:r>
      <w:r w:rsidR="007112CF" w:rsidRPr="00844050">
        <w:rPr>
          <w:rFonts w:ascii="Arial" w:hAnsi="Arial" w:cs="Arial"/>
          <w:bCs/>
        </w:rPr>
        <w:t xml:space="preserve"> </w:t>
      </w:r>
      <w:r w:rsidR="00FF0014" w:rsidRPr="00844050">
        <w:rPr>
          <w:rFonts w:ascii="Arial" w:hAnsi="Arial" w:cs="Arial"/>
          <w:bCs/>
        </w:rPr>
        <w:t xml:space="preserve">bez konieczności uprzedniego wezwania Wykonawcy do usunięcia wad. </w:t>
      </w:r>
    </w:p>
    <w:p w14:paraId="3B2AC00C" w14:textId="0B634C0E" w:rsidR="00844050" w:rsidRPr="00844050" w:rsidRDefault="0096508A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W przypadku odstąpienia od Umowy, okres gwarancji i rękojmi rozpoczyna się od daty podpisania </w:t>
      </w:r>
      <w:r w:rsidRPr="00844050">
        <w:rPr>
          <w:rFonts w:ascii="Arial" w:hAnsi="Arial" w:cs="Arial"/>
          <w:bCs/>
          <w:color w:val="000000" w:themeColor="text1"/>
        </w:rPr>
        <w:t>„Protokołu inwentaryzacji robót”</w:t>
      </w:r>
      <w:r w:rsidR="00C65911" w:rsidRPr="00844050">
        <w:rPr>
          <w:rFonts w:ascii="Arial" w:hAnsi="Arial" w:cs="Arial"/>
          <w:bCs/>
          <w:color w:val="000000" w:themeColor="text1"/>
        </w:rPr>
        <w:t>.</w:t>
      </w:r>
    </w:p>
    <w:p w14:paraId="7216697E" w14:textId="77777777" w:rsidR="00844050" w:rsidRPr="00844050" w:rsidRDefault="0041171E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W okresie gwarancji i rękojmi </w:t>
      </w:r>
      <w:r w:rsidRPr="00844050">
        <w:rPr>
          <w:rFonts w:ascii="Arial" w:hAnsi="Arial" w:cs="Arial"/>
          <w:iCs/>
          <w:color w:val="000000" w:themeColor="text1"/>
        </w:rPr>
        <w:t>Wykonawca</w:t>
      </w:r>
      <w:r w:rsidRPr="00844050">
        <w:rPr>
          <w:rFonts w:ascii="Arial" w:hAnsi="Arial" w:cs="Arial"/>
          <w:color w:val="000000" w:themeColor="text1"/>
        </w:rPr>
        <w:t xml:space="preserve"> zobowiązany jest do pisemnego zawiadomienia </w:t>
      </w:r>
      <w:r w:rsidRPr="00844050">
        <w:rPr>
          <w:rFonts w:ascii="Arial" w:hAnsi="Arial" w:cs="Arial"/>
          <w:iCs/>
          <w:color w:val="000000" w:themeColor="text1"/>
        </w:rPr>
        <w:t>Zamawiającego</w:t>
      </w:r>
      <w:r w:rsidRPr="00844050">
        <w:rPr>
          <w:rFonts w:ascii="Arial" w:hAnsi="Arial" w:cs="Arial"/>
          <w:color w:val="000000" w:themeColor="text1"/>
        </w:rPr>
        <w:t xml:space="preserve"> w terminie 7 dni o:</w:t>
      </w:r>
    </w:p>
    <w:p w14:paraId="60D9FE82" w14:textId="77777777" w:rsidR="00844050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zmianie siedziby lub nazwy firmy </w:t>
      </w:r>
      <w:r w:rsidRPr="00844050">
        <w:rPr>
          <w:rFonts w:ascii="Arial" w:hAnsi="Arial" w:cs="Arial"/>
          <w:iCs/>
          <w:color w:val="000000" w:themeColor="text1"/>
        </w:rPr>
        <w:t>Wykonawcy;</w:t>
      </w:r>
    </w:p>
    <w:p w14:paraId="2605A542" w14:textId="77777777" w:rsidR="00844050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zmianie osób reprezentujących </w:t>
      </w:r>
      <w:r w:rsidRPr="00844050">
        <w:rPr>
          <w:rFonts w:ascii="Arial" w:hAnsi="Arial" w:cs="Arial"/>
          <w:iCs/>
          <w:color w:val="000000" w:themeColor="text1"/>
        </w:rPr>
        <w:t>Wykonawcę</w:t>
      </w:r>
      <w:r w:rsidRPr="00844050">
        <w:rPr>
          <w:rFonts w:ascii="Arial" w:hAnsi="Arial" w:cs="Arial"/>
          <w:color w:val="000000" w:themeColor="text1"/>
        </w:rPr>
        <w:t>;</w:t>
      </w:r>
    </w:p>
    <w:p w14:paraId="41A19B42" w14:textId="77777777" w:rsidR="00844050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>wszczęciu postępowania u</w:t>
      </w:r>
      <w:r w:rsidR="00C65911" w:rsidRPr="00844050">
        <w:rPr>
          <w:rFonts w:ascii="Arial" w:hAnsi="Arial" w:cs="Arial"/>
          <w:color w:val="000000" w:themeColor="text1"/>
        </w:rPr>
        <w:t xml:space="preserve">kładowego, w którym uczestniczy </w:t>
      </w:r>
      <w:r w:rsidRPr="00844050">
        <w:rPr>
          <w:rFonts w:ascii="Arial" w:hAnsi="Arial" w:cs="Arial"/>
          <w:iCs/>
          <w:color w:val="000000" w:themeColor="text1"/>
        </w:rPr>
        <w:t>Wykonawca</w:t>
      </w:r>
      <w:r w:rsidRPr="00844050">
        <w:rPr>
          <w:rFonts w:ascii="Arial" w:hAnsi="Arial" w:cs="Arial"/>
          <w:color w:val="000000" w:themeColor="text1"/>
        </w:rPr>
        <w:t>;</w:t>
      </w:r>
    </w:p>
    <w:p w14:paraId="6FCE1B59" w14:textId="77777777" w:rsidR="0041171E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>ogłoszeniu likwidacji lub</w:t>
      </w:r>
      <w:r w:rsidRPr="00844050">
        <w:rPr>
          <w:rFonts w:ascii="Arial" w:hAnsi="Arial" w:cs="Arial"/>
          <w:i/>
          <w:color w:val="000000" w:themeColor="text1"/>
        </w:rPr>
        <w:t xml:space="preserve"> z</w:t>
      </w:r>
      <w:r w:rsidRPr="00844050">
        <w:rPr>
          <w:rFonts w:ascii="Arial" w:hAnsi="Arial" w:cs="Arial"/>
          <w:color w:val="000000" w:themeColor="text1"/>
        </w:rPr>
        <w:t xml:space="preserve">awieszeniu działalności firmy </w:t>
      </w:r>
      <w:r w:rsidRPr="00844050">
        <w:rPr>
          <w:rFonts w:ascii="Arial" w:hAnsi="Arial" w:cs="Arial"/>
          <w:iCs/>
          <w:color w:val="000000" w:themeColor="text1"/>
        </w:rPr>
        <w:t>Wykonawcy</w:t>
      </w:r>
      <w:r w:rsidRPr="00844050">
        <w:rPr>
          <w:rFonts w:ascii="Arial" w:hAnsi="Arial" w:cs="Arial"/>
          <w:color w:val="000000" w:themeColor="text1"/>
        </w:rPr>
        <w:t>.</w:t>
      </w:r>
    </w:p>
    <w:p w14:paraId="50FC2682" w14:textId="77777777" w:rsidR="0096508A" w:rsidRPr="0096508A" w:rsidRDefault="0096508A" w:rsidP="0096508A">
      <w:pPr>
        <w:pStyle w:val="Tekstpodstawowy"/>
        <w:tabs>
          <w:tab w:val="left" w:pos="672"/>
        </w:tabs>
        <w:ind w:left="720"/>
        <w:jc w:val="both"/>
        <w:outlineLvl w:val="0"/>
        <w:rPr>
          <w:rFonts w:ascii="Arial" w:hAnsi="Arial" w:cs="Arial"/>
          <w:color w:val="auto"/>
          <w:szCs w:val="24"/>
        </w:rPr>
      </w:pPr>
    </w:p>
    <w:p w14:paraId="745E28C2" w14:textId="0C5E6C59" w:rsidR="00061F0A" w:rsidRDefault="00061F0A" w:rsidP="00061F0A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9" w:name="_Toc95809771"/>
      <w:r w:rsidRPr="00F363BF">
        <w:rPr>
          <w:rFonts w:ascii="Arial" w:hAnsi="Arial" w:cs="Arial"/>
          <w:b/>
          <w:bCs/>
          <w:color w:val="auto"/>
          <w:szCs w:val="24"/>
        </w:rPr>
        <w:t>§ 1</w:t>
      </w:r>
      <w:r w:rsidR="0076372C">
        <w:rPr>
          <w:rFonts w:ascii="Arial" w:hAnsi="Arial" w:cs="Arial"/>
          <w:b/>
          <w:bCs/>
          <w:color w:val="auto"/>
          <w:szCs w:val="24"/>
        </w:rPr>
        <w:t>4</w:t>
      </w:r>
      <w:r w:rsidRPr="00F363BF">
        <w:rPr>
          <w:rFonts w:ascii="Arial" w:hAnsi="Arial" w:cs="Arial"/>
          <w:b/>
          <w:bCs/>
          <w:color w:val="auto"/>
          <w:szCs w:val="24"/>
        </w:rPr>
        <w:t>.</w:t>
      </w:r>
      <w:r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b/>
          <w:color w:val="auto"/>
          <w:szCs w:val="24"/>
        </w:rPr>
        <w:t xml:space="preserve">Zabezpieczenie </w:t>
      </w:r>
      <w:bookmarkEnd w:id="19"/>
    </w:p>
    <w:p w14:paraId="5B4E8B04" w14:textId="77777777" w:rsidR="00061F0A" w:rsidRDefault="00061F0A" w:rsidP="00061F0A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6F38120F" w14:textId="2D0BA2DD" w:rsidR="00061F0A" w:rsidRPr="00622F92" w:rsidRDefault="001872A0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Wykonawca </w:t>
      </w:r>
      <w:r w:rsidR="00061F0A" w:rsidRPr="000B3668">
        <w:rPr>
          <w:rFonts w:ascii="Arial" w:hAnsi="Arial" w:cs="Arial"/>
          <w:color w:val="auto"/>
          <w:szCs w:val="24"/>
        </w:rPr>
        <w:t xml:space="preserve">ustanawia zabezpieczenie należytego wykonania </w:t>
      </w:r>
      <w:r>
        <w:rPr>
          <w:rFonts w:ascii="Arial" w:hAnsi="Arial" w:cs="Arial"/>
          <w:color w:val="auto"/>
          <w:szCs w:val="24"/>
        </w:rPr>
        <w:t>P</w:t>
      </w:r>
      <w:r w:rsidR="00061F0A" w:rsidRPr="000B3668">
        <w:rPr>
          <w:rFonts w:ascii="Arial" w:hAnsi="Arial" w:cs="Arial"/>
          <w:color w:val="auto"/>
          <w:szCs w:val="24"/>
        </w:rPr>
        <w:t xml:space="preserve">rzedmiotu </w:t>
      </w:r>
      <w:r>
        <w:rPr>
          <w:rFonts w:ascii="Arial" w:hAnsi="Arial" w:cs="Arial"/>
          <w:color w:val="auto"/>
          <w:szCs w:val="24"/>
        </w:rPr>
        <w:t>U</w:t>
      </w:r>
      <w:r w:rsidR="00061F0A" w:rsidRPr="000B3668">
        <w:rPr>
          <w:rFonts w:ascii="Arial" w:hAnsi="Arial" w:cs="Arial"/>
          <w:color w:val="auto"/>
          <w:szCs w:val="24"/>
        </w:rPr>
        <w:t xml:space="preserve">mowy, </w:t>
      </w:r>
      <w:r>
        <w:rPr>
          <w:rFonts w:ascii="Arial" w:hAnsi="Arial" w:cs="Arial"/>
          <w:color w:val="auto"/>
          <w:szCs w:val="24"/>
        </w:rPr>
        <w:t xml:space="preserve">celem zabezpieczenia </w:t>
      </w:r>
      <w:r w:rsidR="00061F0A" w:rsidRPr="000B3668">
        <w:rPr>
          <w:rFonts w:ascii="Arial" w:hAnsi="Arial" w:cs="Arial"/>
        </w:rPr>
        <w:t xml:space="preserve">roszczeń </w:t>
      </w:r>
      <w:r w:rsidR="00061F0A" w:rsidRPr="000B3668">
        <w:rPr>
          <w:rFonts w:ascii="Arial" w:hAnsi="Arial" w:cs="Arial"/>
          <w:color w:val="auto"/>
          <w:szCs w:val="24"/>
        </w:rPr>
        <w:t>Z</w:t>
      </w:r>
      <w:r w:rsidR="000B3668">
        <w:rPr>
          <w:rFonts w:ascii="Arial" w:hAnsi="Arial" w:cs="Arial"/>
          <w:color w:val="auto"/>
          <w:szCs w:val="24"/>
        </w:rPr>
        <w:t>amawiającego</w:t>
      </w:r>
      <w:r w:rsidR="00061F0A" w:rsidRPr="000B3668">
        <w:rPr>
          <w:rFonts w:ascii="Arial" w:hAnsi="Arial" w:cs="Arial"/>
          <w:color w:val="auto"/>
          <w:szCs w:val="24"/>
        </w:rPr>
        <w:t xml:space="preserve"> </w:t>
      </w:r>
      <w:r w:rsidR="000B3668">
        <w:rPr>
          <w:rFonts w:ascii="Arial" w:hAnsi="Arial" w:cs="Arial"/>
        </w:rPr>
        <w:t>z</w:t>
      </w:r>
      <w:r w:rsidR="00061F0A" w:rsidRPr="000B3668">
        <w:rPr>
          <w:rFonts w:ascii="Arial" w:hAnsi="Arial" w:cs="Arial"/>
        </w:rPr>
        <w:t xml:space="preserve"> tytułu niewykonania lub nienależytego wykonania </w:t>
      </w:r>
      <w:r>
        <w:rPr>
          <w:rFonts w:ascii="Arial" w:hAnsi="Arial" w:cs="Arial"/>
        </w:rPr>
        <w:t>U</w:t>
      </w:r>
      <w:r w:rsidR="00061F0A" w:rsidRPr="000B3668">
        <w:rPr>
          <w:rFonts w:ascii="Arial" w:hAnsi="Arial" w:cs="Arial"/>
        </w:rPr>
        <w:t>mowy</w:t>
      </w:r>
      <w:r w:rsidR="00A136D1">
        <w:rPr>
          <w:rFonts w:ascii="Arial" w:hAnsi="Arial" w:cs="Arial"/>
        </w:rPr>
        <w:t xml:space="preserve"> (w tym kar umownych</w:t>
      </w:r>
      <w:r w:rsidR="009F43ED">
        <w:rPr>
          <w:rFonts w:ascii="Arial" w:hAnsi="Arial" w:cs="Arial"/>
        </w:rPr>
        <w:t xml:space="preserve"> i wykonania zastępczego</w:t>
      </w:r>
      <w:r w:rsidR="00A136D1">
        <w:rPr>
          <w:rFonts w:ascii="Arial" w:hAnsi="Arial" w:cs="Arial"/>
        </w:rPr>
        <w:t>)</w:t>
      </w:r>
      <w:r w:rsidR="00061F0A" w:rsidRPr="000B3668">
        <w:rPr>
          <w:rFonts w:ascii="Arial" w:hAnsi="Arial" w:cs="Arial"/>
          <w:color w:val="auto"/>
          <w:szCs w:val="24"/>
        </w:rPr>
        <w:t xml:space="preserve">, usunięcia </w:t>
      </w:r>
      <w:r w:rsidR="004F009A">
        <w:rPr>
          <w:rFonts w:ascii="Arial" w:hAnsi="Arial" w:cs="Arial"/>
          <w:color w:val="auto"/>
          <w:szCs w:val="24"/>
        </w:rPr>
        <w:t xml:space="preserve">wszelkich wad, w tym </w:t>
      </w:r>
      <w:r w:rsidR="002F39AC">
        <w:rPr>
          <w:rFonts w:ascii="Arial" w:hAnsi="Arial" w:cs="Arial"/>
          <w:color w:val="auto"/>
          <w:szCs w:val="24"/>
        </w:rPr>
        <w:t>W</w:t>
      </w:r>
      <w:r w:rsidR="005B235A">
        <w:rPr>
          <w:rFonts w:ascii="Arial" w:hAnsi="Arial" w:cs="Arial"/>
          <w:color w:val="auto"/>
          <w:szCs w:val="24"/>
        </w:rPr>
        <w:t>ad (usterek) oraz Wad Istotnych</w:t>
      </w:r>
      <w:r w:rsidR="0087458B">
        <w:rPr>
          <w:rFonts w:ascii="Arial" w:hAnsi="Arial" w:cs="Arial"/>
          <w:color w:val="auto"/>
          <w:szCs w:val="24"/>
        </w:rPr>
        <w:t>,</w:t>
      </w:r>
      <w:r w:rsidR="00061F0A" w:rsidRPr="000B3668">
        <w:rPr>
          <w:rFonts w:ascii="Arial" w:hAnsi="Arial" w:cs="Arial"/>
          <w:color w:val="auto"/>
          <w:szCs w:val="24"/>
        </w:rPr>
        <w:t xml:space="preserve"> </w:t>
      </w:r>
      <w:r w:rsidR="008C2104">
        <w:rPr>
          <w:rFonts w:ascii="Arial" w:hAnsi="Arial" w:cs="Arial"/>
          <w:color w:val="auto"/>
          <w:szCs w:val="24"/>
        </w:rPr>
        <w:t xml:space="preserve">także </w:t>
      </w:r>
      <w:r w:rsidR="00061F0A" w:rsidRPr="000B3668">
        <w:rPr>
          <w:rFonts w:ascii="Arial" w:hAnsi="Arial" w:cs="Arial"/>
          <w:color w:val="auto"/>
          <w:szCs w:val="24"/>
        </w:rPr>
        <w:t xml:space="preserve">w okresie rękojmi </w:t>
      </w:r>
      <w:r w:rsidRPr="006A5C88">
        <w:rPr>
          <w:rFonts w:ascii="Arial" w:hAnsi="Arial" w:cs="Arial"/>
          <w:color w:val="auto"/>
          <w:szCs w:val="24"/>
        </w:rPr>
        <w:t xml:space="preserve">i </w:t>
      </w:r>
      <w:r w:rsidR="00DB4A81" w:rsidRPr="006A5C88">
        <w:rPr>
          <w:rFonts w:ascii="Arial" w:hAnsi="Arial" w:cs="Arial"/>
          <w:color w:val="auto"/>
          <w:szCs w:val="24"/>
        </w:rPr>
        <w:t>gwarancji</w:t>
      </w:r>
      <w:r w:rsidR="00DB4A81" w:rsidRPr="001872A0">
        <w:rPr>
          <w:rFonts w:ascii="Arial" w:hAnsi="Arial" w:cs="Arial"/>
          <w:color w:val="auto"/>
          <w:szCs w:val="24"/>
        </w:rPr>
        <w:t xml:space="preserve"> </w:t>
      </w:r>
      <w:r w:rsidR="00DB4A81">
        <w:rPr>
          <w:rFonts w:ascii="Arial" w:hAnsi="Arial" w:cs="Arial"/>
        </w:rPr>
        <w:t>- w</w:t>
      </w:r>
      <w:r w:rsidR="00061F0A" w:rsidRPr="000B3668">
        <w:rPr>
          <w:rFonts w:ascii="Arial" w:hAnsi="Arial" w:cs="Arial"/>
          <w:color w:val="auto"/>
          <w:szCs w:val="24"/>
        </w:rPr>
        <w:t> wysokości</w:t>
      </w:r>
      <w:r w:rsidR="00061F0A" w:rsidRPr="00622F92">
        <w:rPr>
          <w:rFonts w:ascii="Arial" w:hAnsi="Arial" w:cs="Arial"/>
          <w:color w:val="auto"/>
          <w:szCs w:val="24"/>
        </w:rPr>
        <w:t xml:space="preserve"> </w:t>
      </w:r>
      <w:r w:rsidR="00061F0A" w:rsidRPr="002C690E">
        <w:rPr>
          <w:rFonts w:ascii="Arial" w:hAnsi="Arial" w:cs="Arial"/>
          <w:color w:val="auto"/>
          <w:szCs w:val="24"/>
        </w:rPr>
        <w:t>5</w:t>
      </w:r>
      <w:r w:rsidR="00061F0A" w:rsidRPr="0021223C">
        <w:rPr>
          <w:rFonts w:ascii="Arial" w:hAnsi="Arial" w:cs="Arial"/>
          <w:color w:val="auto"/>
          <w:szCs w:val="24"/>
        </w:rPr>
        <w:t>%</w:t>
      </w:r>
      <w:r w:rsidR="005B235A">
        <w:rPr>
          <w:rFonts w:ascii="Arial" w:hAnsi="Arial" w:cs="Arial"/>
          <w:color w:val="auto"/>
          <w:szCs w:val="24"/>
        </w:rPr>
        <w:t xml:space="preserve"> </w:t>
      </w:r>
      <w:r w:rsidR="002F39AC">
        <w:rPr>
          <w:rFonts w:ascii="Arial" w:hAnsi="Arial" w:cs="Arial"/>
          <w:color w:val="auto"/>
          <w:szCs w:val="24"/>
        </w:rPr>
        <w:t xml:space="preserve">Wynagrodzenia </w:t>
      </w:r>
      <w:r>
        <w:rPr>
          <w:rFonts w:ascii="Arial" w:hAnsi="Arial" w:cs="Arial"/>
          <w:color w:val="auto"/>
          <w:szCs w:val="24"/>
        </w:rPr>
        <w:t xml:space="preserve">Wykonawcy </w:t>
      </w:r>
      <w:r w:rsidR="002F39AC">
        <w:rPr>
          <w:rFonts w:ascii="Arial" w:hAnsi="Arial" w:cs="Arial"/>
          <w:color w:val="auto"/>
          <w:szCs w:val="24"/>
        </w:rPr>
        <w:t xml:space="preserve">brutto </w:t>
      </w:r>
      <w:r w:rsidR="00061F0A" w:rsidRPr="00622F92">
        <w:rPr>
          <w:rFonts w:ascii="Arial" w:hAnsi="Arial" w:cs="Arial"/>
          <w:color w:val="auto"/>
          <w:szCs w:val="24"/>
        </w:rPr>
        <w:t xml:space="preserve">tj. </w:t>
      </w:r>
      <w:r w:rsidR="002F39AC">
        <w:rPr>
          <w:rFonts w:ascii="Arial" w:hAnsi="Arial" w:cs="Arial"/>
          <w:color w:val="auto"/>
          <w:szCs w:val="24"/>
        </w:rPr>
        <w:t xml:space="preserve">w </w:t>
      </w:r>
      <w:r w:rsidR="001F1AF0">
        <w:rPr>
          <w:rFonts w:ascii="Arial" w:hAnsi="Arial" w:cs="Arial"/>
          <w:color w:val="auto"/>
          <w:szCs w:val="24"/>
        </w:rPr>
        <w:t xml:space="preserve">kwocie </w:t>
      </w:r>
      <w:r w:rsidR="002F39AC">
        <w:rPr>
          <w:rFonts w:ascii="Arial" w:hAnsi="Arial" w:cs="Arial"/>
          <w:color w:val="auto"/>
          <w:szCs w:val="24"/>
        </w:rPr>
        <w:t xml:space="preserve"> </w:t>
      </w:r>
      <w:r w:rsidR="00061F0A" w:rsidRPr="00622F92">
        <w:rPr>
          <w:rFonts w:ascii="Arial" w:hAnsi="Arial" w:cs="Arial"/>
          <w:color w:val="auto"/>
          <w:szCs w:val="24"/>
        </w:rPr>
        <w:t>..……………..</w:t>
      </w:r>
      <w:r w:rsidR="00061F0A" w:rsidRPr="0036380C">
        <w:rPr>
          <w:rFonts w:ascii="Arial" w:hAnsi="Arial" w:cs="Arial"/>
          <w:color w:val="auto"/>
          <w:szCs w:val="24"/>
        </w:rPr>
        <w:t>zł</w:t>
      </w:r>
      <w:r w:rsidR="00061F0A">
        <w:rPr>
          <w:rFonts w:ascii="Arial" w:hAnsi="Arial" w:cs="Arial"/>
          <w:b/>
          <w:color w:val="auto"/>
          <w:szCs w:val="24"/>
        </w:rPr>
        <w:t xml:space="preserve"> </w:t>
      </w:r>
      <w:r w:rsidR="00061F0A">
        <w:rPr>
          <w:rFonts w:ascii="Arial" w:hAnsi="Arial" w:cs="Arial"/>
          <w:color w:val="auto"/>
          <w:szCs w:val="24"/>
        </w:rPr>
        <w:t>(słownie: ………………………………</w:t>
      </w:r>
      <w:r w:rsidR="00061F0A" w:rsidRPr="00622F92">
        <w:rPr>
          <w:rFonts w:ascii="Arial" w:hAnsi="Arial" w:cs="Arial"/>
          <w:color w:val="auto"/>
          <w:szCs w:val="24"/>
        </w:rPr>
        <w:t>…..............…/100 zł)</w:t>
      </w:r>
      <w:r w:rsidR="002F39AC">
        <w:rPr>
          <w:rFonts w:ascii="Arial" w:hAnsi="Arial" w:cs="Arial"/>
          <w:color w:val="auto"/>
          <w:szCs w:val="24"/>
        </w:rPr>
        <w:t xml:space="preserve"> (dalej ”</w:t>
      </w:r>
      <w:r w:rsidR="002F39AC" w:rsidRPr="002F39AC">
        <w:rPr>
          <w:rFonts w:ascii="Arial" w:hAnsi="Arial" w:cs="Arial"/>
          <w:b/>
          <w:bCs/>
          <w:color w:val="auto"/>
          <w:szCs w:val="24"/>
        </w:rPr>
        <w:t>Zabezpieczenie</w:t>
      </w:r>
      <w:r w:rsidR="002F39AC">
        <w:rPr>
          <w:rFonts w:ascii="Arial" w:hAnsi="Arial" w:cs="Arial"/>
          <w:color w:val="auto"/>
          <w:szCs w:val="24"/>
        </w:rPr>
        <w:t>”)</w:t>
      </w:r>
      <w:r w:rsidR="00061F0A" w:rsidRPr="00622F92">
        <w:rPr>
          <w:rFonts w:ascii="Arial" w:hAnsi="Arial" w:cs="Arial"/>
          <w:color w:val="auto"/>
          <w:szCs w:val="24"/>
        </w:rPr>
        <w:t>.</w:t>
      </w:r>
    </w:p>
    <w:p w14:paraId="5519C215" w14:textId="10BD59BA" w:rsidR="00061F0A" w:rsidRPr="00622F92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lastRenderedPageBreak/>
        <w:t xml:space="preserve">Na kwotę </w:t>
      </w:r>
      <w:r w:rsidR="002F39AC">
        <w:rPr>
          <w:rFonts w:ascii="Arial" w:hAnsi="Arial" w:cs="Arial"/>
          <w:color w:val="auto"/>
          <w:szCs w:val="24"/>
        </w:rPr>
        <w:t xml:space="preserve">Zabezpieczenia </w:t>
      </w:r>
      <w:r w:rsidRPr="00622F92">
        <w:rPr>
          <w:rFonts w:ascii="Arial" w:hAnsi="Arial" w:cs="Arial"/>
          <w:color w:val="auto"/>
          <w:szCs w:val="24"/>
        </w:rPr>
        <w:t>składa się</w:t>
      </w:r>
      <w:r w:rsidR="001872A0">
        <w:rPr>
          <w:rFonts w:ascii="Arial" w:hAnsi="Arial" w:cs="Arial"/>
          <w:color w:val="auto"/>
          <w:szCs w:val="24"/>
        </w:rPr>
        <w:t xml:space="preserve"> </w:t>
      </w:r>
      <w:r w:rsidRPr="00622F92">
        <w:rPr>
          <w:rFonts w:ascii="Arial" w:hAnsi="Arial" w:cs="Arial"/>
          <w:color w:val="auto"/>
          <w:szCs w:val="24"/>
        </w:rPr>
        <w:t>:</w:t>
      </w:r>
    </w:p>
    <w:p w14:paraId="4D522688" w14:textId="00D52E4F" w:rsidR="00AD314B" w:rsidRPr="00AD314B" w:rsidRDefault="001F1AF0" w:rsidP="00113531">
      <w:pPr>
        <w:pStyle w:val="Tekstpodstawowy"/>
        <w:numPr>
          <w:ilvl w:val="1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113531">
        <w:rPr>
          <w:rFonts w:ascii="Arial" w:hAnsi="Arial" w:cs="Arial"/>
          <w:color w:val="auto"/>
          <w:szCs w:val="24"/>
        </w:rPr>
        <w:t xml:space="preserve">kwota w wysokości </w:t>
      </w:r>
      <w:r w:rsidR="00061F0A" w:rsidRPr="00113531">
        <w:rPr>
          <w:rFonts w:ascii="Arial" w:hAnsi="Arial" w:cs="Arial"/>
          <w:color w:val="auto"/>
          <w:szCs w:val="24"/>
        </w:rPr>
        <w:t xml:space="preserve">70% </w:t>
      </w:r>
      <w:r w:rsidR="00FC5EBC">
        <w:rPr>
          <w:rFonts w:ascii="Arial" w:hAnsi="Arial" w:cs="Arial"/>
          <w:color w:val="auto"/>
          <w:szCs w:val="24"/>
        </w:rPr>
        <w:t xml:space="preserve">Zabezpieczenia </w:t>
      </w:r>
      <w:r w:rsidR="002F39AC" w:rsidRPr="00113531">
        <w:rPr>
          <w:rFonts w:ascii="Arial" w:hAnsi="Arial" w:cs="Arial"/>
          <w:color w:val="auto"/>
          <w:szCs w:val="24"/>
        </w:rPr>
        <w:t>,</w:t>
      </w:r>
      <w:r w:rsidR="00061F0A" w:rsidRPr="00113531">
        <w:rPr>
          <w:rFonts w:ascii="Arial" w:hAnsi="Arial" w:cs="Arial"/>
          <w:color w:val="auto"/>
          <w:szCs w:val="24"/>
        </w:rPr>
        <w:t xml:space="preserve"> tj.</w:t>
      </w:r>
      <w:r w:rsidR="002F39AC" w:rsidRPr="00113531">
        <w:rPr>
          <w:rFonts w:ascii="Arial" w:hAnsi="Arial" w:cs="Arial"/>
          <w:color w:val="auto"/>
          <w:szCs w:val="24"/>
        </w:rPr>
        <w:t xml:space="preserve"> </w:t>
      </w:r>
      <w:r w:rsidR="00061F0A" w:rsidRPr="00113531">
        <w:rPr>
          <w:rFonts w:ascii="Arial" w:hAnsi="Arial" w:cs="Arial"/>
          <w:color w:val="auto"/>
          <w:szCs w:val="24"/>
        </w:rPr>
        <w:t xml:space="preserve"> </w:t>
      </w:r>
      <w:r w:rsidR="00061F0A" w:rsidRPr="00FD2449">
        <w:rPr>
          <w:rFonts w:ascii="Arial" w:hAnsi="Arial" w:cs="Arial"/>
          <w:bCs/>
          <w:color w:val="auto"/>
          <w:szCs w:val="24"/>
        </w:rPr>
        <w:t>……………</w:t>
      </w:r>
      <w:r w:rsidR="00061F0A" w:rsidRPr="00FD2449">
        <w:rPr>
          <w:rFonts w:ascii="Arial" w:hAnsi="Arial" w:cs="Arial"/>
          <w:color w:val="auto"/>
          <w:szCs w:val="24"/>
        </w:rPr>
        <w:t>z</w:t>
      </w:r>
      <w:r w:rsidR="009132B6" w:rsidRPr="00FD2449">
        <w:rPr>
          <w:rFonts w:ascii="Arial" w:hAnsi="Arial" w:cs="Arial"/>
          <w:color w:val="auto"/>
          <w:szCs w:val="24"/>
        </w:rPr>
        <w:t>łotych</w:t>
      </w:r>
      <w:r w:rsidR="00061F0A" w:rsidRPr="00FD2449">
        <w:rPr>
          <w:rFonts w:ascii="Arial" w:hAnsi="Arial" w:cs="Arial"/>
          <w:b/>
          <w:color w:val="auto"/>
          <w:szCs w:val="24"/>
        </w:rPr>
        <w:t xml:space="preserve"> </w:t>
      </w:r>
      <w:r w:rsidR="00506993">
        <w:rPr>
          <w:rFonts w:ascii="Arial" w:hAnsi="Arial" w:cs="Arial"/>
          <w:color w:val="auto"/>
          <w:szCs w:val="24"/>
        </w:rPr>
        <w:t>wniesione w </w:t>
      </w:r>
      <w:r w:rsidR="00061F0A" w:rsidRPr="00FD2449">
        <w:rPr>
          <w:rFonts w:ascii="Arial" w:hAnsi="Arial" w:cs="Arial"/>
          <w:color w:val="auto"/>
          <w:szCs w:val="24"/>
        </w:rPr>
        <w:t xml:space="preserve">formie …………………. </w:t>
      </w:r>
      <w:r w:rsidRPr="0072769F">
        <w:rPr>
          <w:rFonts w:ascii="Arial" w:hAnsi="Arial" w:cs="Arial"/>
          <w:color w:val="auto"/>
          <w:szCs w:val="24"/>
        </w:rPr>
        <w:t xml:space="preserve">na rzecz Zamawiającego </w:t>
      </w:r>
      <w:r w:rsidR="009132B6" w:rsidRPr="006314C6">
        <w:rPr>
          <w:rFonts w:ascii="Arial" w:hAnsi="Arial" w:cs="Arial"/>
          <w:color w:val="auto"/>
          <w:szCs w:val="24"/>
        </w:rPr>
        <w:t xml:space="preserve">nie później niż do dnia </w:t>
      </w:r>
      <w:r w:rsidR="002E7C76">
        <w:rPr>
          <w:rFonts w:ascii="Arial" w:hAnsi="Arial" w:cs="Arial"/>
          <w:color w:val="auto"/>
          <w:szCs w:val="24"/>
        </w:rPr>
        <w:t>zawarcia</w:t>
      </w:r>
      <w:r w:rsidR="002E7C76" w:rsidRPr="006314C6">
        <w:rPr>
          <w:rFonts w:ascii="Arial" w:hAnsi="Arial" w:cs="Arial"/>
          <w:color w:val="auto"/>
          <w:szCs w:val="24"/>
        </w:rPr>
        <w:t xml:space="preserve"> </w:t>
      </w:r>
      <w:r w:rsidR="009132B6" w:rsidRPr="006314C6">
        <w:rPr>
          <w:rFonts w:ascii="Arial" w:hAnsi="Arial" w:cs="Arial"/>
          <w:color w:val="auto"/>
          <w:szCs w:val="24"/>
        </w:rPr>
        <w:t>U</w:t>
      </w:r>
      <w:r w:rsidR="00061F0A" w:rsidRPr="006314C6">
        <w:rPr>
          <w:rFonts w:ascii="Arial" w:hAnsi="Arial" w:cs="Arial"/>
          <w:color w:val="auto"/>
          <w:szCs w:val="24"/>
        </w:rPr>
        <w:t>mowy</w:t>
      </w:r>
      <w:r w:rsidR="009132B6" w:rsidRPr="006314C6">
        <w:rPr>
          <w:rFonts w:ascii="Arial" w:hAnsi="Arial" w:cs="Arial"/>
          <w:color w:val="auto"/>
          <w:szCs w:val="24"/>
        </w:rPr>
        <w:t>,</w:t>
      </w:r>
      <w:r w:rsidR="00061F0A" w:rsidRPr="006314C6">
        <w:rPr>
          <w:rFonts w:ascii="Arial" w:hAnsi="Arial" w:cs="Arial"/>
          <w:color w:val="auto"/>
          <w:szCs w:val="24"/>
        </w:rPr>
        <w:t xml:space="preserve"> jako gwarancja </w:t>
      </w:r>
      <w:r w:rsidR="006A5C88" w:rsidRPr="00FD645D">
        <w:rPr>
          <w:rFonts w:ascii="Arial" w:hAnsi="Arial" w:cs="Arial"/>
          <w:color w:val="auto"/>
          <w:szCs w:val="24"/>
        </w:rPr>
        <w:t xml:space="preserve">należytego i </w:t>
      </w:r>
      <w:r w:rsidR="00061F0A" w:rsidRPr="00113531">
        <w:rPr>
          <w:rFonts w:ascii="Arial" w:hAnsi="Arial" w:cs="Arial"/>
        </w:rPr>
        <w:t xml:space="preserve">zgodnego z </w:t>
      </w:r>
      <w:r w:rsidR="006A5C88" w:rsidRPr="00113531">
        <w:rPr>
          <w:rFonts w:ascii="Arial" w:hAnsi="Arial" w:cs="Arial"/>
        </w:rPr>
        <w:t>U</w:t>
      </w:r>
      <w:r w:rsidR="00061F0A" w:rsidRPr="00113531">
        <w:rPr>
          <w:rFonts w:ascii="Arial" w:hAnsi="Arial" w:cs="Arial"/>
        </w:rPr>
        <w:t xml:space="preserve">mową wykonania </w:t>
      </w:r>
      <w:r w:rsidR="00FA2FDB">
        <w:rPr>
          <w:rFonts w:ascii="Arial" w:hAnsi="Arial" w:cs="Arial"/>
        </w:rPr>
        <w:t>Przedmiotu Umowy</w:t>
      </w:r>
      <w:r w:rsidR="00FA2FDB" w:rsidRPr="00113531">
        <w:rPr>
          <w:rFonts w:ascii="Arial" w:hAnsi="Arial" w:cs="Arial"/>
        </w:rPr>
        <w:t xml:space="preserve"> </w:t>
      </w:r>
      <w:r w:rsidR="009F43ED">
        <w:rPr>
          <w:rFonts w:ascii="Arial" w:hAnsi="Arial" w:cs="Arial"/>
        </w:rPr>
        <w:t>oraz</w:t>
      </w:r>
    </w:p>
    <w:p w14:paraId="65CB24C7" w14:textId="5198EB25" w:rsidR="00061F0A" w:rsidRPr="00113531" w:rsidRDefault="009132B6" w:rsidP="00113531">
      <w:pPr>
        <w:pStyle w:val="Tekstpodstawowy"/>
        <w:numPr>
          <w:ilvl w:val="1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527DEA">
        <w:rPr>
          <w:rFonts w:ascii="Arial" w:hAnsi="Arial" w:cs="Arial"/>
          <w:color w:val="auto"/>
          <w:szCs w:val="24"/>
        </w:rPr>
        <w:t xml:space="preserve">kwota w wysokości </w:t>
      </w:r>
      <w:r w:rsidR="00061F0A" w:rsidRPr="00527DEA">
        <w:rPr>
          <w:rFonts w:ascii="Arial" w:hAnsi="Arial" w:cs="Arial"/>
          <w:color w:val="auto"/>
          <w:szCs w:val="24"/>
        </w:rPr>
        <w:t xml:space="preserve">30% </w:t>
      </w:r>
      <w:r w:rsidR="00FC5EBC">
        <w:rPr>
          <w:rFonts w:ascii="Arial" w:hAnsi="Arial" w:cs="Arial"/>
          <w:color w:val="auto"/>
          <w:szCs w:val="24"/>
        </w:rPr>
        <w:t>Zabezpieczenia</w:t>
      </w:r>
      <w:r w:rsidRPr="00113531">
        <w:rPr>
          <w:rFonts w:ascii="Arial" w:hAnsi="Arial" w:cs="Arial"/>
          <w:color w:val="auto"/>
          <w:szCs w:val="24"/>
        </w:rPr>
        <w:t xml:space="preserve"> tj</w:t>
      </w:r>
      <w:r w:rsidR="005B235A">
        <w:rPr>
          <w:rFonts w:ascii="Arial" w:hAnsi="Arial" w:cs="Arial"/>
          <w:color w:val="auto"/>
          <w:szCs w:val="24"/>
        </w:rPr>
        <w:t xml:space="preserve">. </w:t>
      </w:r>
      <w:r w:rsidR="00506993">
        <w:rPr>
          <w:rFonts w:ascii="Arial" w:hAnsi="Arial" w:cs="Arial"/>
          <w:color w:val="auto"/>
          <w:szCs w:val="24"/>
        </w:rPr>
        <w:t xml:space="preserve">……………………………..złotych </w:t>
      </w:r>
      <w:r w:rsidR="00061F0A" w:rsidRPr="00113531">
        <w:rPr>
          <w:rFonts w:ascii="Arial" w:hAnsi="Arial" w:cs="Arial"/>
          <w:color w:val="auto"/>
          <w:szCs w:val="24"/>
        </w:rPr>
        <w:t xml:space="preserve">wniesione w formie </w:t>
      </w:r>
      <w:r w:rsidRPr="00113531">
        <w:rPr>
          <w:rFonts w:ascii="Arial" w:hAnsi="Arial" w:cs="Arial"/>
          <w:color w:val="auto"/>
          <w:szCs w:val="24"/>
        </w:rPr>
        <w:t>………</w:t>
      </w:r>
      <w:r w:rsidR="00061F0A" w:rsidRPr="00113531">
        <w:rPr>
          <w:rFonts w:ascii="Arial" w:hAnsi="Arial" w:cs="Arial"/>
          <w:color w:val="auto"/>
          <w:szCs w:val="24"/>
        </w:rPr>
        <w:t xml:space="preserve">………………… </w:t>
      </w:r>
      <w:r w:rsidRPr="00113531">
        <w:rPr>
          <w:rFonts w:ascii="Arial" w:hAnsi="Arial" w:cs="Arial"/>
          <w:color w:val="auto"/>
          <w:szCs w:val="24"/>
        </w:rPr>
        <w:t xml:space="preserve">na rzecz Zamawiającego, nie później niż </w:t>
      </w:r>
      <w:r w:rsidR="00061F0A" w:rsidRPr="00113531">
        <w:rPr>
          <w:rFonts w:ascii="Arial" w:hAnsi="Arial" w:cs="Arial"/>
          <w:color w:val="auto"/>
          <w:szCs w:val="24"/>
        </w:rPr>
        <w:t xml:space="preserve">do dnia zawarcia </w:t>
      </w:r>
      <w:r w:rsidRPr="00113531">
        <w:rPr>
          <w:rFonts w:ascii="Arial" w:hAnsi="Arial" w:cs="Arial"/>
          <w:color w:val="auto"/>
          <w:szCs w:val="24"/>
        </w:rPr>
        <w:t>U</w:t>
      </w:r>
      <w:r w:rsidR="00061F0A" w:rsidRPr="00113531">
        <w:rPr>
          <w:rFonts w:ascii="Arial" w:hAnsi="Arial" w:cs="Arial"/>
          <w:color w:val="auto"/>
          <w:szCs w:val="24"/>
        </w:rPr>
        <w:t>mowy</w:t>
      </w:r>
      <w:r w:rsidRPr="00113531">
        <w:rPr>
          <w:rFonts w:ascii="Arial" w:hAnsi="Arial" w:cs="Arial"/>
          <w:color w:val="auto"/>
          <w:szCs w:val="24"/>
        </w:rPr>
        <w:t>, tytułem za</w:t>
      </w:r>
      <w:r w:rsidR="00061F0A" w:rsidRPr="00FD2449">
        <w:rPr>
          <w:rFonts w:ascii="Arial" w:hAnsi="Arial" w:cs="Arial"/>
          <w:color w:val="auto"/>
          <w:szCs w:val="24"/>
        </w:rPr>
        <w:t>bezpieczeni</w:t>
      </w:r>
      <w:r w:rsidR="00FA2FDB">
        <w:rPr>
          <w:rFonts w:ascii="Arial" w:hAnsi="Arial" w:cs="Arial"/>
          <w:color w:val="auto"/>
          <w:szCs w:val="24"/>
        </w:rPr>
        <w:t>a</w:t>
      </w:r>
      <w:r w:rsidR="00061F0A" w:rsidRPr="00FD2449">
        <w:rPr>
          <w:rFonts w:ascii="Arial" w:hAnsi="Arial" w:cs="Arial"/>
          <w:color w:val="auto"/>
          <w:szCs w:val="24"/>
        </w:rPr>
        <w:t xml:space="preserve"> roszczeń z tytułu rękojmi za </w:t>
      </w:r>
      <w:r w:rsidR="006A5C88" w:rsidRPr="00FD2449">
        <w:rPr>
          <w:rFonts w:ascii="Arial" w:hAnsi="Arial" w:cs="Arial"/>
          <w:color w:val="auto"/>
          <w:szCs w:val="24"/>
        </w:rPr>
        <w:t>W</w:t>
      </w:r>
      <w:r w:rsidR="00061F0A" w:rsidRPr="00FD2449">
        <w:rPr>
          <w:rFonts w:ascii="Arial" w:hAnsi="Arial" w:cs="Arial"/>
          <w:color w:val="auto"/>
          <w:szCs w:val="24"/>
        </w:rPr>
        <w:t>ady</w:t>
      </w:r>
      <w:r w:rsidR="006A5C88" w:rsidRPr="00FD2449">
        <w:rPr>
          <w:rFonts w:ascii="Arial" w:hAnsi="Arial" w:cs="Arial"/>
          <w:color w:val="auto"/>
          <w:szCs w:val="24"/>
        </w:rPr>
        <w:t xml:space="preserve"> (usterki) oraz Wady Istotne</w:t>
      </w:r>
      <w:r w:rsidR="00061F0A" w:rsidRPr="0072769F">
        <w:rPr>
          <w:rFonts w:ascii="Arial" w:hAnsi="Arial" w:cs="Arial"/>
          <w:color w:val="auto"/>
          <w:szCs w:val="24"/>
        </w:rPr>
        <w:t>.</w:t>
      </w:r>
    </w:p>
    <w:p w14:paraId="7969BFE9" w14:textId="6E0F07BD" w:rsidR="001B1982" w:rsidRPr="001B1982" w:rsidRDefault="001B1982" w:rsidP="001B1982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1B1982">
        <w:rPr>
          <w:rFonts w:ascii="Arial" w:hAnsi="Arial" w:cs="Arial"/>
        </w:rPr>
        <w:t xml:space="preserve">Zwalniana kwota </w:t>
      </w:r>
      <w:r w:rsidR="00FA2FDB">
        <w:rPr>
          <w:rFonts w:ascii="Arial" w:hAnsi="Arial" w:cs="Arial"/>
        </w:rPr>
        <w:t>Z</w:t>
      </w:r>
      <w:r w:rsidRPr="001B1982">
        <w:rPr>
          <w:rFonts w:ascii="Arial" w:hAnsi="Arial" w:cs="Arial"/>
        </w:rPr>
        <w:t>abezpieczenia, o której mowa w ust. 1 oraz ust. 2 powyżej</w:t>
      </w:r>
      <w:r w:rsidR="00A136D1">
        <w:rPr>
          <w:rFonts w:ascii="Arial" w:hAnsi="Arial" w:cs="Arial"/>
        </w:rPr>
        <w:t>,</w:t>
      </w:r>
      <w:r w:rsidRPr="001B1982">
        <w:rPr>
          <w:rFonts w:ascii="Arial" w:hAnsi="Arial" w:cs="Arial"/>
        </w:rPr>
        <w:t xml:space="preserve"> zostanie pomniejszona o koszty przelewu bankowego ponoszone przez Zamawiającego, zgodne z taryfą prowizji i opłat ba</w:t>
      </w:r>
      <w:r w:rsidR="00506993">
        <w:rPr>
          <w:rFonts w:ascii="Arial" w:hAnsi="Arial" w:cs="Arial"/>
        </w:rPr>
        <w:t>nkowych obowiązujących w </w:t>
      </w:r>
      <w:r w:rsidRPr="001B1982">
        <w:rPr>
          <w:rFonts w:ascii="Arial" w:hAnsi="Arial" w:cs="Arial"/>
        </w:rPr>
        <w:t>Narodowym Banku Polskim.</w:t>
      </w:r>
    </w:p>
    <w:p w14:paraId="3D4ED32A" w14:textId="0BD42862" w:rsidR="00061F0A" w:rsidRPr="00622F92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W przypadku wniesienia </w:t>
      </w:r>
      <w:r w:rsidR="008F67CD">
        <w:rPr>
          <w:rFonts w:ascii="Arial" w:hAnsi="Arial" w:cs="Arial"/>
          <w:color w:val="auto"/>
          <w:szCs w:val="24"/>
        </w:rPr>
        <w:t>Z</w:t>
      </w:r>
      <w:r w:rsidRPr="00622F92">
        <w:rPr>
          <w:rFonts w:ascii="Arial" w:hAnsi="Arial" w:cs="Arial"/>
          <w:color w:val="auto"/>
          <w:szCs w:val="24"/>
        </w:rPr>
        <w:t xml:space="preserve">abezpieczenia w formie pieniężnej, </w:t>
      </w:r>
      <w:r w:rsidR="008F67CD">
        <w:rPr>
          <w:rFonts w:ascii="Arial" w:hAnsi="Arial" w:cs="Arial"/>
          <w:color w:val="auto"/>
          <w:szCs w:val="24"/>
        </w:rPr>
        <w:t xml:space="preserve">Wykonawca zobowiązany jest dokonać zapłaty </w:t>
      </w:r>
      <w:r>
        <w:rPr>
          <w:rFonts w:ascii="Arial" w:hAnsi="Arial" w:cs="Arial"/>
          <w:color w:val="auto"/>
          <w:szCs w:val="24"/>
        </w:rPr>
        <w:t>kwot</w:t>
      </w:r>
      <w:r w:rsidR="0013198E">
        <w:rPr>
          <w:rFonts w:ascii="Arial" w:hAnsi="Arial" w:cs="Arial"/>
          <w:color w:val="auto"/>
          <w:szCs w:val="24"/>
        </w:rPr>
        <w:t>y</w:t>
      </w:r>
      <w:r>
        <w:rPr>
          <w:rFonts w:ascii="Arial" w:hAnsi="Arial" w:cs="Arial"/>
          <w:color w:val="auto"/>
          <w:szCs w:val="24"/>
        </w:rPr>
        <w:t xml:space="preserve"> </w:t>
      </w:r>
      <w:r w:rsidR="008F67CD">
        <w:rPr>
          <w:rFonts w:ascii="Arial" w:hAnsi="Arial" w:cs="Arial"/>
          <w:color w:val="auto"/>
          <w:szCs w:val="24"/>
        </w:rPr>
        <w:t xml:space="preserve">wskazanej w </w:t>
      </w:r>
      <w:r w:rsidR="004C2117">
        <w:rPr>
          <w:rFonts w:ascii="Arial" w:hAnsi="Arial" w:cs="Arial"/>
          <w:color w:val="auto"/>
          <w:szCs w:val="24"/>
        </w:rPr>
        <w:t>ust.</w:t>
      </w:r>
      <w:r w:rsidR="004C2117" w:rsidRPr="00622F92">
        <w:rPr>
          <w:rFonts w:ascii="Arial" w:hAnsi="Arial" w:cs="Arial"/>
          <w:color w:val="auto"/>
          <w:szCs w:val="24"/>
        </w:rPr>
        <w:t xml:space="preserve"> </w:t>
      </w:r>
      <w:r w:rsidR="008F67CD">
        <w:rPr>
          <w:rFonts w:ascii="Arial" w:hAnsi="Arial" w:cs="Arial"/>
          <w:color w:val="auto"/>
          <w:szCs w:val="24"/>
        </w:rPr>
        <w:t>1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 w:rsidR="008F67CD">
        <w:rPr>
          <w:rFonts w:ascii="Arial" w:hAnsi="Arial" w:cs="Arial"/>
          <w:color w:val="auto"/>
          <w:szCs w:val="24"/>
        </w:rPr>
        <w:t xml:space="preserve">powyżej </w:t>
      </w:r>
      <w:r w:rsidRPr="00622F92">
        <w:rPr>
          <w:rFonts w:ascii="Arial" w:hAnsi="Arial" w:cs="Arial"/>
          <w:color w:val="auto"/>
          <w:szCs w:val="24"/>
        </w:rPr>
        <w:t>na rachunek</w:t>
      </w:r>
      <w:r w:rsidR="008F67CD">
        <w:rPr>
          <w:rFonts w:ascii="Arial" w:hAnsi="Arial" w:cs="Arial"/>
          <w:color w:val="auto"/>
          <w:szCs w:val="24"/>
        </w:rPr>
        <w:t xml:space="preserve"> bankowy Zamawiającego o numerze </w:t>
      </w:r>
      <w:r w:rsidRPr="00622F92">
        <w:rPr>
          <w:rFonts w:ascii="Arial" w:hAnsi="Arial" w:cs="Arial"/>
          <w:b/>
          <w:color w:val="auto"/>
          <w:szCs w:val="24"/>
        </w:rPr>
        <w:t>8</w:t>
      </w:r>
      <w:r w:rsidR="00DB1622">
        <w:rPr>
          <w:rFonts w:ascii="Arial" w:hAnsi="Arial" w:cs="Arial"/>
          <w:b/>
          <w:color w:val="auto"/>
          <w:szCs w:val="24"/>
        </w:rPr>
        <w:t>0 1010 1010 0030 4313 9120 0000</w:t>
      </w:r>
      <w:r w:rsidR="008F67CD">
        <w:rPr>
          <w:rFonts w:ascii="Arial" w:hAnsi="Arial" w:cs="Arial"/>
          <w:b/>
          <w:color w:val="auto"/>
          <w:szCs w:val="24"/>
        </w:rPr>
        <w:t xml:space="preserve">, </w:t>
      </w:r>
      <w:r w:rsidR="008F67CD" w:rsidRPr="008F67CD">
        <w:rPr>
          <w:rFonts w:ascii="Arial" w:hAnsi="Arial" w:cs="Arial"/>
          <w:bCs/>
          <w:color w:val="auto"/>
          <w:szCs w:val="24"/>
        </w:rPr>
        <w:t xml:space="preserve">nie później niż </w:t>
      </w:r>
      <w:r w:rsidRPr="008F67CD">
        <w:rPr>
          <w:rFonts w:ascii="Arial" w:hAnsi="Arial" w:cs="Arial"/>
          <w:bCs/>
          <w:color w:val="auto"/>
          <w:szCs w:val="24"/>
        </w:rPr>
        <w:t xml:space="preserve">do dnia zawarcia </w:t>
      </w:r>
      <w:r w:rsidR="008F67CD">
        <w:rPr>
          <w:rFonts w:ascii="Arial" w:hAnsi="Arial" w:cs="Arial"/>
          <w:bCs/>
          <w:color w:val="auto"/>
          <w:szCs w:val="24"/>
        </w:rPr>
        <w:t>U</w:t>
      </w:r>
      <w:r w:rsidRPr="008F67CD">
        <w:rPr>
          <w:rFonts w:ascii="Arial" w:hAnsi="Arial" w:cs="Arial"/>
          <w:bCs/>
          <w:color w:val="auto"/>
          <w:szCs w:val="24"/>
        </w:rPr>
        <w:t>mow</w:t>
      </w:r>
      <w:r w:rsidRPr="00622F92">
        <w:rPr>
          <w:rFonts w:ascii="Arial" w:hAnsi="Arial" w:cs="Arial"/>
          <w:color w:val="auto"/>
          <w:szCs w:val="24"/>
        </w:rPr>
        <w:t>y.</w:t>
      </w:r>
      <w:r>
        <w:rPr>
          <w:rFonts w:ascii="Arial" w:hAnsi="Arial" w:cs="Arial"/>
          <w:color w:val="auto"/>
          <w:szCs w:val="24"/>
        </w:rPr>
        <w:t xml:space="preserve"> Z</w:t>
      </w:r>
      <w:r w:rsidRPr="001351CC">
        <w:rPr>
          <w:rFonts w:ascii="Arial" w:hAnsi="Arial" w:cs="Arial"/>
          <w:color w:val="auto"/>
          <w:szCs w:val="24"/>
        </w:rPr>
        <w:t>a datę płatnośc</w:t>
      </w:r>
      <w:r>
        <w:rPr>
          <w:rFonts w:ascii="Arial" w:hAnsi="Arial" w:cs="Arial"/>
          <w:color w:val="auto"/>
          <w:szCs w:val="24"/>
        </w:rPr>
        <w:t>i przyjmuje się dzień uznania</w:t>
      </w:r>
      <w:r w:rsidRPr="001351CC">
        <w:rPr>
          <w:rFonts w:ascii="Arial" w:hAnsi="Arial" w:cs="Arial"/>
          <w:color w:val="auto"/>
          <w:szCs w:val="24"/>
        </w:rPr>
        <w:t xml:space="preserve"> rachunku bankowego </w:t>
      </w:r>
      <w:r w:rsidRPr="008F67CD">
        <w:rPr>
          <w:rFonts w:ascii="Arial" w:hAnsi="Arial" w:cs="Arial"/>
          <w:iCs/>
          <w:color w:val="auto"/>
          <w:szCs w:val="24"/>
        </w:rPr>
        <w:t>Z</w:t>
      </w:r>
      <w:r w:rsidR="008F67CD">
        <w:rPr>
          <w:rFonts w:ascii="Arial" w:hAnsi="Arial" w:cs="Arial"/>
          <w:iCs/>
          <w:color w:val="auto"/>
          <w:szCs w:val="24"/>
        </w:rPr>
        <w:t>amawiającego</w:t>
      </w:r>
      <w:r>
        <w:rPr>
          <w:rFonts w:ascii="Arial" w:hAnsi="Arial" w:cs="Arial"/>
          <w:color w:val="auto"/>
          <w:szCs w:val="24"/>
        </w:rPr>
        <w:t>.</w:t>
      </w:r>
    </w:p>
    <w:p w14:paraId="1407C92D" w14:textId="3A6D6851" w:rsidR="00061F0A" w:rsidRPr="00622F92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W przypadku zmiany terminu wykonania </w:t>
      </w:r>
      <w:r w:rsidR="003122AE">
        <w:rPr>
          <w:rFonts w:ascii="Arial" w:hAnsi="Arial" w:cs="Arial"/>
          <w:color w:val="auto"/>
          <w:szCs w:val="24"/>
        </w:rPr>
        <w:t>U</w:t>
      </w:r>
      <w:r w:rsidRPr="00622F92">
        <w:rPr>
          <w:rFonts w:ascii="Arial" w:hAnsi="Arial" w:cs="Arial"/>
          <w:color w:val="auto"/>
          <w:szCs w:val="24"/>
        </w:rPr>
        <w:t xml:space="preserve">mowy, </w:t>
      </w:r>
      <w:r w:rsidRPr="003122AE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622F92">
        <w:rPr>
          <w:rFonts w:ascii="Arial" w:hAnsi="Arial" w:cs="Arial"/>
          <w:color w:val="auto"/>
          <w:szCs w:val="24"/>
        </w:rPr>
        <w:t xml:space="preserve">wnoszący </w:t>
      </w:r>
      <w:r w:rsidR="003122AE">
        <w:rPr>
          <w:rFonts w:ascii="Arial" w:hAnsi="Arial" w:cs="Arial"/>
          <w:color w:val="auto"/>
          <w:szCs w:val="24"/>
        </w:rPr>
        <w:t>Z</w:t>
      </w:r>
      <w:r w:rsidRPr="00622F92">
        <w:rPr>
          <w:rFonts w:ascii="Arial" w:hAnsi="Arial" w:cs="Arial"/>
          <w:color w:val="auto"/>
          <w:szCs w:val="24"/>
        </w:rPr>
        <w:t xml:space="preserve">abezpieczenie należytego wykonania </w:t>
      </w:r>
      <w:r w:rsidR="003122AE">
        <w:rPr>
          <w:rFonts w:ascii="Arial" w:hAnsi="Arial" w:cs="Arial"/>
          <w:color w:val="auto"/>
          <w:szCs w:val="24"/>
        </w:rPr>
        <w:t>U</w:t>
      </w:r>
      <w:r w:rsidRPr="00622F92">
        <w:rPr>
          <w:rFonts w:ascii="Arial" w:hAnsi="Arial" w:cs="Arial"/>
          <w:color w:val="auto"/>
          <w:szCs w:val="24"/>
        </w:rPr>
        <w:t>mowy w innej formie niż pieniądz zobowiązany jest</w:t>
      </w:r>
      <w:r w:rsidR="001C0078">
        <w:rPr>
          <w:rFonts w:ascii="Arial" w:hAnsi="Arial" w:cs="Arial"/>
          <w:color w:val="auto"/>
          <w:szCs w:val="24"/>
        </w:rPr>
        <w:t xml:space="preserve">, </w:t>
      </w:r>
      <w:r w:rsidR="001C0078" w:rsidRPr="003A650B">
        <w:rPr>
          <w:rFonts w:ascii="Arial" w:hAnsi="Arial" w:cs="Arial"/>
          <w:color w:val="auto"/>
          <w:szCs w:val="24"/>
        </w:rPr>
        <w:t xml:space="preserve">w terminie 14 dni od daty zawarcia aneksu </w:t>
      </w:r>
      <w:r w:rsidR="001C0078">
        <w:rPr>
          <w:rFonts w:ascii="Arial" w:hAnsi="Arial" w:cs="Arial"/>
          <w:color w:val="auto"/>
          <w:szCs w:val="24"/>
        </w:rPr>
        <w:t xml:space="preserve">do Umowy </w:t>
      </w:r>
      <w:r w:rsidR="001C0078" w:rsidRPr="003A650B">
        <w:rPr>
          <w:rFonts w:ascii="Arial" w:hAnsi="Arial" w:cs="Arial"/>
          <w:color w:val="auto"/>
          <w:szCs w:val="24"/>
        </w:rPr>
        <w:t xml:space="preserve">zmieniającego termin wykonania Przedmiotu Umowy (wydłużającego termin) </w:t>
      </w:r>
      <w:r w:rsidRPr="00622F92">
        <w:rPr>
          <w:rFonts w:ascii="Arial" w:hAnsi="Arial" w:cs="Arial"/>
          <w:color w:val="auto"/>
          <w:szCs w:val="24"/>
        </w:rPr>
        <w:t>do odpowiedniego przedłużenia terminu ważności wniesionych zabezpieczeń</w:t>
      </w:r>
      <w:r w:rsidR="003122AE">
        <w:rPr>
          <w:rFonts w:ascii="Arial" w:hAnsi="Arial" w:cs="Arial"/>
          <w:color w:val="auto"/>
          <w:szCs w:val="24"/>
        </w:rPr>
        <w:t>,</w:t>
      </w:r>
      <w:r w:rsidRPr="00622F92">
        <w:rPr>
          <w:rFonts w:ascii="Arial" w:hAnsi="Arial" w:cs="Arial"/>
          <w:color w:val="auto"/>
          <w:szCs w:val="24"/>
        </w:rPr>
        <w:t xml:space="preserve"> ustalonych w dotychczas</w:t>
      </w:r>
      <w:r>
        <w:rPr>
          <w:rFonts w:ascii="Arial" w:hAnsi="Arial" w:cs="Arial"/>
          <w:color w:val="auto"/>
          <w:szCs w:val="24"/>
        </w:rPr>
        <w:t>owych dokumentach gwarancyjnych</w:t>
      </w:r>
      <w:r w:rsidR="00506993">
        <w:rPr>
          <w:rFonts w:ascii="Arial" w:hAnsi="Arial" w:cs="Arial"/>
          <w:color w:val="auto"/>
          <w:szCs w:val="24"/>
        </w:rPr>
        <w:t xml:space="preserve"> </w:t>
      </w:r>
      <w:r w:rsidR="001C0078">
        <w:rPr>
          <w:rFonts w:ascii="Arial" w:hAnsi="Arial" w:cs="Arial"/>
          <w:color w:val="auto"/>
          <w:szCs w:val="24"/>
        </w:rPr>
        <w:lastRenderedPageBreak/>
        <w:t>oraz do</w:t>
      </w:r>
      <w:r w:rsidR="00F50B04">
        <w:rPr>
          <w:rFonts w:ascii="Arial" w:hAnsi="Arial" w:cs="Arial"/>
          <w:color w:val="auto"/>
          <w:szCs w:val="24"/>
        </w:rPr>
        <w:t xml:space="preserve"> przedłożenia stosownych dokumentów (aneksu do zabezpieczenia) Zamawiającemu nie późnej niż </w:t>
      </w:r>
      <w:r w:rsidR="001C0078">
        <w:rPr>
          <w:rFonts w:ascii="Arial" w:hAnsi="Arial" w:cs="Arial"/>
          <w:color w:val="auto"/>
          <w:szCs w:val="24"/>
        </w:rPr>
        <w:t>5</w:t>
      </w:r>
      <w:r w:rsidR="00F50B04">
        <w:rPr>
          <w:rFonts w:ascii="Arial" w:hAnsi="Arial" w:cs="Arial"/>
          <w:color w:val="auto"/>
          <w:szCs w:val="24"/>
        </w:rPr>
        <w:t xml:space="preserve"> dni </w:t>
      </w:r>
      <w:r w:rsidR="001C0078">
        <w:rPr>
          <w:rFonts w:ascii="Arial" w:hAnsi="Arial" w:cs="Arial"/>
          <w:color w:val="auto"/>
          <w:szCs w:val="24"/>
        </w:rPr>
        <w:t xml:space="preserve">roboczych </w:t>
      </w:r>
      <w:r w:rsidR="00F50B04">
        <w:rPr>
          <w:rFonts w:ascii="Arial" w:hAnsi="Arial" w:cs="Arial"/>
          <w:color w:val="auto"/>
          <w:szCs w:val="24"/>
        </w:rPr>
        <w:t xml:space="preserve">od daty przedłużenia terminu ważności wniesionych zabezpieczeń. </w:t>
      </w:r>
    </w:p>
    <w:p w14:paraId="09BD91CD" w14:textId="04ADEFE7" w:rsidR="00061F0A" w:rsidRPr="00622F92" w:rsidRDefault="00E640D8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</w:t>
      </w:r>
      <w:r w:rsidR="00061F0A" w:rsidRPr="00622F92">
        <w:rPr>
          <w:rFonts w:ascii="Arial" w:hAnsi="Arial" w:cs="Arial"/>
          <w:color w:val="auto"/>
          <w:szCs w:val="24"/>
        </w:rPr>
        <w:t xml:space="preserve"> zwraca </w:t>
      </w:r>
      <w:r>
        <w:rPr>
          <w:rFonts w:ascii="Arial" w:hAnsi="Arial" w:cs="Arial"/>
          <w:color w:val="auto"/>
          <w:szCs w:val="24"/>
        </w:rPr>
        <w:t>Wykonawcy Z</w:t>
      </w:r>
      <w:r w:rsidR="00061F0A" w:rsidRPr="00622F92">
        <w:rPr>
          <w:rFonts w:ascii="Arial" w:hAnsi="Arial" w:cs="Arial"/>
          <w:color w:val="auto"/>
          <w:szCs w:val="24"/>
        </w:rPr>
        <w:t>abezpieczenie</w:t>
      </w:r>
      <w:r w:rsidR="00502FDE">
        <w:rPr>
          <w:rFonts w:ascii="Arial" w:hAnsi="Arial" w:cs="Arial"/>
          <w:color w:val="auto"/>
          <w:szCs w:val="24"/>
        </w:rPr>
        <w:t xml:space="preserve">, o którym mowa </w:t>
      </w:r>
      <w:r w:rsidR="00F77383">
        <w:rPr>
          <w:rFonts w:ascii="Arial" w:hAnsi="Arial" w:cs="Arial"/>
          <w:color w:val="auto"/>
          <w:szCs w:val="24"/>
        </w:rPr>
        <w:t xml:space="preserve">w </w:t>
      </w:r>
      <w:r w:rsidR="004C2117">
        <w:rPr>
          <w:rFonts w:ascii="Arial" w:hAnsi="Arial" w:cs="Arial"/>
          <w:color w:val="auto"/>
          <w:szCs w:val="24"/>
        </w:rPr>
        <w:t xml:space="preserve">ust. 2 </w:t>
      </w:r>
      <w:r w:rsidR="00061F0A" w:rsidRPr="00622F92">
        <w:rPr>
          <w:rFonts w:ascii="Arial" w:hAnsi="Arial" w:cs="Arial"/>
          <w:color w:val="auto"/>
          <w:szCs w:val="24"/>
        </w:rPr>
        <w:t>pkt 2.1</w:t>
      </w:r>
      <w:r w:rsidR="00061F0A">
        <w:rPr>
          <w:rFonts w:ascii="Arial" w:hAnsi="Arial" w:cs="Arial"/>
          <w:color w:val="auto"/>
          <w:szCs w:val="24"/>
        </w:rPr>
        <w:t xml:space="preserve"> </w:t>
      </w:r>
      <w:r w:rsidR="00502FDE">
        <w:rPr>
          <w:rFonts w:ascii="Arial" w:hAnsi="Arial" w:cs="Arial"/>
          <w:color w:val="auto"/>
          <w:szCs w:val="24"/>
        </w:rPr>
        <w:t xml:space="preserve">powyżej </w:t>
      </w:r>
      <w:r w:rsidR="00061F0A" w:rsidRPr="00622F92">
        <w:rPr>
          <w:rFonts w:ascii="Arial" w:hAnsi="Arial" w:cs="Arial"/>
          <w:color w:val="auto"/>
          <w:szCs w:val="24"/>
        </w:rPr>
        <w:t xml:space="preserve">w terminie 30 dni od daty </w:t>
      </w:r>
      <w:r w:rsidR="006B560B">
        <w:rPr>
          <w:rFonts w:ascii="Arial" w:hAnsi="Arial" w:cs="Arial"/>
          <w:color w:val="auto"/>
          <w:szCs w:val="24"/>
        </w:rPr>
        <w:t xml:space="preserve">należytego wykonania Przedmiotu Umowy </w:t>
      </w:r>
      <w:r w:rsidR="005B235A">
        <w:rPr>
          <w:rFonts w:ascii="Arial" w:hAnsi="Arial" w:cs="Arial"/>
          <w:color w:val="auto"/>
          <w:szCs w:val="24"/>
        </w:rPr>
        <w:br/>
      </w:r>
      <w:r w:rsidR="006B560B">
        <w:rPr>
          <w:rFonts w:ascii="Arial" w:hAnsi="Arial" w:cs="Arial"/>
          <w:color w:val="auto"/>
          <w:szCs w:val="24"/>
        </w:rPr>
        <w:t>i Podpisania Odbioru końcowego przez Strony.</w:t>
      </w:r>
      <w:r w:rsidR="00061F0A">
        <w:rPr>
          <w:rFonts w:ascii="Arial" w:hAnsi="Arial" w:cs="Arial"/>
          <w:color w:val="auto"/>
          <w:szCs w:val="24"/>
        </w:rPr>
        <w:t xml:space="preserve"> </w:t>
      </w:r>
    </w:p>
    <w:p w14:paraId="488F1FC4" w14:textId="0DA9C55F" w:rsidR="00061F0A" w:rsidRDefault="00E640D8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</w:t>
      </w:r>
      <w:r w:rsidRPr="00622F92">
        <w:rPr>
          <w:rFonts w:ascii="Arial" w:hAnsi="Arial" w:cs="Arial"/>
          <w:color w:val="auto"/>
          <w:szCs w:val="24"/>
        </w:rPr>
        <w:t xml:space="preserve"> zwraca </w:t>
      </w:r>
      <w:r>
        <w:rPr>
          <w:rFonts w:ascii="Arial" w:hAnsi="Arial" w:cs="Arial"/>
          <w:color w:val="auto"/>
          <w:szCs w:val="24"/>
        </w:rPr>
        <w:t>Wykonawcy Z</w:t>
      </w:r>
      <w:r w:rsidRPr="00622F92">
        <w:rPr>
          <w:rFonts w:ascii="Arial" w:hAnsi="Arial" w:cs="Arial"/>
          <w:color w:val="auto"/>
          <w:szCs w:val="24"/>
        </w:rPr>
        <w:t>abezpieczenie</w:t>
      </w:r>
      <w:r>
        <w:rPr>
          <w:rFonts w:ascii="Arial" w:hAnsi="Arial" w:cs="Arial"/>
          <w:color w:val="auto"/>
          <w:szCs w:val="24"/>
        </w:rPr>
        <w:t xml:space="preserve">, o którym mowa </w:t>
      </w:r>
      <w:r w:rsidR="004C2117">
        <w:rPr>
          <w:rFonts w:ascii="Arial" w:hAnsi="Arial" w:cs="Arial"/>
          <w:color w:val="auto"/>
          <w:szCs w:val="24"/>
        </w:rPr>
        <w:t xml:space="preserve">w ust. 1 </w:t>
      </w:r>
      <w:r w:rsidRPr="00622F92">
        <w:rPr>
          <w:rFonts w:ascii="Arial" w:hAnsi="Arial" w:cs="Arial"/>
          <w:color w:val="auto"/>
          <w:szCs w:val="24"/>
        </w:rPr>
        <w:t>pkt</w:t>
      </w:r>
      <w:r>
        <w:rPr>
          <w:rFonts w:ascii="Arial" w:hAnsi="Arial" w:cs="Arial"/>
          <w:color w:val="auto"/>
          <w:szCs w:val="24"/>
        </w:rPr>
        <w:t xml:space="preserve"> </w:t>
      </w:r>
      <w:r w:rsidR="00061F0A" w:rsidRPr="00622F92">
        <w:rPr>
          <w:rFonts w:ascii="Arial" w:hAnsi="Arial" w:cs="Arial"/>
          <w:color w:val="auto"/>
          <w:szCs w:val="24"/>
        </w:rPr>
        <w:t xml:space="preserve">2.2 </w:t>
      </w:r>
      <w:r w:rsidR="00502FDE">
        <w:rPr>
          <w:rFonts w:ascii="Arial" w:hAnsi="Arial" w:cs="Arial"/>
          <w:color w:val="auto"/>
          <w:szCs w:val="24"/>
        </w:rPr>
        <w:t xml:space="preserve">powyżej </w:t>
      </w:r>
      <w:r>
        <w:rPr>
          <w:rFonts w:ascii="Arial" w:hAnsi="Arial" w:cs="Arial"/>
          <w:color w:val="auto"/>
          <w:szCs w:val="24"/>
        </w:rPr>
        <w:t xml:space="preserve">w terminie </w:t>
      </w:r>
      <w:r w:rsidR="00061F0A" w:rsidRPr="00622F92">
        <w:rPr>
          <w:rFonts w:ascii="Arial" w:hAnsi="Arial" w:cs="Arial"/>
          <w:color w:val="auto"/>
          <w:szCs w:val="24"/>
        </w:rPr>
        <w:t xml:space="preserve">15 dni </w:t>
      </w:r>
      <w:r w:rsidR="009265E8">
        <w:rPr>
          <w:rFonts w:ascii="Arial" w:hAnsi="Arial" w:cs="Arial"/>
          <w:color w:val="auto"/>
          <w:szCs w:val="24"/>
        </w:rPr>
        <w:t xml:space="preserve">po upływie </w:t>
      </w:r>
      <w:r w:rsidR="00DB6335">
        <w:rPr>
          <w:rFonts w:ascii="Arial" w:hAnsi="Arial" w:cs="Arial"/>
          <w:color w:val="auto"/>
          <w:szCs w:val="24"/>
        </w:rPr>
        <w:t xml:space="preserve">okresu rękojmi za wady lub gwarancji to jest </w:t>
      </w:r>
      <w:r w:rsidR="00061F0A" w:rsidRPr="00622F92">
        <w:rPr>
          <w:rFonts w:ascii="Arial" w:hAnsi="Arial" w:cs="Arial"/>
          <w:color w:val="auto"/>
          <w:szCs w:val="24"/>
        </w:rPr>
        <w:t>o</w:t>
      </w:r>
      <w:r w:rsidR="00A22F5F">
        <w:rPr>
          <w:rFonts w:ascii="Arial" w:hAnsi="Arial" w:cs="Arial"/>
          <w:color w:val="auto"/>
          <w:szCs w:val="24"/>
        </w:rPr>
        <w:t>d</w:t>
      </w:r>
      <w:r w:rsidR="00061F0A" w:rsidRPr="00622F92">
        <w:rPr>
          <w:rFonts w:ascii="Arial" w:hAnsi="Arial" w:cs="Arial"/>
          <w:color w:val="auto"/>
          <w:szCs w:val="24"/>
        </w:rPr>
        <w:t xml:space="preserve"> przedstawieni</w:t>
      </w:r>
      <w:r w:rsidR="00A22F5F">
        <w:rPr>
          <w:rFonts w:ascii="Arial" w:hAnsi="Arial" w:cs="Arial"/>
          <w:color w:val="auto"/>
          <w:szCs w:val="24"/>
        </w:rPr>
        <w:t>a</w:t>
      </w:r>
      <w:r w:rsidR="00061F0A" w:rsidRPr="00622F92">
        <w:rPr>
          <w:rFonts w:ascii="Arial" w:hAnsi="Arial" w:cs="Arial"/>
          <w:color w:val="auto"/>
          <w:szCs w:val="24"/>
        </w:rPr>
        <w:t xml:space="preserve"> przez </w:t>
      </w:r>
      <w:r w:rsidR="00061F0A" w:rsidRPr="00A22F5F">
        <w:rPr>
          <w:rFonts w:ascii="Arial" w:hAnsi="Arial" w:cs="Arial"/>
          <w:iCs/>
          <w:color w:val="auto"/>
          <w:szCs w:val="24"/>
        </w:rPr>
        <w:t>Wykonawcę</w:t>
      </w:r>
      <w:r w:rsidR="00061F0A" w:rsidRPr="00622F92">
        <w:rPr>
          <w:rFonts w:ascii="Arial" w:hAnsi="Arial" w:cs="Arial"/>
          <w:color w:val="auto"/>
          <w:szCs w:val="24"/>
        </w:rPr>
        <w:t xml:space="preserve"> bezusterkowego </w:t>
      </w:r>
      <w:r w:rsidR="00061F0A">
        <w:rPr>
          <w:rFonts w:ascii="Arial" w:hAnsi="Arial" w:cs="Arial"/>
          <w:color w:val="auto"/>
          <w:szCs w:val="24"/>
        </w:rPr>
        <w:t xml:space="preserve">Protokołu </w:t>
      </w:r>
      <w:r w:rsidR="00061F0A" w:rsidRPr="00182CC9">
        <w:rPr>
          <w:rFonts w:ascii="Arial" w:hAnsi="Arial" w:cs="Arial"/>
          <w:color w:val="auto"/>
          <w:szCs w:val="24"/>
        </w:rPr>
        <w:t xml:space="preserve">przeglądu </w:t>
      </w:r>
      <w:r w:rsidR="009265E8">
        <w:rPr>
          <w:rFonts w:ascii="Arial" w:hAnsi="Arial" w:cs="Arial"/>
          <w:color w:val="auto"/>
          <w:szCs w:val="24"/>
        </w:rPr>
        <w:t>O</w:t>
      </w:r>
      <w:r w:rsidR="00061F0A" w:rsidRPr="00182CC9">
        <w:rPr>
          <w:rFonts w:ascii="Arial" w:hAnsi="Arial" w:cs="Arial"/>
          <w:color w:val="auto"/>
          <w:szCs w:val="24"/>
        </w:rPr>
        <w:t xml:space="preserve">biektu na koniec okresu rękojmi i gwarancji, </w:t>
      </w:r>
      <w:r w:rsidR="00F90D11">
        <w:rPr>
          <w:rFonts w:ascii="Arial" w:hAnsi="Arial" w:cs="Arial"/>
          <w:color w:val="auto"/>
          <w:szCs w:val="24"/>
        </w:rPr>
        <w:t>zaś w </w:t>
      </w:r>
      <w:r w:rsidR="00A22F5F">
        <w:rPr>
          <w:rFonts w:ascii="Arial" w:hAnsi="Arial" w:cs="Arial"/>
          <w:color w:val="auto"/>
          <w:szCs w:val="24"/>
        </w:rPr>
        <w:t xml:space="preserve">przypadku </w:t>
      </w:r>
      <w:r w:rsidR="00061F0A" w:rsidRPr="00182CC9">
        <w:rPr>
          <w:rFonts w:ascii="Arial" w:hAnsi="Arial" w:cs="Arial"/>
          <w:color w:val="auto"/>
          <w:szCs w:val="24"/>
        </w:rPr>
        <w:t xml:space="preserve">stwierdzeniu </w:t>
      </w:r>
      <w:r w:rsidR="00A22F5F">
        <w:rPr>
          <w:rFonts w:ascii="Arial" w:hAnsi="Arial" w:cs="Arial"/>
          <w:color w:val="auto"/>
          <w:szCs w:val="24"/>
        </w:rPr>
        <w:t xml:space="preserve">wad (usterek) </w:t>
      </w:r>
      <w:r w:rsidR="00061F0A" w:rsidRPr="00182CC9">
        <w:rPr>
          <w:rFonts w:ascii="Arial" w:hAnsi="Arial" w:cs="Arial"/>
          <w:color w:val="auto"/>
          <w:szCs w:val="24"/>
        </w:rPr>
        <w:t>po przedsta</w:t>
      </w:r>
      <w:r w:rsidR="00061F0A">
        <w:rPr>
          <w:rFonts w:ascii="Arial" w:hAnsi="Arial" w:cs="Arial"/>
          <w:color w:val="auto"/>
          <w:szCs w:val="24"/>
        </w:rPr>
        <w:t>wieniu protokołu ich usunięcia.</w:t>
      </w:r>
    </w:p>
    <w:p w14:paraId="35C2882E" w14:textId="3DD06B64" w:rsidR="00061F0A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BD0BD6">
        <w:rPr>
          <w:rFonts w:ascii="Arial" w:hAnsi="Arial" w:cs="Arial"/>
          <w:color w:val="auto"/>
          <w:szCs w:val="24"/>
        </w:rPr>
        <w:t xml:space="preserve">W przypadku wniesienia </w:t>
      </w:r>
      <w:r w:rsidR="00A22F5F">
        <w:rPr>
          <w:rFonts w:ascii="Arial" w:hAnsi="Arial" w:cs="Arial"/>
          <w:color w:val="auto"/>
          <w:szCs w:val="24"/>
        </w:rPr>
        <w:t>Z</w:t>
      </w:r>
      <w:r w:rsidRPr="00BD0BD6">
        <w:rPr>
          <w:rFonts w:ascii="Arial" w:hAnsi="Arial" w:cs="Arial"/>
          <w:color w:val="auto"/>
          <w:szCs w:val="24"/>
        </w:rPr>
        <w:t xml:space="preserve">abezpieczenia należytego wykonania </w:t>
      </w:r>
      <w:r w:rsidR="006A5C88">
        <w:rPr>
          <w:rFonts w:ascii="Arial" w:hAnsi="Arial" w:cs="Arial"/>
          <w:color w:val="auto"/>
          <w:szCs w:val="24"/>
        </w:rPr>
        <w:t>U</w:t>
      </w:r>
      <w:r w:rsidRPr="00BD0BD6">
        <w:rPr>
          <w:rFonts w:ascii="Arial" w:hAnsi="Arial" w:cs="Arial"/>
          <w:color w:val="auto"/>
          <w:szCs w:val="24"/>
        </w:rPr>
        <w:t>mowy, usunięcia wad i usterek w okresie rękojmi i gwaran</w:t>
      </w:r>
      <w:r w:rsidR="00506993">
        <w:rPr>
          <w:rFonts w:ascii="Arial" w:hAnsi="Arial" w:cs="Arial"/>
          <w:color w:val="auto"/>
          <w:szCs w:val="24"/>
        </w:rPr>
        <w:t xml:space="preserve">cji w formie gwarancji bankowej </w:t>
      </w:r>
      <w:r w:rsidRPr="00BD0BD6">
        <w:rPr>
          <w:rFonts w:ascii="Arial" w:hAnsi="Arial" w:cs="Arial"/>
          <w:color w:val="auto"/>
          <w:szCs w:val="24"/>
        </w:rPr>
        <w:t>lub ubezpieczeniowej</w:t>
      </w:r>
      <w:r w:rsidR="009F43ED">
        <w:rPr>
          <w:rFonts w:ascii="Arial" w:hAnsi="Arial" w:cs="Arial"/>
          <w:color w:val="auto"/>
          <w:szCs w:val="24"/>
        </w:rPr>
        <w:t xml:space="preserve"> lub poręczenia</w:t>
      </w:r>
      <w:r w:rsidRPr="00BD0BD6">
        <w:rPr>
          <w:rFonts w:ascii="Arial" w:hAnsi="Arial" w:cs="Arial"/>
          <w:color w:val="auto"/>
          <w:szCs w:val="24"/>
        </w:rPr>
        <w:t xml:space="preserve">, z jej treści nie może wynikać konieczność </w:t>
      </w:r>
      <w:r>
        <w:rPr>
          <w:rFonts w:ascii="Arial" w:hAnsi="Arial" w:cs="Arial"/>
          <w:color w:val="auto"/>
          <w:szCs w:val="24"/>
        </w:rPr>
        <w:t xml:space="preserve">przedłożenia </w:t>
      </w:r>
      <w:r w:rsidRPr="00BD0BD6">
        <w:rPr>
          <w:rFonts w:ascii="Arial" w:hAnsi="Arial" w:cs="Arial"/>
          <w:color w:val="auto"/>
          <w:szCs w:val="24"/>
        </w:rPr>
        <w:t>wezwani</w:t>
      </w:r>
      <w:r>
        <w:rPr>
          <w:rFonts w:ascii="Arial" w:hAnsi="Arial" w:cs="Arial"/>
          <w:color w:val="auto"/>
          <w:szCs w:val="24"/>
        </w:rPr>
        <w:t>a</w:t>
      </w:r>
      <w:r w:rsidRPr="00BD0BD6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do </w:t>
      </w:r>
      <w:r w:rsidRPr="00BD0BD6">
        <w:rPr>
          <w:rFonts w:ascii="Arial" w:hAnsi="Arial" w:cs="Arial"/>
          <w:color w:val="auto"/>
          <w:szCs w:val="24"/>
        </w:rPr>
        <w:t xml:space="preserve">zapłaty </w:t>
      </w:r>
      <w:r>
        <w:rPr>
          <w:rFonts w:ascii="Arial" w:hAnsi="Arial" w:cs="Arial"/>
          <w:color w:val="auto"/>
          <w:szCs w:val="24"/>
        </w:rPr>
        <w:t xml:space="preserve">zawierającego </w:t>
      </w:r>
      <w:r w:rsidRPr="00BD0BD6">
        <w:rPr>
          <w:rFonts w:ascii="Arial" w:hAnsi="Arial" w:cs="Arial"/>
          <w:color w:val="auto"/>
          <w:szCs w:val="24"/>
        </w:rPr>
        <w:t>szczegółow</w:t>
      </w:r>
      <w:r>
        <w:rPr>
          <w:rFonts w:ascii="Arial" w:hAnsi="Arial" w:cs="Arial"/>
          <w:color w:val="auto"/>
          <w:szCs w:val="24"/>
        </w:rPr>
        <w:t>ą</w:t>
      </w:r>
      <w:r w:rsidRPr="00BD0BD6">
        <w:rPr>
          <w:rFonts w:ascii="Arial" w:hAnsi="Arial" w:cs="Arial"/>
          <w:color w:val="auto"/>
          <w:szCs w:val="24"/>
        </w:rPr>
        <w:t xml:space="preserve"> specyfikacj</w:t>
      </w:r>
      <w:r>
        <w:rPr>
          <w:rFonts w:ascii="Arial" w:hAnsi="Arial" w:cs="Arial"/>
          <w:color w:val="auto"/>
          <w:szCs w:val="24"/>
        </w:rPr>
        <w:t>ę</w:t>
      </w:r>
      <w:r w:rsidRPr="00BD0BD6">
        <w:rPr>
          <w:rFonts w:ascii="Arial" w:hAnsi="Arial" w:cs="Arial"/>
          <w:color w:val="auto"/>
          <w:szCs w:val="24"/>
        </w:rPr>
        <w:t xml:space="preserve"> wykonanych lub należycie wykonanych prac objętych Umową z podaniem kwoty roszczenia, jak również określenia rodzaju uchybień oraz sposobu ich usunięcia</w:t>
      </w:r>
      <w:r w:rsidR="009F43ED">
        <w:rPr>
          <w:rFonts w:ascii="Arial" w:hAnsi="Arial" w:cs="Arial"/>
          <w:color w:val="auto"/>
          <w:szCs w:val="24"/>
        </w:rPr>
        <w:t>.</w:t>
      </w:r>
    </w:p>
    <w:p w14:paraId="34C57FB1" w14:textId="44D7A3D2" w:rsidR="00184BC3" w:rsidRDefault="003A2782" w:rsidP="00184BC3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184BC3">
        <w:rPr>
          <w:rFonts w:ascii="Arial" w:hAnsi="Arial" w:cs="Arial"/>
        </w:rPr>
        <w:t xml:space="preserve">Dokument zabezpieczenia </w:t>
      </w:r>
      <w:r w:rsidR="00643056" w:rsidRPr="00184BC3">
        <w:rPr>
          <w:rFonts w:ascii="Arial" w:hAnsi="Arial" w:cs="Arial"/>
        </w:rPr>
        <w:t>(</w:t>
      </w:r>
      <w:r w:rsidRPr="00184BC3">
        <w:rPr>
          <w:rFonts w:ascii="Arial" w:hAnsi="Arial" w:cs="Arial"/>
        </w:rPr>
        <w:t>w</w:t>
      </w:r>
      <w:r w:rsidR="00643056" w:rsidRPr="00184BC3">
        <w:rPr>
          <w:rFonts w:ascii="Arial" w:hAnsi="Arial" w:cs="Arial"/>
        </w:rPr>
        <w:t xml:space="preserve"> szczególności </w:t>
      </w:r>
      <w:r w:rsidRPr="00184BC3">
        <w:rPr>
          <w:rFonts w:ascii="Arial" w:hAnsi="Arial" w:cs="Arial"/>
        </w:rPr>
        <w:t>gwarancji bankowej lub ubezpieczeniowej lub poręczenia</w:t>
      </w:r>
      <w:r w:rsidR="00643056" w:rsidRPr="00184BC3">
        <w:rPr>
          <w:rFonts w:ascii="Arial" w:hAnsi="Arial" w:cs="Arial"/>
        </w:rPr>
        <w:t>)</w:t>
      </w:r>
      <w:r w:rsidRPr="00184BC3">
        <w:rPr>
          <w:rFonts w:ascii="Arial" w:hAnsi="Arial" w:cs="Arial"/>
        </w:rPr>
        <w:t xml:space="preserve"> powinien być opatrzony klauzulą „nieodwołalnie i bezwarunkowo” oraz </w:t>
      </w:r>
      <w:r w:rsidR="00643056" w:rsidRPr="0019064C">
        <w:rPr>
          <w:rFonts w:ascii="Arial" w:hAnsi="Arial" w:cs="Arial"/>
        </w:rPr>
        <w:t>„na pierwsze żądanie”.</w:t>
      </w:r>
    </w:p>
    <w:p w14:paraId="3258177B" w14:textId="26A7086C" w:rsidR="00184BC3" w:rsidRPr="00695A05" w:rsidRDefault="003A2782" w:rsidP="0019064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184BC3">
        <w:rPr>
          <w:rFonts w:ascii="Arial" w:hAnsi="Arial" w:cs="Arial"/>
          <w:bCs/>
        </w:rPr>
        <w:t xml:space="preserve">W przypadku dokumentu zabezpieczenia (w szczególności gwarancji </w:t>
      </w:r>
      <w:r w:rsidR="00643056" w:rsidRPr="00184BC3">
        <w:rPr>
          <w:rFonts w:ascii="Arial" w:hAnsi="Arial" w:cs="Arial"/>
          <w:bCs/>
        </w:rPr>
        <w:t xml:space="preserve">bankowej lub ubezpieczeniowej </w:t>
      </w:r>
      <w:r w:rsidRPr="0019064C">
        <w:rPr>
          <w:rFonts w:ascii="Arial" w:hAnsi="Arial" w:cs="Arial"/>
          <w:bCs/>
        </w:rPr>
        <w:t>lub poręczenia) poprzez „wady” należy rozumieć wszelkie wady, w tym Wady (usterki) oraz Wady Istotne.</w:t>
      </w:r>
    </w:p>
    <w:p w14:paraId="02EF2EB9" w14:textId="77777777" w:rsidR="00061F0A" w:rsidRDefault="00061F0A" w:rsidP="00184BC3">
      <w:pPr>
        <w:pStyle w:val="Akapitzlist"/>
        <w:ind w:left="360"/>
        <w:rPr>
          <w:rFonts w:ascii="Arial" w:hAnsi="Arial" w:cs="Arial"/>
          <w:b/>
        </w:rPr>
      </w:pPr>
    </w:p>
    <w:p w14:paraId="2CE012CD" w14:textId="621D13AB" w:rsidR="00183F07" w:rsidRDefault="00183F07" w:rsidP="00183F07">
      <w:pPr>
        <w:pStyle w:val="Tekstpodstawowywcity2"/>
        <w:ind w:firstLine="0"/>
        <w:jc w:val="center"/>
        <w:outlineLvl w:val="0"/>
        <w:rPr>
          <w:rFonts w:ascii="Arial" w:hAnsi="Arial" w:cs="Arial"/>
          <w:b/>
          <w:bCs w:val="0"/>
          <w:szCs w:val="24"/>
        </w:rPr>
      </w:pPr>
      <w:bookmarkStart w:id="20" w:name="_Toc95809772"/>
      <w:r w:rsidRPr="00EB09D0">
        <w:rPr>
          <w:rFonts w:ascii="Arial" w:hAnsi="Arial" w:cs="Arial"/>
          <w:b/>
          <w:bCs w:val="0"/>
          <w:szCs w:val="24"/>
        </w:rPr>
        <w:lastRenderedPageBreak/>
        <w:t xml:space="preserve">§ </w:t>
      </w:r>
      <w:r>
        <w:rPr>
          <w:rFonts w:ascii="Arial" w:hAnsi="Arial" w:cs="Arial"/>
          <w:b/>
          <w:bCs w:val="0"/>
          <w:szCs w:val="24"/>
        </w:rPr>
        <w:t>1</w:t>
      </w:r>
      <w:r w:rsidR="0076372C">
        <w:rPr>
          <w:rFonts w:ascii="Arial" w:hAnsi="Arial" w:cs="Arial"/>
          <w:b/>
          <w:bCs w:val="0"/>
          <w:szCs w:val="24"/>
        </w:rPr>
        <w:t>5</w:t>
      </w:r>
      <w:r w:rsidRPr="00EB09D0">
        <w:rPr>
          <w:rFonts w:ascii="Arial" w:hAnsi="Arial" w:cs="Arial"/>
          <w:b/>
          <w:bCs w:val="0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bookmarkEnd w:id="20"/>
      <w:r w:rsidR="00D52AD3" w:rsidRPr="00D26F3F">
        <w:rPr>
          <w:rFonts w:ascii="Arial" w:hAnsi="Arial" w:cs="Arial"/>
          <w:b/>
          <w:bCs w:val="0"/>
          <w:szCs w:val="24"/>
        </w:rPr>
        <w:t>Ubezpieczeni</w:t>
      </w:r>
      <w:r w:rsidR="00D52AD3">
        <w:rPr>
          <w:rFonts w:ascii="Arial" w:hAnsi="Arial" w:cs="Arial"/>
          <w:b/>
          <w:bCs w:val="0"/>
          <w:szCs w:val="24"/>
        </w:rPr>
        <w:t>e</w:t>
      </w:r>
    </w:p>
    <w:p w14:paraId="2B3E00AB" w14:textId="77777777" w:rsidR="00183F07" w:rsidRPr="00D26F3F" w:rsidRDefault="00183F07" w:rsidP="00183F07">
      <w:pPr>
        <w:pStyle w:val="Tekstpodstawowywcity2"/>
        <w:ind w:firstLine="0"/>
        <w:jc w:val="center"/>
        <w:outlineLvl w:val="0"/>
        <w:rPr>
          <w:rFonts w:ascii="Arial" w:hAnsi="Arial" w:cs="Arial"/>
          <w:b/>
          <w:bCs w:val="0"/>
          <w:szCs w:val="24"/>
        </w:rPr>
      </w:pPr>
    </w:p>
    <w:p w14:paraId="04AC6176" w14:textId="77777777" w:rsidR="00183F07" w:rsidRPr="005C6F21" w:rsidRDefault="00183F07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bCs w:val="0"/>
          <w:szCs w:val="24"/>
        </w:rPr>
        <w:t xml:space="preserve">Wykonawca ponosi odpowiedzialność w stosunku do Zamawiającego i osób trzecich za wszelkie szkody powstałe w związku z prowadzeniem </w:t>
      </w:r>
      <w:r w:rsidR="000B3668">
        <w:rPr>
          <w:rFonts w:ascii="Arial" w:hAnsi="Arial" w:cs="Arial"/>
          <w:bCs w:val="0"/>
          <w:szCs w:val="24"/>
        </w:rPr>
        <w:t>Prac</w:t>
      </w:r>
      <w:r>
        <w:rPr>
          <w:rFonts w:ascii="Arial" w:hAnsi="Arial" w:cs="Arial"/>
          <w:bCs w:val="0"/>
          <w:szCs w:val="24"/>
        </w:rPr>
        <w:t>, stanowiących Przedmiot Umowy.</w:t>
      </w:r>
    </w:p>
    <w:p w14:paraId="6423AE54" w14:textId="4A1DA923" w:rsidR="00183F07" w:rsidRPr="001346E9" w:rsidRDefault="00183F07" w:rsidP="008C4BB8">
      <w:pPr>
        <w:pStyle w:val="Tekstpodstawowywcity2"/>
        <w:numPr>
          <w:ilvl w:val="0"/>
          <w:numId w:val="29"/>
        </w:numPr>
        <w:ind w:left="357" w:hanging="357"/>
        <w:rPr>
          <w:rFonts w:ascii="Arial" w:hAnsi="Arial" w:cs="Arial"/>
          <w:bCs w:val="0"/>
          <w:szCs w:val="24"/>
        </w:rPr>
      </w:pPr>
      <w:r w:rsidRPr="00473AED">
        <w:rPr>
          <w:rFonts w:ascii="Arial" w:hAnsi="Arial" w:cs="Arial"/>
          <w:iCs/>
          <w:szCs w:val="24"/>
        </w:rPr>
        <w:t>Wykonawca</w:t>
      </w:r>
      <w:r>
        <w:rPr>
          <w:rFonts w:ascii="Arial" w:hAnsi="Arial" w:cs="Arial"/>
          <w:i/>
          <w:szCs w:val="24"/>
        </w:rPr>
        <w:t xml:space="preserve"> </w:t>
      </w:r>
      <w:r w:rsidRPr="001346E9">
        <w:rPr>
          <w:rFonts w:ascii="Arial" w:hAnsi="Arial" w:cs="Arial"/>
          <w:szCs w:val="24"/>
        </w:rPr>
        <w:t xml:space="preserve">zobowiązuje się do zawarcia na własny koszt odpowiednich umów ubezpieczenia z tytułu szkód, </w:t>
      </w:r>
      <w:r>
        <w:rPr>
          <w:rFonts w:ascii="Arial" w:hAnsi="Arial" w:cs="Arial"/>
          <w:szCs w:val="24"/>
        </w:rPr>
        <w:t xml:space="preserve">które mogą zaistnieć w związku </w:t>
      </w:r>
      <w:r w:rsidRPr="001346E9">
        <w:rPr>
          <w:rFonts w:ascii="Arial" w:hAnsi="Arial" w:cs="Arial"/>
          <w:szCs w:val="24"/>
        </w:rPr>
        <w:t xml:space="preserve">z określonymi zdarzeniami losowymi oraz od odpowiedzialności cywilnej na czas realizacji </w:t>
      </w:r>
      <w:r w:rsidR="00473AED">
        <w:rPr>
          <w:rFonts w:ascii="Arial" w:hAnsi="Arial" w:cs="Arial"/>
          <w:szCs w:val="24"/>
        </w:rPr>
        <w:t xml:space="preserve">Prac </w:t>
      </w:r>
      <w:r w:rsidRPr="001346E9">
        <w:rPr>
          <w:rFonts w:ascii="Arial" w:hAnsi="Arial" w:cs="Arial"/>
          <w:szCs w:val="24"/>
        </w:rPr>
        <w:t xml:space="preserve">objętych niniejszą </w:t>
      </w:r>
      <w:r w:rsidR="00473AED">
        <w:rPr>
          <w:rFonts w:ascii="Arial" w:hAnsi="Arial" w:cs="Arial"/>
          <w:szCs w:val="24"/>
        </w:rPr>
        <w:t>U</w:t>
      </w:r>
      <w:r w:rsidRPr="001346E9">
        <w:rPr>
          <w:rFonts w:ascii="Arial" w:hAnsi="Arial" w:cs="Arial"/>
          <w:szCs w:val="24"/>
        </w:rPr>
        <w:t xml:space="preserve">mową na kwotę nie niższą niż wartość złożonej </w:t>
      </w:r>
      <w:r w:rsidR="00473AED">
        <w:rPr>
          <w:rFonts w:ascii="Arial" w:hAnsi="Arial" w:cs="Arial"/>
          <w:szCs w:val="24"/>
        </w:rPr>
        <w:t>O</w:t>
      </w:r>
      <w:r w:rsidRPr="001346E9">
        <w:rPr>
          <w:rFonts w:ascii="Arial" w:hAnsi="Arial" w:cs="Arial"/>
          <w:szCs w:val="24"/>
        </w:rPr>
        <w:t xml:space="preserve">ferty </w:t>
      </w:r>
      <w:r>
        <w:rPr>
          <w:rFonts w:ascii="Arial" w:hAnsi="Arial" w:cs="Arial"/>
          <w:szCs w:val="24"/>
        </w:rPr>
        <w:br/>
      </w:r>
      <w:r w:rsidRPr="001346E9">
        <w:rPr>
          <w:rFonts w:ascii="Arial" w:hAnsi="Arial" w:cs="Arial"/>
          <w:szCs w:val="24"/>
        </w:rPr>
        <w:t xml:space="preserve">i zobowiązuje się do przedłożenia </w:t>
      </w:r>
      <w:r w:rsidRPr="00473AED">
        <w:rPr>
          <w:rFonts w:ascii="Arial" w:hAnsi="Arial" w:cs="Arial"/>
          <w:iCs/>
          <w:szCs w:val="24"/>
        </w:rPr>
        <w:t xml:space="preserve">Zamawiającemu </w:t>
      </w:r>
      <w:r w:rsidR="00B337C0" w:rsidRPr="005C6F21">
        <w:rPr>
          <w:rFonts w:ascii="Arial" w:hAnsi="Arial" w:cs="Arial"/>
          <w:szCs w:val="24"/>
        </w:rPr>
        <w:t>potwierdzon</w:t>
      </w:r>
      <w:r w:rsidR="00B337C0">
        <w:rPr>
          <w:rFonts w:ascii="Arial" w:hAnsi="Arial" w:cs="Arial"/>
          <w:szCs w:val="24"/>
        </w:rPr>
        <w:t>ej</w:t>
      </w:r>
      <w:r w:rsidR="00B337C0" w:rsidRPr="005C6F21">
        <w:rPr>
          <w:rFonts w:ascii="Arial" w:hAnsi="Arial" w:cs="Arial"/>
          <w:szCs w:val="24"/>
        </w:rPr>
        <w:t xml:space="preserve"> za zgodność kopi</w:t>
      </w:r>
      <w:r w:rsidR="00B337C0">
        <w:rPr>
          <w:rFonts w:ascii="Arial" w:hAnsi="Arial" w:cs="Arial"/>
          <w:szCs w:val="24"/>
        </w:rPr>
        <w:t>ę</w:t>
      </w:r>
      <w:r w:rsidR="00B337C0" w:rsidRPr="005C6F21">
        <w:rPr>
          <w:rFonts w:ascii="Arial" w:hAnsi="Arial" w:cs="Arial"/>
          <w:szCs w:val="24"/>
        </w:rPr>
        <w:t xml:space="preserve"> </w:t>
      </w:r>
      <w:r w:rsidRPr="001346E9">
        <w:rPr>
          <w:rFonts w:ascii="Arial" w:hAnsi="Arial" w:cs="Arial"/>
          <w:szCs w:val="24"/>
        </w:rPr>
        <w:t>polisy wraz z dowodem opłacenia składki</w:t>
      </w:r>
      <w:r w:rsidR="00AA7683">
        <w:rPr>
          <w:rFonts w:ascii="Arial" w:hAnsi="Arial" w:cs="Arial"/>
          <w:szCs w:val="24"/>
        </w:rPr>
        <w:t xml:space="preserve"> </w:t>
      </w:r>
      <w:r w:rsidR="00B337C0">
        <w:rPr>
          <w:rFonts w:ascii="Arial" w:hAnsi="Arial" w:cs="Arial"/>
          <w:szCs w:val="24"/>
        </w:rPr>
        <w:t>przed dniem przekazania Terenu budowy.</w:t>
      </w:r>
    </w:p>
    <w:p w14:paraId="47E3AAC6" w14:textId="77777777" w:rsidR="00183F07" w:rsidRPr="00FC731D" w:rsidRDefault="00183F07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 w:rsidRPr="00FC731D">
        <w:rPr>
          <w:rFonts w:ascii="Arial" w:hAnsi="Arial" w:cs="Arial"/>
          <w:szCs w:val="24"/>
        </w:rPr>
        <w:t>Ubezpieczeniu podlegają w szczególności:</w:t>
      </w:r>
    </w:p>
    <w:p w14:paraId="041B5B1B" w14:textId="6CA7BD1D" w:rsidR="009718F7" w:rsidRDefault="00183F07" w:rsidP="008C4BB8">
      <w:pPr>
        <w:pStyle w:val="Tekstpodstawowywcity2"/>
        <w:numPr>
          <w:ilvl w:val="1"/>
          <w:numId w:val="29"/>
        </w:numPr>
        <w:ind w:left="851" w:hanging="425"/>
        <w:rPr>
          <w:rFonts w:ascii="Arial" w:hAnsi="Arial" w:cs="Arial"/>
          <w:bCs w:val="0"/>
          <w:szCs w:val="24"/>
        </w:rPr>
      </w:pPr>
      <w:r w:rsidRPr="00FC731D">
        <w:rPr>
          <w:rFonts w:ascii="Arial" w:hAnsi="Arial" w:cs="Arial"/>
          <w:szCs w:val="24"/>
        </w:rPr>
        <w:t xml:space="preserve">roboty </w:t>
      </w:r>
      <w:r w:rsidR="00473AED">
        <w:rPr>
          <w:rFonts w:ascii="Arial" w:hAnsi="Arial" w:cs="Arial"/>
          <w:szCs w:val="24"/>
        </w:rPr>
        <w:t xml:space="preserve">budowlane </w:t>
      </w:r>
      <w:r w:rsidRPr="00FC731D">
        <w:rPr>
          <w:rFonts w:ascii="Arial" w:hAnsi="Arial" w:cs="Arial"/>
          <w:szCs w:val="24"/>
        </w:rPr>
        <w:t xml:space="preserve">objęte </w:t>
      </w:r>
      <w:r w:rsidR="00473AED">
        <w:rPr>
          <w:rFonts w:ascii="Arial" w:hAnsi="Arial" w:cs="Arial"/>
          <w:szCs w:val="24"/>
        </w:rPr>
        <w:t>U</w:t>
      </w:r>
      <w:r w:rsidRPr="00FC731D">
        <w:rPr>
          <w:rFonts w:ascii="Arial" w:hAnsi="Arial" w:cs="Arial"/>
          <w:szCs w:val="24"/>
        </w:rPr>
        <w:t>mową, urządzenia oraz wszelkie mienie ruchome związane bezpośrednio z wykonawstwem robót;</w:t>
      </w:r>
    </w:p>
    <w:p w14:paraId="2882C0E0" w14:textId="77777777" w:rsidR="00183F07" w:rsidRPr="009718F7" w:rsidRDefault="00183F07" w:rsidP="008C4BB8">
      <w:pPr>
        <w:pStyle w:val="Tekstpodstawowywcity2"/>
        <w:numPr>
          <w:ilvl w:val="1"/>
          <w:numId w:val="29"/>
        </w:numPr>
        <w:ind w:left="851" w:hanging="425"/>
        <w:rPr>
          <w:rFonts w:ascii="Arial" w:hAnsi="Arial" w:cs="Arial"/>
          <w:bCs w:val="0"/>
          <w:szCs w:val="24"/>
        </w:rPr>
      </w:pPr>
      <w:r w:rsidRPr="009718F7">
        <w:rPr>
          <w:rFonts w:ascii="Arial" w:hAnsi="Arial" w:cs="Arial"/>
          <w:szCs w:val="24"/>
        </w:rPr>
        <w:t xml:space="preserve">odpowiedzialność cywilna za szkody oraz następstwa nieszczęśliwych wypadków dotyczące pracowników i osób trzecich, a powstałe w związku z prowadzonymi robotami, w tym także ruchem pojazdów mechanicznych i maszyn budowlanych. </w:t>
      </w:r>
    </w:p>
    <w:p w14:paraId="3B2E0F57" w14:textId="725F5529" w:rsidR="00183F07" w:rsidRDefault="00183F07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bCs w:val="0"/>
          <w:szCs w:val="24"/>
        </w:rPr>
        <w:t xml:space="preserve">Wykonawca zobowiązuje się utrzymywać ubezpieczenie, o którym mowa w </w:t>
      </w:r>
      <w:r w:rsidR="004C2117">
        <w:rPr>
          <w:rFonts w:ascii="Arial" w:hAnsi="Arial" w:cs="Arial"/>
          <w:bCs w:val="0"/>
          <w:szCs w:val="24"/>
        </w:rPr>
        <w:t>ust</w:t>
      </w:r>
      <w:r w:rsidR="0013198E">
        <w:rPr>
          <w:rFonts w:ascii="Arial" w:hAnsi="Arial" w:cs="Arial"/>
          <w:bCs w:val="0"/>
          <w:szCs w:val="24"/>
        </w:rPr>
        <w:t>.</w:t>
      </w:r>
      <w:r>
        <w:rPr>
          <w:rFonts w:ascii="Arial" w:hAnsi="Arial" w:cs="Arial"/>
          <w:bCs w:val="0"/>
          <w:szCs w:val="24"/>
        </w:rPr>
        <w:t xml:space="preserve"> 3 powyżej przez cały okres obowiązywania Umowy.</w:t>
      </w:r>
    </w:p>
    <w:p w14:paraId="0E5E31EA" w14:textId="23950700" w:rsidR="006E5C2F" w:rsidRPr="005C6F21" w:rsidRDefault="006E5C2F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bCs w:val="0"/>
          <w:szCs w:val="24"/>
        </w:rPr>
        <w:lastRenderedPageBreak/>
        <w:t xml:space="preserve">Wykonawca zobowiązany jest do przedłożenia Zamawiającemu </w:t>
      </w:r>
      <w:r w:rsidR="00B968FC">
        <w:rPr>
          <w:rFonts w:ascii="Arial" w:hAnsi="Arial" w:cs="Arial"/>
          <w:bCs w:val="0"/>
          <w:szCs w:val="24"/>
        </w:rPr>
        <w:t xml:space="preserve">aneksu do </w:t>
      </w:r>
      <w:r>
        <w:rPr>
          <w:rFonts w:ascii="Arial" w:hAnsi="Arial" w:cs="Arial"/>
          <w:bCs w:val="0"/>
          <w:szCs w:val="24"/>
        </w:rPr>
        <w:t>polisy lub przed</w:t>
      </w:r>
      <w:r w:rsidR="00B968FC">
        <w:rPr>
          <w:rFonts w:ascii="Arial" w:hAnsi="Arial" w:cs="Arial"/>
          <w:bCs w:val="0"/>
          <w:szCs w:val="24"/>
        </w:rPr>
        <w:t>ł</w:t>
      </w:r>
      <w:r>
        <w:rPr>
          <w:rFonts w:ascii="Arial" w:hAnsi="Arial" w:cs="Arial"/>
          <w:bCs w:val="0"/>
          <w:szCs w:val="24"/>
        </w:rPr>
        <w:t>o</w:t>
      </w:r>
      <w:r w:rsidR="00B968FC">
        <w:rPr>
          <w:rFonts w:ascii="Arial" w:hAnsi="Arial" w:cs="Arial"/>
          <w:bCs w:val="0"/>
          <w:szCs w:val="24"/>
        </w:rPr>
        <w:t>ż</w:t>
      </w:r>
      <w:r>
        <w:rPr>
          <w:rFonts w:ascii="Arial" w:hAnsi="Arial" w:cs="Arial"/>
          <w:bCs w:val="0"/>
          <w:szCs w:val="24"/>
        </w:rPr>
        <w:t>enia nowe</w:t>
      </w:r>
      <w:r w:rsidR="00B968FC">
        <w:rPr>
          <w:rFonts w:ascii="Arial" w:hAnsi="Arial" w:cs="Arial"/>
          <w:bCs w:val="0"/>
          <w:szCs w:val="24"/>
        </w:rPr>
        <w:t>j</w:t>
      </w:r>
      <w:r>
        <w:rPr>
          <w:rFonts w:ascii="Arial" w:hAnsi="Arial" w:cs="Arial"/>
          <w:bCs w:val="0"/>
          <w:szCs w:val="24"/>
        </w:rPr>
        <w:t xml:space="preserve"> polisy na co najmniej takich samych warunkach, na co najmniej jeden miesiąc przed wygaśnięciem dotychczasowej polis</w:t>
      </w:r>
      <w:r w:rsidR="00B968FC">
        <w:rPr>
          <w:rFonts w:ascii="Arial" w:hAnsi="Arial" w:cs="Arial"/>
          <w:bCs w:val="0"/>
          <w:szCs w:val="24"/>
        </w:rPr>
        <w:t xml:space="preserve">y </w:t>
      </w:r>
      <w:r>
        <w:rPr>
          <w:rFonts w:ascii="Arial" w:hAnsi="Arial" w:cs="Arial"/>
          <w:bCs w:val="0"/>
          <w:szCs w:val="24"/>
        </w:rPr>
        <w:t>(jeżeli przedłożona przez Wykonawcę polisa nie obejmuje całego okresu realizacji Przedmiotu Umowy).</w:t>
      </w:r>
    </w:p>
    <w:p w14:paraId="75B336BA" w14:textId="77777777" w:rsidR="002D2366" w:rsidRDefault="002D2366" w:rsidP="002D2366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</w:p>
    <w:p w14:paraId="52937236" w14:textId="5CFA2CC7" w:rsidR="00F90D11" w:rsidRDefault="00F90D11" w:rsidP="00EB09D0">
      <w:pPr>
        <w:pStyle w:val="Tekstpodstawowy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</w:p>
    <w:p w14:paraId="77478051" w14:textId="27E992E9" w:rsidR="002D2366" w:rsidRDefault="002D2366" w:rsidP="00EB09D0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1" w:name="_Toc95809773"/>
      <w:r w:rsidRPr="00EB09D0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937307" w:rsidRPr="00EB09D0">
        <w:rPr>
          <w:rFonts w:ascii="Arial" w:hAnsi="Arial" w:cs="Arial"/>
          <w:b/>
          <w:bCs/>
          <w:color w:val="auto"/>
          <w:szCs w:val="24"/>
        </w:rPr>
        <w:t>1</w:t>
      </w:r>
      <w:r w:rsidR="0076372C">
        <w:rPr>
          <w:rFonts w:ascii="Arial" w:hAnsi="Arial" w:cs="Arial"/>
          <w:b/>
          <w:bCs/>
          <w:color w:val="auto"/>
          <w:szCs w:val="24"/>
        </w:rPr>
        <w:t>6</w:t>
      </w:r>
      <w:r w:rsidR="00937307" w:rsidRPr="00EB09D0">
        <w:rPr>
          <w:rFonts w:ascii="Arial" w:hAnsi="Arial" w:cs="Arial"/>
          <w:b/>
          <w:bCs/>
          <w:color w:val="auto"/>
          <w:szCs w:val="24"/>
        </w:rPr>
        <w:t>.</w:t>
      </w:r>
      <w:r w:rsidR="00FC6099" w:rsidDel="00FC6099">
        <w:rPr>
          <w:rFonts w:ascii="Arial" w:hAnsi="Arial" w:cs="Arial"/>
          <w:b/>
          <w:color w:val="auto"/>
          <w:szCs w:val="24"/>
        </w:rPr>
        <w:t xml:space="preserve"> </w:t>
      </w:r>
      <w:r>
        <w:rPr>
          <w:rFonts w:ascii="Arial" w:hAnsi="Arial" w:cs="Arial"/>
          <w:b/>
          <w:color w:val="auto"/>
          <w:szCs w:val="24"/>
        </w:rPr>
        <w:t xml:space="preserve"> </w:t>
      </w:r>
      <w:r w:rsidR="00625440">
        <w:rPr>
          <w:rFonts w:ascii="Arial" w:hAnsi="Arial" w:cs="Arial"/>
          <w:b/>
          <w:color w:val="auto"/>
          <w:szCs w:val="24"/>
        </w:rPr>
        <w:t>P</w:t>
      </w:r>
      <w:r>
        <w:rPr>
          <w:rFonts w:ascii="Arial" w:hAnsi="Arial" w:cs="Arial"/>
          <w:b/>
          <w:color w:val="auto"/>
          <w:szCs w:val="24"/>
        </w:rPr>
        <w:t>odwykonawcy</w:t>
      </w:r>
      <w:bookmarkEnd w:id="21"/>
    </w:p>
    <w:p w14:paraId="0D12A248" w14:textId="77777777" w:rsidR="002D2366" w:rsidRDefault="002D2366" w:rsidP="002D2366">
      <w:pPr>
        <w:pStyle w:val="Tekstpodstawowy"/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</w:p>
    <w:p w14:paraId="1EE86B91" w14:textId="47E74DCC" w:rsidR="002D2366" w:rsidRPr="00625440" w:rsidRDefault="00F64637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B6D79">
        <w:rPr>
          <w:rFonts w:ascii="Arial" w:hAnsi="Arial" w:cs="Arial"/>
          <w:color w:val="auto"/>
          <w:szCs w:val="24"/>
        </w:rPr>
        <w:t xml:space="preserve">Zamawiający </w:t>
      </w:r>
      <w:r w:rsidR="002D2366" w:rsidRPr="00527DEA">
        <w:rPr>
          <w:rFonts w:ascii="Arial" w:hAnsi="Arial" w:cs="Arial"/>
          <w:iCs/>
          <w:color w:val="auto"/>
        </w:rPr>
        <w:t>wyraża zgodę</w:t>
      </w:r>
      <w:r w:rsidR="002D2366" w:rsidRPr="00AD314B">
        <w:rPr>
          <w:rFonts w:ascii="Arial" w:hAnsi="Arial" w:cs="Arial"/>
          <w:iCs/>
          <w:color w:val="auto"/>
        </w:rPr>
        <w:t xml:space="preserve"> </w:t>
      </w:r>
      <w:r w:rsidR="002D2366" w:rsidRPr="008B6D79">
        <w:rPr>
          <w:rFonts w:ascii="Arial" w:hAnsi="Arial" w:cs="Arial"/>
          <w:iCs/>
          <w:color w:val="000000" w:themeColor="text1"/>
        </w:rPr>
        <w:t xml:space="preserve">na </w:t>
      </w:r>
      <w:r w:rsidR="0054412B" w:rsidRPr="008B6D79">
        <w:rPr>
          <w:rFonts w:ascii="Arial" w:hAnsi="Arial" w:cs="Arial"/>
          <w:iCs/>
          <w:color w:val="000000" w:themeColor="text1"/>
        </w:rPr>
        <w:t>p</w:t>
      </w:r>
      <w:r w:rsidR="0054412B" w:rsidRPr="008B6D79">
        <w:rPr>
          <w:rFonts w:ascii="Arial" w:hAnsi="Arial" w:cs="Arial"/>
        </w:rPr>
        <w:t>owierzenie przez Wykonawcę</w:t>
      </w:r>
      <w:r w:rsidR="008B110C">
        <w:rPr>
          <w:rFonts w:ascii="Arial" w:hAnsi="Arial" w:cs="Arial"/>
        </w:rPr>
        <w:t>, Podwykonawcę lub dalszego Podwykonawcę</w:t>
      </w:r>
      <w:r w:rsidR="0054412B" w:rsidRPr="008B6D79">
        <w:rPr>
          <w:rFonts w:ascii="Arial" w:hAnsi="Arial" w:cs="Arial"/>
        </w:rPr>
        <w:t xml:space="preserve"> wykonania części Przedmiotu Umowy osobie tr</w:t>
      </w:r>
      <w:r w:rsidR="00E832BA">
        <w:rPr>
          <w:rFonts w:ascii="Arial" w:hAnsi="Arial" w:cs="Arial"/>
        </w:rPr>
        <w:t>zeciej</w:t>
      </w:r>
      <w:r w:rsidR="008B6D79" w:rsidRPr="00625440">
        <w:rPr>
          <w:rFonts w:ascii="Arial" w:hAnsi="Arial" w:cs="Arial"/>
        </w:rPr>
        <w:t xml:space="preserve"> i </w:t>
      </w:r>
      <w:r w:rsidR="004128C5" w:rsidRPr="00625440">
        <w:rPr>
          <w:rFonts w:ascii="Arial" w:hAnsi="Arial" w:cs="Arial"/>
        </w:rPr>
        <w:t xml:space="preserve">na </w:t>
      </w:r>
      <w:r w:rsidR="002D2366" w:rsidRPr="00625440">
        <w:rPr>
          <w:rFonts w:ascii="Arial" w:hAnsi="Arial" w:cs="Arial"/>
          <w:iCs/>
          <w:color w:val="000000" w:themeColor="text1"/>
        </w:rPr>
        <w:t xml:space="preserve">zawarcie </w:t>
      </w:r>
      <w:r w:rsidR="0054412B" w:rsidRPr="00625440">
        <w:rPr>
          <w:rFonts w:ascii="Arial" w:hAnsi="Arial" w:cs="Arial"/>
          <w:iCs/>
          <w:color w:val="000000" w:themeColor="text1"/>
        </w:rPr>
        <w:t xml:space="preserve">z nią </w:t>
      </w:r>
      <w:r w:rsidR="00F90D11">
        <w:rPr>
          <w:rFonts w:ascii="Arial" w:hAnsi="Arial" w:cs="Arial"/>
          <w:iCs/>
          <w:color w:val="000000" w:themeColor="text1"/>
        </w:rPr>
        <w:t>umowy o </w:t>
      </w:r>
      <w:r w:rsidR="00EF7351">
        <w:rPr>
          <w:rFonts w:ascii="Arial" w:hAnsi="Arial" w:cs="Arial"/>
          <w:iCs/>
          <w:color w:val="000000" w:themeColor="text1"/>
        </w:rPr>
        <w:t>podwykonawstwo zamówienia na roboty budowlane</w:t>
      </w:r>
      <w:r w:rsidR="00097514">
        <w:rPr>
          <w:rFonts w:ascii="Arial" w:hAnsi="Arial" w:cs="Arial"/>
          <w:iCs/>
          <w:color w:val="000000" w:themeColor="text1"/>
        </w:rPr>
        <w:t>, rozumiane zgodnie z treścią art.</w:t>
      </w:r>
      <w:r w:rsidR="00A136D1">
        <w:rPr>
          <w:rFonts w:ascii="Arial" w:hAnsi="Arial" w:cs="Arial"/>
          <w:iCs/>
          <w:color w:val="000000" w:themeColor="text1"/>
        </w:rPr>
        <w:t xml:space="preserve"> </w:t>
      </w:r>
      <w:r w:rsidR="00EF7351">
        <w:rPr>
          <w:rFonts w:ascii="Arial" w:hAnsi="Arial" w:cs="Arial"/>
          <w:iCs/>
          <w:color w:val="000000" w:themeColor="text1"/>
        </w:rPr>
        <w:t xml:space="preserve">464 i 465 </w:t>
      </w:r>
      <w:r w:rsidR="003D43D1">
        <w:rPr>
          <w:rFonts w:ascii="Arial" w:hAnsi="Arial" w:cs="Arial"/>
          <w:iCs/>
          <w:color w:val="000000" w:themeColor="text1"/>
        </w:rPr>
        <w:t xml:space="preserve">ustawy </w:t>
      </w:r>
      <w:r w:rsidR="00EF7351">
        <w:rPr>
          <w:rFonts w:ascii="Arial" w:hAnsi="Arial" w:cs="Arial"/>
          <w:iCs/>
          <w:color w:val="000000" w:themeColor="text1"/>
        </w:rPr>
        <w:t>PZP</w:t>
      </w:r>
      <w:r w:rsidR="002D2366" w:rsidRPr="00625440">
        <w:rPr>
          <w:rFonts w:ascii="Arial" w:hAnsi="Arial" w:cs="Arial"/>
          <w:iCs/>
          <w:color w:val="000000" w:themeColor="text1"/>
        </w:rPr>
        <w:t xml:space="preserve"> </w:t>
      </w:r>
      <w:r w:rsidR="004128C5" w:rsidRPr="00625440">
        <w:rPr>
          <w:rFonts w:ascii="Arial" w:hAnsi="Arial" w:cs="Arial"/>
          <w:iCs/>
          <w:color w:val="000000" w:themeColor="text1"/>
        </w:rPr>
        <w:t xml:space="preserve">lub </w:t>
      </w:r>
      <w:r w:rsidR="00625440" w:rsidRPr="00625440">
        <w:rPr>
          <w:rFonts w:ascii="Arial" w:hAnsi="Arial" w:cs="Arial"/>
          <w:iCs/>
          <w:color w:val="000000" w:themeColor="text1"/>
        </w:rPr>
        <w:t xml:space="preserve">na </w:t>
      </w:r>
      <w:r w:rsidR="004128C5" w:rsidRPr="00625440">
        <w:rPr>
          <w:rFonts w:ascii="Arial" w:hAnsi="Arial" w:cs="Arial"/>
          <w:iCs/>
          <w:color w:val="000000" w:themeColor="text1"/>
        </w:rPr>
        <w:t>dokona</w:t>
      </w:r>
      <w:r w:rsidR="00625440" w:rsidRPr="00625440">
        <w:rPr>
          <w:rFonts w:ascii="Arial" w:hAnsi="Arial" w:cs="Arial"/>
          <w:iCs/>
          <w:color w:val="000000" w:themeColor="text1"/>
        </w:rPr>
        <w:t>nie</w:t>
      </w:r>
      <w:r w:rsidR="00506993">
        <w:rPr>
          <w:rFonts w:ascii="Arial" w:hAnsi="Arial" w:cs="Arial"/>
          <w:iCs/>
          <w:color w:val="000000" w:themeColor="text1"/>
        </w:rPr>
        <w:t xml:space="preserve"> zmian w </w:t>
      </w:r>
      <w:r w:rsidR="004128C5" w:rsidRPr="00625440">
        <w:rPr>
          <w:rFonts w:ascii="Arial" w:hAnsi="Arial" w:cs="Arial"/>
          <w:iCs/>
          <w:color w:val="000000" w:themeColor="text1"/>
        </w:rPr>
        <w:t xml:space="preserve">zawartej </w:t>
      </w:r>
      <w:r w:rsidR="008B110C">
        <w:rPr>
          <w:rFonts w:ascii="Arial" w:hAnsi="Arial" w:cs="Arial"/>
          <w:iCs/>
          <w:color w:val="000000" w:themeColor="text1"/>
        </w:rPr>
        <w:t>u</w:t>
      </w:r>
      <w:r w:rsidR="004128C5" w:rsidRPr="00625440">
        <w:rPr>
          <w:rFonts w:ascii="Arial" w:hAnsi="Arial" w:cs="Arial"/>
          <w:iCs/>
          <w:color w:val="000000" w:themeColor="text1"/>
        </w:rPr>
        <w:t xml:space="preserve">mowie </w:t>
      </w:r>
      <w:r w:rsidR="002D2366" w:rsidRPr="00625440">
        <w:rPr>
          <w:rFonts w:ascii="Arial" w:hAnsi="Arial" w:cs="Arial"/>
          <w:color w:val="000000" w:themeColor="text1"/>
          <w:szCs w:val="24"/>
        </w:rPr>
        <w:t>na warunkach następujących:</w:t>
      </w:r>
    </w:p>
    <w:p w14:paraId="5573511F" w14:textId="109F7C13" w:rsidR="002D2366" w:rsidRPr="00E168B0" w:rsidRDefault="00625440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</w:rPr>
        <w:t>Wykonawca</w:t>
      </w:r>
      <w:r w:rsidR="002D2366" w:rsidRPr="00625440">
        <w:rPr>
          <w:rFonts w:ascii="Arial" w:hAnsi="Arial" w:cs="Arial"/>
          <w:iCs/>
        </w:rPr>
        <w:t>,</w:t>
      </w:r>
      <w:r w:rsidR="002D2366" w:rsidRPr="008B6D79">
        <w:rPr>
          <w:rFonts w:ascii="Arial" w:hAnsi="Arial" w:cs="Arial"/>
        </w:rPr>
        <w:t xml:space="preserve"> </w:t>
      </w:r>
      <w:r w:rsidR="00340F0E" w:rsidRPr="008B6D79">
        <w:rPr>
          <w:rFonts w:ascii="Arial" w:hAnsi="Arial" w:cs="Arial"/>
        </w:rPr>
        <w:t>Podw</w:t>
      </w:r>
      <w:r w:rsidR="002D2366" w:rsidRPr="008B6D79">
        <w:rPr>
          <w:rFonts w:ascii="Arial" w:hAnsi="Arial" w:cs="Arial"/>
        </w:rPr>
        <w:t xml:space="preserve">ykonawca lub dalszy </w:t>
      </w:r>
      <w:r w:rsidR="00FF381F">
        <w:rPr>
          <w:rFonts w:ascii="Arial" w:hAnsi="Arial" w:cs="Arial"/>
        </w:rPr>
        <w:t>p</w:t>
      </w:r>
      <w:r w:rsidR="002D2366" w:rsidRPr="008B6D79">
        <w:rPr>
          <w:rFonts w:ascii="Arial" w:hAnsi="Arial" w:cs="Arial"/>
        </w:rPr>
        <w:t>od</w:t>
      </w:r>
      <w:r w:rsidR="00340F0E" w:rsidRPr="008B6D79">
        <w:rPr>
          <w:rFonts w:ascii="Arial" w:hAnsi="Arial" w:cs="Arial"/>
        </w:rPr>
        <w:t>w</w:t>
      </w:r>
      <w:r w:rsidR="002D2366" w:rsidRPr="008B6D79">
        <w:rPr>
          <w:rFonts w:ascii="Arial" w:hAnsi="Arial" w:cs="Arial"/>
        </w:rPr>
        <w:t xml:space="preserve">ykonawca </w:t>
      </w:r>
      <w:r w:rsidR="00FE53F8">
        <w:rPr>
          <w:rFonts w:ascii="Arial" w:hAnsi="Arial" w:cs="Arial"/>
        </w:rPr>
        <w:t xml:space="preserve">Przedmiotu Umowy </w:t>
      </w:r>
      <w:r w:rsidR="002D2366" w:rsidRPr="008B6D79">
        <w:rPr>
          <w:rFonts w:ascii="Arial" w:hAnsi="Arial" w:cs="Arial"/>
        </w:rPr>
        <w:t xml:space="preserve"> zamierzający</w:t>
      </w:r>
      <w:r w:rsidR="002D2366" w:rsidRPr="00E168B0">
        <w:rPr>
          <w:rFonts w:ascii="Arial" w:hAnsi="Arial" w:cs="Arial"/>
        </w:rPr>
        <w:t xml:space="preserve"> zawrzeć umowę o podwykonawstwo</w:t>
      </w:r>
      <w:r w:rsidR="00807542">
        <w:rPr>
          <w:rFonts w:ascii="Arial" w:hAnsi="Arial" w:cs="Arial"/>
        </w:rPr>
        <w:t xml:space="preserve"> </w:t>
      </w:r>
      <w:r w:rsidR="00807542" w:rsidRPr="00807542">
        <w:rPr>
          <w:rFonts w:ascii="Arial" w:hAnsi="Arial" w:cs="Arial"/>
        </w:rPr>
        <w:t>lub jej zmianę</w:t>
      </w:r>
      <w:r w:rsidR="002D2366" w:rsidRPr="00E168B0">
        <w:rPr>
          <w:rFonts w:ascii="Arial" w:hAnsi="Arial" w:cs="Arial"/>
        </w:rPr>
        <w:t xml:space="preserve">, której przedmiotem są roboty budowlane, jest obowiązany do przedłożenia </w:t>
      </w:r>
      <w:r w:rsidR="009C5676" w:rsidRPr="00625440">
        <w:rPr>
          <w:rFonts w:ascii="Arial" w:hAnsi="Arial" w:cs="Arial"/>
          <w:iCs/>
        </w:rPr>
        <w:t>Zamawiającemu</w:t>
      </w:r>
      <w:r w:rsidR="002D2366" w:rsidRPr="00E168B0">
        <w:rPr>
          <w:rFonts w:ascii="Arial" w:hAnsi="Arial" w:cs="Arial"/>
        </w:rPr>
        <w:t xml:space="preserve"> </w:t>
      </w:r>
      <w:r w:rsidR="002D2366" w:rsidRPr="00625440">
        <w:rPr>
          <w:rFonts w:ascii="Arial" w:hAnsi="Arial" w:cs="Arial"/>
          <w:bCs/>
        </w:rPr>
        <w:t>projektu tej umowy wraz z wyszczególnionym zakresem podzlecanych robót,</w:t>
      </w:r>
      <w:r w:rsidR="00A00948">
        <w:rPr>
          <w:rFonts w:ascii="Arial" w:hAnsi="Arial" w:cs="Arial"/>
        </w:rPr>
        <w:t xml:space="preserve"> oraz terminem rozpoczęcia i zakończenia robót</w:t>
      </w:r>
      <w:r w:rsidR="00AD314B">
        <w:rPr>
          <w:rFonts w:ascii="Arial" w:hAnsi="Arial" w:cs="Arial"/>
        </w:rPr>
        <w:t>;</w:t>
      </w:r>
    </w:p>
    <w:p w14:paraId="43FBFBFC" w14:textId="3C6A4519" w:rsidR="002D2366" w:rsidRPr="00E168B0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E168B0">
        <w:rPr>
          <w:rFonts w:ascii="Arial" w:hAnsi="Arial" w:cs="Arial"/>
        </w:rPr>
        <w:t xml:space="preserve">W umowie (projekcie umowy) o podwykonawstwo </w:t>
      </w:r>
      <w:r w:rsidR="00807542">
        <w:rPr>
          <w:rFonts w:ascii="Arial" w:hAnsi="Arial" w:cs="Arial"/>
        </w:rPr>
        <w:t xml:space="preserve">lub projekcie jej zmiany </w:t>
      </w:r>
      <w:r w:rsidRPr="00E168B0">
        <w:rPr>
          <w:rFonts w:ascii="Arial" w:hAnsi="Arial" w:cs="Arial"/>
        </w:rPr>
        <w:t xml:space="preserve">przewidziany termin zapłaty wynagrodzenia </w:t>
      </w:r>
      <w:r w:rsidR="00625440">
        <w:rPr>
          <w:rFonts w:ascii="Arial" w:hAnsi="Arial" w:cs="Arial"/>
        </w:rPr>
        <w:t>P</w:t>
      </w:r>
      <w:r w:rsidRPr="00E168B0">
        <w:rPr>
          <w:rFonts w:ascii="Arial" w:hAnsi="Arial" w:cs="Arial"/>
        </w:rPr>
        <w:t>odwykonawcy lub dalszemu</w:t>
      </w:r>
      <w:r w:rsidR="008B110C">
        <w:rPr>
          <w:rFonts w:ascii="Arial" w:hAnsi="Arial" w:cs="Arial"/>
        </w:rPr>
        <w:t xml:space="preserve"> P</w:t>
      </w:r>
      <w:r w:rsidRPr="00E168B0">
        <w:rPr>
          <w:rFonts w:ascii="Arial" w:hAnsi="Arial" w:cs="Arial"/>
        </w:rPr>
        <w:t xml:space="preserve">odwykonawcy </w:t>
      </w:r>
      <w:r w:rsidRPr="00625440">
        <w:rPr>
          <w:rFonts w:ascii="Arial" w:hAnsi="Arial" w:cs="Arial"/>
          <w:bCs/>
        </w:rPr>
        <w:t>nie może być dłuższy niż 30 dni</w:t>
      </w:r>
      <w:r w:rsidRPr="00E168B0">
        <w:rPr>
          <w:rFonts w:ascii="Arial" w:hAnsi="Arial" w:cs="Arial"/>
        </w:rPr>
        <w:t xml:space="preserve"> od dnia </w:t>
      </w:r>
      <w:r w:rsidRPr="00E168B0">
        <w:rPr>
          <w:rFonts w:ascii="Arial" w:hAnsi="Arial" w:cs="Arial"/>
        </w:rPr>
        <w:lastRenderedPageBreak/>
        <w:t xml:space="preserve">doręczenia </w:t>
      </w:r>
      <w:r w:rsidRPr="00625440">
        <w:rPr>
          <w:rFonts w:ascii="Arial" w:hAnsi="Arial" w:cs="Arial"/>
          <w:iCs/>
        </w:rPr>
        <w:t>W</w:t>
      </w:r>
      <w:r w:rsidR="00625440">
        <w:rPr>
          <w:rFonts w:ascii="Arial" w:hAnsi="Arial" w:cs="Arial"/>
          <w:iCs/>
        </w:rPr>
        <w:t>ykonawcy</w:t>
      </w:r>
      <w:r w:rsidRPr="00E168B0">
        <w:rPr>
          <w:rFonts w:ascii="Arial" w:hAnsi="Arial" w:cs="Arial"/>
        </w:rPr>
        <w:t>, podwykonawcy lub dalszemu podwykonawcy faktury lub rachunku, potwierdzających wykonanie zleconej podwykonawcy lub dalszemu podwykonawcy dostaw</w:t>
      </w:r>
      <w:r w:rsidR="00AD314B">
        <w:rPr>
          <w:rFonts w:ascii="Arial" w:hAnsi="Arial" w:cs="Arial"/>
        </w:rPr>
        <w:t>y, usługi lub roboty budowlanej;</w:t>
      </w:r>
    </w:p>
    <w:p w14:paraId="0AA26A34" w14:textId="2872CA57" w:rsidR="006042DD" w:rsidRPr="006042DD" w:rsidRDefault="005B235A" w:rsidP="006042DD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</w:rPr>
        <w:t>Zamawiający</w:t>
      </w:r>
      <w:r w:rsidR="002D2366" w:rsidRPr="00E168B0">
        <w:rPr>
          <w:rFonts w:ascii="Arial" w:hAnsi="Arial" w:cs="Arial"/>
        </w:rPr>
        <w:t xml:space="preserve"> w terminie </w:t>
      </w:r>
      <w:r w:rsidR="002D2366" w:rsidRPr="00625440">
        <w:rPr>
          <w:rFonts w:ascii="Arial" w:hAnsi="Arial" w:cs="Arial"/>
          <w:bCs/>
        </w:rPr>
        <w:t>30 dni od otrzymania projektu umowy</w:t>
      </w:r>
      <w:r w:rsidR="00807542">
        <w:rPr>
          <w:rFonts w:ascii="Arial" w:hAnsi="Arial" w:cs="Arial"/>
          <w:bCs/>
        </w:rPr>
        <w:t xml:space="preserve"> lub projek</w:t>
      </w:r>
      <w:r w:rsidR="00FE53F8">
        <w:rPr>
          <w:rFonts w:ascii="Arial" w:hAnsi="Arial" w:cs="Arial"/>
          <w:bCs/>
        </w:rPr>
        <w:t>tu</w:t>
      </w:r>
      <w:r w:rsidR="00807542">
        <w:rPr>
          <w:rFonts w:ascii="Arial" w:hAnsi="Arial" w:cs="Arial"/>
          <w:bCs/>
        </w:rPr>
        <w:t xml:space="preserve"> jej zmiany</w:t>
      </w:r>
      <w:r w:rsidR="00AD314B">
        <w:rPr>
          <w:rFonts w:ascii="Arial" w:hAnsi="Arial" w:cs="Arial"/>
          <w:bCs/>
        </w:rPr>
        <w:t>, zgłasza w formie pisemnej</w:t>
      </w:r>
      <w:r w:rsidR="006042DD">
        <w:rPr>
          <w:rFonts w:ascii="Arial" w:hAnsi="Arial" w:cs="Arial"/>
          <w:bCs/>
        </w:rPr>
        <w:t xml:space="preserve"> </w:t>
      </w:r>
      <w:r w:rsidR="002D2366" w:rsidRPr="006042DD">
        <w:rPr>
          <w:rFonts w:ascii="Arial" w:hAnsi="Arial" w:cs="Arial"/>
          <w:bCs/>
        </w:rPr>
        <w:t>zastrzeżenia</w:t>
      </w:r>
      <w:r w:rsidR="002D2366" w:rsidRPr="006042DD">
        <w:rPr>
          <w:rFonts w:ascii="Arial" w:hAnsi="Arial" w:cs="Arial"/>
          <w:b/>
        </w:rPr>
        <w:t xml:space="preserve"> </w:t>
      </w:r>
      <w:r w:rsidR="002D2366" w:rsidRPr="006042DD">
        <w:rPr>
          <w:rFonts w:ascii="Arial" w:hAnsi="Arial" w:cs="Arial"/>
        </w:rPr>
        <w:t>do</w:t>
      </w:r>
      <w:r w:rsidR="00506993">
        <w:rPr>
          <w:rFonts w:ascii="Arial" w:hAnsi="Arial" w:cs="Arial"/>
        </w:rPr>
        <w:t xml:space="preserve"> projektu umowy o </w:t>
      </w:r>
      <w:r w:rsidR="002D2366" w:rsidRPr="006042DD">
        <w:rPr>
          <w:rFonts w:ascii="Arial" w:hAnsi="Arial" w:cs="Arial"/>
        </w:rPr>
        <w:t>podwykonawstwo w przypadku</w:t>
      </w:r>
      <w:r w:rsidR="006042DD">
        <w:rPr>
          <w:rFonts w:ascii="Arial" w:hAnsi="Arial" w:cs="Arial"/>
        </w:rPr>
        <w:t>:</w:t>
      </w:r>
    </w:p>
    <w:p w14:paraId="7C6F44E8" w14:textId="2525AA70" w:rsidR="006042DD" w:rsidRPr="00117DC0" w:rsidRDefault="006042DD" w:rsidP="006042DD">
      <w:pPr>
        <w:pStyle w:val="Tekstpodstawowy"/>
        <w:numPr>
          <w:ilvl w:val="2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gdy projekt umowy o podwykonawstwo nie spełnia wymagań określonych w dokumentach zamówienia,</w:t>
      </w:r>
    </w:p>
    <w:p w14:paraId="0ECB20B4" w14:textId="45003153" w:rsidR="006042DD" w:rsidRPr="00117DC0" w:rsidRDefault="006042DD" w:rsidP="006042DD">
      <w:pPr>
        <w:pStyle w:val="Tekstpodstawowy"/>
        <w:numPr>
          <w:ilvl w:val="2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gdy przewiduje ona termin zapłaty wynagrodzenia dłuższy niż 30 dni od dnia doręczenia Wykonawcy, podwykonawcy lub dalszemu podwykonawcy faktury lub rachunku,</w:t>
      </w:r>
    </w:p>
    <w:p w14:paraId="34FED7B3" w14:textId="5C0ACC4A" w:rsidR="002D2366" w:rsidRPr="006042DD" w:rsidRDefault="006042DD" w:rsidP="006042DD">
      <w:pPr>
        <w:pStyle w:val="Tekstpodstawowy"/>
        <w:numPr>
          <w:ilvl w:val="2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gdy zawiera postanowienia kształtujące prawa i obowiązki podwykonawcy w zakresie kar umownych  oraz postanowień kształtujących warunków wypłaty wynagrodzenia, w sposób dla niego mniej korzystny</w:t>
      </w:r>
      <w:r w:rsidR="002D2366" w:rsidRPr="006042DD">
        <w:rPr>
          <w:rFonts w:ascii="Arial" w:hAnsi="Arial" w:cs="Arial"/>
        </w:rPr>
        <w:t xml:space="preserve"> </w:t>
      </w:r>
      <w:r w:rsidR="00435909">
        <w:rPr>
          <w:rFonts w:ascii="Arial" w:hAnsi="Arial" w:cs="Arial"/>
        </w:rPr>
        <w:t xml:space="preserve">niż prawa i obowiązki Wykonawcy, ukształtowane postanowieniami niniejszej Umowy </w:t>
      </w:r>
    </w:p>
    <w:p w14:paraId="2FA5D01C" w14:textId="2FA3BC21" w:rsidR="002D2366" w:rsidRPr="00056394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iCs/>
          <w:color w:val="auto"/>
          <w:szCs w:val="24"/>
        </w:rPr>
      </w:pPr>
      <w:r>
        <w:rPr>
          <w:rFonts w:ascii="Arial" w:hAnsi="Arial" w:cs="Arial"/>
        </w:rPr>
        <w:t xml:space="preserve">Niezgłoszenie </w:t>
      </w:r>
      <w:r w:rsidR="002C3F0D" w:rsidRPr="00E168B0">
        <w:rPr>
          <w:rFonts w:ascii="Arial" w:hAnsi="Arial" w:cs="Arial"/>
        </w:rPr>
        <w:t xml:space="preserve">w terminie </w:t>
      </w:r>
      <w:r w:rsidR="002C3F0D" w:rsidRPr="00056394">
        <w:rPr>
          <w:rFonts w:ascii="Arial" w:hAnsi="Arial" w:cs="Arial"/>
          <w:bCs/>
        </w:rPr>
        <w:t>30 dni</w:t>
      </w:r>
      <w:r w:rsidR="002C3F0D" w:rsidRPr="00E168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formie pisemnej</w:t>
      </w:r>
      <w:r w:rsidRPr="00E168B0">
        <w:rPr>
          <w:rFonts w:ascii="Arial" w:hAnsi="Arial" w:cs="Arial"/>
        </w:rPr>
        <w:t xml:space="preserve"> zastrzeżeń do przedłożonego </w:t>
      </w:r>
      <w:r w:rsidRPr="00056394">
        <w:rPr>
          <w:rFonts w:ascii="Arial" w:hAnsi="Arial" w:cs="Arial"/>
          <w:bCs/>
        </w:rPr>
        <w:t>projektu umowy</w:t>
      </w:r>
      <w:r w:rsidRPr="00E168B0">
        <w:rPr>
          <w:rFonts w:ascii="Arial" w:hAnsi="Arial" w:cs="Arial"/>
        </w:rPr>
        <w:t xml:space="preserve"> o podwykonawstwo,</w:t>
      </w:r>
      <w:r w:rsidR="00807542">
        <w:rPr>
          <w:rFonts w:ascii="Arial" w:hAnsi="Arial" w:cs="Arial"/>
        </w:rPr>
        <w:t xml:space="preserve"> lub projek</w:t>
      </w:r>
      <w:r w:rsidR="00FE53F8">
        <w:rPr>
          <w:rFonts w:ascii="Arial" w:hAnsi="Arial" w:cs="Arial"/>
        </w:rPr>
        <w:t>tu</w:t>
      </w:r>
      <w:r w:rsidR="00807542">
        <w:rPr>
          <w:rFonts w:ascii="Arial" w:hAnsi="Arial" w:cs="Arial"/>
        </w:rPr>
        <w:t xml:space="preserve"> jej zmiany </w:t>
      </w:r>
      <w:r w:rsidR="008B110C">
        <w:rPr>
          <w:rFonts w:ascii="Arial" w:hAnsi="Arial" w:cs="Arial"/>
        </w:rPr>
        <w:t xml:space="preserve">oznacza </w:t>
      </w:r>
      <w:r w:rsidR="002C3F0D">
        <w:rPr>
          <w:rFonts w:ascii="Arial" w:hAnsi="Arial" w:cs="Arial"/>
        </w:rPr>
        <w:t>a</w:t>
      </w:r>
      <w:r w:rsidR="00AD314B">
        <w:rPr>
          <w:rFonts w:ascii="Arial" w:hAnsi="Arial" w:cs="Arial"/>
        </w:rPr>
        <w:t>kceptację treści projektu umowy</w:t>
      </w:r>
      <w:r w:rsidR="00117DC0">
        <w:rPr>
          <w:rFonts w:ascii="Arial" w:hAnsi="Arial" w:cs="Arial"/>
        </w:rPr>
        <w:t xml:space="preserve"> o podwykonawstwo</w:t>
      </w:r>
      <w:r w:rsidR="00AD314B">
        <w:rPr>
          <w:rFonts w:ascii="Arial" w:hAnsi="Arial" w:cs="Arial"/>
        </w:rPr>
        <w:t>;</w:t>
      </w:r>
    </w:p>
    <w:p w14:paraId="155A136D" w14:textId="64E0A005" w:rsidR="008B110C" w:rsidRPr="008B110C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B110C">
        <w:rPr>
          <w:rFonts w:ascii="Arial" w:hAnsi="Arial" w:cs="Arial"/>
          <w:iCs/>
        </w:rPr>
        <w:t>W</w:t>
      </w:r>
      <w:r w:rsidR="008B110C">
        <w:rPr>
          <w:rFonts w:ascii="Arial" w:hAnsi="Arial" w:cs="Arial"/>
          <w:iCs/>
        </w:rPr>
        <w:t>ykonawca</w:t>
      </w:r>
      <w:r w:rsidRPr="008B110C">
        <w:rPr>
          <w:rFonts w:ascii="Arial" w:hAnsi="Arial" w:cs="Arial"/>
          <w:iCs/>
        </w:rPr>
        <w:t xml:space="preserve">, </w:t>
      </w:r>
      <w:r w:rsidR="008B110C">
        <w:rPr>
          <w:rFonts w:ascii="Arial" w:hAnsi="Arial" w:cs="Arial"/>
        </w:rPr>
        <w:t xml:space="preserve">jest zobowiązany </w:t>
      </w:r>
      <w:r w:rsidRPr="00E168B0">
        <w:rPr>
          <w:rFonts w:ascii="Arial" w:hAnsi="Arial" w:cs="Arial"/>
        </w:rPr>
        <w:t>prze</w:t>
      </w:r>
      <w:r w:rsidR="008B110C">
        <w:rPr>
          <w:rFonts w:ascii="Arial" w:hAnsi="Arial" w:cs="Arial"/>
        </w:rPr>
        <w:t xml:space="preserve">kazać </w:t>
      </w:r>
      <w:r w:rsidR="009C5676" w:rsidRPr="008B110C">
        <w:rPr>
          <w:rFonts w:ascii="Arial" w:hAnsi="Arial" w:cs="Arial"/>
          <w:iCs/>
        </w:rPr>
        <w:t>Zamawiającemu</w:t>
      </w:r>
      <w:r w:rsidRPr="00E168B0">
        <w:rPr>
          <w:rFonts w:ascii="Arial" w:hAnsi="Arial" w:cs="Arial"/>
        </w:rPr>
        <w:t xml:space="preserve"> poświadczoną za zgodność z oryginałem</w:t>
      </w:r>
      <w:r w:rsidR="008B110C">
        <w:rPr>
          <w:rFonts w:ascii="Arial" w:hAnsi="Arial" w:cs="Arial"/>
        </w:rPr>
        <w:t>:</w:t>
      </w:r>
      <w:r w:rsidRPr="00E168B0">
        <w:rPr>
          <w:rFonts w:ascii="Arial" w:hAnsi="Arial" w:cs="Arial"/>
        </w:rPr>
        <w:t xml:space="preserve"> </w:t>
      </w:r>
    </w:p>
    <w:p w14:paraId="25933F37" w14:textId="4866AF58" w:rsidR="008B110C" w:rsidRDefault="002D2366" w:rsidP="00F90D11">
      <w:pPr>
        <w:pStyle w:val="Tekstpodstawowy"/>
        <w:numPr>
          <w:ilvl w:val="2"/>
          <w:numId w:val="4"/>
        </w:numPr>
        <w:tabs>
          <w:tab w:val="left" w:pos="672"/>
        </w:tabs>
        <w:ind w:left="1418" w:hanging="698"/>
        <w:jc w:val="both"/>
        <w:rPr>
          <w:rFonts w:ascii="Arial" w:hAnsi="Arial" w:cs="Arial"/>
          <w:color w:val="auto"/>
          <w:szCs w:val="24"/>
        </w:rPr>
      </w:pPr>
      <w:r w:rsidRPr="00E168B0">
        <w:rPr>
          <w:rFonts w:ascii="Arial" w:hAnsi="Arial" w:cs="Arial"/>
        </w:rPr>
        <w:t xml:space="preserve">kopię zawartej umowy o podwykonawstwo, której przedmiotem są </w:t>
      </w:r>
      <w:r w:rsidR="00A00948">
        <w:rPr>
          <w:rFonts w:ascii="Arial" w:hAnsi="Arial" w:cs="Arial"/>
        </w:rPr>
        <w:t>roboty budowlane,</w:t>
      </w:r>
      <w:r w:rsidR="008B110C">
        <w:rPr>
          <w:rFonts w:ascii="Arial" w:hAnsi="Arial" w:cs="Arial"/>
        </w:rPr>
        <w:t xml:space="preserve"> </w:t>
      </w:r>
      <w:r w:rsidRPr="008B110C">
        <w:rPr>
          <w:rFonts w:ascii="Arial" w:hAnsi="Arial" w:cs="Arial"/>
          <w:bCs/>
        </w:rPr>
        <w:t>dostawy lub usługi,</w:t>
      </w:r>
      <w:r w:rsidRPr="00E168B0">
        <w:rPr>
          <w:rFonts w:ascii="Arial" w:hAnsi="Arial" w:cs="Arial"/>
        </w:rPr>
        <w:t xml:space="preserve"> w termin</w:t>
      </w:r>
      <w:r>
        <w:rPr>
          <w:rFonts w:ascii="Arial" w:hAnsi="Arial" w:cs="Arial"/>
        </w:rPr>
        <w:t>ie 7 dni od dnia jej zawarcia</w:t>
      </w:r>
      <w:r w:rsidR="00506993">
        <w:rPr>
          <w:rFonts w:ascii="Arial" w:hAnsi="Arial" w:cs="Arial"/>
        </w:rPr>
        <w:t xml:space="preserve"> z </w:t>
      </w:r>
      <w:r w:rsidR="008B110C">
        <w:rPr>
          <w:rFonts w:ascii="Arial" w:hAnsi="Arial" w:cs="Arial"/>
        </w:rPr>
        <w:t xml:space="preserve">Podwykonawcą lub dalszym Podwykonawcą </w:t>
      </w:r>
      <w:r>
        <w:rPr>
          <w:rFonts w:ascii="Arial" w:hAnsi="Arial" w:cs="Arial"/>
        </w:rPr>
        <w:t>.</w:t>
      </w:r>
    </w:p>
    <w:p w14:paraId="033551B3" w14:textId="3E0970E2" w:rsidR="00BF16DF" w:rsidRPr="008B110C" w:rsidRDefault="00BF16DF" w:rsidP="00F90D11">
      <w:pPr>
        <w:pStyle w:val="Tekstpodstawowy"/>
        <w:numPr>
          <w:ilvl w:val="2"/>
          <w:numId w:val="4"/>
        </w:numPr>
        <w:tabs>
          <w:tab w:val="left" w:pos="672"/>
        </w:tabs>
        <w:ind w:left="1418" w:hanging="698"/>
        <w:jc w:val="both"/>
        <w:rPr>
          <w:rFonts w:ascii="Arial" w:hAnsi="Arial" w:cs="Arial"/>
          <w:color w:val="auto"/>
          <w:szCs w:val="24"/>
        </w:rPr>
      </w:pPr>
      <w:r w:rsidRPr="008B110C">
        <w:rPr>
          <w:rFonts w:ascii="Arial" w:hAnsi="Arial" w:cs="Arial"/>
        </w:rPr>
        <w:lastRenderedPageBreak/>
        <w:t>„</w:t>
      </w:r>
      <w:r w:rsidRPr="008B110C">
        <w:rPr>
          <w:rFonts w:ascii="Arial" w:hAnsi="Arial" w:cs="Arial"/>
          <w:i/>
        </w:rPr>
        <w:t>Tabelę elementów do fakturowania przejściowego</w:t>
      </w:r>
      <w:r w:rsidRPr="008B110C">
        <w:rPr>
          <w:rFonts w:ascii="Arial" w:hAnsi="Arial" w:cs="Arial"/>
        </w:rPr>
        <w:t xml:space="preserve">” zgodną z </w:t>
      </w:r>
      <w:r w:rsidR="00F90D11">
        <w:rPr>
          <w:rFonts w:ascii="Arial" w:hAnsi="Arial" w:cs="Arial"/>
        </w:rPr>
        <w:t> </w:t>
      </w:r>
      <w:r w:rsidRPr="008B110C">
        <w:rPr>
          <w:rFonts w:ascii="Arial" w:hAnsi="Arial" w:cs="Arial"/>
        </w:rPr>
        <w:t>załącznikiem</w:t>
      </w:r>
      <w:r w:rsidR="006A5C88">
        <w:rPr>
          <w:rFonts w:ascii="Arial" w:hAnsi="Arial" w:cs="Arial"/>
        </w:rPr>
        <w:t xml:space="preserve"> nr 4</w:t>
      </w:r>
      <w:r w:rsidRPr="008B110C">
        <w:rPr>
          <w:rFonts w:ascii="Arial" w:hAnsi="Arial" w:cs="Arial"/>
        </w:rPr>
        <w:t xml:space="preserve"> do niniejszej umowy z zaznaczeniem prac (całości lub części), które będą wykonywane przez zgłoszonego </w:t>
      </w:r>
      <w:r w:rsidRPr="008B110C">
        <w:rPr>
          <w:rFonts w:ascii="Arial" w:hAnsi="Arial" w:cs="Arial"/>
          <w:iCs/>
        </w:rPr>
        <w:t>Podwykonawcę</w:t>
      </w:r>
      <w:r w:rsidRPr="008B110C">
        <w:rPr>
          <w:rFonts w:ascii="Arial" w:hAnsi="Arial" w:cs="Arial"/>
          <w:i/>
        </w:rPr>
        <w:t xml:space="preserve"> </w:t>
      </w:r>
      <w:r w:rsidRPr="008B110C">
        <w:rPr>
          <w:rFonts w:ascii="Arial" w:hAnsi="Arial" w:cs="Arial"/>
        </w:rPr>
        <w:t>lub dalszego</w:t>
      </w:r>
      <w:r w:rsidRPr="008B110C">
        <w:rPr>
          <w:rFonts w:ascii="Arial" w:hAnsi="Arial" w:cs="Arial"/>
          <w:i/>
        </w:rPr>
        <w:t xml:space="preserve"> </w:t>
      </w:r>
      <w:r w:rsidRPr="008B110C">
        <w:rPr>
          <w:rFonts w:ascii="Arial" w:hAnsi="Arial" w:cs="Arial"/>
          <w:iCs/>
        </w:rPr>
        <w:t xml:space="preserve">Podwykonawcę. </w:t>
      </w:r>
    </w:p>
    <w:p w14:paraId="294B338B" w14:textId="5DFA4D4A" w:rsidR="002D2366" w:rsidRPr="005B235A" w:rsidRDefault="00BC1C31" w:rsidP="00216B3A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FB759B">
        <w:rPr>
          <w:rFonts w:ascii="Arial" w:hAnsi="Arial" w:cs="Arial"/>
          <w:iCs/>
          <w:color w:val="auto"/>
        </w:rPr>
        <w:t>W</w:t>
      </w:r>
      <w:r w:rsidRPr="00FB759B">
        <w:rPr>
          <w:rFonts w:ascii="Arial" w:hAnsi="Arial" w:cs="Arial"/>
          <w:color w:val="auto"/>
        </w:rPr>
        <w:t xml:space="preserve"> przypadku uchylenia się od obowiązku zapłaty wynagrodzenia odpowiednio przez </w:t>
      </w:r>
      <w:r w:rsidRPr="00FB759B">
        <w:rPr>
          <w:rFonts w:ascii="Arial" w:hAnsi="Arial" w:cs="Arial"/>
          <w:iCs/>
          <w:color w:val="auto"/>
        </w:rPr>
        <w:t xml:space="preserve">Wykonawcę, </w:t>
      </w:r>
      <w:r w:rsidRPr="00FB759B">
        <w:rPr>
          <w:rFonts w:ascii="Arial" w:hAnsi="Arial" w:cs="Arial"/>
          <w:color w:val="auto"/>
        </w:rPr>
        <w:t>Podwykonawcę lub dalszego Podwykonawcę</w:t>
      </w:r>
      <w:r w:rsidR="00216B3A">
        <w:rPr>
          <w:rFonts w:ascii="Arial" w:hAnsi="Arial" w:cs="Arial"/>
          <w:color w:val="auto"/>
        </w:rPr>
        <w:t xml:space="preserve"> zastosowanie mają przepisy art. 647 ust. 1 k.c. oraz art. 465</w:t>
      </w:r>
      <w:r w:rsidR="005B235A">
        <w:rPr>
          <w:rFonts w:ascii="Arial" w:hAnsi="Arial" w:cs="Arial"/>
          <w:color w:val="auto"/>
        </w:rPr>
        <w:t xml:space="preserve"> </w:t>
      </w:r>
      <w:r w:rsidR="003D43D1">
        <w:rPr>
          <w:rFonts w:ascii="Arial" w:hAnsi="Arial" w:cs="Arial"/>
          <w:color w:val="auto"/>
        </w:rPr>
        <w:t xml:space="preserve">ustawy </w:t>
      </w:r>
      <w:r w:rsidR="00E832BA">
        <w:rPr>
          <w:rFonts w:ascii="Arial" w:hAnsi="Arial" w:cs="Arial"/>
          <w:color w:val="auto"/>
        </w:rPr>
        <w:t>PZ</w:t>
      </w:r>
      <w:r w:rsidR="00117F4A">
        <w:rPr>
          <w:rFonts w:ascii="Arial" w:hAnsi="Arial" w:cs="Arial"/>
          <w:color w:val="auto"/>
        </w:rPr>
        <w:t>P</w:t>
      </w:r>
      <w:r w:rsidR="005B235A" w:rsidRPr="005B235A">
        <w:rPr>
          <w:rFonts w:ascii="Arial" w:hAnsi="Arial" w:cs="Arial"/>
          <w:color w:val="auto"/>
        </w:rPr>
        <w:t>.</w:t>
      </w:r>
    </w:p>
    <w:p w14:paraId="73D6362B" w14:textId="53467714" w:rsidR="002D2366" w:rsidRPr="00141CCE" w:rsidRDefault="00BC3E75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BC3E75">
        <w:rPr>
          <w:rFonts w:ascii="Arial" w:hAnsi="Arial" w:cs="Arial"/>
          <w:iCs/>
          <w:color w:val="auto"/>
        </w:rPr>
        <w:t>Zamawiający</w:t>
      </w:r>
      <w:r>
        <w:rPr>
          <w:rFonts w:ascii="Arial" w:hAnsi="Arial" w:cs="Arial"/>
          <w:i/>
          <w:color w:val="auto"/>
        </w:rPr>
        <w:t xml:space="preserve"> </w:t>
      </w:r>
      <w:r w:rsidR="00B3563A">
        <w:rPr>
          <w:rFonts w:ascii="Arial" w:hAnsi="Arial" w:cs="Arial"/>
          <w:color w:val="auto"/>
        </w:rPr>
        <w:t xml:space="preserve">zobowiązany jest poinformować </w:t>
      </w:r>
      <w:r>
        <w:rPr>
          <w:rFonts w:ascii="Arial" w:hAnsi="Arial" w:cs="Arial"/>
          <w:color w:val="auto"/>
        </w:rPr>
        <w:t xml:space="preserve"> Wykonawcę o zamiarze </w:t>
      </w:r>
      <w:r w:rsidR="002D2366" w:rsidRPr="00141CCE">
        <w:rPr>
          <w:rFonts w:ascii="Arial" w:hAnsi="Arial" w:cs="Arial"/>
          <w:color w:val="auto"/>
        </w:rPr>
        <w:t>dokonani</w:t>
      </w:r>
      <w:r>
        <w:rPr>
          <w:rFonts w:ascii="Arial" w:hAnsi="Arial" w:cs="Arial"/>
          <w:color w:val="auto"/>
        </w:rPr>
        <w:t xml:space="preserve">a </w:t>
      </w:r>
      <w:r w:rsidR="002D2366" w:rsidRPr="00141CCE">
        <w:rPr>
          <w:rFonts w:ascii="Arial" w:hAnsi="Arial" w:cs="Arial"/>
          <w:color w:val="auto"/>
        </w:rPr>
        <w:t xml:space="preserve">bezpośredniej zapłaty </w:t>
      </w:r>
      <w:r w:rsidR="00066DDC">
        <w:rPr>
          <w:rFonts w:ascii="Arial" w:hAnsi="Arial" w:cs="Arial"/>
          <w:color w:val="auto"/>
        </w:rPr>
        <w:t xml:space="preserve">wynagrodzenia </w:t>
      </w:r>
      <w:r>
        <w:rPr>
          <w:rFonts w:ascii="Arial" w:hAnsi="Arial" w:cs="Arial"/>
          <w:color w:val="auto"/>
        </w:rPr>
        <w:t xml:space="preserve">na rzecz Podwykonawcy lub dalszego </w:t>
      </w:r>
      <w:r w:rsidR="00117DC0">
        <w:rPr>
          <w:rFonts w:ascii="Arial" w:hAnsi="Arial" w:cs="Arial"/>
          <w:color w:val="auto"/>
        </w:rPr>
        <w:t>p</w:t>
      </w:r>
      <w:r>
        <w:rPr>
          <w:rFonts w:ascii="Arial" w:hAnsi="Arial" w:cs="Arial"/>
          <w:color w:val="auto"/>
        </w:rPr>
        <w:t>odwykonawc</w:t>
      </w:r>
      <w:r w:rsidR="003D43D1">
        <w:rPr>
          <w:rFonts w:ascii="Arial" w:hAnsi="Arial" w:cs="Arial"/>
          <w:color w:val="auto"/>
        </w:rPr>
        <w:t>y</w:t>
      </w:r>
      <w:r w:rsidR="00B3563A">
        <w:rPr>
          <w:rFonts w:ascii="Arial" w:hAnsi="Arial" w:cs="Arial"/>
          <w:color w:val="auto"/>
        </w:rPr>
        <w:t>,</w:t>
      </w:r>
      <w:r>
        <w:rPr>
          <w:rFonts w:ascii="Arial" w:hAnsi="Arial" w:cs="Arial"/>
          <w:color w:val="auto"/>
        </w:rPr>
        <w:t xml:space="preserve"> </w:t>
      </w:r>
      <w:r w:rsidR="00B3563A">
        <w:rPr>
          <w:rFonts w:ascii="Arial" w:hAnsi="Arial" w:cs="Arial"/>
          <w:color w:val="auto"/>
        </w:rPr>
        <w:t xml:space="preserve">jednocześnie </w:t>
      </w:r>
      <w:r>
        <w:rPr>
          <w:rFonts w:ascii="Arial" w:hAnsi="Arial" w:cs="Arial"/>
          <w:color w:val="auto"/>
        </w:rPr>
        <w:t>wzywa</w:t>
      </w:r>
      <w:r w:rsidR="00B3563A">
        <w:rPr>
          <w:rFonts w:ascii="Arial" w:hAnsi="Arial" w:cs="Arial"/>
          <w:color w:val="auto"/>
        </w:rPr>
        <w:t>jąc</w:t>
      </w:r>
      <w:r>
        <w:rPr>
          <w:rFonts w:ascii="Arial" w:hAnsi="Arial" w:cs="Arial"/>
          <w:color w:val="auto"/>
        </w:rPr>
        <w:t xml:space="preserve"> go</w:t>
      </w:r>
      <w:r w:rsidR="00B3563A">
        <w:rPr>
          <w:rFonts w:ascii="Arial" w:hAnsi="Arial" w:cs="Arial"/>
          <w:color w:val="auto"/>
        </w:rPr>
        <w:t>, w terminie 7 dni</w:t>
      </w:r>
      <w:r w:rsidR="007C2018">
        <w:rPr>
          <w:rFonts w:ascii="Arial" w:hAnsi="Arial" w:cs="Arial"/>
          <w:color w:val="auto"/>
        </w:rPr>
        <w:t xml:space="preserve"> </w:t>
      </w:r>
      <w:r w:rsidR="00ED1B80">
        <w:rPr>
          <w:rFonts w:ascii="Arial" w:hAnsi="Arial" w:cs="Arial"/>
          <w:color w:val="auto"/>
        </w:rPr>
        <w:t xml:space="preserve">od dnia doręczenia tej informacji, </w:t>
      </w:r>
      <w:r w:rsidR="006B560B">
        <w:rPr>
          <w:rFonts w:ascii="Arial" w:hAnsi="Arial" w:cs="Arial"/>
          <w:color w:val="auto"/>
        </w:rPr>
        <w:t xml:space="preserve">do </w:t>
      </w:r>
      <w:r w:rsidR="002D2366" w:rsidRPr="00141CCE">
        <w:rPr>
          <w:rFonts w:ascii="Arial" w:hAnsi="Arial" w:cs="Arial"/>
          <w:color w:val="auto"/>
        </w:rPr>
        <w:t>zgłoszeni</w:t>
      </w:r>
      <w:r w:rsidR="006B560B">
        <w:rPr>
          <w:rFonts w:ascii="Arial" w:hAnsi="Arial" w:cs="Arial"/>
          <w:color w:val="auto"/>
        </w:rPr>
        <w:t>a</w:t>
      </w:r>
      <w:r w:rsidR="002D2366" w:rsidRPr="00141CCE">
        <w:rPr>
          <w:rFonts w:ascii="Arial" w:hAnsi="Arial" w:cs="Arial"/>
          <w:color w:val="auto"/>
        </w:rPr>
        <w:t xml:space="preserve"> </w:t>
      </w:r>
      <w:r w:rsidR="0097196A">
        <w:rPr>
          <w:rFonts w:ascii="Arial" w:hAnsi="Arial" w:cs="Arial"/>
          <w:color w:val="auto"/>
        </w:rPr>
        <w:t xml:space="preserve">uwag </w:t>
      </w:r>
      <w:r w:rsidR="002D2366">
        <w:rPr>
          <w:rFonts w:ascii="Arial" w:hAnsi="Arial" w:cs="Arial"/>
          <w:color w:val="auto"/>
        </w:rPr>
        <w:t>w formie pisemnej</w:t>
      </w:r>
      <w:r w:rsidR="002D2366" w:rsidRPr="00141CCE">
        <w:rPr>
          <w:rFonts w:ascii="Arial" w:hAnsi="Arial" w:cs="Arial"/>
          <w:color w:val="auto"/>
        </w:rPr>
        <w:t xml:space="preserve">  dotyczących zasadności bezpośredniej zapłaty </w:t>
      </w:r>
      <w:r w:rsidR="00066DDC">
        <w:rPr>
          <w:rFonts w:ascii="Arial" w:hAnsi="Arial" w:cs="Arial"/>
          <w:color w:val="auto"/>
        </w:rPr>
        <w:t xml:space="preserve"> </w:t>
      </w:r>
      <w:r w:rsidR="002D2366" w:rsidRPr="00141CCE">
        <w:rPr>
          <w:rFonts w:ascii="Arial" w:hAnsi="Arial" w:cs="Arial"/>
          <w:color w:val="auto"/>
        </w:rPr>
        <w:t xml:space="preserve">wynagrodzenia </w:t>
      </w:r>
      <w:r w:rsidR="00066DDC">
        <w:rPr>
          <w:rFonts w:ascii="Arial" w:hAnsi="Arial" w:cs="Arial"/>
          <w:color w:val="auto"/>
        </w:rPr>
        <w:t>na rzecz P</w:t>
      </w:r>
      <w:r w:rsidR="002D2366" w:rsidRPr="00141CCE">
        <w:rPr>
          <w:rFonts w:ascii="Arial" w:hAnsi="Arial" w:cs="Arial"/>
          <w:color w:val="auto"/>
        </w:rPr>
        <w:t>odwykonawcy</w:t>
      </w:r>
      <w:r>
        <w:rPr>
          <w:rFonts w:ascii="Arial" w:hAnsi="Arial" w:cs="Arial"/>
          <w:color w:val="auto"/>
        </w:rPr>
        <w:t xml:space="preserve">, </w:t>
      </w:r>
      <w:r w:rsidR="00DF3C0A">
        <w:rPr>
          <w:rFonts w:ascii="Arial" w:hAnsi="Arial" w:cs="Arial"/>
          <w:color w:val="auto"/>
        </w:rPr>
        <w:t>lub dalszego Podwykonawcy</w:t>
      </w:r>
      <w:r w:rsidR="00066DDC">
        <w:rPr>
          <w:rFonts w:ascii="Arial" w:hAnsi="Arial" w:cs="Arial"/>
          <w:bCs/>
          <w:color w:val="auto"/>
        </w:rPr>
        <w:t>.</w:t>
      </w:r>
    </w:p>
    <w:p w14:paraId="7BE9179D" w14:textId="29ABCED4" w:rsidR="002D2366" w:rsidRPr="00141CCE" w:rsidRDefault="002D2366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W przypadku zgłoszenia </w:t>
      </w:r>
      <w:r w:rsidR="00B3563A">
        <w:rPr>
          <w:rFonts w:ascii="Arial" w:hAnsi="Arial" w:cs="Arial"/>
          <w:color w:val="auto"/>
        </w:rPr>
        <w:t xml:space="preserve">w wyznaczonym terminie </w:t>
      </w:r>
      <w:r w:rsidR="00FB759B">
        <w:rPr>
          <w:rFonts w:ascii="Arial" w:hAnsi="Arial" w:cs="Arial"/>
          <w:color w:val="auto"/>
        </w:rPr>
        <w:t>uwag</w:t>
      </w:r>
      <w:r w:rsidR="00D12C5E">
        <w:rPr>
          <w:rFonts w:ascii="Arial" w:hAnsi="Arial" w:cs="Arial"/>
          <w:color w:val="auto"/>
        </w:rPr>
        <w:t xml:space="preserve"> </w:t>
      </w:r>
      <w:r w:rsidR="00407461">
        <w:rPr>
          <w:rFonts w:ascii="Arial" w:hAnsi="Arial" w:cs="Arial"/>
          <w:color w:val="auto"/>
        </w:rPr>
        <w:t>przez Wykonawcę</w:t>
      </w:r>
      <w:r w:rsidRPr="00141CCE">
        <w:rPr>
          <w:rFonts w:ascii="Arial" w:hAnsi="Arial" w:cs="Arial"/>
          <w:color w:val="auto"/>
        </w:rPr>
        <w:t xml:space="preserve">, </w:t>
      </w:r>
      <w:r w:rsidR="007C2018">
        <w:rPr>
          <w:rFonts w:ascii="Arial" w:hAnsi="Arial" w:cs="Arial"/>
          <w:color w:val="auto"/>
        </w:rPr>
        <w:br/>
      </w:r>
      <w:r w:rsidRPr="00141CCE">
        <w:rPr>
          <w:rFonts w:ascii="Arial" w:hAnsi="Arial" w:cs="Arial"/>
          <w:color w:val="auto"/>
        </w:rPr>
        <w:t xml:space="preserve">o których mowa w </w:t>
      </w:r>
      <w:r w:rsidR="004C2117">
        <w:rPr>
          <w:rFonts w:ascii="Arial" w:hAnsi="Arial" w:cs="Arial"/>
          <w:color w:val="auto"/>
        </w:rPr>
        <w:t>ust.</w:t>
      </w:r>
      <w:r w:rsidR="004C2117" w:rsidRPr="00141CCE">
        <w:rPr>
          <w:rFonts w:ascii="Arial" w:hAnsi="Arial" w:cs="Arial"/>
          <w:color w:val="auto"/>
        </w:rPr>
        <w:t xml:space="preserve"> </w:t>
      </w:r>
      <w:r w:rsidR="00DF3C0A" w:rsidRPr="00527DEA">
        <w:rPr>
          <w:rFonts w:ascii="Arial" w:hAnsi="Arial" w:cs="Arial"/>
          <w:color w:val="auto"/>
        </w:rPr>
        <w:t>3</w:t>
      </w:r>
      <w:r w:rsidR="00066DDC">
        <w:rPr>
          <w:rFonts w:ascii="Arial" w:hAnsi="Arial" w:cs="Arial"/>
          <w:color w:val="auto"/>
        </w:rPr>
        <w:t xml:space="preserve"> powyżej</w:t>
      </w:r>
      <w:r w:rsidR="007C2018">
        <w:rPr>
          <w:rFonts w:ascii="Arial" w:hAnsi="Arial" w:cs="Arial"/>
          <w:color w:val="auto"/>
        </w:rPr>
        <w:t>,</w:t>
      </w:r>
      <w:r w:rsidR="000C0F2C">
        <w:rPr>
          <w:rFonts w:ascii="Arial" w:hAnsi="Arial" w:cs="Arial"/>
          <w:color w:val="auto"/>
        </w:rPr>
        <w:t xml:space="preserve"> </w:t>
      </w:r>
      <w:r w:rsidR="00407461">
        <w:rPr>
          <w:rFonts w:ascii="Arial" w:hAnsi="Arial" w:cs="Arial"/>
          <w:color w:val="auto"/>
        </w:rPr>
        <w:t xml:space="preserve">Zamawiający </w:t>
      </w:r>
      <w:r w:rsidR="00066DDC">
        <w:rPr>
          <w:rFonts w:ascii="Arial" w:hAnsi="Arial" w:cs="Arial"/>
          <w:color w:val="auto"/>
        </w:rPr>
        <w:t>jest uprawniony według swego uznania</w:t>
      </w:r>
      <w:r w:rsidRPr="00141CCE">
        <w:rPr>
          <w:rFonts w:ascii="Arial" w:hAnsi="Arial" w:cs="Arial"/>
          <w:color w:val="auto"/>
        </w:rPr>
        <w:t>:</w:t>
      </w:r>
    </w:p>
    <w:p w14:paraId="383BD5F3" w14:textId="27D68F7E" w:rsidR="002D2366" w:rsidRPr="00141CCE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nie dokonać bezpośredniej zapłaty wynagrodzenia </w:t>
      </w:r>
      <w:r w:rsidR="00407461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dalszemu </w:t>
      </w:r>
      <w:r w:rsidR="00407461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odwykonawcy, </w:t>
      </w:r>
      <w:r w:rsidR="00407461">
        <w:rPr>
          <w:rFonts w:ascii="Arial" w:hAnsi="Arial" w:cs="Arial"/>
          <w:color w:val="auto"/>
        </w:rPr>
        <w:t xml:space="preserve">w przypadku gdy </w:t>
      </w:r>
      <w:r w:rsidR="005143F4" w:rsidRPr="00407461">
        <w:rPr>
          <w:rFonts w:ascii="Arial" w:hAnsi="Arial" w:cs="Arial"/>
          <w:iCs/>
          <w:color w:val="auto"/>
        </w:rPr>
        <w:t>Wykonaw</w:t>
      </w:r>
      <w:r w:rsidR="005143F4" w:rsidRPr="00867F13">
        <w:rPr>
          <w:rFonts w:ascii="Arial" w:hAnsi="Arial" w:cs="Arial"/>
          <w:iCs/>
          <w:color w:val="auto"/>
        </w:rPr>
        <w:t>ca</w:t>
      </w:r>
      <w:r w:rsidR="005143F4">
        <w:rPr>
          <w:rFonts w:ascii="Arial" w:hAnsi="Arial" w:cs="Arial"/>
          <w:i/>
          <w:color w:val="auto"/>
        </w:rPr>
        <w:t xml:space="preserve"> </w:t>
      </w:r>
      <w:r w:rsidR="00885E94" w:rsidRPr="00885E94">
        <w:rPr>
          <w:rFonts w:ascii="Arial" w:hAnsi="Arial" w:cs="Arial"/>
          <w:color w:val="auto"/>
        </w:rPr>
        <w:t>wykaże zasadności takiej zapłaty</w:t>
      </w:r>
      <w:r w:rsidR="00885E94">
        <w:rPr>
          <w:rFonts w:ascii="Arial" w:hAnsi="Arial" w:cs="Arial"/>
          <w:i/>
          <w:color w:val="auto"/>
        </w:rPr>
        <w:t xml:space="preserve"> </w:t>
      </w:r>
      <w:r w:rsidR="00407461">
        <w:rPr>
          <w:rFonts w:ascii="Arial" w:hAnsi="Arial" w:cs="Arial"/>
          <w:iCs/>
          <w:color w:val="auto"/>
        </w:rPr>
        <w:t xml:space="preserve">uzasadni brak przesłanek do takiej </w:t>
      </w:r>
      <w:r w:rsidRPr="00141CCE">
        <w:rPr>
          <w:rFonts w:ascii="Arial" w:hAnsi="Arial" w:cs="Arial"/>
          <w:color w:val="auto"/>
        </w:rPr>
        <w:t>zapłaty</w:t>
      </w:r>
      <w:r w:rsidR="00407461">
        <w:rPr>
          <w:rFonts w:ascii="Arial" w:hAnsi="Arial" w:cs="Arial"/>
          <w:color w:val="auto"/>
        </w:rPr>
        <w:t xml:space="preserve"> </w:t>
      </w:r>
      <w:r w:rsidR="00867F13">
        <w:rPr>
          <w:rFonts w:ascii="Arial" w:hAnsi="Arial" w:cs="Arial"/>
          <w:color w:val="auto"/>
        </w:rPr>
        <w:t>albo</w:t>
      </w:r>
    </w:p>
    <w:p w14:paraId="541A7F6F" w14:textId="77777777" w:rsidR="00867F13" w:rsidRDefault="002D2366" w:rsidP="00867F13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złożyć do depozytu sądowego kwotę wynagrodzenia </w:t>
      </w:r>
      <w:r w:rsidR="00407461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dalszego </w:t>
      </w:r>
      <w:r w:rsidR="00867F13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>odwykonawcy</w:t>
      </w:r>
      <w:r w:rsidR="00407461">
        <w:rPr>
          <w:rFonts w:ascii="Arial" w:hAnsi="Arial" w:cs="Arial"/>
          <w:color w:val="auto"/>
        </w:rPr>
        <w:t>,</w:t>
      </w:r>
      <w:r w:rsidRPr="00141CCE">
        <w:rPr>
          <w:rFonts w:ascii="Arial" w:hAnsi="Arial" w:cs="Arial"/>
          <w:color w:val="auto"/>
        </w:rPr>
        <w:t xml:space="preserve"> w przypadku wątpliwości </w:t>
      </w:r>
      <w:r w:rsidR="00407461">
        <w:rPr>
          <w:rFonts w:ascii="Arial" w:hAnsi="Arial" w:cs="Arial"/>
          <w:color w:val="auto"/>
        </w:rPr>
        <w:t xml:space="preserve">odnośnie </w:t>
      </w:r>
      <w:r w:rsidRPr="00141CCE">
        <w:rPr>
          <w:rFonts w:ascii="Arial" w:hAnsi="Arial" w:cs="Arial"/>
          <w:color w:val="auto"/>
        </w:rPr>
        <w:t>wysokości należne</w:t>
      </w:r>
      <w:r w:rsidR="00407461">
        <w:rPr>
          <w:rFonts w:ascii="Arial" w:hAnsi="Arial" w:cs="Arial"/>
          <w:color w:val="auto"/>
        </w:rPr>
        <w:t xml:space="preserve">go </w:t>
      </w:r>
      <w:r w:rsidR="00867F13">
        <w:rPr>
          <w:rFonts w:ascii="Arial" w:hAnsi="Arial" w:cs="Arial"/>
          <w:color w:val="auto"/>
        </w:rPr>
        <w:t xml:space="preserve">wynagrodzenia </w:t>
      </w:r>
      <w:r w:rsidRPr="00141CCE">
        <w:rPr>
          <w:rFonts w:ascii="Arial" w:hAnsi="Arial" w:cs="Arial"/>
          <w:color w:val="auto"/>
        </w:rPr>
        <w:t xml:space="preserve">lub podmiotu, </w:t>
      </w:r>
      <w:r w:rsidR="00867F13">
        <w:rPr>
          <w:rFonts w:ascii="Arial" w:hAnsi="Arial" w:cs="Arial"/>
          <w:color w:val="auto"/>
        </w:rPr>
        <w:t>na rzecz którego należy dokonać zapłaty wynagrodzenia</w:t>
      </w:r>
      <w:r w:rsidRPr="00141CCE">
        <w:rPr>
          <w:rFonts w:ascii="Arial" w:hAnsi="Arial" w:cs="Arial"/>
          <w:color w:val="auto"/>
        </w:rPr>
        <w:t xml:space="preserve"> albo</w:t>
      </w:r>
    </w:p>
    <w:p w14:paraId="0A4A4193" w14:textId="27177A12" w:rsidR="002D2366" w:rsidRPr="00867F13" w:rsidRDefault="002D2366" w:rsidP="00867F13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67F13">
        <w:rPr>
          <w:rFonts w:ascii="Arial" w:hAnsi="Arial" w:cs="Arial"/>
          <w:color w:val="auto"/>
        </w:rPr>
        <w:t xml:space="preserve">dokonać bezpośredniej zapłaty wynagrodzenia </w:t>
      </w:r>
      <w:r w:rsidR="00B3563A">
        <w:rPr>
          <w:rFonts w:ascii="Arial" w:hAnsi="Arial" w:cs="Arial"/>
          <w:color w:val="auto"/>
        </w:rPr>
        <w:t>P</w:t>
      </w:r>
      <w:r w:rsidRPr="00867F13">
        <w:rPr>
          <w:rFonts w:ascii="Arial" w:hAnsi="Arial" w:cs="Arial"/>
          <w:color w:val="auto"/>
        </w:rPr>
        <w:t>odwykonawcy lub</w:t>
      </w:r>
      <w:r w:rsidR="008B6D79" w:rsidRPr="00867F13">
        <w:rPr>
          <w:rFonts w:ascii="Arial" w:hAnsi="Arial" w:cs="Arial"/>
          <w:color w:val="auto"/>
        </w:rPr>
        <w:t xml:space="preserve"> dalszemu </w:t>
      </w:r>
      <w:r w:rsidR="00B3563A">
        <w:rPr>
          <w:rFonts w:ascii="Arial" w:hAnsi="Arial" w:cs="Arial"/>
          <w:color w:val="auto"/>
        </w:rPr>
        <w:t>P</w:t>
      </w:r>
      <w:r w:rsidR="008B6D79" w:rsidRPr="00867F13">
        <w:rPr>
          <w:rFonts w:ascii="Arial" w:hAnsi="Arial" w:cs="Arial"/>
          <w:color w:val="auto"/>
        </w:rPr>
        <w:t>odwykonawcy, jeżeli P</w:t>
      </w:r>
      <w:r w:rsidRPr="00867F13">
        <w:rPr>
          <w:rFonts w:ascii="Arial" w:hAnsi="Arial" w:cs="Arial"/>
          <w:color w:val="auto"/>
        </w:rPr>
        <w:t>od</w:t>
      </w:r>
      <w:r w:rsidR="008B6D79" w:rsidRPr="00867F13">
        <w:rPr>
          <w:rFonts w:ascii="Arial" w:hAnsi="Arial" w:cs="Arial"/>
          <w:color w:val="auto"/>
        </w:rPr>
        <w:t>w</w:t>
      </w:r>
      <w:r w:rsidRPr="00867F13">
        <w:rPr>
          <w:rFonts w:ascii="Arial" w:hAnsi="Arial" w:cs="Arial"/>
          <w:color w:val="auto"/>
        </w:rPr>
        <w:t>ykonawca</w:t>
      </w:r>
      <w:r w:rsidR="008B6D79" w:rsidRPr="00867F13">
        <w:rPr>
          <w:rFonts w:ascii="Arial" w:hAnsi="Arial" w:cs="Arial"/>
          <w:color w:val="auto"/>
        </w:rPr>
        <w:t xml:space="preserve"> lub dalszy P</w:t>
      </w:r>
      <w:r w:rsidRPr="00867F13">
        <w:rPr>
          <w:rFonts w:ascii="Arial" w:hAnsi="Arial" w:cs="Arial"/>
          <w:color w:val="auto"/>
        </w:rPr>
        <w:t>od</w:t>
      </w:r>
      <w:r w:rsidR="008B6D79" w:rsidRPr="00867F13">
        <w:rPr>
          <w:rFonts w:ascii="Arial" w:hAnsi="Arial" w:cs="Arial"/>
          <w:color w:val="auto"/>
        </w:rPr>
        <w:t>w</w:t>
      </w:r>
      <w:r w:rsidRPr="00867F13">
        <w:rPr>
          <w:rFonts w:ascii="Arial" w:hAnsi="Arial" w:cs="Arial"/>
          <w:color w:val="auto"/>
        </w:rPr>
        <w:t xml:space="preserve">ykonawca </w:t>
      </w:r>
      <w:r w:rsidR="00867F13">
        <w:rPr>
          <w:rFonts w:ascii="Arial" w:hAnsi="Arial" w:cs="Arial"/>
          <w:color w:val="auto"/>
        </w:rPr>
        <w:t xml:space="preserve">należycie uzasadni </w:t>
      </w:r>
      <w:r w:rsidR="00B3563A">
        <w:rPr>
          <w:rFonts w:ascii="Arial" w:hAnsi="Arial" w:cs="Arial"/>
          <w:color w:val="auto"/>
        </w:rPr>
        <w:t xml:space="preserve">dokonanie </w:t>
      </w:r>
      <w:r w:rsidRPr="00867F13">
        <w:rPr>
          <w:rFonts w:ascii="Arial" w:hAnsi="Arial" w:cs="Arial"/>
          <w:color w:val="auto"/>
        </w:rPr>
        <w:t>takiej zapłaty.</w:t>
      </w:r>
    </w:p>
    <w:p w14:paraId="5DC2576D" w14:textId="29DBF734" w:rsidR="002D2366" w:rsidRPr="00867F13" w:rsidRDefault="002D2366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iCs/>
          <w:color w:val="000000" w:themeColor="text1"/>
          <w:szCs w:val="24"/>
        </w:rPr>
      </w:pPr>
      <w:r w:rsidRPr="00141CCE">
        <w:rPr>
          <w:rFonts w:ascii="Arial" w:hAnsi="Arial" w:cs="Arial"/>
          <w:color w:val="auto"/>
        </w:rPr>
        <w:lastRenderedPageBreak/>
        <w:t xml:space="preserve">W przypadku dokonania bezpośredniej zapłaty </w:t>
      </w:r>
      <w:r w:rsidR="00867F13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dalszemu </w:t>
      </w:r>
      <w:r w:rsidR="00867F13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odwykonawcy, </w:t>
      </w:r>
      <w:r w:rsidR="005143F4" w:rsidRPr="00867F13">
        <w:rPr>
          <w:rFonts w:ascii="Arial" w:hAnsi="Arial" w:cs="Arial"/>
          <w:color w:val="auto"/>
        </w:rPr>
        <w:t>Zamawiający</w:t>
      </w:r>
      <w:r w:rsidRPr="00141CC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jest uprawniony do dokonania potrącenia</w:t>
      </w:r>
      <w:r w:rsidRPr="00141CCE">
        <w:rPr>
          <w:rFonts w:ascii="Arial" w:hAnsi="Arial" w:cs="Arial"/>
          <w:color w:val="auto"/>
        </w:rPr>
        <w:t xml:space="preserve"> kwot</w:t>
      </w:r>
      <w:r>
        <w:rPr>
          <w:rFonts w:ascii="Arial" w:hAnsi="Arial" w:cs="Arial"/>
          <w:color w:val="auto"/>
        </w:rPr>
        <w:t>y</w:t>
      </w:r>
      <w:r w:rsidRPr="00141CCE">
        <w:rPr>
          <w:rFonts w:ascii="Arial" w:hAnsi="Arial" w:cs="Arial"/>
          <w:color w:val="auto"/>
        </w:rPr>
        <w:t xml:space="preserve"> wypłaconego </w:t>
      </w:r>
      <w:r w:rsidR="00867F13">
        <w:rPr>
          <w:rFonts w:ascii="Arial" w:hAnsi="Arial" w:cs="Arial"/>
          <w:color w:val="auto"/>
        </w:rPr>
        <w:t>W</w:t>
      </w:r>
      <w:r w:rsidRPr="00141CCE">
        <w:rPr>
          <w:rFonts w:ascii="Arial" w:hAnsi="Arial" w:cs="Arial"/>
          <w:color w:val="auto"/>
        </w:rPr>
        <w:t xml:space="preserve">ynagrodzenia  należnego </w:t>
      </w:r>
      <w:r w:rsidR="00867F13">
        <w:rPr>
          <w:rFonts w:ascii="Arial" w:hAnsi="Arial" w:cs="Arial"/>
          <w:color w:val="auto"/>
        </w:rPr>
        <w:t>Wykonawcy</w:t>
      </w:r>
      <w:r w:rsidRPr="00B0619D">
        <w:rPr>
          <w:rFonts w:ascii="Arial" w:hAnsi="Arial" w:cs="Arial"/>
          <w:i/>
          <w:color w:val="000000" w:themeColor="text1"/>
        </w:rPr>
        <w:t xml:space="preserve">, </w:t>
      </w:r>
      <w:r w:rsidRPr="00867F13">
        <w:rPr>
          <w:rFonts w:ascii="Arial" w:hAnsi="Arial" w:cs="Arial"/>
          <w:iCs/>
          <w:color w:val="000000" w:themeColor="text1"/>
        </w:rPr>
        <w:t>na zasadach określonych w</w:t>
      </w:r>
      <w:r w:rsidR="006F7AD9">
        <w:rPr>
          <w:rFonts w:ascii="Arial" w:hAnsi="Arial" w:cs="Arial"/>
          <w:iCs/>
          <w:color w:val="000000" w:themeColor="text1"/>
        </w:rPr>
        <w:t> </w:t>
      </w:r>
      <w:r w:rsidRPr="00867F13">
        <w:rPr>
          <w:rFonts w:ascii="Arial" w:hAnsi="Arial" w:cs="Arial"/>
          <w:iCs/>
          <w:color w:val="000000" w:themeColor="text1"/>
        </w:rPr>
        <w:t>art. 498 k.c. – 499 k</w:t>
      </w:r>
      <w:r w:rsidR="00867F13">
        <w:rPr>
          <w:rFonts w:ascii="Arial" w:hAnsi="Arial" w:cs="Arial"/>
          <w:iCs/>
          <w:color w:val="000000" w:themeColor="text1"/>
        </w:rPr>
        <w:t>odeksu cywilnego</w:t>
      </w:r>
      <w:r w:rsidR="00506993">
        <w:rPr>
          <w:rFonts w:ascii="Arial" w:hAnsi="Arial" w:cs="Arial"/>
          <w:iCs/>
          <w:color w:val="000000" w:themeColor="text1"/>
        </w:rPr>
        <w:t>.</w:t>
      </w:r>
    </w:p>
    <w:p w14:paraId="03A0E531" w14:textId="4AB2BE02" w:rsidR="000B3668" w:rsidRDefault="005143F4" w:rsidP="000B3668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0B3668">
        <w:rPr>
          <w:rFonts w:ascii="Arial" w:hAnsi="Arial" w:cs="Arial"/>
          <w:iCs/>
          <w:color w:val="auto"/>
        </w:rPr>
        <w:t>Wykonawca</w:t>
      </w:r>
      <w:r>
        <w:rPr>
          <w:rFonts w:ascii="Arial" w:hAnsi="Arial" w:cs="Arial"/>
          <w:i/>
          <w:color w:val="auto"/>
        </w:rPr>
        <w:t xml:space="preserve"> </w:t>
      </w:r>
      <w:r w:rsidR="002D2366" w:rsidRPr="00141CCE">
        <w:rPr>
          <w:rFonts w:ascii="Arial" w:hAnsi="Arial" w:cs="Arial"/>
          <w:color w:val="auto"/>
        </w:rPr>
        <w:t xml:space="preserve">za działania i zaniechania </w:t>
      </w:r>
      <w:r w:rsidR="000B3668">
        <w:rPr>
          <w:rFonts w:ascii="Arial" w:hAnsi="Arial" w:cs="Arial"/>
          <w:color w:val="auto"/>
        </w:rPr>
        <w:t>P</w:t>
      </w:r>
      <w:r w:rsidR="002D2366" w:rsidRPr="00141CCE">
        <w:rPr>
          <w:rFonts w:ascii="Arial" w:hAnsi="Arial" w:cs="Arial"/>
          <w:color w:val="auto"/>
        </w:rPr>
        <w:t>odwykonaw</w:t>
      </w:r>
      <w:r w:rsidR="000B3668">
        <w:rPr>
          <w:rFonts w:ascii="Arial" w:hAnsi="Arial" w:cs="Arial"/>
          <w:color w:val="auto"/>
        </w:rPr>
        <w:t>cy</w:t>
      </w:r>
      <w:r w:rsidR="002D2366" w:rsidRPr="00141CCE">
        <w:rPr>
          <w:rFonts w:ascii="Arial" w:hAnsi="Arial" w:cs="Arial"/>
          <w:color w:val="auto"/>
        </w:rPr>
        <w:t xml:space="preserve"> </w:t>
      </w:r>
      <w:r w:rsidR="00D12C5E">
        <w:rPr>
          <w:rFonts w:ascii="Arial" w:hAnsi="Arial" w:cs="Arial"/>
          <w:color w:val="auto"/>
        </w:rPr>
        <w:t xml:space="preserve">lub dalszych Podwykonawców </w:t>
      </w:r>
      <w:r w:rsidR="002D2366" w:rsidRPr="00141CCE">
        <w:rPr>
          <w:rFonts w:ascii="Arial" w:hAnsi="Arial" w:cs="Arial"/>
          <w:color w:val="auto"/>
        </w:rPr>
        <w:t xml:space="preserve">odpowiada jak </w:t>
      </w:r>
      <w:r w:rsidR="00D12C5E">
        <w:rPr>
          <w:rFonts w:ascii="Arial" w:hAnsi="Arial" w:cs="Arial"/>
          <w:color w:val="auto"/>
        </w:rPr>
        <w:t>z</w:t>
      </w:r>
      <w:r w:rsidR="002D2366" w:rsidRPr="00141CCE">
        <w:rPr>
          <w:rFonts w:ascii="Arial" w:hAnsi="Arial" w:cs="Arial"/>
          <w:color w:val="auto"/>
        </w:rPr>
        <w:t>a działania lub zaniechania własne.</w:t>
      </w:r>
    </w:p>
    <w:p w14:paraId="4E852E30" w14:textId="35EA74B5" w:rsidR="002D2366" w:rsidRPr="000B3668" w:rsidRDefault="006C5EAA" w:rsidP="000B3668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</w:rPr>
        <w:t>Na podstawie art. 14</w:t>
      </w:r>
      <w:r w:rsidR="00FA1ABC">
        <w:rPr>
          <w:rFonts w:ascii="Arial" w:hAnsi="Arial" w:cs="Arial"/>
          <w:color w:val="auto"/>
        </w:rPr>
        <w:t>5</w:t>
      </w:r>
      <w:r>
        <w:rPr>
          <w:rFonts w:ascii="Arial" w:hAnsi="Arial" w:cs="Arial"/>
          <w:color w:val="auto"/>
        </w:rPr>
        <w:t xml:space="preserve"> </w:t>
      </w:r>
      <w:r w:rsidR="003D43D1">
        <w:rPr>
          <w:rFonts w:ascii="Arial" w:hAnsi="Arial" w:cs="Arial"/>
          <w:color w:val="auto"/>
        </w:rPr>
        <w:t xml:space="preserve">ustawy </w:t>
      </w:r>
      <w:r w:rsidR="00E832BA">
        <w:rPr>
          <w:rFonts w:ascii="Arial" w:hAnsi="Arial" w:cs="Arial"/>
          <w:color w:val="auto"/>
        </w:rPr>
        <w:t>PZ</w:t>
      </w:r>
      <w:r w:rsidR="00117F4A">
        <w:rPr>
          <w:rFonts w:ascii="Arial" w:hAnsi="Arial" w:cs="Arial"/>
          <w:color w:val="auto"/>
        </w:rPr>
        <w:t>P</w:t>
      </w:r>
      <w:r>
        <w:rPr>
          <w:rFonts w:ascii="Arial" w:hAnsi="Arial" w:cs="Arial"/>
          <w:color w:val="auto"/>
        </w:rPr>
        <w:t xml:space="preserve"> </w:t>
      </w:r>
      <w:r w:rsidR="00506993">
        <w:rPr>
          <w:rFonts w:ascii="Arial" w:hAnsi="Arial" w:cs="Arial"/>
          <w:color w:val="auto"/>
        </w:rPr>
        <w:t>w</w:t>
      </w:r>
      <w:r w:rsidR="002D2366" w:rsidRPr="000B3668">
        <w:rPr>
          <w:rFonts w:ascii="Arial" w:hAnsi="Arial" w:cs="Arial"/>
          <w:color w:val="auto"/>
        </w:rPr>
        <w:t xml:space="preserve"> przypadku </w:t>
      </w:r>
      <w:r w:rsidR="002D2366" w:rsidRPr="00DD70B8">
        <w:rPr>
          <w:rFonts w:ascii="Arial" w:hAnsi="Arial" w:cs="Arial"/>
          <w:iCs/>
          <w:color w:val="auto"/>
        </w:rPr>
        <w:t>W</w:t>
      </w:r>
      <w:r w:rsidR="00DD70B8">
        <w:rPr>
          <w:rFonts w:ascii="Arial" w:hAnsi="Arial" w:cs="Arial"/>
          <w:iCs/>
          <w:color w:val="auto"/>
        </w:rPr>
        <w:t>ykonawcy</w:t>
      </w:r>
      <w:r w:rsidR="002D2366" w:rsidRPr="000B3668">
        <w:rPr>
          <w:rFonts w:ascii="Arial" w:hAnsi="Arial" w:cs="Arial"/>
          <w:color w:val="auto"/>
        </w:rPr>
        <w:t xml:space="preserve"> działającego w formie</w:t>
      </w:r>
      <w:r w:rsidR="00DB1622">
        <w:rPr>
          <w:rFonts w:ascii="Arial" w:hAnsi="Arial" w:cs="Arial"/>
          <w:color w:val="auto"/>
        </w:rPr>
        <w:t xml:space="preserve"> konsorcjum, </w:t>
      </w:r>
      <w:r w:rsidR="008C3339">
        <w:rPr>
          <w:rFonts w:ascii="Arial" w:hAnsi="Arial" w:cs="Arial"/>
          <w:color w:val="auto"/>
        </w:rPr>
        <w:t>l</w:t>
      </w:r>
      <w:r w:rsidR="00DB1622">
        <w:rPr>
          <w:rFonts w:ascii="Arial" w:hAnsi="Arial" w:cs="Arial"/>
          <w:color w:val="auto"/>
        </w:rPr>
        <w:t>ider konsorcjum</w:t>
      </w:r>
      <w:r w:rsidR="006F7AD9">
        <w:rPr>
          <w:rFonts w:ascii="Arial" w:hAnsi="Arial" w:cs="Arial"/>
          <w:color w:val="auto"/>
        </w:rPr>
        <w:t xml:space="preserve"> </w:t>
      </w:r>
      <w:r w:rsidR="00DB1622">
        <w:rPr>
          <w:rFonts w:ascii="Arial" w:hAnsi="Arial" w:cs="Arial"/>
          <w:color w:val="auto"/>
        </w:rPr>
        <w:t>i</w:t>
      </w:r>
      <w:r w:rsidR="006F7AD9">
        <w:rPr>
          <w:rFonts w:ascii="Arial" w:hAnsi="Arial" w:cs="Arial"/>
          <w:color w:val="auto"/>
        </w:rPr>
        <w:t xml:space="preserve"> </w:t>
      </w:r>
      <w:r w:rsidR="008C3339">
        <w:rPr>
          <w:rFonts w:ascii="Arial" w:hAnsi="Arial" w:cs="Arial"/>
          <w:color w:val="auto"/>
        </w:rPr>
        <w:t>p</w:t>
      </w:r>
      <w:r w:rsidR="002D2366" w:rsidRPr="000B3668">
        <w:rPr>
          <w:rFonts w:ascii="Arial" w:hAnsi="Arial" w:cs="Arial"/>
          <w:color w:val="auto"/>
        </w:rPr>
        <w:t xml:space="preserve">artner konsorcjum ponoszą względem </w:t>
      </w:r>
      <w:r w:rsidR="00DD70B8">
        <w:rPr>
          <w:rFonts w:ascii="Arial" w:hAnsi="Arial" w:cs="Arial"/>
          <w:color w:val="auto"/>
        </w:rPr>
        <w:t xml:space="preserve">Zamawiającego </w:t>
      </w:r>
      <w:r w:rsidR="002D2366" w:rsidRPr="000B3668">
        <w:rPr>
          <w:rFonts w:ascii="Arial" w:hAnsi="Arial" w:cs="Arial"/>
          <w:color w:val="auto"/>
        </w:rPr>
        <w:t xml:space="preserve">solidarną odpowiedzialność za zobowiązania wobec </w:t>
      </w:r>
      <w:r>
        <w:rPr>
          <w:rFonts w:ascii="Arial" w:hAnsi="Arial" w:cs="Arial"/>
          <w:color w:val="auto"/>
        </w:rPr>
        <w:t>P</w:t>
      </w:r>
      <w:r w:rsidR="002D2366" w:rsidRPr="000B3668">
        <w:rPr>
          <w:rFonts w:ascii="Arial" w:hAnsi="Arial" w:cs="Arial"/>
          <w:color w:val="auto"/>
        </w:rPr>
        <w:t>odwykonawców lub dalszych podwykonawców.</w:t>
      </w:r>
    </w:p>
    <w:p w14:paraId="0C58FADF" w14:textId="7AB0E004" w:rsidR="002D2366" w:rsidRPr="00C65911" w:rsidRDefault="002D2366" w:rsidP="00414A87">
      <w:pPr>
        <w:numPr>
          <w:ilvl w:val="0"/>
          <w:numId w:val="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waloryzacji przez Zamawiającego </w:t>
      </w:r>
      <w:r w:rsidR="006A5C88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ynagrodzenia Wykonawcy zgodnie z postanowieniami § </w:t>
      </w:r>
      <w:r w:rsidR="00DD70B8">
        <w:rPr>
          <w:rFonts w:ascii="Arial" w:hAnsi="Arial" w:cs="Arial"/>
        </w:rPr>
        <w:t xml:space="preserve">9 </w:t>
      </w:r>
      <w:r>
        <w:rPr>
          <w:rFonts w:ascii="Arial" w:hAnsi="Arial" w:cs="Arial"/>
        </w:rPr>
        <w:t>Umowy</w:t>
      </w:r>
      <w:r w:rsidR="00473047">
        <w:rPr>
          <w:rFonts w:ascii="Arial" w:hAnsi="Arial" w:cs="Arial"/>
        </w:rPr>
        <w:t>,</w:t>
      </w:r>
      <w:r w:rsidR="00DD70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Wykonawca zobowiązany jest dokonać odpowiednio waloryzacji wynagrodzenia </w:t>
      </w:r>
      <w:r w:rsidR="00DD70B8">
        <w:rPr>
          <w:rFonts w:ascii="Arial" w:hAnsi="Arial" w:cs="Arial"/>
        </w:rPr>
        <w:t>Podwykonawcy</w:t>
      </w:r>
      <w:r>
        <w:rPr>
          <w:rFonts w:ascii="Arial" w:hAnsi="Arial" w:cs="Arial"/>
        </w:rPr>
        <w:t>.</w:t>
      </w:r>
    </w:p>
    <w:p w14:paraId="4C9CEC4B" w14:textId="77777777" w:rsidR="00550C92" w:rsidRDefault="00550C92" w:rsidP="00C65911">
      <w:pPr>
        <w:pStyle w:val="Tekstpodstawowy"/>
        <w:rPr>
          <w:rFonts w:ascii="Arial" w:hAnsi="Arial" w:cs="Arial"/>
          <w:b/>
          <w:color w:val="auto"/>
          <w:szCs w:val="24"/>
        </w:rPr>
      </w:pPr>
    </w:p>
    <w:p w14:paraId="3B21C453" w14:textId="77777777" w:rsidR="0095490C" w:rsidRDefault="0095490C" w:rsidP="009A0B23">
      <w:pPr>
        <w:pStyle w:val="Tekstpodstawowy"/>
        <w:jc w:val="center"/>
        <w:outlineLvl w:val="0"/>
        <w:rPr>
          <w:rFonts w:ascii="Arial" w:hAnsi="Arial" w:cs="Arial"/>
          <w:b/>
          <w:bCs/>
          <w:color w:val="auto"/>
        </w:rPr>
      </w:pPr>
      <w:bookmarkStart w:id="22" w:name="_Toc95809774"/>
      <w:r w:rsidRPr="009A0B23">
        <w:rPr>
          <w:rFonts w:ascii="Arial" w:hAnsi="Arial" w:cs="Arial"/>
          <w:b/>
          <w:color w:val="auto"/>
        </w:rPr>
        <w:t>§ 1</w:t>
      </w:r>
      <w:r w:rsidR="0076372C">
        <w:rPr>
          <w:rFonts w:ascii="Arial" w:hAnsi="Arial" w:cs="Arial"/>
          <w:b/>
          <w:color w:val="auto"/>
        </w:rPr>
        <w:t>7</w:t>
      </w:r>
      <w:r w:rsidR="00937307" w:rsidRPr="009A0B23">
        <w:rPr>
          <w:rFonts w:ascii="Arial" w:hAnsi="Arial" w:cs="Arial"/>
          <w:b/>
          <w:color w:val="auto"/>
        </w:rPr>
        <w:t>.</w:t>
      </w:r>
      <w:r w:rsidR="009A0B23">
        <w:rPr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b/>
          <w:bCs/>
          <w:color w:val="auto"/>
        </w:rPr>
        <w:t>Zmiany Umowy</w:t>
      </w:r>
      <w:bookmarkEnd w:id="22"/>
    </w:p>
    <w:p w14:paraId="19757E25" w14:textId="77777777" w:rsidR="0095490C" w:rsidRDefault="0095490C" w:rsidP="0095490C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</w:p>
    <w:p w14:paraId="4B750AB0" w14:textId="77777777" w:rsidR="0095490C" w:rsidRPr="00492F77" w:rsidRDefault="005E062E" w:rsidP="008C4BB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Wszelkie z</w:t>
      </w:r>
      <w:r w:rsidR="0095490C" w:rsidRPr="00383CEA">
        <w:rPr>
          <w:rFonts w:ascii="Arial" w:hAnsi="Arial" w:cs="Arial"/>
        </w:rPr>
        <w:t xml:space="preserve">miany </w:t>
      </w:r>
      <w:r>
        <w:rPr>
          <w:rFonts w:ascii="Arial" w:hAnsi="Arial" w:cs="Arial"/>
        </w:rPr>
        <w:t xml:space="preserve"> i uzupełnienia </w:t>
      </w:r>
      <w:r w:rsidR="0095490C" w:rsidRPr="00383CEA">
        <w:rPr>
          <w:rFonts w:ascii="Arial" w:hAnsi="Arial" w:cs="Arial"/>
        </w:rPr>
        <w:t>niniejszej</w:t>
      </w:r>
      <w:r w:rsidR="00BA3BDA">
        <w:rPr>
          <w:rFonts w:ascii="Arial" w:hAnsi="Arial" w:cs="Arial"/>
        </w:rPr>
        <w:t xml:space="preserve"> U</w:t>
      </w:r>
      <w:r w:rsidR="0095490C" w:rsidRPr="00383CEA">
        <w:rPr>
          <w:rFonts w:ascii="Arial" w:hAnsi="Arial" w:cs="Arial"/>
        </w:rPr>
        <w:t xml:space="preserve">mowy wymagają formy pisemnej </w:t>
      </w:r>
      <w:r w:rsidR="00B21198">
        <w:rPr>
          <w:rFonts w:ascii="Arial" w:hAnsi="Arial" w:cs="Arial"/>
        </w:rPr>
        <w:t>pod rygorem nieważności</w:t>
      </w:r>
      <w:r w:rsidR="004B72EF">
        <w:rPr>
          <w:rFonts w:ascii="Arial" w:hAnsi="Arial" w:cs="Arial"/>
        </w:rPr>
        <w:t>.</w:t>
      </w:r>
    </w:p>
    <w:p w14:paraId="6427D315" w14:textId="230275F5" w:rsidR="0095490C" w:rsidRPr="00383CEA" w:rsidRDefault="00E56655" w:rsidP="008C4BB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C26E30">
        <w:rPr>
          <w:rFonts w:ascii="Arial" w:hAnsi="Arial" w:cs="Arial"/>
          <w:iCs/>
        </w:rPr>
        <w:t>Zmiany Umowy</w:t>
      </w:r>
      <w:r>
        <w:rPr>
          <w:rFonts w:ascii="Arial" w:hAnsi="Arial" w:cs="Arial"/>
          <w:i/>
        </w:rPr>
        <w:t xml:space="preserve"> </w:t>
      </w:r>
      <w:r w:rsidR="00EF131E" w:rsidRPr="00EF131E">
        <w:rPr>
          <w:rFonts w:ascii="Arial" w:hAnsi="Arial" w:cs="Arial"/>
        </w:rPr>
        <w:t xml:space="preserve">bez przeprowadzenia nowego postępowanie o udzielenie zamówienia, na </w:t>
      </w:r>
      <w:r w:rsidR="00EF131E" w:rsidRPr="002C690E">
        <w:rPr>
          <w:rFonts w:ascii="Arial" w:hAnsi="Arial" w:cs="Arial"/>
        </w:rPr>
        <w:t>podstawie</w:t>
      </w:r>
      <w:r w:rsidR="00EF131E" w:rsidRPr="002C690E">
        <w:rPr>
          <w:rFonts w:ascii="Arial" w:hAnsi="Arial" w:cs="Arial"/>
          <w:i/>
        </w:rPr>
        <w:t xml:space="preserve"> </w:t>
      </w:r>
      <w:r w:rsidR="004867CB" w:rsidRPr="002C690E">
        <w:rPr>
          <w:rFonts w:ascii="Arial" w:hAnsi="Arial" w:cs="Arial"/>
        </w:rPr>
        <w:t xml:space="preserve">zgodnie z art. 455 ust 1 </w:t>
      </w:r>
      <w:r w:rsidR="003D43D1">
        <w:rPr>
          <w:rFonts w:ascii="Arial" w:hAnsi="Arial" w:cs="Arial"/>
        </w:rPr>
        <w:t xml:space="preserve">ustawy </w:t>
      </w:r>
      <w:r w:rsidR="00E832BA">
        <w:rPr>
          <w:rFonts w:ascii="Arial" w:hAnsi="Arial" w:cs="Arial"/>
        </w:rPr>
        <w:t>PZ</w:t>
      </w:r>
      <w:r w:rsidR="00117F4A">
        <w:rPr>
          <w:rFonts w:ascii="Arial" w:hAnsi="Arial" w:cs="Arial"/>
        </w:rPr>
        <w:t>P</w:t>
      </w:r>
      <w:r w:rsidR="00EF131E" w:rsidRPr="002C690E">
        <w:rPr>
          <w:rFonts w:ascii="Arial" w:hAnsi="Arial" w:cs="Arial"/>
        </w:rPr>
        <w:t xml:space="preserve"> </w:t>
      </w:r>
      <w:r w:rsidRPr="002C690E">
        <w:rPr>
          <w:rFonts w:ascii="Arial" w:hAnsi="Arial" w:cs="Arial"/>
        </w:rPr>
        <w:t xml:space="preserve">są dopuszczalne </w:t>
      </w:r>
      <w:r w:rsidR="00627F8A">
        <w:rPr>
          <w:rFonts w:ascii="Arial" w:hAnsi="Arial" w:cs="Arial"/>
        </w:rPr>
        <w:t>w </w:t>
      </w:r>
      <w:r w:rsidR="0095490C" w:rsidRPr="00383CEA">
        <w:rPr>
          <w:rFonts w:ascii="Arial" w:hAnsi="Arial" w:cs="Arial"/>
        </w:rPr>
        <w:t>przypad</w:t>
      </w:r>
      <w:r w:rsidR="002D2366">
        <w:rPr>
          <w:rFonts w:ascii="Arial" w:hAnsi="Arial" w:cs="Arial"/>
        </w:rPr>
        <w:t>k</w:t>
      </w:r>
      <w:r w:rsidR="00245E81">
        <w:rPr>
          <w:rFonts w:ascii="Arial" w:hAnsi="Arial" w:cs="Arial"/>
        </w:rPr>
        <w:t>u</w:t>
      </w:r>
      <w:r w:rsidR="00DD70B8">
        <w:rPr>
          <w:rFonts w:ascii="Arial" w:hAnsi="Arial" w:cs="Arial"/>
        </w:rPr>
        <w:t xml:space="preserve"> gdy </w:t>
      </w:r>
      <w:r w:rsidR="00760020">
        <w:rPr>
          <w:rFonts w:ascii="Arial" w:hAnsi="Arial" w:cs="Arial"/>
        </w:rPr>
        <w:t>dotyczą:</w:t>
      </w:r>
    </w:p>
    <w:p w14:paraId="66D9C1F7" w14:textId="15B82C92" w:rsidR="0095490C" w:rsidRPr="00383CEA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760020">
        <w:rPr>
          <w:rFonts w:ascii="Arial" w:hAnsi="Arial" w:cs="Arial"/>
          <w:bCs/>
        </w:rPr>
        <w:t>z</w:t>
      </w:r>
      <w:r w:rsidR="0095490C" w:rsidRPr="00760020">
        <w:rPr>
          <w:rFonts w:ascii="Arial" w:hAnsi="Arial" w:cs="Arial"/>
          <w:bCs/>
        </w:rPr>
        <w:t xml:space="preserve">miany danych </w:t>
      </w:r>
      <w:r w:rsidR="00155CB5">
        <w:rPr>
          <w:rFonts w:ascii="Arial" w:hAnsi="Arial" w:cs="Arial"/>
          <w:bCs/>
        </w:rPr>
        <w:t xml:space="preserve">Wykonawcy </w:t>
      </w:r>
      <w:r>
        <w:rPr>
          <w:rFonts w:ascii="Arial" w:hAnsi="Arial" w:cs="Arial"/>
        </w:rPr>
        <w:t xml:space="preserve">takich </w:t>
      </w:r>
      <w:r w:rsidR="0095490C" w:rsidRPr="00383CEA">
        <w:rPr>
          <w:rFonts w:ascii="Arial" w:hAnsi="Arial" w:cs="Arial"/>
        </w:rPr>
        <w:t>jak zmiana nazwy (jeśli nie oznacza przekształcenia podmiotowego lub przedmiotowego) siedziby, adresu, numeru konta bankowego</w:t>
      </w:r>
      <w:r>
        <w:rPr>
          <w:rFonts w:ascii="Arial" w:hAnsi="Arial" w:cs="Arial"/>
        </w:rPr>
        <w:t xml:space="preserve">, wynikające ze </w:t>
      </w:r>
      <w:r w:rsidR="0095490C" w:rsidRPr="00383CEA">
        <w:rPr>
          <w:rFonts w:ascii="Arial" w:hAnsi="Arial" w:cs="Arial"/>
        </w:rPr>
        <w:t xml:space="preserve">zmian wpisów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w ewidencji dz</w:t>
      </w:r>
      <w:r w:rsidR="003F3DBF">
        <w:rPr>
          <w:rFonts w:ascii="Arial" w:hAnsi="Arial" w:cs="Arial"/>
        </w:rPr>
        <w:t>iałalności gospodarczej lub K</w:t>
      </w:r>
      <w:r>
        <w:rPr>
          <w:rFonts w:ascii="Arial" w:hAnsi="Arial" w:cs="Arial"/>
        </w:rPr>
        <w:t xml:space="preserve">rajowego </w:t>
      </w:r>
      <w:r w:rsidR="003F3DBF">
        <w:rPr>
          <w:rFonts w:ascii="Arial" w:hAnsi="Arial" w:cs="Arial"/>
        </w:rPr>
        <w:t>R</w:t>
      </w:r>
      <w:r>
        <w:rPr>
          <w:rFonts w:ascii="Arial" w:hAnsi="Arial" w:cs="Arial"/>
        </w:rPr>
        <w:t>ejestru Sądowego</w:t>
      </w:r>
      <w:r w:rsidR="003F3DBF">
        <w:rPr>
          <w:rFonts w:ascii="Arial" w:hAnsi="Arial" w:cs="Arial"/>
        </w:rPr>
        <w:t>;</w:t>
      </w:r>
    </w:p>
    <w:p w14:paraId="4AF30BCD" w14:textId="0F4E6497" w:rsidR="0095490C" w:rsidRPr="00383CEA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760020">
        <w:rPr>
          <w:rFonts w:ascii="Arial" w:hAnsi="Arial" w:cs="Arial"/>
          <w:bCs/>
        </w:rPr>
        <w:lastRenderedPageBreak/>
        <w:t>z</w:t>
      </w:r>
      <w:r w:rsidR="00AE421D" w:rsidRPr="00760020">
        <w:rPr>
          <w:rFonts w:ascii="Arial" w:hAnsi="Arial" w:cs="Arial"/>
          <w:bCs/>
        </w:rPr>
        <w:t xml:space="preserve">miany </w:t>
      </w:r>
      <w:r w:rsidRPr="00760020">
        <w:rPr>
          <w:rFonts w:ascii="Arial" w:hAnsi="Arial" w:cs="Arial"/>
          <w:bCs/>
        </w:rPr>
        <w:t xml:space="preserve">przedstawicieli Stron i </w:t>
      </w:r>
      <w:r w:rsidR="00AE421D" w:rsidRPr="00760020">
        <w:rPr>
          <w:rFonts w:ascii="Arial" w:hAnsi="Arial" w:cs="Arial"/>
          <w:bCs/>
        </w:rPr>
        <w:t>o</w:t>
      </w:r>
      <w:r w:rsidR="0095490C" w:rsidRPr="00760020">
        <w:rPr>
          <w:rFonts w:ascii="Arial" w:hAnsi="Arial" w:cs="Arial"/>
          <w:bCs/>
        </w:rPr>
        <w:t>sób upoważnionych</w:t>
      </w:r>
      <w:r w:rsidRPr="00760020">
        <w:rPr>
          <w:rFonts w:ascii="Arial" w:hAnsi="Arial" w:cs="Arial"/>
          <w:bCs/>
        </w:rPr>
        <w:t xml:space="preserve"> -</w:t>
      </w:r>
      <w:r w:rsidR="0095490C" w:rsidRPr="00383CEA">
        <w:rPr>
          <w:rFonts w:ascii="Arial" w:hAnsi="Arial" w:cs="Arial"/>
        </w:rPr>
        <w:t xml:space="preserve"> w przypadku nieprzewidzianych zdarzeń losowych m.in. takich jak choroba, śmierć, ustanie stosunku pracy, zmiana pełnomocnictwa do nadzorowania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i koordynowania</w:t>
      </w:r>
      <w:r>
        <w:rPr>
          <w:rFonts w:ascii="Arial" w:hAnsi="Arial" w:cs="Arial"/>
        </w:rPr>
        <w:t xml:space="preserve"> realizacji Umowy</w:t>
      </w:r>
      <w:r w:rsidR="003F3DBF">
        <w:rPr>
          <w:rFonts w:ascii="Arial" w:hAnsi="Arial" w:cs="Arial"/>
        </w:rPr>
        <w:t>;</w:t>
      </w:r>
    </w:p>
    <w:p w14:paraId="75943F16" w14:textId="687CCCA3" w:rsidR="0095490C" w:rsidRPr="00383CEA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DD696D">
        <w:rPr>
          <w:rFonts w:ascii="Arial" w:hAnsi="Arial" w:cs="Arial"/>
          <w:bCs/>
        </w:rPr>
        <w:t>z</w:t>
      </w:r>
      <w:r w:rsidR="0095490C" w:rsidRPr="00DD696D">
        <w:rPr>
          <w:rFonts w:ascii="Arial" w:hAnsi="Arial" w:cs="Arial"/>
          <w:bCs/>
        </w:rPr>
        <w:t xml:space="preserve">miany </w:t>
      </w:r>
      <w:r w:rsidRPr="00DD696D">
        <w:rPr>
          <w:rFonts w:ascii="Arial" w:hAnsi="Arial" w:cs="Arial"/>
          <w:bCs/>
        </w:rPr>
        <w:t>P</w:t>
      </w:r>
      <w:r w:rsidR="0095490C" w:rsidRPr="00DD696D">
        <w:rPr>
          <w:rFonts w:ascii="Arial" w:hAnsi="Arial" w:cs="Arial"/>
          <w:bCs/>
        </w:rPr>
        <w:t xml:space="preserve">odwykonawcy lub wprowadzenie nowego </w:t>
      </w:r>
      <w:r w:rsidRPr="00DD696D">
        <w:rPr>
          <w:rFonts w:ascii="Arial" w:hAnsi="Arial" w:cs="Arial"/>
          <w:bCs/>
        </w:rPr>
        <w:t>P</w:t>
      </w:r>
      <w:r w:rsidR="0095490C" w:rsidRPr="00DD696D">
        <w:rPr>
          <w:rFonts w:ascii="Arial" w:hAnsi="Arial" w:cs="Arial"/>
          <w:bCs/>
        </w:rPr>
        <w:t>odwykonawcy</w:t>
      </w:r>
      <w:r w:rsidR="00DD696D">
        <w:rPr>
          <w:rFonts w:ascii="Arial" w:hAnsi="Arial" w:cs="Arial"/>
          <w:bCs/>
        </w:rPr>
        <w:t xml:space="preserve">, </w:t>
      </w:r>
      <w:r w:rsidR="006A12F8">
        <w:rPr>
          <w:rFonts w:ascii="Arial" w:hAnsi="Arial" w:cs="Arial"/>
        </w:rPr>
        <w:t>rezygnacji z podwykonawstwa,</w:t>
      </w:r>
      <w:r w:rsidR="006A12F8">
        <w:rPr>
          <w:rFonts w:ascii="Arial" w:hAnsi="Arial" w:cs="Arial"/>
          <w:bCs/>
        </w:rPr>
        <w:t xml:space="preserve"> </w:t>
      </w:r>
      <w:r w:rsidR="006A12F8">
        <w:rPr>
          <w:rFonts w:ascii="Arial" w:hAnsi="Arial" w:cs="Arial"/>
        </w:rPr>
        <w:t>z</w:t>
      </w:r>
      <w:r w:rsidR="006A12F8" w:rsidRPr="00383CEA">
        <w:rPr>
          <w:rFonts w:ascii="Arial" w:hAnsi="Arial" w:cs="Arial"/>
        </w:rPr>
        <w:t>mian</w:t>
      </w:r>
      <w:r w:rsidR="006A12F8">
        <w:rPr>
          <w:rFonts w:ascii="Arial" w:hAnsi="Arial" w:cs="Arial"/>
        </w:rPr>
        <w:t>y</w:t>
      </w:r>
      <w:r w:rsidR="006A12F8" w:rsidRPr="00383CEA">
        <w:rPr>
          <w:rFonts w:ascii="Arial" w:hAnsi="Arial" w:cs="Arial"/>
        </w:rPr>
        <w:t xml:space="preserve"> zakresu podwykonawstwa</w:t>
      </w:r>
      <w:r w:rsidR="006A12F8">
        <w:rPr>
          <w:rFonts w:ascii="Arial" w:hAnsi="Arial" w:cs="Arial"/>
          <w:bCs/>
        </w:rPr>
        <w:t xml:space="preserve"> - </w:t>
      </w:r>
      <w:r w:rsidR="00DD696D">
        <w:rPr>
          <w:rFonts w:ascii="Arial" w:hAnsi="Arial" w:cs="Arial"/>
          <w:bCs/>
        </w:rPr>
        <w:t xml:space="preserve">pod warunkiem uzyskania zgody Zamawiającego. </w:t>
      </w:r>
      <w:r w:rsidR="005143F4" w:rsidRPr="00DD696D">
        <w:rPr>
          <w:rFonts w:ascii="Arial" w:hAnsi="Arial" w:cs="Arial"/>
          <w:iCs/>
        </w:rPr>
        <w:t>Zamawiający</w:t>
      </w:r>
      <w:r w:rsidR="005143F4">
        <w:rPr>
          <w:rFonts w:ascii="Arial" w:hAnsi="Arial" w:cs="Arial"/>
          <w:i/>
        </w:rPr>
        <w:t xml:space="preserve"> </w:t>
      </w:r>
      <w:r w:rsidR="0095490C" w:rsidRPr="00383CEA">
        <w:rPr>
          <w:rFonts w:ascii="Arial" w:hAnsi="Arial" w:cs="Arial"/>
        </w:rPr>
        <w:t xml:space="preserve"> zaakceptuje i wyda zgodę na zmianę </w:t>
      </w:r>
      <w:r w:rsidR="00DD696D">
        <w:rPr>
          <w:rFonts w:ascii="Arial" w:hAnsi="Arial" w:cs="Arial"/>
        </w:rPr>
        <w:t>P</w:t>
      </w:r>
      <w:r w:rsidR="0095490C" w:rsidRPr="00383CEA">
        <w:rPr>
          <w:rFonts w:ascii="Arial" w:hAnsi="Arial" w:cs="Arial"/>
        </w:rPr>
        <w:t>odwykonawcy</w:t>
      </w:r>
      <w:r w:rsidR="00DD696D">
        <w:rPr>
          <w:rFonts w:ascii="Arial" w:hAnsi="Arial" w:cs="Arial"/>
        </w:rPr>
        <w:t xml:space="preserve"> na zasadach określonych w </w:t>
      </w:r>
      <w:r w:rsidR="00DD696D" w:rsidRPr="00DD696D">
        <w:rPr>
          <w:rFonts w:ascii="Arial" w:hAnsi="Arial" w:cs="Arial"/>
        </w:rPr>
        <w:t>§ 1</w:t>
      </w:r>
      <w:r w:rsidR="00DD696D">
        <w:rPr>
          <w:rFonts w:ascii="Arial" w:hAnsi="Arial" w:cs="Arial"/>
        </w:rPr>
        <w:t>6 Umowy,</w:t>
      </w:r>
      <w:r w:rsidR="0095490C" w:rsidRPr="00383CEA">
        <w:rPr>
          <w:rFonts w:ascii="Arial" w:hAnsi="Arial" w:cs="Arial"/>
        </w:rPr>
        <w:t xml:space="preserve"> </w:t>
      </w:r>
      <w:r w:rsidR="007C2018">
        <w:rPr>
          <w:rFonts w:ascii="Arial" w:hAnsi="Arial" w:cs="Arial"/>
        </w:rPr>
        <w:br/>
      </w:r>
      <w:r w:rsidR="00DD696D">
        <w:rPr>
          <w:rFonts w:ascii="Arial" w:hAnsi="Arial" w:cs="Arial"/>
        </w:rPr>
        <w:t xml:space="preserve">w przypadku gdy </w:t>
      </w:r>
      <w:r w:rsidR="0095490C" w:rsidRPr="00383CEA">
        <w:rPr>
          <w:rFonts w:ascii="Arial" w:hAnsi="Arial" w:cs="Arial"/>
        </w:rPr>
        <w:t xml:space="preserve">otrzyma potwierdzenie rozliczenia się </w:t>
      </w:r>
      <w:r w:rsidR="00DD696D">
        <w:rPr>
          <w:rFonts w:ascii="Arial" w:hAnsi="Arial" w:cs="Arial"/>
        </w:rPr>
        <w:t xml:space="preserve">Wykonawcy </w:t>
      </w:r>
      <w:r w:rsidR="0095490C" w:rsidRPr="00383CEA">
        <w:rPr>
          <w:rFonts w:ascii="Arial" w:hAnsi="Arial" w:cs="Arial"/>
        </w:rPr>
        <w:t xml:space="preserve">z poprzednim </w:t>
      </w:r>
      <w:r w:rsidR="00DD696D">
        <w:rPr>
          <w:rFonts w:ascii="Arial" w:hAnsi="Arial" w:cs="Arial"/>
        </w:rPr>
        <w:t>P</w:t>
      </w:r>
      <w:r w:rsidR="0095490C" w:rsidRPr="00383CEA">
        <w:rPr>
          <w:rFonts w:ascii="Arial" w:hAnsi="Arial" w:cs="Arial"/>
        </w:rPr>
        <w:t>odwykonawcą</w:t>
      </w:r>
      <w:r w:rsidR="006A12F8">
        <w:rPr>
          <w:rFonts w:ascii="Arial" w:hAnsi="Arial" w:cs="Arial"/>
        </w:rPr>
        <w:t>;</w:t>
      </w:r>
    </w:p>
    <w:p w14:paraId="1D730278" w14:textId="6F87D280" w:rsidR="0095490C" w:rsidRPr="00760020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DD696D">
        <w:rPr>
          <w:rFonts w:ascii="Arial" w:hAnsi="Arial" w:cs="Arial"/>
          <w:bCs/>
        </w:rPr>
        <w:t>z</w:t>
      </w:r>
      <w:r w:rsidR="0095490C" w:rsidRPr="00DD696D">
        <w:rPr>
          <w:rFonts w:ascii="Arial" w:hAnsi="Arial" w:cs="Arial"/>
          <w:bCs/>
        </w:rPr>
        <w:t>mian</w:t>
      </w:r>
      <w:r w:rsidR="00AE421D" w:rsidRPr="00DD696D">
        <w:rPr>
          <w:rFonts w:ascii="Arial" w:hAnsi="Arial" w:cs="Arial"/>
          <w:bCs/>
        </w:rPr>
        <w:t>y</w:t>
      </w:r>
      <w:r w:rsidR="0095490C" w:rsidRPr="00DD696D">
        <w:rPr>
          <w:rFonts w:ascii="Arial" w:hAnsi="Arial" w:cs="Arial"/>
          <w:bCs/>
        </w:rPr>
        <w:t xml:space="preserve"> </w:t>
      </w:r>
      <w:r w:rsidR="00620532" w:rsidRPr="007C2018">
        <w:rPr>
          <w:rFonts w:ascii="Arial" w:hAnsi="Arial" w:cs="Arial"/>
          <w:bCs/>
          <w:iCs/>
        </w:rPr>
        <w:t>W</w:t>
      </w:r>
      <w:r w:rsidR="00DD696D" w:rsidRPr="007C2018">
        <w:rPr>
          <w:rFonts w:ascii="Arial" w:hAnsi="Arial" w:cs="Arial"/>
          <w:bCs/>
          <w:iCs/>
        </w:rPr>
        <w:t>ykonawcy</w:t>
      </w:r>
      <w:r w:rsidR="006A12F8" w:rsidRPr="007C2018">
        <w:rPr>
          <w:rFonts w:ascii="Arial" w:hAnsi="Arial" w:cs="Arial"/>
          <w:iCs/>
        </w:rPr>
        <w:t xml:space="preserve"> - </w:t>
      </w:r>
      <w:r w:rsidR="00605B06" w:rsidRPr="00760020">
        <w:rPr>
          <w:rFonts w:ascii="Arial" w:hAnsi="Arial" w:cs="Arial"/>
        </w:rPr>
        <w:t>gdy nowy wykonawca zastępujący dotychczasowego s</w:t>
      </w:r>
      <w:r w:rsidR="0095490C" w:rsidRPr="00760020">
        <w:rPr>
          <w:rFonts w:ascii="Arial" w:hAnsi="Arial" w:cs="Arial"/>
        </w:rPr>
        <w:t xml:space="preserve">pełnia </w:t>
      </w:r>
      <w:r w:rsidR="00605B06" w:rsidRPr="00760020">
        <w:rPr>
          <w:rFonts w:ascii="Arial" w:hAnsi="Arial" w:cs="Arial"/>
        </w:rPr>
        <w:t xml:space="preserve">wymagania </w:t>
      </w:r>
      <w:r w:rsidR="00DD696D">
        <w:rPr>
          <w:rFonts w:ascii="Arial" w:hAnsi="Arial" w:cs="Arial"/>
        </w:rPr>
        <w:t>Zamawiającego w</w:t>
      </w:r>
      <w:r w:rsidR="008B6D79" w:rsidRPr="00760020">
        <w:rPr>
          <w:rFonts w:ascii="Arial" w:hAnsi="Arial" w:cs="Arial"/>
        </w:rPr>
        <w:t>ynikające z </w:t>
      </w:r>
      <w:r w:rsidR="00605B06" w:rsidRPr="00760020">
        <w:rPr>
          <w:rFonts w:ascii="Arial" w:hAnsi="Arial" w:cs="Arial"/>
        </w:rPr>
        <w:t>udzielonego zamówienia</w:t>
      </w:r>
      <w:r w:rsidR="003F3DBF" w:rsidRPr="00760020">
        <w:rPr>
          <w:rFonts w:ascii="Arial" w:hAnsi="Arial" w:cs="Arial"/>
        </w:rPr>
        <w:t>;</w:t>
      </w:r>
    </w:p>
    <w:p w14:paraId="603277AE" w14:textId="49CB5386" w:rsidR="0095490C" w:rsidRPr="00383CEA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połączenia, podziału, przekształcenia, upadłości, restrukturyzacji lub </w:t>
      </w:r>
      <w:r w:rsidR="00605B06">
        <w:rPr>
          <w:rFonts w:ascii="Arial" w:hAnsi="Arial" w:cs="Arial"/>
        </w:rPr>
        <w:t>sukcesji, dziedziczenia lub n</w:t>
      </w:r>
      <w:r w:rsidRPr="00383CEA">
        <w:rPr>
          <w:rFonts w:ascii="Arial" w:hAnsi="Arial" w:cs="Arial"/>
        </w:rPr>
        <w:t xml:space="preserve">abycia dotychczasowego </w:t>
      </w:r>
      <w:r w:rsidR="006A12F8">
        <w:rPr>
          <w:rFonts w:ascii="Arial" w:hAnsi="Arial" w:cs="Arial"/>
        </w:rPr>
        <w:t>Wykonawcy l</w:t>
      </w:r>
      <w:r w:rsidRPr="00383CEA">
        <w:rPr>
          <w:rFonts w:ascii="Arial" w:hAnsi="Arial" w:cs="Arial"/>
        </w:rPr>
        <w:t xml:space="preserve">ub jego przedsiębiorstwa, o ile nowy </w:t>
      </w:r>
      <w:r w:rsidR="00261982">
        <w:rPr>
          <w:rFonts w:ascii="Arial" w:hAnsi="Arial" w:cs="Arial"/>
        </w:rPr>
        <w:t>Wykonawca</w:t>
      </w:r>
      <w:r w:rsidRPr="00383CEA">
        <w:rPr>
          <w:rFonts w:ascii="Arial" w:hAnsi="Arial" w:cs="Arial"/>
        </w:rPr>
        <w:t xml:space="preserve"> spełnia warunki udziału w postępowaniu, nie zachodzą wobec niego podstawy wykluczenia oraz nie pociąga to za so</w:t>
      </w:r>
      <w:r w:rsidR="003F3DBF">
        <w:rPr>
          <w:rFonts w:ascii="Arial" w:hAnsi="Arial" w:cs="Arial"/>
        </w:rPr>
        <w:t>bą innych istotnych zmian umowy;</w:t>
      </w:r>
    </w:p>
    <w:p w14:paraId="7FF1D4D7" w14:textId="77777777" w:rsidR="006A12F8" w:rsidRPr="006A12F8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przejęcia przez </w:t>
      </w:r>
      <w:r w:rsidR="006A12F8">
        <w:rPr>
          <w:rFonts w:ascii="Arial" w:hAnsi="Arial" w:cs="Arial"/>
        </w:rPr>
        <w:t xml:space="preserve">Zamawiającego </w:t>
      </w:r>
      <w:r w:rsidRPr="00383CEA">
        <w:rPr>
          <w:rFonts w:ascii="Arial" w:hAnsi="Arial" w:cs="Arial"/>
        </w:rPr>
        <w:t xml:space="preserve">zobowiązań </w:t>
      </w:r>
      <w:r w:rsidR="006A12F8">
        <w:rPr>
          <w:rFonts w:ascii="Arial" w:hAnsi="Arial" w:cs="Arial"/>
        </w:rPr>
        <w:t xml:space="preserve">Wykonawcy </w:t>
      </w:r>
      <w:r w:rsidRPr="00383CEA">
        <w:rPr>
          <w:rFonts w:ascii="Arial" w:hAnsi="Arial" w:cs="Arial"/>
        </w:rPr>
        <w:t>względem jego podwykonawców</w:t>
      </w:r>
      <w:r w:rsidR="003F3DBF">
        <w:rPr>
          <w:rFonts w:ascii="Arial" w:hAnsi="Arial" w:cs="Arial"/>
        </w:rPr>
        <w:t>.</w:t>
      </w:r>
    </w:p>
    <w:p w14:paraId="530BFEAF" w14:textId="14CD6461" w:rsidR="0095490C" w:rsidRPr="006A12F8" w:rsidRDefault="006A12F8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6A12F8">
        <w:rPr>
          <w:rFonts w:ascii="Arial" w:hAnsi="Arial" w:cs="Arial"/>
          <w:bCs/>
        </w:rPr>
        <w:t>z</w:t>
      </w:r>
      <w:r w:rsidR="0095490C" w:rsidRPr="006A12F8">
        <w:rPr>
          <w:rFonts w:ascii="Arial" w:hAnsi="Arial" w:cs="Arial"/>
          <w:bCs/>
        </w:rPr>
        <w:t>mian</w:t>
      </w:r>
      <w:r w:rsidRPr="006A12F8">
        <w:rPr>
          <w:rFonts w:ascii="Arial" w:hAnsi="Arial" w:cs="Arial"/>
          <w:bCs/>
        </w:rPr>
        <w:t>y</w:t>
      </w:r>
      <w:r w:rsidR="0095490C" w:rsidRPr="006A12F8">
        <w:rPr>
          <w:rFonts w:ascii="Arial" w:hAnsi="Arial" w:cs="Arial"/>
          <w:bCs/>
        </w:rPr>
        <w:t xml:space="preserve"> finansowania</w:t>
      </w:r>
      <w:r w:rsidR="0095490C" w:rsidRPr="006A12F8">
        <w:rPr>
          <w:rFonts w:ascii="Arial" w:hAnsi="Arial" w:cs="Arial"/>
        </w:rPr>
        <w:t xml:space="preserve"> </w:t>
      </w:r>
      <w:r w:rsidR="00E11C91">
        <w:rPr>
          <w:rFonts w:ascii="Arial" w:hAnsi="Arial" w:cs="Arial"/>
        </w:rPr>
        <w:t xml:space="preserve">Przedmiotu Umowy </w:t>
      </w:r>
      <w:r w:rsidR="0095490C" w:rsidRPr="006A12F8">
        <w:rPr>
          <w:rFonts w:ascii="Arial" w:hAnsi="Arial" w:cs="Arial"/>
        </w:rPr>
        <w:t xml:space="preserve">na skutek ewentualnego braku płynności </w:t>
      </w:r>
      <w:r w:rsidR="0095490C" w:rsidRPr="006A12F8">
        <w:rPr>
          <w:rFonts w:ascii="Arial" w:hAnsi="Arial" w:cs="Arial"/>
          <w:bCs/>
        </w:rPr>
        <w:t>finansowania</w:t>
      </w:r>
      <w:r w:rsidR="0095490C" w:rsidRPr="006A12F8">
        <w:rPr>
          <w:rFonts w:ascii="Arial" w:hAnsi="Arial" w:cs="Arial"/>
        </w:rPr>
        <w:t xml:space="preserve"> robót lub zmiany wielkości </w:t>
      </w:r>
      <w:r w:rsidR="003F3DBF" w:rsidRPr="006A12F8">
        <w:rPr>
          <w:rFonts w:ascii="Arial" w:hAnsi="Arial" w:cs="Arial"/>
        </w:rPr>
        <w:t xml:space="preserve">limitu finansowego określonego </w:t>
      </w:r>
      <w:r w:rsidR="00DB1622">
        <w:rPr>
          <w:rFonts w:ascii="Arial" w:hAnsi="Arial" w:cs="Arial"/>
        </w:rPr>
        <w:t>w </w:t>
      </w:r>
      <w:r w:rsidR="0095490C" w:rsidRPr="006A12F8">
        <w:rPr>
          <w:rFonts w:ascii="Arial" w:hAnsi="Arial" w:cs="Arial"/>
        </w:rPr>
        <w:t xml:space="preserve">zatwierdzonym Centralnym Planie Inwestycji Budowlanych </w:t>
      </w:r>
      <w:r>
        <w:rPr>
          <w:rFonts w:ascii="Arial" w:hAnsi="Arial" w:cs="Arial"/>
        </w:rPr>
        <w:t xml:space="preserve">Ministerstwa </w:t>
      </w:r>
      <w:r w:rsidR="0095490C" w:rsidRPr="006A12F8">
        <w:rPr>
          <w:rFonts w:ascii="Arial" w:hAnsi="Arial" w:cs="Arial"/>
        </w:rPr>
        <w:t>Obrony Narodowej na dany rok budżetowy, tj. zmian, które nastąpiły po dn</w:t>
      </w:r>
      <w:r w:rsidR="003F3DBF" w:rsidRPr="006A12F8">
        <w:rPr>
          <w:rFonts w:ascii="Arial" w:hAnsi="Arial" w:cs="Arial"/>
        </w:rPr>
        <w:t xml:space="preserve">iu </w:t>
      </w:r>
      <w:r w:rsidR="002E7C76">
        <w:rPr>
          <w:rFonts w:ascii="Arial" w:hAnsi="Arial" w:cs="Arial"/>
        </w:rPr>
        <w:t>zawarcia</w:t>
      </w:r>
      <w:r w:rsidR="002E7C76" w:rsidRPr="006A12F8">
        <w:rPr>
          <w:rFonts w:ascii="Arial" w:hAnsi="Arial" w:cs="Arial"/>
        </w:rPr>
        <w:t xml:space="preserve"> </w:t>
      </w:r>
      <w:r w:rsidR="004C41C4">
        <w:rPr>
          <w:rFonts w:ascii="Arial" w:hAnsi="Arial" w:cs="Arial"/>
        </w:rPr>
        <w:t>u</w:t>
      </w:r>
      <w:r w:rsidR="003F3DBF" w:rsidRPr="006A12F8">
        <w:rPr>
          <w:rFonts w:ascii="Arial" w:hAnsi="Arial" w:cs="Arial"/>
        </w:rPr>
        <w:t>mowy;</w:t>
      </w:r>
    </w:p>
    <w:p w14:paraId="0E36707F" w14:textId="2C3715F4" w:rsidR="0095490C" w:rsidRPr="00383CEA" w:rsidRDefault="004C41C4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4C41C4">
        <w:rPr>
          <w:rFonts w:ascii="Arial" w:hAnsi="Arial" w:cs="Arial"/>
          <w:bCs/>
        </w:rPr>
        <w:lastRenderedPageBreak/>
        <w:t>z</w:t>
      </w:r>
      <w:r w:rsidR="0095490C" w:rsidRPr="004C41C4">
        <w:rPr>
          <w:rFonts w:ascii="Arial" w:hAnsi="Arial" w:cs="Arial"/>
          <w:bCs/>
        </w:rPr>
        <w:t xml:space="preserve">miany </w:t>
      </w:r>
      <w:r>
        <w:rPr>
          <w:rFonts w:ascii="Arial" w:hAnsi="Arial" w:cs="Arial"/>
          <w:bCs/>
        </w:rPr>
        <w:t>wysokości W</w:t>
      </w:r>
      <w:r w:rsidR="00D9142B" w:rsidRPr="004C41C4">
        <w:rPr>
          <w:rFonts w:ascii="Arial" w:hAnsi="Arial" w:cs="Arial"/>
          <w:bCs/>
        </w:rPr>
        <w:t>ynagrodzenia</w:t>
      </w:r>
      <w:r w:rsidR="00667719">
        <w:rPr>
          <w:rFonts w:ascii="Arial" w:hAnsi="Arial" w:cs="Arial"/>
          <w:bCs/>
        </w:rPr>
        <w:t xml:space="preserve">, warunków płatności </w:t>
      </w:r>
      <w:r w:rsidR="00D9142B" w:rsidRPr="004C41C4">
        <w:rPr>
          <w:rFonts w:ascii="Arial" w:hAnsi="Arial" w:cs="Arial"/>
          <w:bCs/>
        </w:rPr>
        <w:t xml:space="preserve">i </w:t>
      </w:r>
      <w:r w:rsidR="0095490C" w:rsidRPr="004C41C4">
        <w:rPr>
          <w:rFonts w:ascii="Arial" w:hAnsi="Arial" w:cs="Arial"/>
          <w:bCs/>
        </w:rPr>
        <w:t xml:space="preserve">terminu </w:t>
      </w:r>
      <w:r>
        <w:rPr>
          <w:rFonts w:ascii="Arial" w:hAnsi="Arial" w:cs="Arial"/>
          <w:bCs/>
        </w:rPr>
        <w:t xml:space="preserve">wykonania </w:t>
      </w:r>
      <w:r w:rsidR="00473047">
        <w:rPr>
          <w:rFonts w:ascii="Arial" w:hAnsi="Arial" w:cs="Arial"/>
          <w:bCs/>
        </w:rPr>
        <w:t xml:space="preserve">Przedmiotu </w:t>
      </w:r>
      <w:r>
        <w:rPr>
          <w:rFonts w:ascii="Arial" w:hAnsi="Arial" w:cs="Arial"/>
          <w:bCs/>
        </w:rPr>
        <w:t xml:space="preserve">Umowy </w:t>
      </w:r>
      <w:r w:rsidR="0095490C" w:rsidRPr="00383CEA">
        <w:rPr>
          <w:rFonts w:ascii="Arial" w:hAnsi="Arial" w:cs="Arial"/>
        </w:rPr>
        <w:t>w przypadku:</w:t>
      </w:r>
    </w:p>
    <w:p w14:paraId="59866159" w14:textId="6E3F0FD4" w:rsidR="0095490C" w:rsidRPr="00383CEA" w:rsidRDefault="004C41C4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strzymania </w:t>
      </w:r>
      <w:r>
        <w:rPr>
          <w:rFonts w:ascii="Arial" w:hAnsi="Arial" w:cs="Arial"/>
        </w:rPr>
        <w:t xml:space="preserve">Prac bądź części Prac </w:t>
      </w:r>
      <w:r w:rsidR="0095490C" w:rsidRPr="00383CEA">
        <w:rPr>
          <w:rFonts w:ascii="Arial" w:hAnsi="Arial" w:cs="Arial"/>
        </w:rPr>
        <w:t xml:space="preserve">przez </w:t>
      </w:r>
      <w:r>
        <w:rPr>
          <w:rFonts w:ascii="Arial" w:hAnsi="Arial" w:cs="Arial"/>
        </w:rPr>
        <w:t xml:space="preserve">Zamawiającego </w:t>
      </w:r>
      <w:r w:rsidR="0095490C" w:rsidRPr="00383CEA">
        <w:rPr>
          <w:rFonts w:ascii="Arial" w:hAnsi="Arial" w:cs="Arial"/>
        </w:rPr>
        <w:t xml:space="preserve">z przyczyn leżących po stronie </w:t>
      </w:r>
      <w:r>
        <w:rPr>
          <w:rFonts w:ascii="Arial" w:hAnsi="Arial" w:cs="Arial"/>
        </w:rPr>
        <w:t>Zamawiającego. T</w:t>
      </w:r>
      <w:r w:rsidR="0095490C" w:rsidRPr="00383CEA">
        <w:rPr>
          <w:rFonts w:ascii="Arial" w:hAnsi="Arial" w:cs="Arial"/>
        </w:rPr>
        <w:t xml:space="preserve">ermin wykonania umowy może ulec </w:t>
      </w:r>
      <w:r>
        <w:rPr>
          <w:rFonts w:ascii="Arial" w:hAnsi="Arial" w:cs="Arial"/>
        </w:rPr>
        <w:t xml:space="preserve">zmianie </w:t>
      </w:r>
      <w:r w:rsidR="0095490C" w:rsidRPr="00383CEA">
        <w:rPr>
          <w:rFonts w:ascii="Arial" w:hAnsi="Arial" w:cs="Arial"/>
        </w:rPr>
        <w:t>o okres nie dłuż</w:t>
      </w:r>
      <w:r w:rsidR="003F3DBF">
        <w:rPr>
          <w:rFonts w:ascii="Arial" w:hAnsi="Arial" w:cs="Arial"/>
        </w:rPr>
        <w:t>szy niż okres wstrzymania robót</w:t>
      </w:r>
      <w:r>
        <w:rPr>
          <w:rFonts w:ascii="Arial" w:hAnsi="Arial" w:cs="Arial"/>
        </w:rPr>
        <w:t xml:space="preserve"> budowlanych</w:t>
      </w:r>
      <w:r w:rsidR="003F3DBF">
        <w:rPr>
          <w:rFonts w:ascii="Arial" w:hAnsi="Arial" w:cs="Arial"/>
        </w:rPr>
        <w:t>;</w:t>
      </w:r>
    </w:p>
    <w:p w14:paraId="1351696D" w14:textId="52562375" w:rsidR="007823FD" w:rsidRPr="0023432B" w:rsidRDefault="004C41C4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ystąpienia </w:t>
      </w:r>
      <w:r w:rsidR="0023432B">
        <w:rPr>
          <w:rFonts w:ascii="Arial" w:hAnsi="Arial" w:cs="Arial"/>
        </w:rPr>
        <w:t>S</w:t>
      </w:r>
      <w:r w:rsidR="00B160BF">
        <w:rPr>
          <w:rFonts w:ascii="Arial" w:hAnsi="Arial" w:cs="Arial"/>
        </w:rPr>
        <w:t xml:space="preserve">iły </w:t>
      </w:r>
      <w:r w:rsidR="0023432B">
        <w:rPr>
          <w:rFonts w:ascii="Arial" w:hAnsi="Arial" w:cs="Arial"/>
        </w:rPr>
        <w:t>W</w:t>
      </w:r>
      <w:r w:rsidR="00B160BF">
        <w:rPr>
          <w:rFonts w:ascii="Arial" w:hAnsi="Arial" w:cs="Arial"/>
        </w:rPr>
        <w:t>yższej</w:t>
      </w:r>
      <w:r w:rsidR="0095490C" w:rsidRPr="00383CEA">
        <w:rPr>
          <w:rFonts w:ascii="Arial" w:hAnsi="Arial" w:cs="Arial"/>
        </w:rPr>
        <w:t xml:space="preserve"> </w:t>
      </w:r>
      <w:r w:rsidR="0095490C" w:rsidRPr="00AC2950">
        <w:rPr>
          <w:rFonts w:ascii="Arial" w:hAnsi="Arial" w:cs="Arial"/>
        </w:rPr>
        <w:t xml:space="preserve">lub innych okoliczności niezależnych od </w:t>
      </w:r>
      <w:r>
        <w:rPr>
          <w:rFonts w:ascii="Arial" w:hAnsi="Arial" w:cs="Arial"/>
        </w:rPr>
        <w:t xml:space="preserve">Wykonawcy </w:t>
      </w:r>
      <w:r w:rsidR="0095490C" w:rsidRPr="00AC2950">
        <w:rPr>
          <w:rFonts w:ascii="Arial" w:hAnsi="Arial" w:cs="Arial"/>
        </w:rPr>
        <w:t xml:space="preserve">lub których </w:t>
      </w:r>
      <w:r w:rsidR="005143F4" w:rsidRPr="004C41C4">
        <w:rPr>
          <w:rFonts w:ascii="Arial" w:hAnsi="Arial" w:cs="Arial"/>
          <w:iCs/>
        </w:rPr>
        <w:t>Wykonawca</w:t>
      </w:r>
      <w:r w:rsidR="005143F4">
        <w:rPr>
          <w:rFonts w:ascii="Arial" w:hAnsi="Arial" w:cs="Arial"/>
          <w:i/>
        </w:rPr>
        <w:t xml:space="preserve"> </w:t>
      </w:r>
      <w:r w:rsidR="0095490C" w:rsidRPr="00AC2950">
        <w:rPr>
          <w:rFonts w:ascii="Arial" w:hAnsi="Arial" w:cs="Arial"/>
        </w:rPr>
        <w:t xml:space="preserve">przy zachowaniu należnej staranności nie był w stanie uniknąć lub przewidzieć, jak również inne przeszkody lub utrudnienia w wykonaniu </w:t>
      </w:r>
      <w:r>
        <w:rPr>
          <w:rFonts w:ascii="Arial" w:hAnsi="Arial" w:cs="Arial"/>
        </w:rPr>
        <w:t>P</w:t>
      </w:r>
      <w:r w:rsidR="0095490C" w:rsidRPr="00AC2950">
        <w:rPr>
          <w:rFonts w:ascii="Arial" w:hAnsi="Arial" w:cs="Arial"/>
        </w:rPr>
        <w:t xml:space="preserve">rzedmiotu </w:t>
      </w:r>
      <w:r>
        <w:rPr>
          <w:rFonts w:ascii="Arial" w:hAnsi="Arial" w:cs="Arial"/>
        </w:rPr>
        <w:t>U</w:t>
      </w:r>
      <w:r w:rsidR="0095490C" w:rsidRPr="00AC2950">
        <w:rPr>
          <w:rFonts w:ascii="Arial" w:hAnsi="Arial" w:cs="Arial"/>
        </w:rPr>
        <w:t xml:space="preserve">mowy spowodowane przez osobę trzecią – o czas działania </w:t>
      </w:r>
      <w:r w:rsidR="0023432B">
        <w:rPr>
          <w:rFonts w:ascii="Arial" w:hAnsi="Arial" w:cs="Arial"/>
        </w:rPr>
        <w:t>S</w:t>
      </w:r>
      <w:r w:rsidR="0095490C" w:rsidRPr="00AC2950">
        <w:rPr>
          <w:rFonts w:ascii="Arial" w:hAnsi="Arial" w:cs="Arial"/>
        </w:rPr>
        <w:t xml:space="preserve">iły </w:t>
      </w:r>
      <w:r w:rsidR="0023432B">
        <w:rPr>
          <w:rFonts w:ascii="Arial" w:hAnsi="Arial" w:cs="Arial"/>
        </w:rPr>
        <w:t>W</w:t>
      </w:r>
      <w:r w:rsidR="0095490C" w:rsidRPr="00AC2950">
        <w:rPr>
          <w:rFonts w:ascii="Arial" w:hAnsi="Arial" w:cs="Arial"/>
        </w:rPr>
        <w:t>yższej oraz czas potrzebny do usunięcia skutków jej dzi</w:t>
      </w:r>
      <w:r w:rsidR="003F3DBF" w:rsidRPr="00AC2950">
        <w:rPr>
          <w:rFonts w:ascii="Arial" w:hAnsi="Arial" w:cs="Arial"/>
        </w:rPr>
        <w:t>ałania oraz usunięcia przeszkód</w:t>
      </w:r>
      <w:r w:rsidR="00B160BF" w:rsidRPr="00AC2950">
        <w:rPr>
          <w:rFonts w:ascii="Arial" w:hAnsi="Arial" w:cs="Arial"/>
        </w:rPr>
        <w:t xml:space="preserve">, także </w:t>
      </w:r>
      <w:r w:rsidR="006F47FE">
        <w:rPr>
          <w:rFonts w:ascii="Arial" w:hAnsi="Arial" w:cs="Arial"/>
        </w:rPr>
        <w:t xml:space="preserve">w zakresie </w:t>
      </w:r>
      <w:r w:rsidR="00B160BF" w:rsidRPr="00AC2950">
        <w:rPr>
          <w:rFonts w:ascii="Arial" w:hAnsi="Arial" w:cs="Arial"/>
        </w:rPr>
        <w:t xml:space="preserve">wysokości </w:t>
      </w:r>
      <w:r>
        <w:rPr>
          <w:rFonts w:ascii="Arial" w:hAnsi="Arial" w:cs="Arial"/>
        </w:rPr>
        <w:t>W</w:t>
      </w:r>
      <w:r w:rsidR="00B160BF" w:rsidRPr="00AC2950">
        <w:rPr>
          <w:rFonts w:ascii="Arial" w:hAnsi="Arial" w:cs="Arial"/>
        </w:rPr>
        <w:t>ynagrodzenia</w:t>
      </w:r>
      <w:r w:rsidR="003F3DBF" w:rsidRPr="00AC2950">
        <w:rPr>
          <w:rFonts w:ascii="Arial" w:hAnsi="Arial" w:cs="Arial"/>
        </w:rPr>
        <w:t>;</w:t>
      </w:r>
    </w:p>
    <w:p w14:paraId="647011E3" w14:textId="3182BECB" w:rsidR="004B72EF" w:rsidRPr="007823FD" w:rsidRDefault="004B72EF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7823FD">
        <w:rPr>
          <w:rFonts w:ascii="Arial" w:hAnsi="Arial" w:cs="Arial"/>
        </w:rPr>
        <w:t xml:space="preserve">zmian w zakresie rzeczowym </w:t>
      </w:r>
      <w:r w:rsidR="004C41C4">
        <w:rPr>
          <w:rFonts w:ascii="Arial" w:hAnsi="Arial" w:cs="Arial"/>
        </w:rPr>
        <w:t>P</w:t>
      </w:r>
      <w:r w:rsidRPr="007823FD">
        <w:rPr>
          <w:rFonts w:ascii="Arial" w:hAnsi="Arial" w:cs="Arial"/>
        </w:rPr>
        <w:t xml:space="preserve">rzedmiotu </w:t>
      </w:r>
      <w:r w:rsidR="00473047">
        <w:rPr>
          <w:rFonts w:ascii="Arial" w:hAnsi="Arial" w:cs="Arial"/>
        </w:rPr>
        <w:t>Umowy</w:t>
      </w:r>
      <w:r w:rsidRPr="007823FD">
        <w:rPr>
          <w:rFonts w:ascii="Arial" w:hAnsi="Arial" w:cs="Arial"/>
        </w:rPr>
        <w:t xml:space="preserve">, które warunkują wykonanie całości zamówienia (w tym zmian materiałowych), wykonania zamiennych bądź zwiększających zakres zadania robót, wynikających z narad technicznych, inwentaryzacji stanu istniejącego, aktualizacji </w:t>
      </w:r>
      <w:r w:rsidR="004C41C4">
        <w:rPr>
          <w:rFonts w:ascii="Arial" w:hAnsi="Arial" w:cs="Arial"/>
        </w:rPr>
        <w:t>D</w:t>
      </w:r>
      <w:r w:rsidRPr="007823FD">
        <w:rPr>
          <w:rFonts w:ascii="Arial" w:hAnsi="Arial" w:cs="Arial"/>
        </w:rPr>
        <w:t xml:space="preserve">okumentacji </w:t>
      </w:r>
      <w:r w:rsidR="004C41C4">
        <w:rPr>
          <w:rFonts w:ascii="Arial" w:hAnsi="Arial" w:cs="Arial"/>
        </w:rPr>
        <w:t>P</w:t>
      </w:r>
      <w:r w:rsidRPr="007823FD">
        <w:rPr>
          <w:rFonts w:ascii="Arial" w:hAnsi="Arial" w:cs="Arial"/>
        </w:rPr>
        <w:t xml:space="preserve">rojektowej </w:t>
      </w:r>
    </w:p>
    <w:p w14:paraId="3A6B1352" w14:textId="7F49C8FC" w:rsidR="0095490C" w:rsidRPr="00F55CF0" w:rsidRDefault="005C71E8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>ykonanie robót dodatkowych</w:t>
      </w:r>
      <w:r w:rsidR="00B34439">
        <w:rPr>
          <w:rFonts w:ascii="Arial" w:hAnsi="Arial" w:cs="Arial"/>
        </w:rPr>
        <w:t xml:space="preserve">, zamiennych, </w:t>
      </w:r>
      <w:r w:rsidR="0095490C" w:rsidRPr="00383CEA">
        <w:rPr>
          <w:rFonts w:ascii="Arial" w:hAnsi="Arial" w:cs="Arial"/>
        </w:rPr>
        <w:t xml:space="preserve">koniecznych do prawidłowego wykonania </w:t>
      </w:r>
      <w:r>
        <w:rPr>
          <w:rFonts w:ascii="Arial" w:hAnsi="Arial" w:cs="Arial"/>
        </w:rPr>
        <w:t>Przedmiotu Umowy;</w:t>
      </w:r>
    </w:p>
    <w:p w14:paraId="38D1132C" w14:textId="088B8C83" w:rsidR="0095490C" w:rsidRPr="00383CEA" w:rsidRDefault="005C71E8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onieczności skoordynowania robót </w:t>
      </w:r>
      <w:r>
        <w:rPr>
          <w:rFonts w:ascii="Arial" w:hAnsi="Arial" w:cs="Arial"/>
        </w:rPr>
        <w:t xml:space="preserve">budowlanych </w:t>
      </w:r>
      <w:r w:rsidR="0095490C" w:rsidRPr="00383CEA">
        <w:rPr>
          <w:rFonts w:ascii="Arial" w:hAnsi="Arial" w:cs="Arial"/>
        </w:rPr>
        <w:t>z innymi inwestycjami rea</w:t>
      </w:r>
      <w:r w:rsidR="003F3DBF">
        <w:rPr>
          <w:rFonts w:ascii="Arial" w:hAnsi="Arial" w:cs="Arial"/>
        </w:rPr>
        <w:t xml:space="preserve">lizowanymi na terenie </w:t>
      </w:r>
      <w:r>
        <w:rPr>
          <w:rFonts w:ascii="Arial" w:hAnsi="Arial" w:cs="Arial"/>
        </w:rPr>
        <w:t>K</w:t>
      </w:r>
      <w:r w:rsidR="003F3DBF">
        <w:rPr>
          <w:rFonts w:ascii="Arial" w:hAnsi="Arial" w:cs="Arial"/>
        </w:rPr>
        <w:t>ompleksu;</w:t>
      </w:r>
    </w:p>
    <w:p w14:paraId="47D9456B" w14:textId="558506C2" w:rsidR="0095490C" w:rsidRPr="00383CEA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innych przyczyn związanych z realizacją </w:t>
      </w:r>
      <w:r w:rsidR="005C71E8">
        <w:rPr>
          <w:rFonts w:ascii="Arial" w:hAnsi="Arial" w:cs="Arial"/>
        </w:rPr>
        <w:t>P</w:t>
      </w:r>
      <w:r w:rsidRPr="00383CEA">
        <w:rPr>
          <w:rFonts w:ascii="Arial" w:hAnsi="Arial" w:cs="Arial"/>
        </w:rPr>
        <w:t xml:space="preserve">rzedmiotu </w:t>
      </w:r>
      <w:r w:rsidR="00B20329">
        <w:rPr>
          <w:rFonts w:ascii="Arial" w:hAnsi="Arial" w:cs="Arial"/>
        </w:rPr>
        <w:t>Umowy</w:t>
      </w:r>
      <w:r w:rsidR="00F90D11">
        <w:rPr>
          <w:rFonts w:ascii="Arial" w:hAnsi="Arial" w:cs="Arial"/>
        </w:rPr>
        <w:t>, a </w:t>
      </w:r>
      <w:r w:rsidRPr="00383CEA">
        <w:rPr>
          <w:rFonts w:ascii="Arial" w:hAnsi="Arial" w:cs="Arial"/>
        </w:rPr>
        <w:t xml:space="preserve">niezależnych od </w:t>
      </w:r>
      <w:r w:rsidR="005C71E8">
        <w:rPr>
          <w:rFonts w:ascii="Arial" w:hAnsi="Arial" w:cs="Arial"/>
        </w:rPr>
        <w:t>Stron, takich jak</w:t>
      </w:r>
      <w:r w:rsidRPr="00383CEA">
        <w:rPr>
          <w:rFonts w:ascii="Arial" w:hAnsi="Arial" w:cs="Arial"/>
        </w:rPr>
        <w:t>:</w:t>
      </w:r>
    </w:p>
    <w:p w14:paraId="7548E9D1" w14:textId="0B3A8CC2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w</w:t>
      </w:r>
      <w:r w:rsidR="00735ED2" w:rsidRPr="00565DD9">
        <w:rPr>
          <w:rFonts w:ascii="Arial" w:hAnsi="Arial" w:cs="Arial"/>
        </w:rPr>
        <w:t>yst</w:t>
      </w:r>
      <w:r>
        <w:rPr>
          <w:rFonts w:ascii="Arial" w:hAnsi="Arial" w:cs="Arial"/>
        </w:rPr>
        <w:t>ąpienia o</w:t>
      </w:r>
      <w:r w:rsidR="00735ED2" w:rsidRPr="00565DD9">
        <w:rPr>
          <w:rFonts w:ascii="Arial" w:hAnsi="Arial" w:cs="Arial"/>
        </w:rPr>
        <w:t>dmiennych od przyjętych w</w:t>
      </w:r>
      <w:r>
        <w:rPr>
          <w:rFonts w:ascii="Arial" w:hAnsi="Arial" w:cs="Arial"/>
        </w:rPr>
        <w:t xml:space="preserve"> D</w:t>
      </w:r>
      <w:r w:rsidR="00735ED2" w:rsidRPr="00565DD9">
        <w:rPr>
          <w:rFonts w:ascii="Arial" w:hAnsi="Arial" w:cs="Arial"/>
        </w:rPr>
        <w:t xml:space="preserve">okumentacji </w:t>
      </w:r>
      <w:r>
        <w:rPr>
          <w:rFonts w:ascii="Arial" w:hAnsi="Arial" w:cs="Arial"/>
        </w:rPr>
        <w:t>P</w:t>
      </w:r>
      <w:r w:rsidR="00735ED2" w:rsidRPr="00565DD9">
        <w:rPr>
          <w:rFonts w:ascii="Arial" w:hAnsi="Arial" w:cs="Arial"/>
        </w:rPr>
        <w:t xml:space="preserve">rojektowej warunków geologicznych, hydrogeologicznych lub zaistnienia kolizji z sieciami infrastruktury podziemnej </w:t>
      </w:r>
      <w:r w:rsidR="00550C92">
        <w:rPr>
          <w:rFonts w:ascii="Arial" w:hAnsi="Arial" w:cs="Arial"/>
        </w:rPr>
        <w:br/>
      </w:r>
      <w:r w:rsidR="00735ED2" w:rsidRPr="00565DD9">
        <w:rPr>
          <w:rFonts w:ascii="Arial" w:hAnsi="Arial" w:cs="Arial"/>
        </w:rPr>
        <w:t>lub obiektów infrastr</w:t>
      </w:r>
      <w:r w:rsidR="00F90D11">
        <w:rPr>
          <w:rFonts w:ascii="Arial" w:hAnsi="Arial" w:cs="Arial"/>
        </w:rPr>
        <w:t>ukturalnych nieprzewidzianych w </w:t>
      </w:r>
      <w:r>
        <w:rPr>
          <w:rFonts w:ascii="Arial" w:hAnsi="Arial" w:cs="Arial"/>
        </w:rPr>
        <w:t>specyfikacji warunków zamówienia</w:t>
      </w:r>
      <w:r w:rsidR="00735ED2" w:rsidRPr="00565DD9">
        <w:rPr>
          <w:rFonts w:ascii="Arial" w:hAnsi="Arial" w:cs="Arial"/>
        </w:rPr>
        <w:t>;</w:t>
      </w:r>
    </w:p>
    <w:p w14:paraId="093EEFDD" w14:textId="6BBA4AA5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>onieczności usuwania błędów lub wprowadzenia z</w:t>
      </w:r>
      <w:r w:rsidR="003F3DBF">
        <w:rPr>
          <w:rFonts w:ascii="Arial" w:hAnsi="Arial" w:cs="Arial"/>
        </w:rPr>
        <w:t xml:space="preserve">mian </w:t>
      </w:r>
      <w:r w:rsidR="00550C92">
        <w:rPr>
          <w:rFonts w:ascii="Arial" w:hAnsi="Arial" w:cs="Arial"/>
        </w:rPr>
        <w:br/>
      </w:r>
      <w:r w:rsidR="003F3DBF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D</w:t>
      </w:r>
      <w:r w:rsidR="003F3DBF">
        <w:rPr>
          <w:rFonts w:ascii="Arial" w:hAnsi="Arial" w:cs="Arial"/>
        </w:rPr>
        <w:t xml:space="preserve">okumentacji </w:t>
      </w:r>
      <w:r>
        <w:rPr>
          <w:rFonts w:ascii="Arial" w:hAnsi="Arial" w:cs="Arial"/>
        </w:rPr>
        <w:t>P</w:t>
      </w:r>
      <w:r w:rsidR="003F3DBF">
        <w:rPr>
          <w:rFonts w:ascii="Arial" w:hAnsi="Arial" w:cs="Arial"/>
        </w:rPr>
        <w:t>rojektowej;</w:t>
      </w:r>
    </w:p>
    <w:p w14:paraId="4E84AB5B" w14:textId="45FE4BF8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u</w:t>
      </w:r>
      <w:r w:rsidR="0095490C" w:rsidRPr="00383CEA">
        <w:rPr>
          <w:rFonts w:ascii="Arial" w:hAnsi="Arial" w:cs="Arial"/>
        </w:rPr>
        <w:t xml:space="preserve">jawnieni niezinwentaryzowanych lub o odmiennym przebiegu niezgodnych z inwentaryzacją podziemnych sieci, instalacji lub urządzeń </w:t>
      </w:r>
      <w:r>
        <w:rPr>
          <w:rFonts w:ascii="Arial" w:hAnsi="Arial" w:cs="Arial"/>
        </w:rPr>
        <w:t xml:space="preserve">należących do podmiotów trzecich </w:t>
      </w:r>
      <w:r w:rsidR="0095490C" w:rsidRPr="00383CEA">
        <w:rPr>
          <w:rFonts w:ascii="Arial" w:hAnsi="Arial" w:cs="Arial"/>
        </w:rPr>
        <w:t>i </w:t>
      </w:r>
      <w:r>
        <w:rPr>
          <w:rFonts w:ascii="Arial" w:hAnsi="Arial" w:cs="Arial"/>
        </w:rPr>
        <w:t xml:space="preserve">związana z tym </w:t>
      </w:r>
      <w:r w:rsidR="0095490C" w:rsidRPr="00383CEA">
        <w:rPr>
          <w:rFonts w:ascii="Arial" w:hAnsi="Arial" w:cs="Arial"/>
        </w:rPr>
        <w:t xml:space="preserve">konieczności </w:t>
      </w:r>
      <w:r>
        <w:rPr>
          <w:rFonts w:ascii="Arial" w:hAnsi="Arial" w:cs="Arial"/>
        </w:rPr>
        <w:t xml:space="preserve">usunięcia kolizji lub </w:t>
      </w:r>
      <w:r w:rsidR="0095490C" w:rsidRPr="00383CEA">
        <w:rPr>
          <w:rFonts w:ascii="Arial" w:hAnsi="Arial" w:cs="Arial"/>
        </w:rPr>
        <w:t xml:space="preserve">wykonania robót </w:t>
      </w:r>
      <w:r>
        <w:rPr>
          <w:rFonts w:ascii="Arial" w:hAnsi="Arial" w:cs="Arial"/>
        </w:rPr>
        <w:t>zabezpieczających</w:t>
      </w:r>
      <w:r w:rsidR="003F3DBF">
        <w:rPr>
          <w:rFonts w:ascii="Arial" w:hAnsi="Arial" w:cs="Arial"/>
        </w:rPr>
        <w:t>;</w:t>
      </w:r>
    </w:p>
    <w:p w14:paraId="52AE9321" w14:textId="61411C1C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292A79">
        <w:rPr>
          <w:rFonts w:ascii="Arial" w:hAnsi="Arial" w:cs="Arial"/>
        </w:rPr>
        <w:t>strzymania realizacji</w:t>
      </w:r>
      <w:r w:rsidR="0095490C" w:rsidRPr="00383CEA">
        <w:rPr>
          <w:rFonts w:ascii="Arial" w:hAnsi="Arial" w:cs="Arial"/>
        </w:rPr>
        <w:t xml:space="preserve"> robót </w:t>
      </w:r>
      <w:r w:rsidR="00292A79">
        <w:rPr>
          <w:rFonts w:ascii="Arial" w:hAnsi="Arial" w:cs="Arial"/>
        </w:rPr>
        <w:t xml:space="preserve">budowlanych </w:t>
      </w:r>
      <w:r w:rsidR="0095490C" w:rsidRPr="00383CEA">
        <w:rPr>
          <w:rFonts w:ascii="Arial" w:hAnsi="Arial" w:cs="Arial"/>
        </w:rPr>
        <w:t xml:space="preserve">przez </w:t>
      </w:r>
      <w:r>
        <w:rPr>
          <w:rFonts w:ascii="Arial" w:hAnsi="Arial" w:cs="Arial"/>
        </w:rPr>
        <w:t xml:space="preserve">Zamawiającego </w:t>
      </w:r>
      <w:r w:rsidR="0095490C" w:rsidRPr="00383CEA">
        <w:rPr>
          <w:rFonts w:ascii="Arial" w:hAnsi="Arial" w:cs="Arial"/>
        </w:rPr>
        <w:t>z prz</w:t>
      </w:r>
      <w:r w:rsidR="00130485">
        <w:rPr>
          <w:rFonts w:ascii="Arial" w:hAnsi="Arial" w:cs="Arial"/>
        </w:rPr>
        <w:t xml:space="preserve">yczyn niezależnych </w:t>
      </w:r>
      <w:r w:rsidR="00550C92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>Wykonawcy</w:t>
      </w:r>
      <w:r w:rsidR="00B34439">
        <w:rPr>
          <w:rFonts w:ascii="Arial" w:hAnsi="Arial" w:cs="Arial"/>
        </w:rPr>
        <w:t>;</w:t>
      </w:r>
    </w:p>
    <w:p w14:paraId="0E4F475C" w14:textId="204678FB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>onieczności przesunięcia te</w:t>
      </w:r>
      <w:r w:rsidR="003F3DBF">
        <w:rPr>
          <w:rFonts w:ascii="Arial" w:hAnsi="Arial" w:cs="Arial"/>
        </w:rPr>
        <w:t xml:space="preserve">rminu przekazania </w:t>
      </w:r>
      <w:r>
        <w:rPr>
          <w:rFonts w:ascii="Arial" w:hAnsi="Arial" w:cs="Arial"/>
        </w:rPr>
        <w:t>T</w:t>
      </w:r>
      <w:r w:rsidR="003F3DBF">
        <w:rPr>
          <w:rFonts w:ascii="Arial" w:hAnsi="Arial" w:cs="Arial"/>
        </w:rPr>
        <w:t>erenu budowy;</w:t>
      </w:r>
    </w:p>
    <w:p w14:paraId="12715D41" w14:textId="3A822444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onieczności uzyskania przez </w:t>
      </w:r>
      <w:r>
        <w:rPr>
          <w:rFonts w:ascii="Arial" w:hAnsi="Arial" w:cs="Arial"/>
        </w:rPr>
        <w:t xml:space="preserve">Zamawiającego </w:t>
      </w:r>
      <w:r w:rsidR="0095490C" w:rsidRPr="00383CEA">
        <w:rPr>
          <w:rFonts w:ascii="Arial" w:hAnsi="Arial" w:cs="Arial"/>
        </w:rPr>
        <w:t xml:space="preserve">dodatkowych </w:t>
      </w:r>
      <w:r w:rsidR="00550C92">
        <w:rPr>
          <w:rFonts w:ascii="Arial" w:hAnsi="Arial" w:cs="Arial"/>
        </w:rPr>
        <w:t xml:space="preserve">porozumień, zgód, zmian decyzji </w:t>
      </w:r>
      <w:r w:rsidR="0095490C" w:rsidRPr="00383CEA">
        <w:rPr>
          <w:rFonts w:ascii="Arial" w:hAnsi="Arial" w:cs="Arial"/>
        </w:rPr>
        <w:t>umożli</w:t>
      </w:r>
      <w:r w:rsidR="003F3DBF">
        <w:rPr>
          <w:rFonts w:ascii="Arial" w:hAnsi="Arial" w:cs="Arial"/>
        </w:rPr>
        <w:t xml:space="preserve">wiających realizację robót </w:t>
      </w:r>
      <w:r>
        <w:rPr>
          <w:rFonts w:ascii="Arial" w:hAnsi="Arial" w:cs="Arial"/>
        </w:rPr>
        <w:t>budowlanych</w:t>
      </w:r>
      <w:r w:rsidR="003F3DBF">
        <w:rPr>
          <w:rFonts w:ascii="Arial" w:hAnsi="Arial" w:cs="Arial"/>
        </w:rPr>
        <w:t>;</w:t>
      </w:r>
    </w:p>
    <w:p w14:paraId="22134F5F" w14:textId="567C75A4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o</w:t>
      </w:r>
      <w:r w:rsidR="00A56F68">
        <w:rPr>
          <w:rFonts w:ascii="Arial" w:hAnsi="Arial" w:cs="Arial"/>
        </w:rPr>
        <w:t xml:space="preserve">dkrycie na </w:t>
      </w:r>
      <w:r>
        <w:rPr>
          <w:rFonts w:ascii="Arial" w:hAnsi="Arial" w:cs="Arial"/>
        </w:rPr>
        <w:t>T</w:t>
      </w:r>
      <w:r w:rsidR="00A56F68">
        <w:rPr>
          <w:rFonts w:ascii="Arial" w:hAnsi="Arial" w:cs="Arial"/>
        </w:rPr>
        <w:t xml:space="preserve">erenie budowy broni, bomb, niewypałów </w:t>
      </w:r>
      <w:r w:rsidR="007C2018">
        <w:rPr>
          <w:rFonts w:ascii="Arial" w:hAnsi="Arial" w:cs="Arial"/>
        </w:rPr>
        <w:br/>
      </w:r>
      <w:r w:rsidR="00A56F68">
        <w:rPr>
          <w:rFonts w:ascii="Arial" w:hAnsi="Arial" w:cs="Arial"/>
        </w:rPr>
        <w:t>i niewybuchów lub innych materiałów wybuchowych</w:t>
      </w:r>
      <w:r w:rsidR="0095490C" w:rsidRPr="00383CEA">
        <w:rPr>
          <w:rFonts w:ascii="Arial" w:hAnsi="Arial" w:cs="Arial"/>
        </w:rPr>
        <w:t>,</w:t>
      </w:r>
      <w:r w:rsidR="00A56F68">
        <w:rPr>
          <w:rFonts w:ascii="Arial" w:hAnsi="Arial" w:cs="Arial"/>
        </w:rPr>
        <w:t xml:space="preserve"> szczątków lud</w:t>
      </w:r>
      <w:r w:rsidR="00550C92">
        <w:rPr>
          <w:rFonts w:ascii="Arial" w:hAnsi="Arial" w:cs="Arial"/>
        </w:rPr>
        <w:t xml:space="preserve">zkich oraz obiektów o znaczeniu </w:t>
      </w:r>
      <w:r w:rsidR="00A56F68">
        <w:rPr>
          <w:rFonts w:ascii="Arial" w:hAnsi="Arial" w:cs="Arial"/>
        </w:rPr>
        <w:t>archeologicznym lub/i historycznym</w:t>
      </w:r>
      <w:r w:rsidR="003F3DBF">
        <w:rPr>
          <w:rFonts w:ascii="Arial" w:hAnsi="Arial" w:cs="Arial"/>
        </w:rPr>
        <w:t>;</w:t>
      </w:r>
    </w:p>
    <w:p w14:paraId="59D8B14C" w14:textId="53CC9264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w</w:t>
      </w:r>
      <w:r w:rsidR="0095490C" w:rsidRPr="00383CEA">
        <w:rPr>
          <w:rFonts w:ascii="Arial" w:hAnsi="Arial" w:cs="Arial"/>
        </w:rPr>
        <w:t>ydanie postanowienia o wstrzymaniu robót budowlanych</w:t>
      </w:r>
      <w:r w:rsidR="00E639BB">
        <w:rPr>
          <w:rFonts w:ascii="Arial" w:hAnsi="Arial" w:cs="Arial"/>
        </w:rPr>
        <w:t xml:space="preserve"> </w:t>
      </w:r>
      <w:r w:rsidR="0095490C" w:rsidRPr="00383CEA">
        <w:rPr>
          <w:rFonts w:ascii="Arial" w:hAnsi="Arial" w:cs="Arial"/>
        </w:rPr>
        <w:t>z</w:t>
      </w:r>
      <w:r w:rsidR="006F7AD9">
        <w:rPr>
          <w:rFonts w:ascii="Arial" w:hAnsi="Arial" w:cs="Arial"/>
        </w:rPr>
        <w:t> </w:t>
      </w:r>
      <w:r w:rsidR="0095490C" w:rsidRPr="00383CEA">
        <w:rPr>
          <w:rFonts w:ascii="Arial" w:hAnsi="Arial" w:cs="Arial"/>
        </w:rPr>
        <w:t xml:space="preserve">przyczyn innych niż zawinione przez </w:t>
      </w:r>
      <w:r>
        <w:rPr>
          <w:rFonts w:ascii="Arial" w:hAnsi="Arial" w:cs="Arial"/>
        </w:rPr>
        <w:t>Wykonawcę</w:t>
      </w:r>
      <w:r w:rsidR="0095490C" w:rsidRPr="00383CEA">
        <w:rPr>
          <w:rFonts w:ascii="Arial" w:hAnsi="Arial" w:cs="Arial"/>
        </w:rPr>
        <w:t xml:space="preserve"> w</w:t>
      </w:r>
      <w:r w:rsidR="006F7AD9">
        <w:rPr>
          <w:rFonts w:ascii="Arial" w:hAnsi="Arial" w:cs="Arial"/>
        </w:rPr>
        <w:t> </w:t>
      </w:r>
      <w:r w:rsidR="0095490C" w:rsidRPr="00383CEA">
        <w:rPr>
          <w:rFonts w:ascii="Arial" w:hAnsi="Arial" w:cs="Arial"/>
        </w:rPr>
        <w:t>przypadku, o którym mowa w art. 5</w:t>
      </w:r>
      <w:r w:rsidR="003F3DBF">
        <w:rPr>
          <w:rFonts w:ascii="Arial" w:hAnsi="Arial" w:cs="Arial"/>
        </w:rPr>
        <w:t>0 ust.</w:t>
      </w:r>
      <w:r w:rsidR="00B34439">
        <w:rPr>
          <w:rFonts w:ascii="Arial" w:hAnsi="Arial" w:cs="Arial"/>
        </w:rPr>
        <w:t xml:space="preserve"> 1 pkt </w:t>
      </w:r>
      <w:r w:rsidR="003F3DBF">
        <w:rPr>
          <w:rFonts w:ascii="Arial" w:hAnsi="Arial" w:cs="Arial"/>
        </w:rPr>
        <w:t xml:space="preserve">4 </w:t>
      </w:r>
      <w:r w:rsidR="00550C92">
        <w:rPr>
          <w:rFonts w:ascii="Arial" w:hAnsi="Arial" w:cs="Arial"/>
        </w:rPr>
        <w:br/>
      </w:r>
      <w:r w:rsidR="003F3DBF">
        <w:rPr>
          <w:rFonts w:ascii="Arial" w:hAnsi="Arial" w:cs="Arial"/>
        </w:rPr>
        <w:t>Prawa budowlanego;</w:t>
      </w:r>
    </w:p>
    <w:p w14:paraId="69169CE1" w14:textId="6AEDBD8C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onieczność uzyskania wyroku sądowego, lub innego orzeczenia sądu lub organu, którego konieczności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nie prz</w:t>
      </w:r>
      <w:r w:rsidR="003F3DBF">
        <w:rPr>
          <w:rFonts w:ascii="Arial" w:hAnsi="Arial" w:cs="Arial"/>
        </w:rPr>
        <w:t>ewidywano przy zawieraniu umowy;</w:t>
      </w:r>
    </w:p>
    <w:p w14:paraId="238D4FA3" w14:textId="0D2FEB37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konieczność u</w:t>
      </w:r>
      <w:r w:rsidR="00735ED2" w:rsidRPr="00383CEA">
        <w:rPr>
          <w:rFonts w:ascii="Arial" w:hAnsi="Arial" w:cs="Arial"/>
        </w:rPr>
        <w:t>zyskania opinii, zezwoleń, opracowań,</w:t>
      </w:r>
      <w:r w:rsidR="00735ED2">
        <w:rPr>
          <w:rFonts w:ascii="Arial" w:hAnsi="Arial" w:cs="Arial"/>
        </w:rPr>
        <w:t xml:space="preserve"> decyzji</w:t>
      </w:r>
      <w:r w:rsidR="00735ED2" w:rsidRPr="00383CEA">
        <w:rPr>
          <w:rFonts w:ascii="Arial" w:hAnsi="Arial" w:cs="Arial"/>
        </w:rPr>
        <w:t xml:space="preserve"> któr</w:t>
      </w:r>
      <w:r>
        <w:rPr>
          <w:rFonts w:ascii="Arial" w:hAnsi="Arial" w:cs="Arial"/>
        </w:rPr>
        <w:t xml:space="preserve">e nie zostały przewidziane </w:t>
      </w:r>
      <w:r w:rsidR="00735ED2" w:rsidRPr="00383CEA">
        <w:rPr>
          <w:rFonts w:ascii="Arial" w:hAnsi="Arial" w:cs="Arial"/>
        </w:rPr>
        <w:t xml:space="preserve">przy </w:t>
      </w:r>
      <w:r>
        <w:rPr>
          <w:rFonts w:ascii="Arial" w:hAnsi="Arial" w:cs="Arial"/>
        </w:rPr>
        <w:t>za</w:t>
      </w:r>
      <w:r w:rsidR="00735ED2" w:rsidRPr="00383CEA">
        <w:rPr>
          <w:rFonts w:ascii="Arial" w:hAnsi="Arial" w:cs="Arial"/>
        </w:rPr>
        <w:t xml:space="preserve">wieraniu </w:t>
      </w:r>
      <w:r>
        <w:rPr>
          <w:rFonts w:ascii="Arial" w:hAnsi="Arial" w:cs="Arial"/>
        </w:rPr>
        <w:t>U</w:t>
      </w:r>
      <w:r w:rsidR="00735ED2" w:rsidRPr="00383CEA">
        <w:rPr>
          <w:rFonts w:ascii="Arial" w:hAnsi="Arial" w:cs="Arial"/>
        </w:rPr>
        <w:t>mowy.</w:t>
      </w:r>
    </w:p>
    <w:p w14:paraId="5B326A49" w14:textId="374FC1E0" w:rsidR="00214D54" w:rsidRPr="002E1644" w:rsidRDefault="00214D54" w:rsidP="00214D54">
      <w:pPr>
        <w:pStyle w:val="Akapitzlist"/>
        <w:numPr>
          <w:ilvl w:val="1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 xml:space="preserve">Z zastrzeżeniem postanowień  § 18 ust. 1 pkt 1.1. Umowy, na podstawie art. 433 pkt 4 </w:t>
      </w:r>
      <w:r w:rsidR="003D43D1">
        <w:rPr>
          <w:rFonts w:ascii="Arial" w:hAnsi="Arial" w:cs="Arial"/>
        </w:rPr>
        <w:t>ustawy PZP,</w:t>
      </w:r>
      <w:r w:rsidRPr="002E1644">
        <w:rPr>
          <w:rFonts w:ascii="Arial" w:hAnsi="Arial" w:cs="Arial"/>
        </w:rPr>
        <w:t xml:space="preserve"> Zamawiający wskazuje wartość odpowiadającą co najmniej 50% wysokości Wynagrodzenia Wykonawcy jako minimalną wartość zamówienia będącego przedmiotem niniejszej Umowy, w przypadku konieczności zmiany umowy i ograniczenia Przedmiotu Umowy ze względu na:</w:t>
      </w:r>
    </w:p>
    <w:p w14:paraId="38244CE2" w14:textId="77777777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>zmiany przeznaczenia Obiektu;</w:t>
      </w:r>
    </w:p>
    <w:p w14:paraId="63A65630" w14:textId="5B5CB385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>nie przyznanie środków finansowych w kolejnym roku realizacji Umowy lub przyznanie ich w ograniczonym zakresie w planie finansowym Zamawiającego</w:t>
      </w:r>
      <w:r>
        <w:rPr>
          <w:rFonts w:ascii="Arial" w:hAnsi="Arial" w:cs="Arial"/>
        </w:rPr>
        <w:t>;</w:t>
      </w:r>
      <w:r w:rsidRPr="002E1644">
        <w:rPr>
          <w:rFonts w:ascii="Arial" w:hAnsi="Arial" w:cs="Arial"/>
        </w:rPr>
        <w:t xml:space="preserve"> </w:t>
      </w:r>
    </w:p>
    <w:p w14:paraId="7F455257" w14:textId="77777777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>ograniczenie środków finansowych przez MON przeznaczonych na realizację przedmiotowego zadania;</w:t>
      </w:r>
    </w:p>
    <w:p w14:paraId="2174CAD2" w14:textId="01BD987C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 xml:space="preserve">przeprowadzenie waloryzacji wynagrodzenia Wykonawcy na warunkach określonych w § 9 ust. </w:t>
      </w:r>
      <w:r w:rsidR="00726029">
        <w:rPr>
          <w:rFonts w:ascii="Arial" w:hAnsi="Arial" w:cs="Arial"/>
        </w:rPr>
        <w:t>1</w:t>
      </w:r>
      <w:r w:rsidR="000374F0">
        <w:rPr>
          <w:rFonts w:ascii="Arial" w:hAnsi="Arial" w:cs="Arial"/>
        </w:rPr>
        <w:t>8</w:t>
      </w:r>
      <w:r w:rsidRPr="002E1644">
        <w:rPr>
          <w:rFonts w:ascii="Arial" w:hAnsi="Arial" w:cs="Arial"/>
        </w:rPr>
        <w:t xml:space="preserve"> Umowy; </w:t>
      </w:r>
    </w:p>
    <w:p w14:paraId="38621F19" w14:textId="4CD495AA" w:rsidR="00D3145F" w:rsidRPr="00D3145F" w:rsidRDefault="00214D54" w:rsidP="00D3145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o</w:t>
      </w:r>
      <w:r w:rsidRPr="002E1644">
        <w:rPr>
          <w:rFonts w:ascii="Arial" w:hAnsi="Arial" w:cs="Arial"/>
        </w:rPr>
        <w:t xml:space="preserve">koliczności, o których mowa w </w:t>
      </w:r>
      <w:r w:rsidR="004C2117">
        <w:rPr>
          <w:rFonts w:ascii="Arial" w:hAnsi="Arial" w:cs="Arial"/>
        </w:rPr>
        <w:t xml:space="preserve">ust. 2 </w:t>
      </w:r>
      <w:r w:rsidR="00627F8A">
        <w:rPr>
          <w:rFonts w:ascii="Arial" w:hAnsi="Arial" w:cs="Arial"/>
        </w:rPr>
        <w:t>pkt 2.9</w:t>
      </w:r>
      <w:r w:rsidRPr="002E1644">
        <w:rPr>
          <w:rFonts w:ascii="Arial" w:hAnsi="Arial" w:cs="Arial"/>
        </w:rPr>
        <w:t xml:space="preserve">.2 oraz </w:t>
      </w:r>
      <w:r w:rsidR="004C2117">
        <w:rPr>
          <w:rFonts w:ascii="Arial" w:hAnsi="Arial" w:cs="Arial"/>
        </w:rPr>
        <w:t xml:space="preserve">ust. 2 </w:t>
      </w:r>
      <w:r w:rsidR="00627F8A">
        <w:rPr>
          <w:rFonts w:ascii="Arial" w:hAnsi="Arial" w:cs="Arial"/>
        </w:rPr>
        <w:t>pkt  2.9</w:t>
      </w:r>
      <w:r w:rsidRPr="002E1644">
        <w:rPr>
          <w:rFonts w:ascii="Arial" w:hAnsi="Arial" w:cs="Arial"/>
        </w:rPr>
        <w:t>.5 poniżej</w:t>
      </w:r>
      <w:r w:rsidR="0095490C" w:rsidRPr="00383CEA">
        <w:rPr>
          <w:rFonts w:ascii="Arial" w:hAnsi="Arial" w:cs="Arial"/>
        </w:rPr>
        <w:t>.</w:t>
      </w:r>
    </w:p>
    <w:p w14:paraId="34AA78BF" w14:textId="49729E7C" w:rsidR="00D3145F" w:rsidRPr="00D3145F" w:rsidRDefault="00D3145F" w:rsidP="00D3145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D3145F">
        <w:rPr>
          <w:rFonts w:ascii="Arial" w:hAnsi="Arial" w:cs="Arial"/>
        </w:rPr>
        <w:t>Z zastrzeżeniem postanowień  §</w:t>
      </w:r>
      <w:r w:rsidR="004C2117">
        <w:rPr>
          <w:rFonts w:ascii="Arial" w:hAnsi="Arial" w:cs="Arial"/>
        </w:rPr>
        <w:t xml:space="preserve"> </w:t>
      </w:r>
      <w:r w:rsidRPr="00D3145F">
        <w:rPr>
          <w:rFonts w:ascii="Arial" w:hAnsi="Arial" w:cs="Arial"/>
        </w:rPr>
        <w:t>18 ust.</w:t>
      </w:r>
      <w:r w:rsidR="004C2117">
        <w:rPr>
          <w:rFonts w:ascii="Arial" w:hAnsi="Arial" w:cs="Arial"/>
        </w:rPr>
        <w:t xml:space="preserve"> </w:t>
      </w:r>
      <w:r w:rsidRPr="00D3145F">
        <w:rPr>
          <w:rFonts w:ascii="Arial" w:hAnsi="Arial" w:cs="Arial"/>
        </w:rPr>
        <w:t>1 pkt 1.1 Umowy Zamawiający zastrzega sobie prawo realizowania Przedmiotu Umowy w ilościach uzależnionych od swoich rzeczywistych potrzeb, przy czym w</w:t>
      </w:r>
      <w:r w:rsidR="006F7AD9">
        <w:rPr>
          <w:rFonts w:ascii="Arial" w:hAnsi="Arial" w:cs="Arial"/>
        </w:rPr>
        <w:t> </w:t>
      </w:r>
      <w:r w:rsidRPr="00D3145F">
        <w:rPr>
          <w:rFonts w:ascii="Arial" w:hAnsi="Arial" w:cs="Arial"/>
        </w:rPr>
        <w:t>przypadku konieczności zmiany umowy i ograniczenia Przedmiotu Umowy, ilość, która zostanie zrealizowana obejmuje co najmniej 50% wartości Wynagrodzenia Wykonawcy. Niepełna realizacja pozostałej części zamówienia ze strony Zamawiającego nie narusza postanowień niniejszej umowy i nie stanowi podstawy do dochodzenia przez Wykonawcę wykonania Umowy w pozostałej części ani tez innych roszczeń finansowych.</w:t>
      </w:r>
    </w:p>
    <w:p w14:paraId="73C07740" w14:textId="7D543FEC" w:rsidR="00680876" w:rsidRPr="0014696D" w:rsidRDefault="00B04594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B04594">
        <w:rPr>
          <w:rFonts w:ascii="Arial" w:hAnsi="Arial" w:cs="Arial"/>
          <w:bCs/>
        </w:rPr>
        <w:t>z</w:t>
      </w:r>
      <w:r w:rsidR="00735ED2" w:rsidRPr="00B04594">
        <w:rPr>
          <w:rFonts w:ascii="Arial" w:hAnsi="Arial" w:cs="Arial"/>
          <w:bCs/>
        </w:rPr>
        <w:t>miany materiałowe i zmiany funkcji pomieszczeń</w:t>
      </w:r>
      <w:r w:rsidR="00735ED2" w:rsidRPr="00383CEA">
        <w:rPr>
          <w:rFonts w:ascii="Arial" w:hAnsi="Arial" w:cs="Arial"/>
        </w:rPr>
        <w:t xml:space="preserve"> wynikające </w:t>
      </w:r>
      <w:r w:rsidR="00550C92">
        <w:rPr>
          <w:rFonts w:ascii="Arial" w:hAnsi="Arial" w:cs="Arial"/>
        </w:rPr>
        <w:br/>
      </w:r>
      <w:r w:rsidR="00735ED2" w:rsidRPr="00383CEA">
        <w:rPr>
          <w:rFonts w:ascii="Arial" w:hAnsi="Arial" w:cs="Arial"/>
        </w:rPr>
        <w:t xml:space="preserve">z aktualizacji </w:t>
      </w:r>
      <w:r>
        <w:rPr>
          <w:rFonts w:ascii="Arial" w:hAnsi="Arial" w:cs="Arial"/>
        </w:rPr>
        <w:t>D</w:t>
      </w:r>
      <w:r w:rsidR="00735ED2" w:rsidRPr="00383CEA">
        <w:rPr>
          <w:rFonts w:ascii="Arial" w:hAnsi="Arial" w:cs="Arial"/>
        </w:rPr>
        <w:t xml:space="preserve">okumentacji </w:t>
      </w:r>
      <w:r>
        <w:rPr>
          <w:rFonts w:ascii="Arial" w:hAnsi="Arial" w:cs="Arial"/>
        </w:rPr>
        <w:t>P</w:t>
      </w:r>
      <w:r w:rsidR="00735ED2" w:rsidRPr="00383CEA">
        <w:rPr>
          <w:rFonts w:ascii="Arial" w:hAnsi="Arial" w:cs="Arial"/>
        </w:rPr>
        <w:t>rojektowej</w:t>
      </w:r>
      <w:r w:rsidR="00735ED2">
        <w:rPr>
          <w:rFonts w:ascii="Arial" w:hAnsi="Arial" w:cs="Arial"/>
        </w:rPr>
        <w:t>;</w:t>
      </w:r>
    </w:p>
    <w:p w14:paraId="39ABD154" w14:textId="5973BD2A" w:rsidR="0095490C" w:rsidRPr="00680876" w:rsidRDefault="00075C47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075C47">
        <w:rPr>
          <w:rFonts w:ascii="Arial" w:hAnsi="Arial" w:cs="Arial"/>
          <w:bCs/>
        </w:rPr>
        <w:t>z</w:t>
      </w:r>
      <w:r w:rsidR="00735ED2" w:rsidRPr="00075C47">
        <w:rPr>
          <w:rFonts w:ascii="Arial" w:hAnsi="Arial" w:cs="Arial"/>
          <w:bCs/>
        </w:rPr>
        <w:t xml:space="preserve">miany wysokości </w:t>
      </w:r>
      <w:r w:rsidR="006D3E2F">
        <w:rPr>
          <w:rFonts w:ascii="Arial" w:hAnsi="Arial" w:cs="Arial"/>
          <w:bCs/>
        </w:rPr>
        <w:t>W</w:t>
      </w:r>
      <w:r w:rsidR="00735ED2" w:rsidRPr="00075C47">
        <w:rPr>
          <w:rFonts w:ascii="Arial" w:hAnsi="Arial" w:cs="Arial"/>
          <w:bCs/>
        </w:rPr>
        <w:t xml:space="preserve">ynagrodzenia </w:t>
      </w:r>
      <w:r w:rsidR="006D3E2F">
        <w:rPr>
          <w:rFonts w:ascii="Arial" w:hAnsi="Arial" w:cs="Arial"/>
          <w:bCs/>
        </w:rPr>
        <w:t xml:space="preserve">Wykonawcy </w:t>
      </w:r>
      <w:r w:rsidR="00B12789">
        <w:rPr>
          <w:rFonts w:ascii="Arial" w:hAnsi="Arial" w:cs="Arial"/>
          <w:bCs/>
        </w:rPr>
        <w:t xml:space="preserve">w </w:t>
      </w:r>
      <w:r w:rsidR="00B12789" w:rsidRPr="00B34439">
        <w:rPr>
          <w:rFonts w:ascii="Arial" w:hAnsi="Arial" w:cs="Arial"/>
          <w:bCs/>
        </w:rPr>
        <w:t>przypadku</w:t>
      </w:r>
      <w:r w:rsidR="00735ED2" w:rsidRPr="00B34439">
        <w:rPr>
          <w:rFonts w:ascii="Arial" w:hAnsi="Arial" w:cs="Arial"/>
        </w:rPr>
        <w:t>:</w:t>
      </w:r>
    </w:p>
    <w:p w14:paraId="0F8A5FC1" w14:textId="57B845CD" w:rsidR="0095490C" w:rsidRPr="00383CEA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realizacji dodatkowych robót budowlanych nieobjętych </w:t>
      </w:r>
      <w:r w:rsidR="00075C47">
        <w:rPr>
          <w:rFonts w:ascii="Arial" w:hAnsi="Arial" w:cs="Arial"/>
        </w:rPr>
        <w:t>Przedmiotem Umowy,</w:t>
      </w:r>
      <w:r w:rsidRPr="00383CEA">
        <w:rPr>
          <w:rFonts w:ascii="Arial" w:hAnsi="Arial" w:cs="Arial"/>
        </w:rPr>
        <w:t xml:space="preserve"> </w:t>
      </w:r>
      <w:r w:rsidR="00B34439">
        <w:rPr>
          <w:rFonts w:ascii="Arial" w:hAnsi="Arial" w:cs="Arial"/>
        </w:rPr>
        <w:t>pod warunkiem</w:t>
      </w:r>
      <w:r w:rsidR="00075C47">
        <w:rPr>
          <w:rFonts w:ascii="Arial" w:hAnsi="Arial" w:cs="Arial"/>
        </w:rPr>
        <w:t>, że</w:t>
      </w:r>
      <w:r w:rsidRPr="00383CEA">
        <w:rPr>
          <w:rFonts w:ascii="Arial" w:hAnsi="Arial" w:cs="Arial"/>
        </w:rPr>
        <w:t>:</w:t>
      </w:r>
    </w:p>
    <w:p w14:paraId="4A883997" w14:textId="1EDB6716" w:rsidR="004867CB" w:rsidRPr="00383CEA" w:rsidRDefault="00075C47" w:rsidP="008C4BB8">
      <w:pPr>
        <w:pStyle w:val="Akapitzlist"/>
        <w:numPr>
          <w:ilvl w:val="3"/>
          <w:numId w:val="9"/>
        </w:numPr>
        <w:ind w:left="2892" w:hanging="11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4867CB" w:rsidRPr="00C81535">
        <w:rPr>
          <w:rFonts w:ascii="Arial" w:hAnsi="Arial" w:cs="Arial"/>
        </w:rPr>
        <w:t xml:space="preserve">miana </w:t>
      </w:r>
      <w:r w:rsidR="004867CB" w:rsidRPr="007E19A8">
        <w:rPr>
          <w:rFonts w:ascii="Arial" w:hAnsi="Arial" w:cs="Arial"/>
          <w:iCs/>
        </w:rPr>
        <w:t>W</w:t>
      </w:r>
      <w:r w:rsidR="007E19A8">
        <w:rPr>
          <w:rFonts w:ascii="Arial" w:hAnsi="Arial" w:cs="Arial"/>
          <w:iCs/>
        </w:rPr>
        <w:t>ykonawcy</w:t>
      </w:r>
      <w:r w:rsidR="004867CB" w:rsidRPr="00C81535">
        <w:rPr>
          <w:rFonts w:ascii="Arial" w:hAnsi="Arial" w:cs="Arial"/>
        </w:rPr>
        <w:t xml:space="preserve"> nie może zostać dokonana </w:t>
      </w:r>
      <w:r w:rsidR="00555A91">
        <w:rPr>
          <w:rFonts w:ascii="Arial" w:hAnsi="Arial" w:cs="Arial"/>
        </w:rPr>
        <w:br/>
      </w:r>
      <w:r w:rsidR="004867CB" w:rsidRPr="00C81535">
        <w:rPr>
          <w:rFonts w:ascii="Arial" w:hAnsi="Arial" w:cs="Arial"/>
        </w:rPr>
        <w:t xml:space="preserve">z powodów ekonomicznych lub technicznych, </w:t>
      </w:r>
      <w:r w:rsidR="00555A91">
        <w:rPr>
          <w:rFonts w:ascii="Arial" w:hAnsi="Arial" w:cs="Arial"/>
        </w:rPr>
        <w:br/>
      </w:r>
      <w:r w:rsidR="004867CB" w:rsidRPr="00C81535">
        <w:rPr>
          <w:rFonts w:ascii="Arial" w:hAnsi="Arial" w:cs="Arial"/>
        </w:rPr>
        <w:t>w szczególności dotyczących zamienności lub interoperacyjności wyposażenia, usług lub instalacji zamówionych w ramach zamówienia podstawowego</w:t>
      </w:r>
      <w:r w:rsidR="004867CB">
        <w:rPr>
          <w:rFonts w:ascii="Arial" w:hAnsi="Arial" w:cs="Arial"/>
        </w:rPr>
        <w:t>;</w:t>
      </w:r>
    </w:p>
    <w:p w14:paraId="671644D2" w14:textId="1F4B8038" w:rsidR="004867CB" w:rsidRPr="00383CEA" w:rsidRDefault="007E19A8" w:rsidP="008C4BB8">
      <w:pPr>
        <w:pStyle w:val="Akapitzlist"/>
        <w:numPr>
          <w:ilvl w:val="3"/>
          <w:numId w:val="9"/>
        </w:numPr>
        <w:ind w:left="2892" w:hanging="11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4867CB" w:rsidRPr="00C81535">
        <w:rPr>
          <w:rFonts w:ascii="Arial" w:hAnsi="Arial" w:cs="Arial"/>
        </w:rPr>
        <w:t xml:space="preserve">miana </w:t>
      </w:r>
      <w:r>
        <w:rPr>
          <w:rFonts w:ascii="Arial" w:hAnsi="Arial" w:cs="Arial"/>
        </w:rPr>
        <w:t>Wykonawcy</w:t>
      </w:r>
      <w:r w:rsidR="004867CB" w:rsidRPr="00C81535">
        <w:rPr>
          <w:rFonts w:ascii="Arial" w:hAnsi="Arial" w:cs="Arial"/>
        </w:rPr>
        <w:t xml:space="preserve"> spowodowałaby istotną niedogodność lub znaczne zwiększenie kosztów dla </w:t>
      </w:r>
      <w:r>
        <w:rPr>
          <w:rFonts w:ascii="Arial" w:hAnsi="Arial" w:cs="Arial"/>
        </w:rPr>
        <w:t>Zamawiającego</w:t>
      </w:r>
      <w:r w:rsidR="004867CB">
        <w:rPr>
          <w:rFonts w:ascii="Arial" w:hAnsi="Arial" w:cs="Arial"/>
        </w:rPr>
        <w:t>;</w:t>
      </w:r>
    </w:p>
    <w:p w14:paraId="3CD428B8" w14:textId="77777777" w:rsidR="006D3E2F" w:rsidRPr="006D3E2F" w:rsidRDefault="007E19A8" w:rsidP="006D3E2F">
      <w:pPr>
        <w:pStyle w:val="Akapitzlist"/>
        <w:numPr>
          <w:ilvl w:val="3"/>
          <w:numId w:val="9"/>
        </w:numPr>
        <w:ind w:left="2892" w:hanging="11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w</w:t>
      </w:r>
      <w:r w:rsidR="004867CB" w:rsidRPr="00C81535">
        <w:rPr>
          <w:rFonts w:ascii="Arial" w:hAnsi="Arial" w:cs="Arial"/>
        </w:rPr>
        <w:t xml:space="preserve">zrost ceny spowodowany każdą kolejną zmianą nie przekracza 50% wartości </w:t>
      </w:r>
      <w:r>
        <w:rPr>
          <w:rFonts w:ascii="Arial" w:hAnsi="Arial" w:cs="Arial"/>
        </w:rPr>
        <w:t>U</w:t>
      </w:r>
      <w:r w:rsidR="004867CB" w:rsidRPr="00C81535">
        <w:rPr>
          <w:rFonts w:ascii="Arial" w:hAnsi="Arial" w:cs="Arial"/>
        </w:rPr>
        <w:t xml:space="preserve">mowy, a w przypadku zamówień w dziedzinach obronności i bezpieczeństwa łączna wartość zmian nie przekracza 50% wartości </w:t>
      </w:r>
      <w:r>
        <w:rPr>
          <w:rFonts w:ascii="Arial" w:hAnsi="Arial" w:cs="Arial"/>
        </w:rPr>
        <w:t>U</w:t>
      </w:r>
      <w:r w:rsidR="004867CB" w:rsidRPr="00C81535">
        <w:rPr>
          <w:rFonts w:ascii="Arial" w:hAnsi="Arial" w:cs="Arial"/>
        </w:rPr>
        <w:t>mowy, z wyjątkiem należycie uzasadnionych przypadków</w:t>
      </w:r>
      <w:r w:rsidR="004867CB">
        <w:rPr>
          <w:rFonts w:ascii="Arial" w:hAnsi="Arial" w:cs="Arial"/>
        </w:rPr>
        <w:t>.</w:t>
      </w:r>
    </w:p>
    <w:p w14:paraId="30C676D7" w14:textId="39DC6FAC" w:rsidR="006D3E2F" w:rsidRPr="006D3E2F" w:rsidRDefault="00EB32EA" w:rsidP="006D3E2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6D3E2F">
        <w:rPr>
          <w:rFonts w:ascii="Arial" w:hAnsi="Arial" w:cs="Arial"/>
        </w:rPr>
        <w:t>zwiększ</w:t>
      </w:r>
      <w:r w:rsidR="006D3E2F" w:rsidRPr="006D3E2F">
        <w:rPr>
          <w:rFonts w:ascii="Arial" w:hAnsi="Arial" w:cs="Arial"/>
        </w:rPr>
        <w:t xml:space="preserve">enia </w:t>
      </w:r>
      <w:r w:rsidRPr="006D3E2F">
        <w:rPr>
          <w:rFonts w:ascii="Arial" w:hAnsi="Arial" w:cs="Arial"/>
        </w:rPr>
        <w:t>lub zmniejsz</w:t>
      </w:r>
      <w:r w:rsidR="006D3E2F" w:rsidRPr="006D3E2F">
        <w:rPr>
          <w:rFonts w:ascii="Arial" w:hAnsi="Arial" w:cs="Arial"/>
        </w:rPr>
        <w:t>enia</w:t>
      </w:r>
      <w:r w:rsidRPr="006D3E2F">
        <w:rPr>
          <w:rFonts w:ascii="Arial" w:hAnsi="Arial" w:cs="Arial"/>
        </w:rPr>
        <w:t xml:space="preserve"> obmiar</w:t>
      </w:r>
      <w:r w:rsidR="006D3E2F" w:rsidRPr="006D3E2F">
        <w:rPr>
          <w:rFonts w:ascii="Arial" w:hAnsi="Arial" w:cs="Arial"/>
        </w:rPr>
        <w:t>u</w:t>
      </w:r>
      <w:r w:rsidR="007D526E">
        <w:rPr>
          <w:rFonts w:ascii="Arial" w:hAnsi="Arial" w:cs="Arial"/>
        </w:rPr>
        <w:t xml:space="preserve"> w stosunku do kosztorysu ofertowego;</w:t>
      </w:r>
      <w:r w:rsidRPr="006D3E2F">
        <w:rPr>
          <w:rFonts w:ascii="Arial" w:hAnsi="Arial" w:cs="Arial"/>
        </w:rPr>
        <w:t xml:space="preserve"> zmiany Umowy spowodowan</w:t>
      </w:r>
      <w:r w:rsidR="00B20329">
        <w:rPr>
          <w:rFonts w:ascii="Arial" w:hAnsi="Arial" w:cs="Arial"/>
        </w:rPr>
        <w:t>ej</w:t>
      </w:r>
      <w:r w:rsidRPr="006D3E2F">
        <w:rPr>
          <w:rFonts w:ascii="Arial" w:hAnsi="Arial" w:cs="Arial"/>
        </w:rPr>
        <w:t xml:space="preserve"> jest okolicznościami, których </w:t>
      </w:r>
      <w:r w:rsidRPr="006D3E2F">
        <w:rPr>
          <w:rFonts w:ascii="Arial" w:hAnsi="Arial" w:cs="Arial"/>
          <w:iCs/>
        </w:rPr>
        <w:t>Zamawiający,</w:t>
      </w:r>
      <w:r w:rsidRPr="006D3E2F">
        <w:rPr>
          <w:rFonts w:ascii="Arial" w:hAnsi="Arial" w:cs="Arial"/>
        </w:rPr>
        <w:t xml:space="preserve"> działając z należytą starannością, nie mógł przewidzieć, o ile zmiana nie modyfikuje ogólnego charakteru Umowy a wzrost </w:t>
      </w:r>
      <w:r w:rsidR="00F416C6" w:rsidRPr="002C690E">
        <w:rPr>
          <w:rFonts w:ascii="Arial" w:hAnsi="Arial" w:cs="Arial"/>
        </w:rPr>
        <w:t xml:space="preserve">lub zmniejszenie </w:t>
      </w:r>
      <w:r w:rsidRPr="002C690E">
        <w:rPr>
          <w:rFonts w:ascii="Arial" w:hAnsi="Arial" w:cs="Arial"/>
        </w:rPr>
        <w:t>ceny</w:t>
      </w:r>
      <w:r w:rsidRPr="006D3E2F">
        <w:rPr>
          <w:rFonts w:ascii="Arial" w:hAnsi="Arial" w:cs="Arial"/>
        </w:rPr>
        <w:t xml:space="preserve"> nie przekracza 50% wartości Umowy.</w:t>
      </w:r>
      <w:r w:rsidR="00F416C6">
        <w:rPr>
          <w:rFonts w:ascii="Arial" w:hAnsi="Arial" w:cs="Arial"/>
        </w:rPr>
        <w:t xml:space="preserve"> Wartość zmniejszenie lub zwiększenia obmiary zostanie obliczona na podstawie ceny jednostkowej zawartej w kosztorysie ofertowym Wykonawcy</w:t>
      </w:r>
      <w:r w:rsidR="00B34439">
        <w:rPr>
          <w:rFonts w:ascii="Arial" w:hAnsi="Arial" w:cs="Arial"/>
        </w:rPr>
        <w:t>;</w:t>
      </w:r>
    </w:p>
    <w:p w14:paraId="1511109A" w14:textId="37B26D73" w:rsidR="00F36388" w:rsidRPr="00F36388" w:rsidRDefault="00EB32EA" w:rsidP="00F3638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6D3E2F">
        <w:rPr>
          <w:rFonts w:ascii="Arial" w:hAnsi="Arial" w:cs="Arial"/>
        </w:rPr>
        <w:t>zmian</w:t>
      </w:r>
      <w:r w:rsidR="00F36388">
        <w:rPr>
          <w:rFonts w:ascii="Arial" w:hAnsi="Arial" w:cs="Arial"/>
        </w:rPr>
        <w:t>y</w:t>
      </w:r>
      <w:r w:rsidRPr="006D3E2F">
        <w:rPr>
          <w:rFonts w:ascii="Arial" w:hAnsi="Arial" w:cs="Arial"/>
        </w:rPr>
        <w:t xml:space="preserve"> w prawie budowlanym, ustawach i rozporządzeniach, nastąpiły po dniu otwarcia ofert</w:t>
      </w:r>
      <w:r w:rsidR="00F36388">
        <w:rPr>
          <w:rFonts w:ascii="Arial" w:hAnsi="Arial" w:cs="Arial"/>
        </w:rPr>
        <w:t>;</w:t>
      </w:r>
    </w:p>
    <w:p w14:paraId="53F0E37A" w14:textId="3F8B2B04" w:rsidR="006D3E2F" w:rsidRPr="00F36388" w:rsidRDefault="00B12789" w:rsidP="00F3638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gdy </w:t>
      </w:r>
      <w:r w:rsidR="00F36388">
        <w:rPr>
          <w:rFonts w:ascii="Arial" w:hAnsi="Arial" w:cs="Arial"/>
        </w:rPr>
        <w:t xml:space="preserve">wystąpiły inne przyczyny zmian </w:t>
      </w:r>
      <w:r w:rsidR="00EB32EA" w:rsidRPr="00F36388">
        <w:rPr>
          <w:rFonts w:ascii="Arial" w:hAnsi="Arial" w:cs="Arial"/>
        </w:rPr>
        <w:t>niezależn</w:t>
      </w:r>
      <w:r w:rsidR="00F36388">
        <w:rPr>
          <w:rFonts w:ascii="Arial" w:hAnsi="Arial" w:cs="Arial"/>
        </w:rPr>
        <w:t>e</w:t>
      </w:r>
      <w:r w:rsidR="00627F8A">
        <w:rPr>
          <w:rFonts w:ascii="Arial" w:hAnsi="Arial" w:cs="Arial"/>
        </w:rPr>
        <w:t xml:space="preserve"> od Stron;</w:t>
      </w:r>
    </w:p>
    <w:p w14:paraId="184C1E62" w14:textId="0E058BE0" w:rsidR="00EB32EA" w:rsidRPr="00CE69F5" w:rsidRDefault="00B12789" w:rsidP="006D3E2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gdy </w:t>
      </w:r>
      <w:r w:rsidR="00EB32EA" w:rsidRPr="00F36388">
        <w:rPr>
          <w:rFonts w:ascii="Arial" w:hAnsi="Arial" w:cs="Arial"/>
        </w:rPr>
        <w:t xml:space="preserve">zachodzi potrzeba zaniechania części robót lub wykonania robót zamiennych </w:t>
      </w:r>
      <w:r w:rsidR="00F36388" w:rsidRPr="00F36388">
        <w:rPr>
          <w:rFonts w:ascii="Arial" w:hAnsi="Arial" w:cs="Arial"/>
        </w:rPr>
        <w:t xml:space="preserve">w </w:t>
      </w:r>
      <w:r w:rsidR="00EB32EA" w:rsidRPr="00F36388">
        <w:rPr>
          <w:rFonts w:ascii="Arial" w:hAnsi="Arial" w:cs="Arial"/>
        </w:rPr>
        <w:t>przypadku wad projekt</w:t>
      </w:r>
      <w:r w:rsidR="00F36388" w:rsidRPr="00F36388">
        <w:rPr>
          <w:rFonts w:ascii="Arial" w:hAnsi="Arial" w:cs="Arial"/>
        </w:rPr>
        <w:t>u</w:t>
      </w:r>
      <w:r w:rsidR="00EB32EA" w:rsidRPr="00F36388">
        <w:rPr>
          <w:rFonts w:ascii="Arial" w:hAnsi="Arial" w:cs="Arial"/>
        </w:rPr>
        <w:t xml:space="preserve"> lub </w:t>
      </w:r>
      <w:r w:rsidR="00F36388" w:rsidRPr="00F36388">
        <w:rPr>
          <w:rFonts w:ascii="Arial" w:hAnsi="Arial" w:cs="Arial"/>
        </w:rPr>
        <w:t xml:space="preserve">na jego </w:t>
      </w:r>
      <w:r w:rsidR="00EB32EA" w:rsidRPr="00F36388">
        <w:rPr>
          <w:rFonts w:ascii="Arial" w:hAnsi="Arial" w:cs="Arial"/>
        </w:rPr>
        <w:t xml:space="preserve">niezgodności </w:t>
      </w:r>
      <w:r w:rsidR="007C2018">
        <w:rPr>
          <w:rFonts w:ascii="Arial" w:hAnsi="Arial" w:cs="Arial"/>
        </w:rPr>
        <w:br/>
      </w:r>
      <w:r w:rsidR="00EB32EA" w:rsidRPr="00F36388">
        <w:rPr>
          <w:rFonts w:ascii="Arial" w:hAnsi="Arial" w:cs="Arial"/>
        </w:rPr>
        <w:t>z obowiązującymi przepisami lub zasada</w:t>
      </w:r>
      <w:r w:rsidR="00F36388" w:rsidRPr="00F36388">
        <w:rPr>
          <w:rFonts w:ascii="Arial" w:hAnsi="Arial" w:cs="Arial"/>
        </w:rPr>
        <w:t>mi wiedzy technicznej albo zasadności</w:t>
      </w:r>
      <w:r w:rsidR="00EB32EA" w:rsidRPr="00F36388">
        <w:rPr>
          <w:rFonts w:ascii="Arial" w:hAnsi="Arial" w:cs="Arial"/>
        </w:rPr>
        <w:t xml:space="preserve"> zastosowania rozwiązania ba</w:t>
      </w:r>
      <w:r w:rsidR="00F36388" w:rsidRPr="00F36388">
        <w:rPr>
          <w:rFonts w:ascii="Arial" w:hAnsi="Arial" w:cs="Arial"/>
        </w:rPr>
        <w:t>rdziej korzystnego dla Zamawiającego</w:t>
      </w:r>
      <w:r w:rsidR="00EB32EA" w:rsidRPr="00F36388">
        <w:rPr>
          <w:rFonts w:ascii="Arial" w:hAnsi="Arial" w:cs="Arial"/>
        </w:rPr>
        <w:t xml:space="preserve"> lub </w:t>
      </w:r>
      <w:r w:rsidR="00F36388" w:rsidRPr="00F36388">
        <w:rPr>
          <w:rFonts w:ascii="Arial" w:hAnsi="Arial" w:cs="Arial"/>
        </w:rPr>
        <w:t>U</w:t>
      </w:r>
      <w:r w:rsidR="00EB32EA" w:rsidRPr="00F36388">
        <w:rPr>
          <w:rFonts w:ascii="Arial" w:hAnsi="Arial" w:cs="Arial"/>
        </w:rPr>
        <w:t>żytkownika, opartego na nowych technologiach, tańsz</w:t>
      </w:r>
      <w:r w:rsidR="00F36388" w:rsidRPr="00F36388">
        <w:rPr>
          <w:rFonts w:ascii="Arial" w:hAnsi="Arial" w:cs="Arial"/>
        </w:rPr>
        <w:t>ych</w:t>
      </w:r>
      <w:r w:rsidR="00627F8A">
        <w:rPr>
          <w:rFonts w:ascii="Arial" w:hAnsi="Arial" w:cs="Arial"/>
        </w:rPr>
        <w:t xml:space="preserve"> w budowie lub eksploatacji</w:t>
      </w:r>
      <w:r w:rsidR="00520E69">
        <w:rPr>
          <w:rFonts w:ascii="Arial" w:hAnsi="Arial" w:cs="Arial"/>
        </w:rPr>
        <w:t>, a zaniechanie robót nie przekracza 50% wartości Umowy lub wykonanie robót zamiennych nie przekracza 50% wartości Umowy. N</w:t>
      </w:r>
      <w:r w:rsidR="00EB32EA" w:rsidRPr="00F36388">
        <w:rPr>
          <w:rFonts w:ascii="Arial" w:hAnsi="Arial" w:cs="Arial"/>
        </w:rPr>
        <w:t>iezbędne jest wyrażenie zgody przez Zamawiającego w formie zatwie</w:t>
      </w:r>
      <w:r w:rsidR="007C2018">
        <w:rPr>
          <w:rFonts w:ascii="Arial" w:hAnsi="Arial" w:cs="Arial"/>
        </w:rPr>
        <w:t>rdzonego protokołu konieczności</w:t>
      </w:r>
      <w:r w:rsidR="00EB32EA" w:rsidRPr="00F36388">
        <w:rPr>
          <w:rFonts w:ascii="Arial" w:hAnsi="Arial" w:cs="Arial"/>
        </w:rPr>
        <w:t>;</w:t>
      </w:r>
    </w:p>
    <w:p w14:paraId="133A8E98" w14:textId="7BD54140" w:rsidR="00CE69F5" w:rsidRPr="002C690E" w:rsidRDefault="00CE69F5" w:rsidP="006D3E2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łączna wartość zmian Umowy jest mniejsza niż progi unijne i nie </w:t>
      </w:r>
      <w:r w:rsidRPr="002C690E">
        <w:rPr>
          <w:rFonts w:ascii="Arial" w:hAnsi="Arial" w:cs="Arial"/>
          <w:bCs/>
        </w:rPr>
        <w:t>przekracza 15 % pierwotnej wartości Wynagrodzenia Wykonawcy.</w:t>
      </w:r>
    </w:p>
    <w:p w14:paraId="3F353A13" w14:textId="740DDD8A" w:rsidR="00562C05" w:rsidRPr="00FE4E07" w:rsidRDefault="00887A4F" w:rsidP="00FE4E07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FE4E07">
        <w:rPr>
          <w:rFonts w:ascii="Arial" w:hAnsi="Arial" w:cs="Arial"/>
        </w:rPr>
        <w:t>przekazanie pozyskanego z wycinki drewna we wskazanym przez Zamawiającego miejscu, zgodnie z wytycznymi zawartymi w Decyzji Nr 175/MON Ministra Obrony Narodowej z dnia 30 października 2017r. w sprawie przekazywania składników mienia w trybie ust</w:t>
      </w:r>
      <w:r w:rsidR="00FE4E07" w:rsidRPr="00FE4E07">
        <w:rPr>
          <w:rFonts w:ascii="Arial" w:hAnsi="Arial" w:cs="Arial"/>
        </w:rPr>
        <w:t>awy o Agencji Mienia Wojskowego.</w:t>
      </w:r>
    </w:p>
    <w:p w14:paraId="4736932C" w14:textId="0780A874" w:rsidR="0095490C" w:rsidRPr="00383CEA" w:rsidRDefault="0095490C" w:rsidP="009A52A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uzasadnionych przypadkach na wniosek </w:t>
      </w:r>
      <w:r w:rsidRPr="00F94F63">
        <w:rPr>
          <w:rFonts w:ascii="Arial" w:hAnsi="Arial" w:cs="Arial"/>
          <w:iCs/>
        </w:rPr>
        <w:t>W</w:t>
      </w:r>
      <w:r w:rsidR="00F94F63">
        <w:rPr>
          <w:rFonts w:ascii="Arial" w:hAnsi="Arial" w:cs="Arial"/>
          <w:iCs/>
        </w:rPr>
        <w:t>ykonawcy</w:t>
      </w:r>
      <w:r w:rsidRPr="00F94F63">
        <w:rPr>
          <w:rFonts w:ascii="Arial" w:hAnsi="Arial" w:cs="Arial"/>
          <w:iCs/>
        </w:rPr>
        <w:t>,</w:t>
      </w:r>
      <w:r w:rsidRPr="000A151F">
        <w:rPr>
          <w:rFonts w:ascii="Arial" w:hAnsi="Arial" w:cs="Arial"/>
          <w:i/>
        </w:rPr>
        <w:t xml:space="preserve"> </w:t>
      </w:r>
      <w:r w:rsidR="005143F4" w:rsidRPr="00F94F63">
        <w:rPr>
          <w:rFonts w:ascii="Arial" w:hAnsi="Arial" w:cs="Arial"/>
          <w:iCs/>
        </w:rPr>
        <w:t xml:space="preserve">Zamawiający </w:t>
      </w:r>
      <w:r w:rsidRPr="00383CEA">
        <w:rPr>
          <w:rFonts w:ascii="Arial" w:hAnsi="Arial" w:cs="Arial"/>
        </w:rPr>
        <w:t xml:space="preserve">może wyrazić zgodę na </w:t>
      </w:r>
      <w:r w:rsidRPr="00F94F63">
        <w:rPr>
          <w:rFonts w:ascii="Arial" w:hAnsi="Arial" w:cs="Arial"/>
          <w:bCs/>
        </w:rPr>
        <w:t>zmianę technologii wykonania elementów robót.</w:t>
      </w:r>
      <w:r w:rsidRPr="00383CEA">
        <w:rPr>
          <w:rFonts w:ascii="Arial" w:hAnsi="Arial" w:cs="Arial"/>
        </w:rPr>
        <w:t xml:space="preserve"> W tym przypadku do wniosku </w:t>
      </w:r>
      <w:r w:rsidR="005143F4" w:rsidRPr="00F94F63">
        <w:rPr>
          <w:rFonts w:ascii="Arial" w:hAnsi="Arial" w:cs="Arial"/>
          <w:iCs/>
        </w:rPr>
        <w:t>Wykonawca</w:t>
      </w:r>
      <w:r w:rsidR="005143F4">
        <w:rPr>
          <w:rFonts w:ascii="Arial" w:hAnsi="Arial" w:cs="Arial"/>
          <w:i/>
        </w:rPr>
        <w:t xml:space="preserve"> </w:t>
      </w:r>
      <w:r w:rsidR="00F94F63" w:rsidRPr="00F94F63">
        <w:rPr>
          <w:rFonts w:ascii="Arial" w:hAnsi="Arial" w:cs="Arial"/>
          <w:iCs/>
        </w:rPr>
        <w:t>załącza</w:t>
      </w:r>
      <w:r w:rsidR="00F94F63">
        <w:rPr>
          <w:rFonts w:ascii="Arial" w:hAnsi="Arial" w:cs="Arial"/>
          <w:i/>
        </w:rPr>
        <w:t xml:space="preserve"> </w:t>
      </w:r>
      <w:r w:rsidRPr="00383CEA">
        <w:rPr>
          <w:rFonts w:ascii="Arial" w:hAnsi="Arial" w:cs="Arial"/>
        </w:rPr>
        <w:t>projekt zamienny zawierający opis proponowanych zmian, rysunki oraz zgodę projektanta na dokonanie zmian obejmujących jego oświadczenie o równoważności techniczno-eksploatacyjnej zaproponowanych zamien</w:t>
      </w:r>
      <w:r w:rsidR="00D471C5">
        <w:rPr>
          <w:rFonts w:ascii="Arial" w:hAnsi="Arial" w:cs="Arial"/>
        </w:rPr>
        <w:t xml:space="preserve">nych rozwiązań technologicznych wraz z uzyskanymi </w:t>
      </w:r>
      <w:r w:rsidR="007C2018">
        <w:rPr>
          <w:rFonts w:ascii="Arial" w:hAnsi="Arial" w:cs="Arial"/>
        </w:rPr>
        <w:br/>
      </w:r>
      <w:r w:rsidR="00D471C5">
        <w:rPr>
          <w:rFonts w:ascii="Arial" w:hAnsi="Arial" w:cs="Arial"/>
        </w:rPr>
        <w:t>w tym przedmiocie decyzjami administracyjnymi.</w:t>
      </w:r>
    </w:p>
    <w:p w14:paraId="13B8CF89" w14:textId="078D959F" w:rsidR="0095490C" w:rsidRPr="00383CEA" w:rsidRDefault="0095490C" w:rsidP="008C4BB8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przypadku o którym mowa w </w:t>
      </w:r>
      <w:r w:rsidR="004C2117">
        <w:rPr>
          <w:rFonts w:ascii="Arial" w:hAnsi="Arial" w:cs="Arial"/>
          <w:bCs/>
        </w:rPr>
        <w:t xml:space="preserve">ust. </w:t>
      </w:r>
      <w:r w:rsidR="006B3A22">
        <w:rPr>
          <w:rFonts w:ascii="Arial" w:hAnsi="Arial" w:cs="Arial"/>
          <w:bCs/>
        </w:rPr>
        <w:t>3</w:t>
      </w:r>
      <w:r w:rsidRPr="00383CEA">
        <w:rPr>
          <w:rFonts w:ascii="Arial" w:hAnsi="Arial" w:cs="Arial"/>
          <w:bCs/>
        </w:rPr>
        <w:t xml:space="preserve"> </w:t>
      </w:r>
      <w:r w:rsidR="0026016C">
        <w:rPr>
          <w:rFonts w:ascii="Arial" w:hAnsi="Arial" w:cs="Arial"/>
          <w:bCs/>
        </w:rPr>
        <w:t xml:space="preserve">powyżej </w:t>
      </w:r>
      <w:r w:rsidRPr="009B54FC">
        <w:rPr>
          <w:rFonts w:ascii="Arial" w:hAnsi="Arial" w:cs="Arial"/>
          <w:bCs/>
        </w:rPr>
        <w:t>projekt wymaga</w:t>
      </w:r>
      <w:r w:rsidRPr="00383CEA">
        <w:rPr>
          <w:rFonts w:ascii="Arial" w:hAnsi="Arial" w:cs="Arial"/>
          <w:bCs/>
        </w:rPr>
        <w:t xml:space="preserve"> akceptacji </w:t>
      </w:r>
      <w:r w:rsidR="00BE7249">
        <w:rPr>
          <w:rFonts w:ascii="Arial" w:hAnsi="Arial" w:cs="Arial"/>
          <w:bCs/>
        </w:rPr>
        <w:t xml:space="preserve">projektanta wykonującego </w:t>
      </w:r>
      <w:r w:rsidRPr="00383CEA">
        <w:rPr>
          <w:rFonts w:ascii="Arial" w:hAnsi="Arial" w:cs="Arial"/>
          <w:bCs/>
        </w:rPr>
        <w:t>nadz</w:t>
      </w:r>
      <w:r w:rsidR="00BE7249">
        <w:rPr>
          <w:rFonts w:ascii="Arial" w:hAnsi="Arial" w:cs="Arial"/>
          <w:bCs/>
        </w:rPr>
        <w:t>ór</w:t>
      </w:r>
      <w:r w:rsidRPr="00383CEA">
        <w:rPr>
          <w:rFonts w:ascii="Arial" w:hAnsi="Arial" w:cs="Arial"/>
          <w:bCs/>
        </w:rPr>
        <w:t xml:space="preserve"> autorski</w:t>
      </w:r>
      <w:r w:rsidR="00BE7249">
        <w:rPr>
          <w:rFonts w:ascii="Arial" w:hAnsi="Arial" w:cs="Arial"/>
          <w:bCs/>
        </w:rPr>
        <w:t xml:space="preserve">, </w:t>
      </w:r>
      <w:r w:rsidRPr="00383CEA">
        <w:rPr>
          <w:rFonts w:ascii="Arial" w:hAnsi="Arial" w:cs="Arial"/>
          <w:bCs/>
        </w:rPr>
        <w:t xml:space="preserve">na koszt </w:t>
      </w:r>
      <w:r w:rsidR="0026016C">
        <w:rPr>
          <w:rFonts w:ascii="Arial" w:hAnsi="Arial" w:cs="Arial"/>
          <w:bCs/>
        </w:rPr>
        <w:t>Wykonawcy</w:t>
      </w:r>
      <w:r w:rsidRPr="00383CEA">
        <w:rPr>
          <w:rFonts w:ascii="Arial" w:hAnsi="Arial" w:cs="Arial"/>
          <w:bCs/>
        </w:rPr>
        <w:t xml:space="preserve"> i zatwierdzenia do realizacji przez Z</w:t>
      </w:r>
      <w:r w:rsidR="0026016C">
        <w:rPr>
          <w:rFonts w:ascii="Arial" w:hAnsi="Arial" w:cs="Arial"/>
          <w:bCs/>
        </w:rPr>
        <w:t>amawiającego.</w:t>
      </w:r>
    </w:p>
    <w:p w14:paraId="6CCF7435" w14:textId="1A3F16ED" w:rsidR="004D2B9C" w:rsidRPr="00527DEA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527DEA">
        <w:rPr>
          <w:rFonts w:ascii="Arial" w:hAnsi="Arial" w:cs="Arial"/>
        </w:rPr>
        <w:t xml:space="preserve">W przypadku gdy w trakcie realizacji Umowy wyniknie konieczność zaniechania części robót lub wykonania robót zamiennych, lub zwiększenia bądź zmniejszenia obmiaru w kosztorysie ofertowym, konieczność zmiany technologii lub w związku ze zmianą przepisów prawa powstanie konieczność zrealizowania inwestycji przy </w:t>
      </w:r>
      <w:r w:rsidRPr="00527DEA">
        <w:rPr>
          <w:rFonts w:ascii="Arial" w:hAnsi="Arial" w:cs="Arial"/>
        </w:rPr>
        <w:lastRenderedPageBreak/>
        <w:t>zastosowaniu innych rozwiązań technicznych lub materiałowych, wpływających na zmniejszenie l</w:t>
      </w:r>
      <w:r w:rsidR="007C2018">
        <w:rPr>
          <w:rFonts w:ascii="Arial" w:hAnsi="Arial" w:cs="Arial"/>
        </w:rPr>
        <w:t>ub zwiększenie wartości umownej</w:t>
      </w:r>
      <w:r w:rsidRPr="00527DEA">
        <w:rPr>
          <w:rFonts w:ascii="Arial" w:hAnsi="Arial" w:cs="Arial"/>
        </w:rPr>
        <w:t xml:space="preserve"> - Wykonawca</w:t>
      </w:r>
      <w:r w:rsidRPr="00527DEA">
        <w:rPr>
          <w:rFonts w:ascii="Arial" w:hAnsi="Arial" w:cs="Arial"/>
          <w:i/>
        </w:rPr>
        <w:t xml:space="preserve"> </w:t>
      </w:r>
      <w:r w:rsidRPr="00527DEA">
        <w:rPr>
          <w:rFonts w:ascii="Arial" w:hAnsi="Arial" w:cs="Arial"/>
        </w:rPr>
        <w:t xml:space="preserve">zobowiązany jest wykonać roboty w zakresie uzgodnionym z </w:t>
      </w:r>
      <w:r w:rsidRPr="00527DEA">
        <w:rPr>
          <w:rFonts w:ascii="Arial" w:hAnsi="Arial" w:cs="Arial"/>
          <w:iCs/>
        </w:rPr>
        <w:t>Zamawiającym.</w:t>
      </w:r>
    </w:p>
    <w:p w14:paraId="6DA9FD8D" w14:textId="2F1AD9F7" w:rsidR="004D2B9C" w:rsidRPr="00527DEA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527DEA">
        <w:rPr>
          <w:rFonts w:ascii="Arial" w:hAnsi="Arial" w:cs="Arial"/>
        </w:rPr>
        <w:t>W przypadku wystąpienia oko</w:t>
      </w:r>
      <w:r w:rsidR="007C2018">
        <w:rPr>
          <w:rFonts w:ascii="Arial" w:hAnsi="Arial" w:cs="Arial"/>
        </w:rPr>
        <w:t xml:space="preserve">liczności o których mowa w </w:t>
      </w:r>
      <w:r w:rsidR="004C2117">
        <w:rPr>
          <w:rFonts w:ascii="Arial" w:hAnsi="Arial" w:cs="Arial"/>
        </w:rPr>
        <w:t xml:space="preserve">ust. </w:t>
      </w:r>
      <w:r w:rsidR="007C2018">
        <w:rPr>
          <w:rFonts w:ascii="Arial" w:hAnsi="Arial" w:cs="Arial"/>
        </w:rPr>
        <w:t>5</w:t>
      </w:r>
      <w:r w:rsidRPr="00527DEA">
        <w:rPr>
          <w:rFonts w:ascii="Arial" w:hAnsi="Arial" w:cs="Arial"/>
        </w:rPr>
        <w:t xml:space="preserve"> powyżej rozliczenie ich nastąpi na podstawie wykonanego przez </w:t>
      </w:r>
      <w:r w:rsidRPr="00527DEA">
        <w:rPr>
          <w:rFonts w:ascii="Arial" w:hAnsi="Arial" w:cs="Arial"/>
          <w:iCs/>
        </w:rPr>
        <w:t>Wykonawcę z</w:t>
      </w:r>
      <w:r w:rsidRPr="00527DEA">
        <w:rPr>
          <w:rFonts w:ascii="Arial" w:hAnsi="Arial" w:cs="Arial"/>
        </w:rPr>
        <w:t xml:space="preserve">aakceptowanego przez </w:t>
      </w:r>
      <w:r w:rsidRPr="00527DEA">
        <w:rPr>
          <w:rFonts w:ascii="Arial" w:hAnsi="Arial" w:cs="Arial"/>
          <w:iCs/>
        </w:rPr>
        <w:t>Zamawiającego</w:t>
      </w:r>
      <w:r w:rsidRPr="00527DEA">
        <w:rPr>
          <w:rFonts w:ascii="Arial" w:hAnsi="Arial" w:cs="Arial"/>
        </w:rPr>
        <w:t xml:space="preserve"> </w:t>
      </w:r>
      <w:r w:rsidR="00B177C4" w:rsidRPr="00B177C4">
        <w:rPr>
          <w:rFonts w:ascii="Arial" w:hAnsi="Arial" w:cs="Arial"/>
          <w:iCs/>
        </w:rPr>
        <w:t xml:space="preserve">protokołu konieczności oraz </w:t>
      </w:r>
      <w:r w:rsidR="00B177C4" w:rsidRPr="00B177C4">
        <w:rPr>
          <w:rFonts w:ascii="Arial" w:hAnsi="Arial" w:cs="Arial"/>
        </w:rPr>
        <w:t xml:space="preserve"> </w:t>
      </w:r>
      <w:r w:rsidRPr="00527DEA">
        <w:rPr>
          <w:rFonts w:ascii="Arial" w:hAnsi="Arial" w:cs="Arial"/>
        </w:rPr>
        <w:t xml:space="preserve">kosztorysu robót zaniechanych lub robót zamiennych lub kosztorysu zwiększającego bądź zmniejszającego obmiar, </w:t>
      </w:r>
      <w:r w:rsidRPr="00527DEA">
        <w:rPr>
          <w:rFonts w:ascii="Arial" w:hAnsi="Arial" w:cs="Arial"/>
          <w:iCs/>
        </w:rPr>
        <w:t>Zamawiający</w:t>
      </w:r>
      <w:r w:rsidRPr="00527DEA">
        <w:rPr>
          <w:rFonts w:ascii="Arial" w:hAnsi="Arial" w:cs="Arial"/>
          <w:i/>
        </w:rPr>
        <w:t xml:space="preserve"> </w:t>
      </w:r>
      <w:r w:rsidRPr="00527DEA">
        <w:rPr>
          <w:rFonts w:ascii="Arial" w:hAnsi="Arial" w:cs="Arial"/>
        </w:rPr>
        <w:t xml:space="preserve">może wnieść sugestie i uwagi, które po uzgodnieniu przez strony powinny zostać uwzględnione w kosztorysie i potwierdzone protokołem z przeprowadzonych negocjacji. </w:t>
      </w:r>
      <w:r w:rsidRPr="00527DEA">
        <w:rPr>
          <w:rFonts w:ascii="Arial" w:hAnsi="Arial" w:cs="Arial"/>
          <w:iCs/>
        </w:rPr>
        <w:t xml:space="preserve">Wykonawca </w:t>
      </w:r>
      <w:r w:rsidRPr="00527DEA">
        <w:rPr>
          <w:rFonts w:ascii="Arial" w:hAnsi="Arial" w:cs="Arial"/>
        </w:rPr>
        <w:t>do wyceny stosuje ceny i narzuty, dla każdej branży, takie same (wartości procentowe) jak w zamówieniu podstawowym.</w:t>
      </w:r>
    </w:p>
    <w:p w14:paraId="2D71046F" w14:textId="128978AB" w:rsidR="004D2B9C" w:rsidRPr="00527DEA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527DEA">
        <w:rPr>
          <w:rFonts w:ascii="Arial" w:hAnsi="Arial" w:cs="Arial"/>
        </w:rPr>
        <w:t xml:space="preserve">W przypadku konieczności wykonania dodatkowych robót budowlanych </w:t>
      </w:r>
      <w:r w:rsidR="00B177C4" w:rsidRPr="00B177C4">
        <w:rPr>
          <w:rFonts w:ascii="Arial" w:hAnsi="Arial" w:cs="Arial"/>
        </w:rPr>
        <w:t>Wykonawca przedłoży Zamawiającemu protokół konieczności dotyczący ww. robót. Po akceptacji protokołu konieczności przez Zamawiającego</w:t>
      </w:r>
      <w:r w:rsidR="00B177C4">
        <w:rPr>
          <w:rFonts w:ascii="Arial" w:hAnsi="Arial" w:cs="Arial"/>
        </w:rPr>
        <w:t>,</w:t>
      </w:r>
      <w:r w:rsidR="00B177C4" w:rsidRPr="00B177C4">
        <w:rPr>
          <w:rFonts w:ascii="Arial" w:hAnsi="Arial" w:cs="Arial"/>
        </w:rPr>
        <w:t xml:space="preserve"> </w:t>
      </w:r>
      <w:r w:rsidRPr="00527DEA">
        <w:rPr>
          <w:rFonts w:ascii="Arial" w:hAnsi="Arial" w:cs="Arial"/>
        </w:rPr>
        <w:t xml:space="preserve">rozliczenie ich nastąpi na podstawie wykonanego przez </w:t>
      </w:r>
      <w:r w:rsidRPr="00527DEA">
        <w:rPr>
          <w:rFonts w:ascii="Arial" w:hAnsi="Arial" w:cs="Arial"/>
          <w:iCs/>
        </w:rPr>
        <w:t>Wykonawcę,</w:t>
      </w:r>
      <w:r w:rsidRPr="00527DEA">
        <w:rPr>
          <w:rFonts w:ascii="Arial" w:hAnsi="Arial" w:cs="Arial"/>
        </w:rPr>
        <w:t xml:space="preserve"> zaakceptowanego przez Zamawiającego kosztorysu ofertowego robót dodatkowych. </w:t>
      </w:r>
      <w:r w:rsidRPr="00527DEA">
        <w:rPr>
          <w:rFonts w:ascii="Arial" w:hAnsi="Arial" w:cs="Arial"/>
          <w:iCs/>
        </w:rPr>
        <w:t xml:space="preserve">Zamawiający  </w:t>
      </w:r>
      <w:r w:rsidRPr="00527DEA">
        <w:rPr>
          <w:rFonts w:ascii="Arial" w:hAnsi="Arial" w:cs="Arial"/>
        </w:rPr>
        <w:t xml:space="preserve">może wnieść sugestie i uwagi, które po uzgodnieniu przez strony powinny zostać uwzględnione w </w:t>
      </w:r>
      <w:r w:rsidR="00B177C4" w:rsidRPr="00B177C4">
        <w:rPr>
          <w:rFonts w:ascii="Arial" w:hAnsi="Arial" w:cs="Arial"/>
        </w:rPr>
        <w:t xml:space="preserve">protokole konieczności oraz </w:t>
      </w:r>
      <w:r w:rsidRPr="00527DEA">
        <w:rPr>
          <w:rFonts w:ascii="Arial" w:hAnsi="Arial" w:cs="Arial"/>
        </w:rPr>
        <w:t xml:space="preserve">kosztorysie i potwierdzone protokołem z przeprowadzonych negocjacji. </w:t>
      </w:r>
      <w:r w:rsidRPr="00527DEA">
        <w:rPr>
          <w:rFonts w:ascii="Arial" w:hAnsi="Arial" w:cs="Arial"/>
          <w:iCs/>
        </w:rPr>
        <w:t>Wykonawca</w:t>
      </w:r>
      <w:r w:rsidRPr="00527DEA">
        <w:rPr>
          <w:rFonts w:ascii="Arial" w:hAnsi="Arial" w:cs="Arial"/>
          <w:i/>
        </w:rPr>
        <w:t xml:space="preserve"> </w:t>
      </w:r>
      <w:r w:rsidRPr="00527DEA">
        <w:rPr>
          <w:rFonts w:ascii="Arial" w:hAnsi="Arial" w:cs="Arial"/>
        </w:rPr>
        <w:t>do wyceny stosuje  średnie ceny materiałów (bez kosztów zakupu materiałów) i sprzętu publikowane w wydawnictwie SEKOCENBUD, obowiązujące w dniu sporządzenia kosztorysu. Ujęte narzuty i robocizna dla każdej branży winny być takie same (wartości procentowe) jak w zamówieniu podstawowym.</w:t>
      </w:r>
    </w:p>
    <w:p w14:paraId="2F71E635" w14:textId="7CDD39AF" w:rsidR="0095490C" w:rsidRPr="0076372C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6A6D93">
        <w:rPr>
          <w:rFonts w:ascii="Arial" w:hAnsi="Arial" w:cs="Arial"/>
        </w:rPr>
        <w:lastRenderedPageBreak/>
        <w:t xml:space="preserve"> </w:t>
      </w:r>
      <w:r w:rsidR="004354D4" w:rsidRPr="006A6D93">
        <w:rPr>
          <w:rFonts w:ascii="Arial" w:hAnsi="Arial" w:cs="Arial"/>
        </w:rPr>
        <w:t xml:space="preserve">W przypadku konieczności </w:t>
      </w:r>
      <w:r w:rsidR="0095490C" w:rsidRPr="00912D3E">
        <w:rPr>
          <w:rFonts w:ascii="Arial" w:hAnsi="Arial" w:cs="Arial"/>
        </w:rPr>
        <w:t>zmian ustalonego zakresu robót, zmian technicznych i</w:t>
      </w:r>
      <w:r w:rsidR="006F7AD9">
        <w:rPr>
          <w:rFonts w:ascii="Arial" w:hAnsi="Arial" w:cs="Arial"/>
        </w:rPr>
        <w:t> </w:t>
      </w:r>
      <w:r w:rsidR="0095490C" w:rsidRPr="00912D3E">
        <w:rPr>
          <w:rFonts w:ascii="Arial" w:hAnsi="Arial" w:cs="Arial"/>
        </w:rPr>
        <w:t>proceduralnych,</w:t>
      </w:r>
      <w:r w:rsidR="0095490C" w:rsidRPr="003F3DBF">
        <w:rPr>
          <w:rFonts w:ascii="Arial" w:hAnsi="Arial" w:cs="Arial"/>
        </w:rPr>
        <w:t xml:space="preserve"> zmian wysokości wynagrodzenia </w:t>
      </w:r>
      <w:r w:rsidR="00683B5E">
        <w:rPr>
          <w:rFonts w:ascii="Arial" w:hAnsi="Arial" w:cs="Arial"/>
        </w:rPr>
        <w:t xml:space="preserve">- </w:t>
      </w:r>
      <w:r w:rsidR="0095490C" w:rsidRPr="003F3DBF">
        <w:rPr>
          <w:rFonts w:ascii="Arial" w:hAnsi="Arial" w:cs="Arial"/>
        </w:rPr>
        <w:t xml:space="preserve">niezbędne jest wyrażenie zgody przez </w:t>
      </w:r>
      <w:r w:rsidR="0026016C">
        <w:rPr>
          <w:rFonts w:ascii="Arial" w:hAnsi="Arial" w:cs="Arial"/>
        </w:rPr>
        <w:t xml:space="preserve">Zamawiającego </w:t>
      </w:r>
      <w:r w:rsidR="0095490C" w:rsidRPr="003F3DBF">
        <w:rPr>
          <w:rFonts w:ascii="Arial" w:hAnsi="Arial" w:cs="Arial"/>
        </w:rPr>
        <w:t xml:space="preserve">w formie zatwierdzonego protokołu konieczności oraz podpisania stosownego aneksu do </w:t>
      </w:r>
      <w:r w:rsidR="0026016C">
        <w:rPr>
          <w:rFonts w:ascii="Arial" w:hAnsi="Arial" w:cs="Arial"/>
        </w:rPr>
        <w:t>U</w:t>
      </w:r>
      <w:r w:rsidR="0095490C" w:rsidRPr="003F3DBF">
        <w:rPr>
          <w:rFonts w:ascii="Arial" w:hAnsi="Arial" w:cs="Arial"/>
        </w:rPr>
        <w:t>mowy.</w:t>
      </w:r>
    </w:p>
    <w:p w14:paraId="3F993BF2" w14:textId="77777777" w:rsidR="00CC569F" w:rsidRDefault="00CC569F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749D91B2" w14:textId="77777777" w:rsidR="00E06956" w:rsidRPr="00B36BA4" w:rsidRDefault="008516EE" w:rsidP="009A0B23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3" w:name="_Toc95809775"/>
      <w:r w:rsidRPr="009A0B23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3B7E0D" w:rsidRPr="009A0B23">
        <w:rPr>
          <w:rFonts w:ascii="Arial" w:hAnsi="Arial" w:cs="Arial"/>
          <w:b/>
          <w:bCs/>
          <w:color w:val="auto"/>
          <w:szCs w:val="24"/>
        </w:rPr>
        <w:t>1</w:t>
      </w:r>
      <w:r w:rsidR="0076372C">
        <w:rPr>
          <w:rFonts w:ascii="Arial" w:hAnsi="Arial" w:cs="Arial"/>
          <w:b/>
          <w:bCs/>
          <w:color w:val="auto"/>
          <w:szCs w:val="24"/>
        </w:rPr>
        <w:t>8</w:t>
      </w:r>
      <w:r w:rsidR="00937307" w:rsidRPr="009A0B23">
        <w:rPr>
          <w:rFonts w:ascii="Arial" w:hAnsi="Arial" w:cs="Arial"/>
          <w:b/>
          <w:bCs/>
          <w:color w:val="auto"/>
          <w:szCs w:val="24"/>
        </w:rPr>
        <w:t>.</w:t>
      </w:r>
      <w:r w:rsidR="009A0B23">
        <w:rPr>
          <w:rFonts w:ascii="Arial" w:hAnsi="Arial" w:cs="Arial"/>
          <w:color w:val="auto"/>
          <w:szCs w:val="24"/>
        </w:rPr>
        <w:t xml:space="preserve"> </w:t>
      </w:r>
      <w:r w:rsidR="00E06956">
        <w:rPr>
          <w:rFonts w:ascii="Arial" w:hAnsi="Arial" w:cs="Arial"/>
          <w:b/>
          <w:color w:val="auto"/>
          <w:szCs w:val="24"/>
        </w:rPr>
        <w:t>Odstąpienie od umowy</w:t>
      </w:r>
      <w:bookmarkEnd w:id="23"/>
    </w:p>
    <w:p w14:paraId="5BEB5140" w14:textId="77777777" w:rsidR="00DA040F" w:rsidRPr="00B36BA4" w:rsidRDefault="00DA040F" w:rsidP="00F63578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</w:rPr>
      </w:pPr>
    </w:p>
    <w:p w14:paraId="231B29BC" w14:textId="77777777" w:rsidR="003D43D1" w:rsidRPr="003D43D1" w:rsidRDefault="003D43D1" w:rsidP="003D43D1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3D43D1">
        <w:rPr>
          <w:rFonts w:ascii="Arial" w:hAnsi="Arial" w:cs="Arial"/>
        </w:rPr>
        <w:t xml:space="preserve">Strony postanawiają, że oprócz przypadków wymienionych w art. 491 i nast. Kodeksu cywilnego, przysługuje im prawo odstąpienia od całości lub części niezrealizowanej Umowy ze skutkiem natychmiastowym (bez wyznaczania drugiej Stronie dodatkowego terminu w tym zakresie) w następujących przypadkach: </w:t>
      </w:r>
    </w:p>
    <w:p w14:paraId="618BBFD9" w14:textId="53BBAD9F" w:rsidR="006A6D93" w:rsidRPr="005027BE" w:rsidRDefault="002B05D3" w:rsidP="005027BE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strike/>
          <w:color w:val="auto"/>
        </w:rPr>
      </w:pPr>
      <w:r w:rsidRPr="005027BE">
        <w:rPr>
          <w:rFonts w:ascii="Arial" w:hAnsi="Arial" w:cs="Arial"/>
          <w:color w:val="auto"/>
          <w:szCs w:val="24"/>
        </w:rPr>
        <w:t xml:space="preserve">Zamawiający jest uprawniony do złożenia oświadczenia o odstąpieniu od Umowy </w:t>
      </w:r>
      <w:r w:rsidR="00D74AEA" w:rsidRPr="005027BE">
        <w:rPr>
          <w:rFonts w:ascii="Arial" w:hAnsi="Arial" w:cs="Arial"/>
          <w:color w:val="auto"/>
          <w:szCs w:val="24"/>
        </w:rPr>
        <w:t>w</w:t>
      </w:r>
      <w:r w:rsidR="00E06956" w:rsidRPr="005027BE">
        <w:rPr>
          <w:rFonts w:ascii="Arial" w:hAnsi="Arial" w:cs="Arial"/>
          <w:color w:val="auto"/>
          <w:szCs w:val="24"/>
        </w:rPr>
        <w:t xml:space="preserve"> razie wystąpienia istotnej zmiany okoliczności powodującej, że wykonanie umowy nie leży w interesie publicznym</w:t>
      </w:r>
      <w:r w:rsidR="00DE44D1" w:rsidRPr="005027BE">
        <w:rPr>
          <w:rFonts w:ascii="Arial" w:hAnsi="Arial" w:cs="Arial"/>
          <w:color w:val="auto"/>
          <w:szCs w:val="24"/>
        </w:rPr>
        <w:t xml:space="preserve"> (m.in. </w:t>
      </w:r>
      <w:r w:rsidR="00DE44D1" w:rsidRPr="005027BE">
        <w:rPr>
          <w:rFonts w:ascii="Arial" w:hAnsi="Arial" w:cs="Arial"/>
          <w:color w:val="auto"/>
        </w:rPr>
        <w:t>w razie wystąpienia w rocznym planie finansowym</w:t>
      </w:r>
      <w:r w:rsidR="003B3575" w:rsidRPr="005027BE">
        <w:rPr>
          <w:rFonts w:ascii="Arial" w:hAnsi="Arial" w:cs="Arial"/>
          <w:color w:val="auto"/>
        </w:rPr>
        <w:t>, w</w:t>
      </w:r>
      <w:r w:rsidR="00DE44D1" w:rsidRPr="005027BE">
        <w:rPr>
          <w:rFonts w:ascii="Arial" w:hAnsi="Arial" w:cs="Arial"/>
          <w:color w:val="auto"/>
        </w:rPr>
        <w:t xml:space="preserve"> budżecie Zamawiającego</w:t>
      </w:r>
      <w:r w:rsidR="003B3575" w:rsidRPr="005027BE">
        <w:rPr>
          <w:rFonts w:ascii="Arial" w:hAnsi="Arial" w:cs="Arial"/>
          <w:color w:val="auto"/>
        </w:rPr>
        <w:t>,</w:t>
      </w:r>
      <w:r w:rsidR="00DE44D1" w:rsidRPr="005027BE">
        <w:rPr>
          <w:rFonts w:ascii="Arial" w:hAnsi="Arial" w:cs="Arial"/>
          <w:color w:val="auto"/>
        </w:rPr>
        <w:t xml:space="preserve"> braku możliwości sfinansowania wydatków przewidzianych niniejszą Umową w danym roku w</w:t>
      </w:r>
      <w:r w:rsidR="006F7AD9">
        <w:rPr>
          <w:rFonts w:ascii="Arial" w:hAnsi="Arial" w:cs="Arial"/>
          <w:color w:val="auto"/>
        </w:rPr>
        <w:t> </w:t>
      </w:r>
      <w:r w:rsidR="00DE44D1" w:rsidRPr="005027BE">
        <w:rPr>
          <w:rFonts w:ascii="Arial" w:hAnsi="Arial" w:cs="Arial"/>
          <w:color w:val="auto"/>
        </w:rPr>
        <w:t>planie wydatków lub kosztów jednostki Zamawiającego</w:t>
      </w:r>
      <w:r w:rsidR="003B3575" w:rsidRPr="005027BE">
        <w:rPr>
          <w:rFonts w:ascii="Arial" w:hAnsi="Arial" w:cs="Arial"/>
          <w:color w:val="auto"/>
        </w:rPr>
        <w:t>)</w:t>
      </w:r>
      <w:r w:rsidR="00E06956" w:rsidRPr="005027BE">
        <w:rPr>
          <w:rFonts w:ascii="Arial" w:hAnsi="Arial" w:cs="Arial"/>
          <w:color w:val="auto"/>
          <w:szCs w:val="24"/>
        </w:rPr>
        <w:t xml:space="preserve">, czego nie można było przewidzieć w chwili zawarcia umowy, </w:t>
      </w:r>
      <w:r w:rsidR="00C256F3" w:rsidRPr="005027BE">
        <w:rPr>
          <w:rFonts w:ascii="Arial" w:hAnsi="Arial" w:cs="Arial"/>
          <w:color w:val="auto"/>
          <w:szCs w:val="24"/>
        </w:rPr>
        <w:t xml:space="preserve">lub dalsze wykonywanie umowy może zagrażać podstawowemu interesowi bezpieczeństwa państwa lub bezpieczeństwu publicznemu </w:t>
      </w:r>
      <w:r w:rsidR="00977000" w:rsidRPr="005027BE">
        <w:rPr>
          <w:rFonts w:ascii="Arial" w:hAnsi="Arial" w:cs="Arial"/>
          <w:color w:val="auto"/>
          <w:szCs w:val="24"/>
        </w:rPr>
        <w:t xml:space="preserve">Zamawiający </w:t>
      </w:r>
      <w:r w:rsidR="00E06956" w:rsidRPr="005027BE">
        <w:rPr>
          <w:rFonts w:ascii="Arial" w:hAnsi="Arial" w:cs="Arial"/>
          <w:color w:val="auto"/>
          <w:szCs w:val="24"/>
        </w:rPr>
        <w:t xml:space="preserve">może odstąpić od </w:t>
      </w:r>
      <w:r w:rsidR="00977000" w:rsidRPr="005027BE">
        <w:rPr>
          <w:rFonts w:ascii="Arial" w:hAnsi="Arial" w:cs="Arial"/>
          <w:color w:val="auto"/>
          <w:szCs w:val="24"/>
        </w:rPr>
        <w:t>U</w:t>
      </w:r>
      <w:r w:rsidR="00E06956" w:rsidRPr="005027BE">
        <w:rPr>
          <w:rFonts w:ascii="Arial" w:hAnsi="Arial" w:cs="Arial"/>
          <w:color w:val="auto"/>
          <w:szCs w:val="24"/>
        </w:rPr>
        <w:t xml:space="preserve">mowy </w:t>
      </w:r>
      <w:r w:rsidR="00510724" w:rsidRPr="005027BE">
        <w:rPr>
          <w:rFonts w:ascii="Arial" w:hAnsi="Arial" w:cs="Arial"/>
          <w:color w:val="auto"/>
        </w:rPr>
        <w:t>w</w:t>
      </w:r>
      <w:r w:rsidR="006F7AD9">
        <w:rPr>
          <w:rFonts w:ascii="Arial" w:hAnsi="Arial" w:cs="Arial"/>
          <w:color w:val="auto"/>
        </w:rPr>
        <w:t> </w:t>
      </w:r>
      <w:r w:rsidR="00510724" w:rsidRPr="005027BE">
        <w:rPr>
          <w:rFonts w:ascii="Arial" w:hAnsi="Arial" w:cs="Arial"/>
          <w:color w:val="auto"/>
        </w:rPr>
        <w:t>terminie 30 dni</w:t>
      </w:r>
      <w:r w:rsidR="00E06956" w:rsidRPr="005027BE">
        <w:rPr>
          <w:rFonts w:ascii="Arial" w:hAnsi="Arial" w:cs="Arial"/>
          <w:color w:val="auto"/>
          <w:szCs w:val="24"/>
        </w:rPr>
        <w:t xml:space="preserve"> od powzięcia wiadomości o powyższych okolicznościach. W</w:t>
      </w:r>
      <w:r w:rsidR="006F7AD9">
        <w:rPr>
          <w:rFonts w:ascii="Arial" w:hAnsi="Arial" w:cs="Arial"/>
          <w:color w:val="auto"/>
          <w:szCs w:val="24"/>
        </w:rPr>
        <w:t> </w:t>
      </w:r>
      <w:r w:rsidR="00E06956" w:rsidRPr="005027BE">
        <w:rPr>
          <w:rFonts w:ascii="Arial" w:hAnsi="Arial" w:cs="Arial"/>
          <w:color w:val="auto"/>
          <w:szCs w:val="24"/>
        </w:rPr>
        <w:t xml:space="preserve">takim wypadku </w:t>
      </w:r>
      <w:r w:rsidR="00977000" w:rsidRPr="005027BE">
        <w:rPr>
          <w:rFonts w:ascii="Arial" w:hAnsi="Arial" w:cs="Arial"/>
          <w:color w:val="auto"/>
          <w:szCs w:val="24"/>
        </w:rPr>
        <w:t xml:space="preserve">Wykonawca </w:t>
      </w:r>
      <w:r w:rsidR="00E06956" w:rsidRPr="005027BE">
        <w:rPr>
          <w:rFonts w:ascii="Arial" w:hAnsi="Arial" w:cs="Arial"/>
          <w:color w:val="auto"/>
          <w:szCs w:val="24"/>
        </w:rPr>
        <w:t xml:space="preserve">może żądać jedynie wynagrodzenia należnego mu </w:t>
      </w:r>
      <w:r w:rsidR="003F3DBF" w:rsidRPr="005027BE">
        <w:rPr>
          <w:rFonts w:ascii="Arial" w:hAnsi="Arial" w:cs="Arial"/>
          <w:color w:val="auto"/>
          <w:szCs w:val="24"/>
        </w:rPr>
        <w:t>z tytułu wykonanej części umowy;</w:t>
      </w:r>
      <w:r w:rsidR="00E8143A" w:rsidRPr="005027BE">
        <w:rPr>
          <w:rFonts w:ascii="Arial" w:hAnsi="Arial" w:cs="Arial"/>
          <w:strike/>
          <w:color w:val="auto"/>
        </w:rPr>
        <w:t xml:space="preserve"> </w:t>
      </w:r>
    </w:p>
    <w:p w14:paraId="2DEF8FF8" w14:textId="77777777" w:rsidR="000521B9" w:rsidRDefault="00977000" w:rsidP="00264292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6A6D93">
        <w:rPr>
          <w:rFonts w:ascii="Arial" w:hAnsi="Arial" w:cs="Arial"/>
          <w:color w:val="auto"/>
          <w:szCs w:val="24"/>
        </w:rPr>
        <w:lastRenderedPageBreak/>
        <w:t xml:space="preserve">Zamawiający jest uprawniony do złożenia oświadczenia o </w:t>
      </w:r>
      <w:r w:rsidR="00E06956" w:rsidRPr="006A6D93">
        <w:rPr>
          <w:rFonts w:ascii="Arial" w:hAnsi="Arial" w:cs="Arial"/>
          <w:color w:val="auto"/>
          <w:szCs w:val="24"/>
        </w:rPr>
        <w:t>odstąpi</w:t>
      </w:r>
      <w:r w:rsidRPr="006A6D93">
        <w:rPr>
          <w:rFonts w:ascii="Arial" w:hAnsi="Arial" w:cs="Arial"/>
          <w:color w:val="auto"/>
          <w:szCs w:val="24"/>
        </w:rPr>
        <w:t>eniu</w:t>
      </w:r>
      <w:r w:rsidR="00E06956" w:rsidRPr="006A6D93">
        <w:rPr>
          <w:rFonts w:ascii="Arial" w:hAnsi="Arial" w:cs="Arial"/>
          <w:color w:val="auto"/>
          <w:szCs w:val="24"/>
        </w:rPr>
        <w:t xml:space="preserve"> od </w:t>
      </w:r>
      <w:r w:rsidRPr="006A6D93">
        <w:rPr>
          <w:rFonts w:ascii="Arial" w:hAnsi="Arial" w:cs="Arial"/>
          <w:color w:val="auto"/>
          <w:szCs w:val="24"/>
        </w:rPr>
        <w:t>U</w:t>
      </w:r>
      <w:r w:rsidR="00E06956" w:rsidRPr="006A6D93">
        <w:rPr>
          <w:rFonts w:ascii="Arial" w:hAnsi="Arial" w:cs="Arial"/>
          <w:color w:val="auto"/>
          <w:szCs w:val="24"/>
        </w:rPr>
        <w:t xml:space="preserve">mowy z </w:t>
      </w:r>
      <w:r w:rsidR="002B0C95">
        <w:rPr>
          <w:rFonts w:ascii="Arial" w:hAnsi="Arial" w:cs="Arial"/>
          <w:color w:val="auto"/>
          <w:szCs w:val="24"/>
        </w:rPr>
        <w:t xml:space="preserve">przyczyn leżących po stronie </w:t>
      </w:r>
      <w:r w:rsidRPr="006A6D93">
        <w:rPr>
          <w:rFonts w:ascii="Arial" w:hAnsi="Arial" w:cs="Arial"/>
          <w:color w:val="auto"/>
          <w:szCs w:val="24"/>
        </w:rPr>
        <w:t>Wykonawcy</w:t>
      </w:r>
      <w:r w:rsidR="00225147" w:rsidRPr="006A6D93">
        <w:rPr>
          <w:rFonts w:ascii="Arial" w:hAnsi="Arial" w:cs="Arial"/>
          <w:color w:val="auto"/>
          <w:szCs w:val="24"/>
        </w:rPr>
        <w:t xml:space="preserve"> w terminie </w:t>
      </w:r>
      <w:r w:rsidRPr="006A6D93">
        <w:rPr>
          <w:rFonts w:ascii="Arial" w:hAnsi="Arial" w:cs="Arial"/>
          <w:color w:val="auto"/>
          <w:szCs w:val="24"/>
        </w:rPr>
        <w:t xml:space="preserve">nie później niż </w:t>
      </w:r>
      <w:r w:rsidR="00225147" w:rsidRPr="006A6D93">
        <w:rPr>
          <w:rFonts w:ascii="Arial" w:hAnsi="Arial" w:cs="Arial"/>
          <w:color w:val="auto"/>
          <w:szCs w:val="24"/>
        </w:rPr>
        <w:t xml:space="preserve">do dnia </w:t>
      </w:r>
      <w:r w:rsidRPr="006A6D93">
        <w:rPr>
          <w:rFonts w:ascii="Arial" w:hAnsi="Arial" w:cs="Arial"/>
          <w:color w:val="auto"/>
          <w:szCs w:val="24"/>
        </w:rPr>
        <w:t>podpisania</w:t>
      </w:r>
      <w:r w:rsidR="00E06956" w:rsidRPr="006A6D93">
        <w:rPr>
          <w:rFonts w:ascii="Arial" w:hAnsi="Arial" w:cs="Arial"/>
          <w:color w:val="auto"/>
          <w:szCs w:val="24"/>
        </w:rPr>
        <w:t xml:space="preserve"> Protokołu </w:t>
      </w:r>
      <w:r w:rsidR="00EF336A" w:rsidRPr="006A6D93">
        <w:rPr>
          <w:rFonts w:ascii="Arial" w:hAnsi="Arial" w:cs="Arial"/>
          <w:color w:val="auto"/>
          <w:szCs w:val="24"/>
        </w:rPr>
        <w:t>Odbioru</w:t>
      </w:r>
      <w:r w:rsidR="00FE4E88">
        <w:rPr>
          <w:rFonts w:ascii="Arial" w:hAnsi="Arial" w:cs="Arial"/>
          <w:color w:val="auto"/>
          <w:szCs w:val="24"/>
        </w:rPr>
        <w:t>,</w:t>
      </w:r>
      <w:r w:rsidR="00EF336A" w:rsidRPr="006A6D93">
        <w:rPr>
          <w:rFonts w:ascii="Arial" w:hAnsi="Arial" w:cs="Arial"/>
          <w:color w:val="auto"/>
          <w:szCs w:val="24"/>
        </w:rPr>
        <w:t xml:space="preserve"> w przypadku gdy</w:t>
      </w:r>
      <w:r w:rsidR="00E06956" w:rsidRPr="006A6D93">
        <w:rPr>
          <w:rFonts w:ascii="Arial" w:hAnsi="Arial" w:cs="Arial"/>
          <w:color w:val="auto"/>
          <w:szCs w:val="24"/>
        </w:rPr>
        <w:t>:</w:t>
      </w:r>
    </w:p>
    <w:p w14:paraId="3BFE7A2F" w14:textId="290A30A8" w:rsidR="000521B9" w:rsidRDefault="00264292" w:rsidP="00264292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zCs w:val="24"/>
        </w:rPr>
        <w:t xml:space="preserve">1.2.1. </w:t>
      </w:r>
      <w:r w:rsidR="00977000" w:rsidRPr="000521B9">
        <w:rPr>
          <w:rFonts w:ascii="Arial" w:hAnsi="Arial" w:cs="Arial"/>
          <w:color w:val="auto"/>
          <w:szCs w:val="24"/>
        </w:rPr>
        <w:t xml:space="preserve">Wykonawca </w:t>
      </w:r>
      <w:r w:rsidR="002B0C95" w:rsidRPr="000521B9">
        <w:rPr>
          <w:rFonts w:ascii="Arial" w:hAnsi="Arial" w:cs="Arial"/>
          <w:color w:val="auto"/>
          <w:szCs w:val="24"/>
        </w:rPr>
        <w:t xml:space="preserve">bez uzasadnionej przyczyny </w:t>
      </w:r>
      <w:r w:rsidR="00977000" w:rsidRPr="000521B9">
        <w:rPr>
          <w:rFonts w:ascii="Arial" w:hAnsi="Arial" w:cs="Arial"/>
          <w:color w:val="auto"/>
          <w:szCs w:val="24"/>
        </w:rPr>
        <w:t>p</w:t>
      </w:r>
      <w:r w:rsidR="00E06956" w:rsidRPr="000521B9">
        <w:rPr>
          <w:rFonts w:ascii="Arial" w:hAnsi="Arial" w:cs="Arial"/>
          <w:color w:val="auto"/>
          <w:szCs w:val="24"/>
        </w:rPr>
        <w:t xml:space="preserve">rzerwał realizację </w:t>
      </w:r>
      <w:r w:rsidR="002511F0" w:rsidRPr="000521B9">
        <w:rPr>
          <w:rFonts w:ascii="Arial" w:hAnsi="Arial" w:cs="Arial"/>
          <w:color w:val="auto"/>
          <w:szCs w:val="24"/>
        </w:rPr>
        <w:t xml:space="preserve">Prac </w:t>
      </w:r>
      <w:r w:rsidR="00E06956" w:rsidRPr="000521B9">
        <w:rPr>
          <w:rFonts w:ascii="Arial" w:hAnsi="Arial" w:cs="Arial"/>
          <w:color w:val="auto"/>
          <w:szCs w:val="24"/>
        </w:rPr>
        <w:t xml:space="preserve">i nie kontynuuje </w:t>
      </w:r>
      <w:r w:rsidR="003F3DBF" w:rsidRPr="000521B9">
        <w:rPr>
          <w:rFonts w:ascii="Arial" w:hAnsi="Arial" w:cs="Arial"/>
          <w:color w:val="auto"/>
          <w:szCs w:val="24"/>
        </w:rPr>
        <w:t>ich przez okres 5 dni roboczych</w:t>
      </w:r>
      <w:r w:rsidR="00A2335F" w:rsidRPr="000521B9">
        <w:rPr>
          <w:rFonts w:ascii="Arial" w:hAnsi="Arial" w:cs="Arial"/>
          <w:color w:val="auto"/>
          <w:szCs w:val="24"/>
        </w:rPr>
        <w:t>,</w:t>
      </w:r>
      <w:r w:rsidR="005E48D8" w:rsidRPr="000521B9">
        <w:rPr>
          <w:rFonts w:ascii="Arial" w:hAnsi="Arial" w:cs="Arial"/>
          <w:color w:val="auto"/>
          <w:szCs w:val="24"/>
        </w:rPr>
        <w:t xml:space="preserve"> pomimo wyznaczenia mu przez Zamawiającego dodatkowego</w:t>
      </w:r>
      <w:r w:rsidR="007C2018" w:rsidRPr="000521B9">
        <w:rPr>
          <w:rFonts w:ascii="Arial" w:hAnsi="Arial" w:cs="Arial"/>
          <w:color w:val="auto"/>
          <w:szCs w:val="24"/>
        </w:rPr>
        <w:t xml:space="preserve">, odpowiedniego terminu na </w:t>
      </w:r>
      <w:r w:rsidR="005E48D8" w:rsidRPr="000521B9">
        <w:rPr>
          <w:rFonts w:ascii="Arial" w:hAnsi="Arial" w:cs="Arial"/>
          <w:color w:val="auto"/>
          <w:szCs w:val="24"/>
        </w:rPr>
        <w:t>podjęcie tych prac, pod rygorem wykonania przez Zamawiającego prawa odstąpienia od Umowy w p</w:t>
      </w:r>
      <w:r w:rsidR="007C2018" w:rsidRPr="000521B9">
        <w:rPr>
          <w:rFonts w:ascii="Arial" w:hAnsi="Arial" w:cs="Arial"/>
          <w:color w:val="auto"/>
          <w:szCs w:val="24"/>
        </w:rPr>
        <w:t>rzypadku bezskutecznego upływu wyznaczonego terminu</w:t>
      </w:r>
      <w:r w:rsidR="003F3DBF" w:rsidRPr="000521B9">
        <w:rPr>
          <w:rFonts w:ascii="Arial" w:hAnsi="Arial" w:cs="Arial"/>
          <w:color w:val="auto"/>
          <w:szCs w:val="24"/>
        </w:rPr>
        <w:t>;</w:t>
      </w:r>
    </w:p>
    <w:p w14:paraId="37B9FB78" w14:textId="0C8F0ADE" w:rsidR="000521B9" w:rsidRDefault="00264292" w:rsidP="00264292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zCs w:val="24"/>
        </w:rPr>
        <w:t xml:space="preserve">1.2.2. </w:t>
      </w:r>
      <w:r w:rsidR="00977000" w:rsidRPr="000521B9">
        <w:rPr>
          <w:rFonts w:ascii="Arial" w:hAnsi="Arial" w:cs="Arial"/>
          <w:color w:val="auto"/>
          <w:szCs w:val="24"/>
        </w:rPr>
        <w:t>Wykonawca</w:t>
      </w:r>
      <w:r w:rsidR="00E06956" w:rsidRPr="000521B9">
        <w:rPr>
          <w:rFonts w:ascii="Arial" w:hAnsi="Arial" w:cs="Arial"/>
          <w:color w:val="auto"/>
          <w:szCs w:val="24"/>
        </w:rPr>
        <w:t xml:space="preserve"> bez uzasadnionych przyczyn nie rozpoczął </w:t>
      </w:r>
      <w:r w:rsidR="002511F0" w:rsidRPr="000521B9">
        <w:rPr>
          <w:rFonts w:ascii="Arial" w:hAnsi="Arial" w:cs="Arial"/>
          <w:color w:val="auto"/>
          <w:szCs w:val="24"/>
        </w:rPr>
        <w:t xml:space="preserve">Prac </w:t>
      </w:r>
      <w:r w:rsidR="00E06956" w:rsidRPr="000521B9">
        <w:rPr>
          <w:rFonts w:ascii="Arial" w:hAnsi="Arial" w:cs="Arial"/>
          <w:color w:val="auto"/>
          <w:szCs w:val="24"/>
        </w:rPr>
        <w:t>i nie podejmuje ich</w:t>
      </w:r>
      <w:r w:rsidR="005E48D8" w:rsidRPr="000521B9">
        <w:rPr>
          <w:rFonts w:ascii="Arial" w:hAnsi="Arial" w:cs="Arial"/>
          <w:color w:val="auto"/>
          <w:szCs w:val="24"/>
        </w:rPr>
        <w:t>, pomimo wyznaczenia mu przez Zamawiającego dodatkowego, odpowiedniego terminu na  rozpoczęcie tych Prac, pod rygorem wykonania przez Zamawiającego prawa odstąpienia od Umowy w przypadku bezskutecznego upływu  wyznaczonego terminu</w:t>
      </w:r>
      <w:r w:rsidR="003F3DBF" w:rsidRPr="000521B9">
        <w:rPr>
          <w:rFonts w:ascii="Arial" w:hAnsi="Arial" w:cs="Arial"/>
          <w:color w:val="auto"/>
          <w:szCs w:val="24"/>
        </w:rPr>
        <w:t>;</w:t>
      </w:r>
    </w:p>
    <w:p w14:paraId="55FDC9D4" w14:textId="59470CBD" w:rsidR="000521B9" w:rsidRDefault="00264292" w:rsidP="00264292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zCs w:val="24"/>
        </w:rPr>
        <w:t xml:space="preserve">1.2.3. </w:t>
      </w:r>
      <w:r w:rsidR="00977000" w:rsidRPr="000521B9">
        <w:rPr>
          <w:rFonts w:ascii="Arial" w:hAnsi="Arial" w:cs="Arial"/>
          <w:color w:val="auto"/>
          <w:szCs w:val="24"/>
        </w:rPr>
        <w:t xml:space="preserve">Wykonawca </w:t>
      </w:r>
      <w:r w:rsidR="00E06956" w:rsidRPr="000521B9">
        <w:rPr>
          <w:rFonts w:ascii="Arial" w:hAnsi="Arial" w:cs="Arial"/>
          <w:color w:val="auto"/>
          <w:szCs w:val="24"/>
        </w:rPr>
        <w:t xml:space="preserve">nie wykonuje </w:t>
      </w:r>
      <w:r w:rsidR="002511F0" w:rsidRPr="000521B9">
        <w:rPr>
          <w:rFonts w:ascii="Arial" w:hAnsi="Arial" w:cs="Arial"/>
          <w:color w:val="auto"/>
          <w:szCs w:val="24"/>
        </w:rPr>
        <w:t>prac</w:t>
      </w:r>
      <w:r w:rsidR="00807542" w:rsidRPr="000521B9">
        <w:rPr>
          <w:rFonts w:ascii="Arial" w:hAnsi="Arial" w:cs="Arial"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 xml:space="preserve">zgodnie z </w:t>
      </w:r>
      <w:r w:rsidR="000D5037" w:rsidRPr="000521B9">
        <w:rPr>
          <w:rFonts w:ascii="Arial" w:hAnsi="Arial" w:cs="Arial"/>
          <w:color w:val="auto"/>
          <w:szCs w:val="24"/>
        </w:rPr>
        <w:t>U</w:t>
      </w:r>
      <w:r w:rsidR="00E06956" w:rsidRPr="000521B9">
        <w:rPr>
          <w:rFonts w:ascii="Arial" w:hAnsi="Arial" w:cs="Arial"/>
          <w:color w:val="auto"/>
          <w:szCs w:val="24"/>
        </w:rPr>
        <w:t xml:space="preserve">mową, </w:t>
      </w:r>
      <w:r w:rsidR="000D5037" w:rsidRPr="000521B9">
        <w:rPr>
          <w:rFonts w:ascii="Arial" w:hAnsi="Arial" w:cs="Arial"/>
          <w:color w:val="auto"/>
          <w:szCs w:val="24"/>
        </w:rPr>
        <w:t>D</w:t>
      </w:r>
      <w:r w:rsidR="00E06956" w:rsidRPr="000521B9">
        <w:rPr>
          <w:rFonts w:ascii="Arial" w:hAnsi="Arial" w:cs="Arial"/>
          <w:color w:val="auto"/>
          <w:szCs w:val="24"/>
        </w:rPr>
        <w:t xml:space="preserve">okumentacją </w:t>
      </w:r>
      <w:r w:rsidR="000D5037" w:rsidRPr="000521B9">
        <w:rPr>
          <w:rFonts w:ascii="Arial" w:hAnsi="Arial" w:cs="Arial"/>
          <w:color w:val="auto"/>
          <w:szCs w:val="24"/>
        </w:rPr>
        <w:t>P</w:t>
      </w:r>
      <w:r w:rsidR="00E06956" w:rsidRPr="000521B9">
        <w:rPr>
          <w:rFonts w:ascii="Arial" w:hAnsi="Arial" w:cs="Arial"/>
          <w:color w:val="auto"/>
          <w:szCs w:val="24"/>
        </w:rPr>
        <w:t xml:space="preserve">rojektową, sztuką budowlaną lub też </w:t>
      </w:r>
      <w:r w:rsidR="00A71417" w:rsidRPr="000521B9">
        <w:rPr>
          <w:rFonts w:ascii="Arial" w:hAnsi="Arial" w:cs="Arial"/>
          <w:color w:val="auto"/>
          <w:szCs w:val="24"/>
        </w:rPr>
        <w:t xml:space="preserve">rażąco </w:t>
      </w:r>
      <w:r w:rsidR="00E06956" w:rsidRPr="000521B9">
        <w:rPr>
          <w:rFonts w:ascii="Arial" w:hAnsi="Arial" w:cs="Arial"/>
          <w:color w:val="auto"/>
          <w:szCs w:val="24"/>
        </w:rPr>
        <w:t>nienależycie wyk</w:t>
      </w:r>
      <w:r w:rsidR="003F3DBF" w:rsidRPr="000521B9">
        <w:rPr>
          <w:rFonts w:ascii="Arial" w:hAnsi="Arial" w:cs="Arial"/>
          <w:color w:val="auto"/>
          <w:szCs w:val="24"/>
        </w:rPr>
        <w:t>onuje swoje zobowiązania umowne</w:t>
      </w:r>
      <w:r w:rsidR="00A2335F" w:rsidRPr="000521B9">
        <w:rPr>
          <w:rFonts w:ascii="Arial" w:hAnsi="Arial" w:cs="Arial"/>
          <w:color w:val="auto"/>
          <w:szCs w:val="24"/>
        </w:rPr>
        <w:t xml:space="preserve">, </w:t>
      </w:r>
      <w:r w:rsidR="005E48D8" w:rsidRPr="000521B9">
        <w:rPr>
          <w:rFonts w:ascii="Arial" w:hAnsi="Arial" w:cs="Arial"/>
          <w:color w:val="auto"/>
          <w:szCs w:val="24"/>
        </w:rPr>
        <w:t>pomimo wyznaczenia mu przez Zamawiającego dodatk</w:t>
      </w:r>
      <w:r w:rsidR="007C2018" w:rsidRPr="000521B9">
        <w:rPr>
          <w:rFonts w:ascii="Arial" w:hAnsi="Arial" w:cs="Arial"/>
          <w:color w:val="auto"/>
          <w:szCs w:val="24"/>
        </w:rPr>
        <w:t>owego, odpowiedniego terminu na</w:t>
      </w:r>
      <w:r w:rsidR="005E48D8" w:rsidRPr="000521B9">
        <w:rPr>
          <w:rFonts w:ascii="Arial" w:hAnsi="Arial" w:cs="Arial"/>
          <w:color w:val="auto"/>
          <w:szCs w:val="24"/>
        </w:rPr>
        <w:t xml:space="preserve"> usunięcie uchybienia, pod rygorem wykonania przez Zamawiającego prawa odstąpienia od Umowy w p</w:t>
      </w:r>
      <w:r w:rsidR="007C2018" w:rsidRPr="000521B9">
        <w:rPr>
          <w:rFonts w:ascii="Arial" w:hAnsi="Arial" w:cs="Arial"/>
          <w:color w:val="auto"/>
          <w:szCs w:val="24"/>
        </w:rPr>
        <w:t xml:space="preserve">rzypadku bezskutecznego upływu </w:t>
      </w:r>
      <w:r w:rsidR="005E48D8" w:rsidRPr="000521B9">
        <w:rPr>
          <w:rFonts w:ascii="Arial" w:hAnsi="Arial" w:cs="Arial"/>
          <w:color w:val="auto"/>
          <w:szCs w:val="24"/>
        </w:rPr>
        <w:t>wyznaczonego terminu</w:t>
      </w:r>
      <w:r w:rsidR="003F3DBF" w:rsidRPr="000521B9">
        <w:rPr>
          <w:rFonts w:ascii="Arial" w:hAnsi="Arial" w:cs="Arial"/>
          <w:iCs/>
          <w:color w:val="auto"/>
          <w:szCs w:val="24"/>
        </w:rPr>
        <w:t>;</w:t>
      </w:r>
    </w:p>
    <w:p w14:paraId="05B1CDEB" w14:textId="26D7B890" w:rsidR="000521B9" w:rsidRPr="000521B9" w:rsidRDefault="00264292" w:rsidP="00264292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zCs w:val="24"/>
        </w:rPr>
        <w:t xml:space="preserve">1.2.4. </w:t>
      </w:r>
      <w:r w:rsidR="005143F4" w:rsidRPr="000521B9">
        <w:rPr>
          <w:rFonts w:ascii="Arial" w:hAnsi="Arial" w:cs="Arial"/>
          <w:color w:val="auto"/>
          <w:szCs w:val="24"/>
        </w:rPr>
        <w:t>Wykonawca</w:t>
      </w:r>
      <w:r w:rsidR="005143F4"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 xml:space="preserve">opóźnia się z wykonaniem </w:t>
      </w:r>
      <w:r w:rsidR="000D5037" w:rsidRPr="000521B9">
        <w:rPr>
          <w:rFonts w:ascii="Arial" w:hAnsi="Arial" w:cs="Arial"/>
          <w:color w:val="auto"/>
          <w:szCs w:val="24"/>
        </w:rPr>
        <w:t>P</w:t>
      </w:r>
      <w:r w:rsidR="00E06956" w:rsidRPr="000521B9">
        <w:rPr>
          <w:rFonts w:ascii="Arial" w:hAnsi="Arial" w:cs="Arial"/>
          <w:color w:val="auto"/>
          <w:szCs w:val="24"/>
        </w:rPr>
        <w:t xml:space="preserve">rzedmiotu </w:t>
      </w:r>
      <w:r w:rsidR="000D5037" w:rsidRPr="000521B9">
        <w:rPr>
          <w:rFonts w:ascii="Arial" w:hAnsi="Arial" w:cs="Arial"/>
          <w:color w:val="auto"/>
          <w:szCs w:val="24"/>
        </w:rPr>
        <w:t>U</w:t>
      </w:r>
      <w:r w:rsidR="00E06956" w:rsidRPr="000521B9">
        <w:rPr>
          <w:rFonts w:ascii="Arial" w:hAnsi="Arial" w:cs="Arial"/>
          <w:color w:val="auto"/>
          <w:szCs w:val="24"/>
        </w:rPr>
        <w:t>mowy tak dalece że nie jest prawdopodobne żeby zdołał je ukończyć w umówionym terminie (w m</w:t>
      </w:r>
      <w:r w:rsidR="003F3DBF" w:rsidRPr="000521B9">
        <w:rPr>
          <w:rFonts w:ascii="Arial" w:hAnsi="Arial" w:cs="Arial"/>
          <w:color w:val="auto"/>
          <w:szCs w:val="24"/>
        </w:rPr>
        <w:t>yśl art. 635 Kodeksu Cywilnego)</w:t>
      </w:r>
      <w:r w:rsidR="00A2335F" w:rsidRPr="000521B9">
        <w:rPr>
          <w:rFonts w:ascii="Arial" w:hAnsi="Arial" w:cs="Arial"/>
          <w:color w:val="auto"/>
          <w:szCs w:val="24"/>
        </w:rPr>
        <w:t xml:space="preserve">, </w:t>
      </w:r>
      <w:r w:rsidR="005E48D8" w:rsidRPr="000521B9">
        <w:rPr>
          <w:rFonts w:ascii="Arial" w:hAnsi="Arial" w:cs="Arial"/>
          <w:color w:val="auto"/>
          <w:szCs w:val="24"/>
        </w:rPr>
        <w:t>pomimo wyznaczenia mu przez Zamawiającego dodatko</w:t>
      </w:r>
      <w:r w:rsidR="007C2018" w:rsidRPr="000521B9">
        <w:rPr>
          <w:rFonts w:ascii="Arial" w:hAnsi="Arial" w:cs="Arial"/>
          <w:color w:val="auto"/>
          <w:szCs w:val="24"/>
        </w:rPr>
        <w:t xml:space="preserve">wego, odpowiedniego terminu na </w:t>
      </w:r>
      <w:r w:rsidR="005E48D8" w:rsidRPr="000521B9">
        <w:rPr>
          <w:rFonts w:ascii="Arial" w:hAnsi="Arial" w:cs="Arial"/>
          <w:color w:val="auto"/>
          <w:szCs w:val="24"/>
        </w:rPr>
        <w:t xml:space="preserve">wykonanie </w:t>
      </w:r>
      <w:r w:rsidR="005E48D8" w:rsidRPr="000521B9">
        <w:rPr>
          <w:rFonts w:ascii="Arial" w:hAnsi="Arial" w:cs="Arial"/>
          <w:color w:val="auto"/>
          <w:szCs w:val="24"/>
        </w:rPr>
        <w:lastRenderedPageBreak/>
        <w:t xml:space="preserve">Przedmiotu Umowy, pod rygorem wykonania przez Zamawiającego prawa odstąpienia od Umowy w </w:t>
      </w:r>
      <w:r w:rsidR="007C2018" w:rsidRPr="000521B9">
        <w:rPr>
          <w:rFonts w:ascii="Arial" w:hAnsi="Arial" w:cs="Arial"/>
          <w:color w:val="auto"/>
          <w:szCs w:val="24"/>
        </w:rPr>
        <w:t>przypadku bezskutecznego upływu</w:t>
      </w:r>
      <w:r w:rsidR="005E48D8" w:rsidRPr="000521B9">
        <w:rPr>
          <w:rFonts w:ascii="Arial" w:hAnsi="Arial" w:cs="Arial"/>
          <w:color w:val="auto"/>
          <w:szCs w:val="24"/>
        </w:rPr>
        <w:t xml:space="preserve"> wyznaczonego terminu</w:t>
      </w:r>
      <w:r w:rsidR="003F3DBF" w:rsidRPr="000521B9">
        <w:rPr>
          <w:rFonts w:ascii="Arial" w:hAnsi="Arial" w:cs="Arial"/>
          <w:color w:val="auto"/>
          <w:szCs w:val="24"/>
        </w:rPr>
        <w:t>;</w:t>
      </w:r>
    </w:p>
    <w:p w14:paraId="7859252C" w14:textId="7C15503D" w:rsidR="000521B9" w:rsidRDefault="00264292" w:rsidP="00264292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1.2.5. </w:t>
      </w:r>
      <w:r w:rsidR="00EF336A" w:rsidRPr="000521B9">
        <w:rPr>
          <w:rFonts w:ascii="Arial" w:hAnsi="Arial" w:cs="Arial"/>
        </w:rPr>
        <w:t>Wykonawc</w:t>
      </w:r>
      <w:r w:rsidR="002511F0" w:rsidRPr="000521B9">
        <w:rPr>
          <w:rFonts w:ascii="Arial" w:hAnsi="Arial" w:cs="Arial"/>
        </w:rPr>
        <w:t>a</w:t>
      </w:r>
      <w:r w:rsidR="00510724" w:rsidRPr="000521B9">
        <w:rPr>
          <w:rFonts w:ascii="Arial" w:hAnsi="Arial" w:cs="Arial"/>
        </w:rPr>
        <w:t xml:space="preserve"> </w:t>
      </w:r>
      <w:r w:rsidR="000D5037" w:rsidRPr="000521B9">
        <w:rPr>
          <w:rFonts w:ascii="Arial" w:hAnsi="Arial" w:cs="Arial"/>
        </w:rPr>
        <w:t xml:space="preserve">zlecił </w:t>
      </w:r>
      <w:r w:rsidR="00510724" w:rsidRPr="000521B9">
        <w:rPr>
          <w:rFonts w:ascii="Arial" w:hAnsi="Arial" w:cs="Arial"/>
        </w:rPr>
        <w:t>wykonani</w:t>
      </w:r>
      <w:r w:rsidR="000D5037" w:rsidRPr="000521B9">
        <w:rPr>
          <w:rFonts w:ascii="Arial" w:hAnsi="Arial" w:cs="Arial"/>
        </w:rPr>
        <w:t>e</w:t>
      </w:r>
      <w:r w:rsidR="00510724" w:rsidRPr="000521B9">
        <w:rPr>
          <w:rFonts w:ascii="Arial" w:hAnsi="Arial" w:cs="Arial"/>
        </w:rPr>
        <w:t xml:space="preserve"> </w:t>
      </w:r>
      <w:r w:rsidR="00EF336A" w:rsidRPr="000521B9">
        <w:rPr>
          <w:rFonts w:ascii="Arial" w:hAnsi="Arial" w:cs="Arial"/>
        </w:rPr>
        <w:t>P</w:t>
      </w:r>
      <w:r w:rsidR="00510724" w:rsidRPr="000521B9">
        <w:rPr>
          <w:rFonts w:ascii="Arial" w:hAnsi="Arial" w:cs="Arial"/>
        </w:rPr>
        <w:t xml:space="preserve">rzedmiotu </w:t>
      </w:r>
      <w:r w:rsidR="00EF336A" w:rsidRPr="000521B9">
        <w:rPr>
          <w:rFonts w:ascii="Arial" w:hAnsi="Arial" w:cs="Arial"/>
        </w:rPr>
        <w:t>U</w:t>
      </w:r>
      <w:r w:rsidR="00510724" w:rsidRPr="000521B9">
        <w:rPr>
          <w:rFonts w:ascii="Arial" w:hAnsi="Arial" w:cs="Arial"/>
        </w:rPr>
        <w:t xml:space="preserve">mowy lub jego części </w:t>
      </w:r>
      <w:r w:rsidR="006D2878" w:rsidRPr="000521B9">
        <w:rPr>
          <w:rFonts w:ascii="Arial" w:hAnsi="Arial" w:cs="Arial"/>
        </w:rPr>
        <w:t>P</w:t>
      </w:r>
      <w:r w:rsidR="00510724" w:rsidRPr="000521B9">
        <w:rPr>
          <w:rFonts w:ascii="Arial" w:hAnsi="Arial" w:cs="Arial"/>
        </w:rPr>
        <w:t xml:space="preserve">odwykonawcy bez akceptacji </w:t>
      </w:r>
      <w:r w:rsidR="00510724" w:rsidRPr="000521B9">
        <w:rPr>
          <w:rFonts w:ascii="Arial" w:hAnsi="Arial" w:cs="Arial"/>
          <w:iCs/>
        </w:rPr>
        <w:t>Z</w:t>
      </w:r>
      <w:r w:rsidR="00EF336A" w:rsidRPr="000521B9">
        <w:rPr>
          <w:rFonts w:ascii="Arial" w:hAnsi="Arial" w:cs="Arial"/>
          <w:iCs/>
        </w:rPr>
        <w:t>amawiaj</w:t>
      </w:r>
      <w:r w:rsidR="006D2878" w:rsidRPr="000521B9">
        <w:rPr>
          <w:rFonts w:ascii="Arial" w:hAnsi="Arial" w:cs="Arial"/>
          <w:iCs/>
        </w:rPr>
        <w:t>ą</w:t>
      </w:r>
      <w:r w:rsidR="00EF336A" w:rsidRPr="000521B9">
        <w:rPr>
          <w:rFonts w:ascii="Arial" w:hAnsi="Arial" w:cs="Arial"/>
          <w:iCs/>
        </w:rPr>
        <w:t>cego</w:t>
      </w:r>
      <w:r w:rsidR="005E48D8" w:rsidRPr="000521B9">
        <w:rPr>
          <w:rFonts w:ascii="Arial" w:hAnsi="Arial" w:cs="Arial"/>
          <w:iCs/>
        </w:rPr>
        <w:t xml:space="preserve">, </w:t>
      </w:r>
      <w:r w:rsidR="005E48D8" w:rsidRPr="000521B9">
        <w:rPr>
          <w:rFonts w:ascii="Arial" w:hAnsi="Arial" w:cs="Arial"/>
        </w:rPr>
        <w:t>pomimo wyznaczenia mu przez Zamawiającego dodatkowego, odpowiedniego terminu na  usunięcie uchybienia, pod rygorem wykonania przez Zamawiającego prawa odstąpienia od Umowy w przypadku bezskutecznego upływu  wyznaczonego terminu</w:t>
      </w:r>
      <w:r w:rsidR="00510724" w:rsidRPr="000521B9">
        <w:rPr>
          <w:rFonts w:ascii="Arial" w:hAnsi="Arial" w:cs="Arial"/>
        </w:rPr>
        <w:t xml:space="preserve">. </w:t>
      </w:r>
    </w:p>
    <w:p w14:paraId="0BB685AC" w14:textId="0B43D993" w:rsidR="000521B9" w:rsidRDefault="00264292" w:rsidP="00264292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iCs/>
          <w:color w:val="auto"/>
          <w:szCs w:val="24"/>
        </w:rPr>
        <w:t xml:space="preserve">1.2.6. </w:t>
      </w:r>
      <w:r w:rsidR="005143F4" w:rsidRPr="000521B9">
        <w:rPr>
          <w:rFonts w:ascii="Arial" w:hAnsi="Arial" w:cs="Arial"/>
          <w:iCs/>
          <w:color w:val="auto"/>
          <w:szCs w:val="24"/>
        </w:rPr>
        <w:t>Wykonawca</w:t>
      </w:r>
      <w:r w:rsidR="005143F4"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>naruszył obowiązujące przepisy o ochronie informacji niejawnych;</w:t>
      </w:r>
    </w:p>
    <w:p w14:paraId="2855D3A6" w14:textId="14D0398B" w:rsidR="000521B9" w:rsidRDefault="00264292" w:rsidP="00264292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iCs/>
          <w:color w:val="auto"/>
          <w:szCs w:val="24"/>
        </w:rPr>
        <w:t xml:space="preserve">1.2.7 </w:t>
      </w:r>
      <w:r w:rsidR="000D5037" w:rsidRPr="000521B9">
        <w:rPr>
          <w:rFonts w:ascii="Arial" w:hAnsi="Arial" w:cs="Arial"/>
          <w:iCs/>
          <w:color w:val="auto"/>
          <w:szCs w:val="24"/>
        </w:rPr>
        <w:t>W</w:t>
      </w:r>
      <w:r w:rsidR="005143F4" w:rsidRPr="000521B9">
        <w:rPr>
          <w:rFonts w:ascii="Arial" w:hAnsi="Arial" w:cs="Arial"/>
          <w:iCs/>
          <w:color w:val="auto"/>
          <w:szCs w:val="24"/>
        </w:rPr>
        <w:t>ykonawca</w:t>
      </w:r>
      <w:r w:rsidR="005143F4"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>zatrudnił obcokrajowca (-ów) bez wymaganych prawem pozwoleń, w tym pozwolenia na wejście na teren jednostki wojskowej</w:t>
      </w:r>
      <w:r w:rsidR="00813A0A" w:rsidRPr="000521B9">
        <w:rPr>
          <w:rFonts w:ascii="Arial" w:hAnsi="Arial" w:cs="Arial"/>
          <w:color w:val="auto"/>
          <w:szCs w:val="24"/>
        </w:rPr>
        <w:t>;</w:t>
      </w:r>
      <w:r w:rsidR="00E06956" w:rsidRPr="000521B9">
        <w:rPr>
          <w:rFonts w:ascii="Arial" w:hAnsi="Arial" w:cs="Arial"/>
          <w:color w:val="auto"/>
          <w:szCs w:val="24"/>
        </w:rPr>
        <w:t xml:space="preserve"> </w:t>
      </w:r>
    </w:p>
    <w:p w14:paraId="7861638D" w14:textId="16B1BA94" w:rsidR="000521B9" w:rsidRPr="000521B9" w:rsidRDefault="00264292" w:rsidP="00264292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iCs/>
        </w:rPr>
        <w:t xml:space="preserve">1.2.8 </w:t>
      </w:r>
      <w:r w:rsidR="005143F4" w:rsidRPr="000521B9">
        <w:rPr>
          <w:rFonts w:ascii="Arial" w:hAnsi="Arial" w:cs="Arial"/>
          <w:iCs/>
        </w:rPr>
        <w:t>Wykonawca</w:t>
      </w:r>
      <w:r w:rsidR="005143F4" w:rsidRPr="000521B9">
        <w:rPr>
          <w:rFonts w:ascii="Arial" w:hAnsi="Arial" w:cs="Arial"/>
          <w:i/>
        </w:rPr>
        <w:t xml:space="preserve"> </w:t>
      </w:r>
      <w:r w:rsidR="000C2F07" w:rsidRPr="000521B9">
        <w:rPr>
          <w:rFonts w:ascii="Arial" w:hAnsi="Arial" w:cs="Arial"/>
        </w:rPr>
        <w:t>użył jakichkolwiek bezzałogowych statków powietrznych (BSP) nad terenem jednostki wojs</w:t>
      </w:r>
      <w:r w:rsidR="00DB1622" w:rsidRPr="000521B9">
        <w:rPr>
          <w:rFonts w:ascii="Arial" w:hAnsi="Arial" w:cs="Arial"/>
        </w:rPr>
        <w:t>kowej lub aparatów jeżdżących i </w:t>
      </w:r>
      <w:r w:rsidR="000C2F07" w:rsidRPr="000521B9">
        <w:rPr>
          <w:rFonts w:ascii="Arial" w:hAnsi="Arial" w:cs="Arial"/>
        </w:rPr>
        <w:t xml:space="preserve">pływających na terenie jednostki wojskowej na rzecz której realizowana jest niniejsza </w:t>
      </w:r>
      <w:r w:rsidR="00C53D5A" w:rsidRPr="000521B9">
        <w:rPr>
          <w:rFonts w:ascii="Arial" w:hAnsi="Arial" w:cs="Arial"/>
        </w:rPr>
        <w:t>U</w:t>
      </w:r>
      <w:r w:rsidR="000C2F07" w:rsidRPr="000521B9">
        <w:rPr>
          <w:rFonts w:ascii="Arial" w:hAnsi="Arial" w:cs="Arial"/>
        </w:rPr>
        <w:t>mowa</w:t>
      </w:r>
      <w:r w:rsidR="00E06956" w:rsidRPr="000521B9">
        <w:rPr>
          <w:rFonts w:ascii="Arial" w:hAnsi="Arial" w:cs="Arial"/>
          <w:color w:val="auto"/>
          <w:szCs w:val="24"/>
        </w:rPr>
        <w:t>;</w:t>
      </w:r>
    </w:p>
    <w:p w14:paraId="71332280" w14:textId="169B3C6C" w:rsidR="000521B9" w:rsidRDefault="00264292" w:rsidP="00264292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iCs/>
        </w:rPr>
        <w:t xml:space="preserve">1.2.9. </w:t>
      </w:r>
      <w:r w:rsidR="005143F4" w:rsidRPr="000521B9">
        <w:rPr>
          <w:rFonts w:ascii="Arial" w:hAnsi="Arial" w:cs="Arial"/>
          <w:iCs/>
        </w:rPr>
        <w:t>Wykonawca</w:t>
      </w:r>
      <w:r w:rsidR="005143F4" w:rsidRPr="000521B9">
        <w:rPr>
          <w:rFonts w:ascii="Arial" w:hAnsi="Arial" w:cs="Arial"/>
          <w:i/>
        </w:rPr>
        <w:t xml:space="preserve"> </w:t>
      </w:r>
      <w:r w:rsidR="005C7DE2" w:rsidRPr="000521B9">
        <w:rPr>
          <w:rFonts w:ascii="Arial" w:hAnsi="Arial" w:cs="Arial"/>
        </w:rPr>
        <w:t xml:space="preserve">nie wniesie zabezpieczenia należytego wykonania </w:t>
      </w:r>
      <w:r w:rsidR="00C53D5A" w:rsidRPr="000521B9">
        <w:rPr>
          <w:rFonts w:ascii="Arial" w:hAnsi="Arial" w:cs="Arial"/>
        </w:rPr>
        <w:t>U</w:t>
      </w:r>
      <w:r w:rsidR="005C7DE2" w:rsidRPr="000521B9">
        <w:rPr>
          <w:rFonts w:ascii="Arial" w:hAnsi="Arial" w:cs="Arial"/>
        </w:rPr>
        <w:t xml:space="preserve">mowy zgodnie z § </w:t>
      </w:r>
      <w:r w:rsidR="002511F0" w:rsidRPr="000521B9">
        <w:rPr>
          <w:rFonts w:ascii="Arial" w:hAnsi="Arial" w:cs="Arial"/>
        </w:rPr>
        <w:t>14</w:t>
      </w:r>
      <w:r w:rsidR="005C7DE2" w:rsidRPr="000521B9">
        <w:rPr>
          <w:rFonts w:ascii="Arial" w:hAnsi="Arial" w:cs="Arial"/>
        </w:rPr>
        <w:t xml:space="preserve"> w terminie 14</w:t>
      </w:r>
      <w:r w:rsidR="00EB55C0" w:rsidRPr="000521B9">
        <w:rPr>
          <w:rFonts w:ascii="Arial" w:hAnsi="Arial" w:cs="Arial"/>
        </w:rPr>
        <w:t xml:space="preserve"> dni od dnia zawarci</w:t>
      </w:r>
      <w:r w:rsidR="005C7DE2" w:rsidRPr="000521B9">
        <w:rPr>
          <w:rFonts w:ascii="Arial" w:hAnsi="Arial" w:cs="Arial"/>
        </w:rPr>
        <w:t xml:space="preserve">a </w:t>
      </w:r>
      <w:r w:rsidR="00C53D5A" w:rsidRPr="000521B9">
        <w:rPr>
          <w:rFonts w:ascii="Arial" w:hAnsi="Arial" w:cs="Arial"/>
        </w:rPr>
        <w:t>U</w:t>
      </w:r>
      <w:r w:rsidR="005C7DE2" w:rsidRPr="000521B9">
        <w:rPr>
          <w:rFonts w:ascii="Arial" w:hAnsi="Arial" w:cs="Arial"/>
        </w:rPr>
        <w:t>mowy bądź od dnia podpisania</w:t>
      </w:r>
      <w:r w:rsidR="00D540F9" w:rsidRPr="000521B9">
        <w:rPr>
          <w:rFonts w:ascii="Arial" w:hAnsi="Arial" w:cs="Arial"/>
        </w:rPr>
        <w:t xml:space="preserve"> aneksu</w:t>
      </w:r>
      <w:r w:rsidR="005E48D8" w:rsidRPr="000521B9">
        <w:rPr>
          <w:rFonts w:ascii="Arial" w:hAnsi="Arial" w:cs="Arial"/>
        </w:rPr>
        <w:t>, pomimo wyznaczenia mu przez Zamawiającego dodatkowego, odpowiedniego terminu na  usunięcie uchybienia, pod rygorem wykonania przez Zamawiającego prawa odstąpienia od Umowy w p</w:t>
      </w:r>
      <w:r w:rsidR="007C2018" w:rsidRPr="000521B9">
        <w:rPr>
          <w:rFonts w:ascii="Arial" w:hAnsi="Arial" w:cs="Arial"/>
        </w:rPr>
        <w:t xml:space="preserve">rzypadku bezskutecznego upływu </w:t>
      </w:r>
      <w:r w:rsidR="005E48D8" w:rsidRPr="000521B9">
        <w:rPr>
          <w:rFonts w:ascii="Arial" w:hAnsi="Arial" w:cs="Arial"/>
        </w:rPr>
        <w:t>wyznaczonego terminu</w:t>
      </w:r>
      <w:r w:rsidR="00D540F9" w:rsidRPr="000521B9">
        <w:rPr>
          <w:rFonts w:ascii="Arial" w:hAnsi="Arial" w:cs="Arial"/>
        </w:rPr>
        <w:t>;</w:t>
      </w:r>
    </w:p>
    <w:p w14:paraId="11221447" w14:textId="607DAFE8" w:rsidR="000521B9" w:rsidRDefault="00264292" w:rsidP="00264292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iCs/>
          <w:color w:val="auto"/>
          <w:szCs w:val="24"/>
        </w:rPr>
        <w:t xml:space="preserve">1.2.10 </w:t>
      </w:r>
      <w:r w:rsidR="005143F4" w:rsidRPr="000521B9">
        <w:rPr>
          <w:rFonts w:ascii="Arial" w:hAnsi="Arial" w:cs="Arial"/>
          <w:iCs/>
          <w:color w:val="auto"/>
          <w:szCs w:val="24"/>
        </w:rPr>
        <w:t>Wykonawca</w:t>
      </w:r>
      <w:r w:rsidR="005143F4"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 xml:space="preserve">nie zatrudnił </w:t>
      </w:r>
      <w:r w:rsidR="005C7DE2" w:rsidRPr="000521B9">
        <w:rPr>
          <w:rFonts w:ascii="Arial" w:hAnsi="Arial" w:cs="Arial"/>
          <w:color w:val="auto"/>
          <w:szCs w:val="24"/>
        </w:rPr>
        <w:t xml:space="preserve">pracowników wykonujących roboty budowlane </w:t>
      </w:r>
      <w:r w:rsidR="00E06956" w:rsidRPr="000521B9">
        <w:rPr>
          <w:rFonts w:ascii="Arial" w:hAnsi="Arial" w:cs="Arial"/>
          <w:color w:val="auto"/>
          <w:szCs w:val="24"/>
        </w:rPr>
        <w:t xml:space="preserve">na </w:t>
      </w:r>
      <w:r w:rsidR="005C7DE2" w:rsidRPr="000521B9">
        <w:rPr>
          <w:rFonts w:ascii="Arial" w:hAnsi="Arial" w:cs="Arial"/>
          <w:color w:val="auto"/>
          <w:szCs w:val="24"/>
        </w:rPr>
        <w:t>podstawie umowy</w:t>
      </w:r>
      <w:r w:rsidR="00E06956" w:rsidRPr="000521B9">
        <w:rPr>
          <w:rFonts w:ascii="Arial" w:hAnsi="Arial" w:cs="Arial"/>
          <w:color w:val="auto"/>
          <w:szCs w:val="24"/>
        </w:rPr>
        <w:t xml:space="preserve"> o pracę</w:t>
      </w:r>
      <w:r w:rsidR="005E48D8" w:rsidRPr="000521B9">
        <w:rPr>
          <w:rFonts w:ascii="Arial" w:hAnsi="Arial" w:cs="Arial"/>
          <w:color w:val="auto"/>
          <w:szCs w:val="24"/>
        </w:rPr>
        <w:t>, pomimo wyznaczenia mu przez Zamawiającego dodatkowego, o</w:t>
      </w:r>
      <w:r w:rsidR="007C2018" w:rsidRPr="000521B9">
        <w:rPr>
          <w:rFonts w:ascii="Arial" w:hAnsi="Arial" w:cs="Arial"/>
          <w:color w:val="auto"/>
          <w:szCs w:val="24"/>
        </w:rPr>
        <w:t xml:space="preserve">dpowiedniego terminu na </w:t>
      </w:r>
      <w:r w:rsidR="005E48D8" w:rsidRPr="000521B9">
        <w:rPr>
          <w:rFonts w:ascii="Arial" w:hAnsi="Arial" w:cs="Arial"/>
          <w:color w:val="auto"/>
          <w:szCs w:val="24"/>
        </w:rPr>
        <w:lastRenderedPageBreak/>
        <w:t>usunięcie uchybienia, pod rygorem wykonania przez Zamawiającego prawa odstąpienia od Umowy w p</w:t>
      </w:r>
      <w:r w:rsidR="007C2018" w:rsidRPr="000521B9">
        <w:rPr>
          <w:rFonts w:ascii="Arial" w:hAnsi="Arial" w:cs="Arial"/>
          <w:color w:val="auto"/>
          <w:szCs w:val="24"/>
        </w:rPr>
        <w:t xml:space="preserve">rzypadku bezskutecznego upływu </w:t>
      </w:r>
      <w:r w:rsidR="005E48D8" w:rsidRPr="000521B9">
        <w:rPr>
          <w:rFonts w:ascii="Arial" w:hAnsi="Arial" w:cs="Arial"/>
          <w:color w:val="auto"/>
          <w:szCs w:val="24"/>
        </w:rPr>
        <w:t>wyznaczonego terminu</w:t>
      </w:r>
      <w:r w:rsidR="00D540F9" w:rsidRPr="000521B9">
        <w:rPr>
          <w:rFonts w:ascii="Arial" w:hAnsi="Arial" w:cs="Arial"/>
          <w:color w:val="auto"/>
          <w:szCs w:val="24"/>
        </w:rPr>
        <w:t>;</w:t>
      </w:r>
    </w:p>
    <w:p w14:paraId="2483F84E" w14:textId="41255028" w:rsidR="000521B9" w:rsidRDefault="00264292" w:rsidP="00264292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zCs w:val="24"/>
        </w:rPr>
        <w:t xml:space="preserve">1.2.11. </w:t>
      </w:r>
      <w:r w:rsidR="00512E9D" w:rsidRPr="000521B9">
        <w:rPr>
          <w:rFonts w:ascii="Arial" w:hAnsi="Arial" w:cs="Arial"/>
          <w:color w:val="auto"/>
          <w:szCs w:val="24"/>
        </w:rPr>
        <w:t>Zamawiając</w:t>
      </w:r>
      <w:r w:rsidR="000D5037" w:rsidRPr="000521B9">
        <w:rPr>
          <w:rFonts w:ascii="Arial" w:hAnsi="Arial" w:cs="Arial"/>
          <w:color w:val="auto"/>
          <w:szCs w:val="24"/>
        </w:rPr>
        <w:t>y</w:t>
      </w:r>
      <w:r w:rsidR="00512E9D" w:rsidRPr="000521B9">
        <w:rPr>
          <w:rFonts w:ascii="Arial" w:hAnsi="Arial" w:cs="Arial"/>
          <w:color w:val="auto"/>
          <w:szCs w:val="24"/>
        </w:rPr>
        <w:t xml:space="preserve"> w toku odbioru lub okresie rękojmi lub gwarancji, </w:t>
      </w:r>
      <w:r w:rsidR="000D5037" w:rsidRPr="000521B9">
        <w:rPr>
          <w:rFonts w:ascii="Arial" w:hAnsi="Arial" w:cs="Arial"/>
          <w:color w:val="auto"/>
          <w:szCs w:val="24"/>
        </w:rPr>
        <w:t xml:space="preserve">stwierdzi wystąpienie w Przedmiocie Umowy </w:t>
      </w:r>
      <w:r w:rsidR="000B3668" w:rsidRPr="000521B9">
        <w:rPr>
          <w:rFonts w:ascii="Arial" w:hAnsi="Arial" w:cs="Arial"/>
          <w:color w:val="auto"/>
          <w:szCs w:val="24"/>
        </w:rPr>
        <w:t>I</w:t>
      </w:r>
      <w:r w:rsidR="00512E9D" w:rsidRPr="000521B9">
        <w:rPr>
          <w:rFonts w:ascii="Arial" w:hAnsi="Arial" w:cs="Arial"/>
          <w:color w:val="auto"/>
          <w:szCs w:val="24"/>
        </w:rPr>
        <w:t xml:space="preserve">stotnych </w:t>
      </w:r>
      <w:r w:rsidR="000B3668" w:rsidRPr="000521B9">
        <w:rPr>
          <w:rFonts w:ascii="Arial" w:hAnsi="Arial" w:cs="Arial"/>
          <w:color w:val="auto"/>
          <w:szCs w:val="24"/>
        </w:rPr>
        <w:t>W</w:t>
      </w:r>
      <w:r w:rsidR="00512E9D" w:rsidRPr="000521B9">
        <w:rPr>
          <w:rFonts w:ascii="Arial" w:hAnsi="Arial" w:cs="Arial"/>
          <w:color w:val="auto"/>
          <w:szCs w:val="24"/>
        </w:rPr>
        <w:t>ad</w:t>
      </w:r>
      <w:r w:rsidR="005E48D8" w:rsidRPr="000521B9">
        <w:rPr>
          <w:rFonts w:ascii="Arial" w:hAnsi="Arial" w:cs="Arial"/>
          <w:color w:val="auto"/>
          <w:szCs w:val="24"/>
        </w:rPr>
        <w:t>, pomimo wyznaczenia mu przez Zamawiającego dodatk</w:t>
      </w:r>
      <w:r w:rsidR="007C2018" w:rsidRPr="000521B9">
        <w:rPr>
          <w:rFonts w:ascii="Arial" w:hAnsi="Arial" w:cs="Arial"/>
          <w:color w:val="auto"/>
          <w:szCs w:val="24"/>
        </w:rPr>
        <w:t>owego, odpowiedniego terminu na</w:t>
      </w:r>
      <w:r w:rsidR="005E48D8" w:rsidRPr="000521B9">
        <w:rPr>
          <w:rFonts w:ascii="Arial" w:hAnsi="Arial" w:cs="Arial"/>
          <w:color w:val="auto"/>
          <w:szCs w:val="24"/>
        </w:rPr>
        <w:t xml:space="preserve"> usunięcie uchybienia, pod rygorem wykonania przez Zamawiającego prawa odstąpienia od Umowy w przypadku bezskutecznego upływu  wyznaczonego terminu</w:t>
      </w:r>
      <w:r w:rsidR="000D5037" w:rsidRPr="000521B9">
        <w:rPr>
          <w:rFonts w:ascii="Arial" w:hAnsi="Arial" w:cs="Arial"/>
          <w:color w:val="auto"/>
          <w:szCs w:val="24"/>
        </w:rPr>
        <w:t>.</w:t>
      </w:r>
    </w:p>
    <w:p w14:paraId="1ACC5A53" w14:textId="72DE5C41" w:rsidR="000521B9" w:rsidRDefault="00264292" w:rsidP="00264292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000000" w:themeColor="text1"/>
        </w:rPr>
        <w:t xml:space="preserve">1.2.12. </w:t>
      </w:r>
      <w:r w:rsidR="00074260" w:rsidRPr="000521B9">
        <w:rPr>
          <w:rFonts w:ascii="Arial" w:hAnsi="Arial" w:cs="Arial"/>
          <w:color w:val="000000" w:themeColor="text1"/>
        </w:rPr>
        <w:t>Zamawiający</w:t>
      </w:r>
      <w:r w:rsidR="00EA589B" w:rsidRPr="000521B9">
        <w:rPr>
          <w:rFonts w:ascii="Arial" w:hAnsi="Arial" w:cs="Arial"/>
          <w:color w:val="000000" w:themeColor="text1"/>
        </w:rPr>
        <w:t xml:space="preserve"> dokonał co najmniej dwukrotnie bezpośredniej zapłaty </w:t>
      </w:r>
      <w:r w:rsidR="000D5037" w:rsidRPr="000521B9">
        <w:rPr>
          <w:rFonts w:ascii="Arial" w:hAnsi="Arial" w:cs="Arial"/>
          <w:color w:val="000000" w:themeColor="text1"/>
        </w:rPr>
        <w:t>W</w:t>
      </w:r>
      <w:r w:rsidR="00EA589B" w:rsidRPr="000521B9">
        <w:rPr>
          <w:rFonts w:ascii="Arial" w:hAnsi="Arial" w:cs="Arial"/>
          <w:color w:val="000000" w:themeColor="text1"/>
        </w:rPr>
        <w:t xml:space="preserve">ynagrodzenia na rzecz </w:t>
      </w:r>
      <w:r w:rsidR="000D5037" w:rsidRPr="000521B9">
        <w:rPr>
          <w:rFonts w:ascii="Arial" w:hAnsi="Arial" w:cs="Arial"/>
          <w:color w:val="000000" w:themeColor="text1"/>
        </w:rPr>
        <w:t>P</w:t>
      </w:r>
      <w:r w:rsidR="00EA589B" w:rsidRPr="000521B9">
        <w:rPr>
          <w:rFonts w:ascii="Arial" w:hAnsi="Arial" w:cs="Arial"/>
          <w:color w:val="000000" w:themeColor="text1"/>
        </w:rPr>
        <w:t>odwykonawcy</w:t>
      </w:r>
      <w:r w:rsidR="00517232" w:rsidRPr="000521B9">
        <w:rPr>
          <w:rFonts w:ascii="Arial" w:hAnsi="Arial" w:cs="Arial"/>
          <w:color w:val="000000" w:themeColor="text1"/>
        </w:rPr>
        <w:t xml:space="preserve"> </w:t>
      </w:r>
      <w:r w:rsidR="00EA589B" w:rsidRPr="000521B9">
        <w:rPr>
          <w:rFonts w:ascii="Arial" w:hAnsi="Arial" w:cs="Arial"/>
          <w:color w:val="000000" w:themeColor="text1"/>
        </w:rPr>
        <w:t>lub dalszego podwykonawcy, o</w:t>
      </w:r>
      <w:r w:rsidR="006F7AD9">
        <w:rPr>
          <w:rFonts w:ascii="Arial" w:hAnsi="Arial" w:cs="Arial"/>
          <w:color w:val="000000" w:themeColor="text1"/>
        </w:rPr>
        <w:t> </w:t>
      </w:r>
      <w:r w:rsidR="00EA589B" w:rsidRPr="000521B9">
        <w:rPr>
          <w:rFonts w:ascii="Arial" w:hAnsi="Arial" w:cs="Arial"/>
          <w:color w:val="000000" w:themeColor="text1"/>
        </w:rPr>
        <w:t xml:space="preserve">których mowa w </w:t>
      </w:r>
      <w:r w:rsidR="00EA589B" w:rsidRPr="000521B9">
        <w:rPr>
          <w:rFonts w:ascii="Arial" w:hAnsi="Arial" w:cs="Arial"/>
          <w:color w:val="000000" w:themeColor="text1"/>
          <w:szCs w:val="24"/>
        </w:rPr>
        <w:t>§ 1</w:t>
      </w:r>
      <w:r w:rsidR="000D5037" w:rsidRPr="000521B9">
        <w:rPr>
          <w:rFonts w:ascii="Arial" w:hAnsi="Arial" w:cs="Arial"/>
          <w:color w:val="000000" w:themeColor="text1"/>
          <w:szCs w:val="24"/>
        </w:rPr>
        <w:t xml:space="preserve">6 </w:t>
      </w:r>
      <w:r w:rsidR="004C2117">
        <w:rPr>
          <w:rFonts w:ascii="Arial" w:hAnsi="Arial" w:cs="Arial"/>
          <w:color w:val="000000" w:themeColor="text1"/>
          <w:szCs w:val="24"/>
        </w:rPr>
        <w:t>ust.</w:t>
      </w:r>
      <w:r w:rsidR="004C2117" w:rsidRPr="000521B9">
        <w:rPr>
          <w:rFonts w:ascii="Arial" w:hAnsi="Arial" w:cs="Arial"/>
          <w:color w:val="000000" w:themeColor="text1"/>
        </w:rPr>
        <w:t xml:space="preserve"> </w:t>
      </w:r>
      <w:r w:rsidR="00EA589B" w:rsidRPr="000521B9">
        <w:rPr>
          <w:rFonts w:ascii="Arial" w:hAnsi="Arial" w:cs="Arial"/>
          <w:color w:val="000000" w:themeColor="text1"/>
        </w:rPr>
        <w:t>2 Umowy</w:t>
      </w:r>
      <w:r w:rsidR="002B0C95" w:rsidRPr="000521B9">
        <w:rPr>
          <w:rFonts w:ascii="Arial" w:hAnsi="Arial" w:cs="Arial"/>
          <w:color w:val="000000" w:themeColor="text1"/>
        </w:rPr>
        <w:t xml:space="preserve">, na podstawie art. 465 </w:t>
      </w:r>
      <w:r w:rsidR="00C53D5A" w:rsidRPr="000521B9">
        <w:rPr>
          <w:rFonts w:ascii="Arial" w:hAnsi="Arial" w:cs="Arial"/>
          <w:color w:val="000000" w:themeColor="text1"/>
        </w:rPr>
        <w:t xml:space="preserve">stawy </w:t>
      </w:r>
      <w:r w:rsidR="00E832BA" w:rsidRPr="000521B9">
        <w:rPr>
          <w:rFonts w:ascii="Arial" w:hAnsi="Arial" w:cs="Arial"/>
          <w:color w:val="000000" w:themeColor="text1"/>
        </w:rPr>
        <w:t>PZ</w:t>
      </w:r>
      <w:r w:rsidR="007C2018" w:rsidRPr="000521B9">
        <w:rPr>
          <w:rFonts w:ascii="Arial" w:hAnsi="Arial" w:cs="Arial"/>
          <w:color w:val="000000" w:themeColor="text1"/>
        </w:rPr>
        <w:t>P</w:t>
      </w:r>
      <w:r w:rsidR="002B0C95" w:rsidRPr="000521B9">
        <w:rPr>
          <w:rFonts w:ascii="Arial" w:hAnsi="Arial" w:cs="Arial"/>
          <w:color w:val="000000" w:themeColor="text1"/>
        </w:rPr>
        <w:t>.</w:t>
      </w:r>
    </w:p>
    <w:p w14:paraId="3761CD96" w14:textId="336DFCE9" w:rsidR="00517232" w:rsidRPr="000521B9" w:rsidRDefault="00264292" w:rsidP="00264292">
      <w:pPr>
        <w:pStyle w:val="Tekstpodstawowy"/>
        <w:ind w:left="1560" w:hanging="709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1.2.13. </w:t>
      </w:r>
      <w:r w:rsidR="00074260" w:rsidRPr="000521B9">
        <w:rPr>
          <w:rFonts w:ascii="Arial" w:hAnsi="Arial" w:cs="Arial"/>
          <w:color w:val="auto"/>
        </w:rPr>
        <w:t>Zamawiający</w:t>
      </w:r>
      <w:r w:rsidR="00EA589B" w:rsidRPr="000521B9">
        <w:rPr>
          <w:rFonts w:ascii="Arial" w:hAnsi="Arial" w:cs="Arial"/>
          <w:color w:val="auto"/>
        </w:rPr>
        <w:t xml:space="preserve"> dokonał bezpośredniej zapłaty </w:t>
      </w:r>
      <w:r w:rsidR="000D5037" w:rsidRPr="000521B9">
        <w:rPr>
          <w:rFonts w:ascii="Arial" w:hAnsi="Arial" w:cs="Arial"/>
          <w:color w:val="auto"/>
        </w:rPr>
        <w:t>W</w:t>
      </w:r>
      <w:r w:rsidR="00EA589B" w:rsidRPr="000521B9">
        <w:rPr>
          <w:rFonts w:ascii="Arial" w:hAnsi="Arial" w:cs="Arial"/>
          <w:color w:val="auto"/>
        </w:rPr>
        <w:t xml:space="preserve">ynagrodzenia na rzecz </w:t>
      </w:r>
      <w:r w:rsidR="000B3668" w:rsidRPr="000521B9">
        <w:rPr>
          <w:rFonts w:ascii="Arial" w:hAnsi="Arial" w:cs="Arial"/>
          <w:color w:val="auto"/>
        </w:rPr>
        <w:t>P</w:t>
      </w:r>
      <w:r w:rsidR="00EA589B" w:rsidRPr="000521B9">
        <w:rPr>
          <w:rFonts w:ascii="Arial" w:hAnsi="Arial" w:cs="Arial"/>
          <w:color w:val="auto"/>
        </w:rPr>
        <w:t xml:space="preserve">odwykonawcy lub dalszego podwykonawcy, o których mowa w </w:t>
      </w:r>
      <w:r w:rsidR="00EA589B" w:rsidRPr="000521B9">
        <w:rPr>
          <w:rFonts w:ascii="Arial" w:hAnsi="Arial" w:cs="Arial"/>
          <w:color w:val="auto"/>
          <w:szCs w:val="24"/>
        </w:rPr>
        <w:t>§ 1</w:t>
      </w:r>
      <w:r w:rsidR="000D5037" w:rsidRPr="000521B9">
        <w:rPr>
          <w:rFonts w:ascii="Arial" w:hAnsi="Arial" w:cs="Arial"/>
          <w:color w:val="auto"/>
          <w:szCs w:val="24"/>
        </w:rPr>
        <w:t>6</w:t>
      </w:r>
      <w:r w:rsidR="00EA589B" w:rsidRPr="000521B9">
        <w:rPr>
          <w:rFonts w:ascii="Arial" w:hAnsi="Arial" w:cs="Arial"/>
          <w:color w:val="auto"/>
          <w:szCs w:val="24"/>
        </w:rPr>
        <w:t xml:space="preserve"> </w:t>
      </w:r>
      <w:r w:rsidR="004C2117">
        <w:rPr>
          <w:rFonts w:ascii="Arial" w:hAnsi="Arial" w:cs="Arial"/>
          <w:color w:val="auto"/>
        </w:rPr>
        <w:t>ust.</w:t>
      </w:r>
      <w:r w:rsidR="004C2117" w:rsidRPr="000521B9">
        <w:rPr>
          <w:rFonts w:ascii="Arial" w:hAnsi="Arial" w:cs="Arial"/>
          <w:color w:val="auto"/>
        </w:rPr>
        <w:t xml:space="preserve"> </w:t>
      </w:r>
      <w:r w:rsidR="00EA589B" w:rsidRPr="000521B9">
        <w:rPr>
          <w:rFonts w:ascii="Arial" w:hAnsi="Arial" w:cs="Arial"/>
          <w:color w:val="auto"/>
        </w:rPr>
        <w:t>2 Umowy w kwocie przewyższającej 5% wartości przedmiotu Umowy</w:t>
      </w:r>
      <w:r w:rsidR="00255276" w:rsidRPr="000521B9">
        <w:rPr>
          <w:rFonts w:ascii="Arial" w:hAnsi="Arial" w:cs="Arial"/>
          <w:color w:val="auto"/>
        </w:rPr>
        <w:t xml:space="preserve">, </w:t>
      </w:r>
      <w:r w:rsidR="00255276" w:rsidRPr="000521B9">
        <w:rPr>
          <w:rFonts w:ascii="Arial" w:hAnsi="Arial" w:cs="Arial"/>
          <w:color w:val="000000" w:themeColor="text1"/>
        </w:rPr>
        <w:t xml:space="preserve">na podstawie art. 465 </w:t>
      </w:r>
      <w:r w:rsidR="00726529">
        <w:rPr>
          <w:rFonts w:ascii="Arial" w:hAnsi="Arial" w:cs="Arial"/>
          <w:color w:val="000000" w:themeColor="text1"/>
        </w:rPr>
        <w:t>u</w:t>
      </w:r>
      <w:r w:rsidR="00C53D5A" w:rsidRPr="000521B9">
        <w:rPr>
          <w:rFonts w:ascii="Arial" w:hAnsi="Arial" w:cs="Arial"/>
          <w:color w:val="000000" w:themeColor="text1"/>
        </w:rPr>
        <w:t xml:space="preserve">stawy </w:t>
      </w:r>
      <w:r w:rsidR="00E832BA" w:rsidRPr="000521B9">
        <w:rPr>
          <w:rFonts w:ascii="Arial" w:hAnsi="Arial" w:cs="Arial"/>
          <w:color w:val="000000" w:themeColor="text1"/>
        </w:rPr>
        <w:t>PZ</w:t>
      </w:r>
      <w:r w:rsidR="00117F4A" w:rsidRPr="000521B9">
        <w:rPr>
          <w:rFonts w:ascii="Arial" w:hAnsi="Arial" w:cs="Arial"/>
          <w:color w:val="000000" w:themeColor="text1"/>
        </w:rPr>
        <w:t>P</w:t>
      </w:r>
      <w:r w:rsidR="00C53D5A" w:rsidRPr="000521B9">
        <w:rPr>
          <w:rFonts w:ascii="Arial" w:hAnsi="Arial" w:cs="Arial"/>
          <w:color w:val="000000" w:themeColor="text1"/>
        </w:rPr>
        <w:t>.</w:t>
      </w:r>
    </w:p>
    <w:p w14:paraId="601C6EFC" w14:textId="71CB699D" w:rsidR="0030796C" w:rsidRPr="00517232" w:rsidRDefault="00517232" w:rsidP="002B05D3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auto"/>
        </w:rPr>
      </w:pPr>
      <w:r w:rsidRPr="00517232">
        <w:rPr>
          <w:rFonts w:ascii="Arial" w:hAnsi="Arial" w:cs="Arial"/>
          <w:iCs/>
          <w:color w:val="auto"/>
          <w:szCs w:val="24"/>
        </w:rPr>
        <w:t>Wykonawca</w:t>
      </w:r>
      <w:r w:rsidRPr="00517232">
        <w:rPr>
          <w:rFonts w:ascii="Arial" w:hAnsi="Arial" w:cs="Arial"/>
          <w:color w:val="auto"/>
          <w:szCs w:val="24"/>
        </w:rPr>
        <w:t xml:space="preserve"> </w:t>
      </w:r>
      <w:r w:rsidR="00E06956" w:rsidRPr="00517232">
        <w:rPr>
          <w:rFonts w:ascii="Arial" w:hAnsi="Arial" w:cs="Arial"/>
          <w:color w:val="auto"/>
          <w:szCs w:val="24"/>
        </w:rPr>
        <w:t xml:space="preserve">może odstąpić od umowy z winy </w:t>
      </w:r>
      <w:r w:rsidR="00E06956" w:rsidRPr="00517232">
        <w:rPr>
          <w:rFonts w:ascii="Arial" w:hAnsi="Arial" w:cs="Arial"/>
          <w:i/>
          <w:color w:val="auto"/>
          <w:szCs w:val="24"/>
        </w:rPr>
        <w:t>Z</w:t>
      </w:r>
      <w:r w:rsidRPr="00517232">
        <w:rPr>
          <w:rFonts w:ascii="Arial" w:hAnsi="Arial" w:cs="Arial"/>
          <w:iCs/>
          <w:color w:val="auto"/>
          <w:szCs w:val="24"/>
        </w:rPr>
        <w:t>amawiającego</w:t>
      </w:r>
      <w:r w:rsidR="00E06956" w:rsidRPr="00517232">
        <w:rPr>
          <w:rFonts w:ascii="Arial" w:hAnsi="Arial" w:cs="Arial"/>
          <w:color w:val="auto"/>
          <w:szCs w:val="24"/>
        </w:rPr>
        <w:t>, jeżeli:</w:t>
      </w:r>
      <w:r>
        <w:rPr>
          <w:rFonts w:ascii="Arial" w:hAnsi="Arial" w:cs="Arial"/>
          <w:color w:val="auto"/>
          <w:szCs w:val="24"/>
        </w:rPr>
        <w:t xml:space="preserve"> Zamawiający </w:t>
      </w:r>
      <w:r w:rsidR="00E06956" w:rsidRPr="00517232">
        <w:rPr>
          <w:rFonts w:ascii="Arial" w:hAnsi="Arial" w:cs="Arial"/>
          <w:color w:val="auto"/>
          <w:szCs w:val="24"/>
        </w:rPr>
        <w:t>odmawia bez uzasadnionych przyczyn odb</w:t>
      </w:r>
      <w:r w:rsidR="00D87FE0" w:rsidRPr="00517232">
        <w:rPr>
          <w:rFonts w:ascii="Arial" w:hAnsi="Arial" w:cs="Arial"/>
          <w:color w:val="auto"/>
          <w:szCs w:val="24"/>
        </w:rPr>
        <w:t xml:space="preserve">ioru końcowego </w:t>
      </w:r>
      <w:r>
        <w:rPr>
          <w:rFonts w:ascii="Arial" w:hAnsi="Arial" w:cs="Arial"/>
          <w:color w:val="auto"/>
          <w:szCs w:val="24"/>
        </w:rPr>
        <w:t>P</w:t>
      </w:r>
      <w:r w:rsidR="00D87FE0" w:rsidRPr="00517232">
        <w:rPr>
          <w:rFonts w:ascii="Arial" w:hAnsi="Arial" w:cs="Arial"/>
          <w:color w:val="auto"/>
          <w:szCs w:val="24"/>
        </w:rPr>
        <w:t xml:space="preserve">rzedmiotu </w:t>
      </w:r>
      <w:r>
        <w:rPr>
          <w:rFonts w:ascii="Arial" w:hAnsi="Arial" w:cs="Arial"/>
          <w:color w:val="auto"/>
          <w:szCs w:val="24"/>
        </w:rPr>
        <w:t>U</w:t>
      </w:r>
      <w:r w:rsidR="00D05323">
        <w:rPr>
          <w:rFonts w:ascii="Arial" w:hAnsi="Arial" w:cs="Arial"/>
          <w:color w:val="auto"/>
          <w:szCs w:val="24"/>
        </w:rPr>
        <w:t>mowy.</w:t>
      </w:r>
    </w:p>
    <w:p w14:paraId="0754B79F" w14:textId="56D95650" w:rsidR="0030796C" w:rsidRPr="00517232" w:rsidRDefault="00E0695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 w:rsidRPr="00517232">
        <w:rPr>
          <w:rFonts w:ascii="Arial" w:hAnsi="Arial" w:cs="Arial"/>
          <w:color w:val="auto"/>
          <w:szCs w:val="24"/>
        </w:rPr>
        <w:t xml:space="preserve">Odstąpienie od </w:t>
      </w:r>
      <w:r w:rsidR="00517232">
        <w:rPr>
          <w:rFonts w:ascii="Arial" w:hAnsi="Arial" w:cs="Arial"/>
          <w:color w:val="auto"/>
          <w:szCs w:val="24"/>
        </w:rPr>
        <w:t>U</w:t>
      </w:r>
      <w:r w:rsidRPr="00517232">
        <w:rPr>
          <w:rFonts w:ascii="Arial" w:hAnsi="Arial" w:cs="Arial"/>
          <w:color w:val="auto"/>
          <w:szCs w:val="24"/>
        </w:rPr>
        <w:t>mowy winno nastąpić w formie pisemnej z podaniem uzasadnienia w terminie 30 dni od powzięcia wiad</w:t>
      </w:r>
      <w:r w:rsidR="001C2B3C" w:rsidRPr="00517232">
        <w:rPr>
          <w:rFonts w:ascii="Arial" w:hAnsi="Arial" w:cs="Arial"/>
          <w:color w:val="auto"/>
          <w:szCs w:val="24"/>
        </w:rPr>
        <w:t xml:space="preserve">omości przez stronę uprawnioną </w:t>
      </w:r>
      <w:r w:rsidRPr="00517232">
        <w:rPr>
          <w:rFonts w:ascii="Arial" w:hAnsi="Arial" w:cs="Arial"/>
          <w:color w:val="auto"/>
          <w:szCs w:val="24"/>
        </w:rPr>
        <w:t>o przyczynie odstąpienia.</w:t>
      </w:r>
    </w:p>
    <w:p w14:paraId="33B83425" w14:textId="1EF9968E" w:rsidR="009520EE" w:rsidRDefault="009520EE" w:rsidP="002B05D3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pacing w:val="-4"/>
        </w:rPr>
        <w:t>W przypadku odstąpienia od Um</w:t>
      </w:r>
      <w:r w:rsidR="00D05323">
        <w:rPr>
          <w:rFonts w:ascii="Arial" w:hAnsi="Arial" w:cs="Arial"/>
          <w:color w:val="auto"/>
          <w:spacing w:val="-4"/>
        </w:rPr>
        <w:t>owy przez którąkolwiek ze Stron</w:t>
      </w:r>
      <w:r w:rsidRPr="005D35A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Wykonawca</w:t>
      </w:r>
      <w:r w:rsidRPr="000B3668">
        <w:rPr>
          <w:rFonts w:ascii="Arial" w:hAnsi="Arial" w:cs="Arial"/>
          <w:iCs/>
          <w:color w:val="auto"/>
        </w:rPr>
        <w:t xml:space="preserve"> </w:t>
      </w:r>
      <w:r w:rsidRPr="005D35A1">
        <w:rPr>
          <w:rFonts w:ascii="Arial" w:hAnsi="Arial" w:cs="Arial"/>
          <w:color w:val="auto"/>
        </w:rPr>
        <w:t>będzie zobowiązany do wykonania inwentaryzacji wykonanych robót</w:t>
      </w:r>
      <w:r>
        <w:rPr>
          <w:rFonts w:ascii="Arial" w:hAnsi="Arial" w:cs="Arial"/>
          <w:color w:val="auto"/>
        </w:rPr>
        <w:t xml:space="preserve">, </w:t>
      </w:r>
      <w:r>
        <w:rPr>
          <w:rFonts w:ascii="Arial" w:hAnsi="Arial" w:cs="Arial"/>
          <w:color w:val="auto"/>
          <w:szCs w:val="24"/>
        </w:rPr>
        <w:t>wg stanu na dzień odstąpienia od Umowy,</w:t>
      </w:r>
      <w:r w:rsidR="00D05323">
        <w:rPr>
          <w:rFonts w:ascii="Arial" w:hAnsi="Arial" w:cs="Arial"/>
          <w:color w:val="auto"/>
        </w:rPr>
        <w:t xml:space="preserve"> przy udziale Zamawiającego</w:t>
      </w:r>
      <w:r w:rsidRPr="005D35A1">
        <w:rPr>
          <w:rFonts w:ascii="Arial" w:hAnsi="Arial" w:cs="Arial"/>
          <w:color w:val="auto"/>
        </w:rPr>
        <w:t>.</w:t>
      </w:r>
    </w:p>
    <w:p w14:paraId="5814FD24" w14:textId="6506515F" w:rsidR="00A922D8" w:rsidRDefault="009520EE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pacing w:val="-4"/>
        </w:rPr>
        <w:lastRenderedPageBreak/>
        <w:t>W przypadku odstąpienia od Umowy przez którąkolwiek ze Stron</w:t>
      </w:r>
      <w:r w:rsidRPr="0030796C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Wykonawca jest zobowiązany </w:t>
      </w:r>
      <w:r w:rsidR="00D05323">
        <w:rPr>
          <w:rFonts w:ascii="Arial" w:hAnsi="Arial" w:cs="Arial"/>
          <w:color w:val="auto"/>
          <w:szCs w:val="24"/>
        </w:rPr>
        <w:t>s</w:t>
      </w:r>
      <w:r w:rsidR="00E06956" w:rsidRPr="0030796C">
        <w:rPr>
          <w:rFonts w:ascii="Arial" w:hAnsi="Arial" w:cs="Arial"/>
          <w:color w:val="auto"/>
          <w:szCs w:val="24"/>
        </w:rPr>
        <w:t>porządzi</w:t>
      </w:r>
      <w:r>
        <w:rPr>
          <w:rFonts w:ascii="Arial" w:hAnsi="Arial" w:cs="Arial"/>
          <w:color w:val="auto"/>
          <w:szCs w:val="24"/>
        </w:rPr>
        <w:t>ć</w:t>
      </w:r>
      <w:r w:rsidR="00E06956" w:rsidRPr="0030796C">
        <w:rPr>
          <w:rFonts w:ascii="Arial" w:hAnsi="Arial" w:cs="Arial"/>
          <w:color w:val="auto"/>
          <w:szCs w:val="24"/>
        </w:rPr>
        <w:t xml:space="preserve"> protokół </w:t>
      </w:r>
      <w:r>
        <w:rPr>
          <w:rFonts w:ascii="Arial" w:hAnsi="Arial" w:cs="Arial"/>
          <w:color w:val="auto"/>
          <w:szCs w:val="24"/>
        </w:rPr>
        <w:t>z inw</w:t>
      </w:r>
      <w:r w:rsidR="00D05323">
        <w:rPr>
          <w:rFonts w:ascii="Arial" w:hAnsi="Arial" w:cs="Arial"/>
          <w:color w:val="auto"/>
          <w:szCs w:val="24"/>
        </w:rPr>
        <w:t xml:space="preserve">entaryzacji, o której mowa w </w:t>
      </w:r>
      <w:r w:rsidR="004C2117">
        <w:rPr>
          <w:rFonts w:ascii="Arial" w:hAnsi="Arial" w:cs="Arial"/>
          <w:color w:val="auto"/>
          <w:szCs w:val="24"/>
        </w:rPr>
        <w:t>ust</w:t>
      </w:r>
      <w:r>
        <w:rPr>
          <w:rFonts w:ascii="Arial" w:hAnsi="Arial" w:cs="Arial"/>
          <w:color w:val="auto"/>
          <w:szCs w:val="24"/>
        </w:rPr>
        <w:t xml:space="preserve">. 4 powyżej </w:t>
      </w:r>
      <w:r w:rsidR="00E06956" w:rsidRPr="0030796C">
        <w:rPr>
          <w:rFonts w:ascii="Arial" w:hAnsi="Arial" w:cs="Arial"/>
          <w:color w:val="auto"/>
          <w:szCs w:val="24"/>
        </w:rPr>
        <w:t>oraz:</w:t>
      </w:r>
    </w:p>
    <w:p w14:paraId="384038A0" w14:textId="13E42090" w:rsidR="00A922D8" w:rsidRDefault="006601D2" w:rsidP="002B05D3">
      <w:pPr>
        <w:pStyle w:val="Tekstpodstawowy"/>
        <w:numPr>
          <w:ilvl w:val="1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</w:t>
      </w:r>
      <w:r w:rsidR="00E06956" w:rsidRPr="00A922D8">
        <w:rPr>
          <w:rFonts w:ascii="Arial" w:hAnsi="Arial" w:cs="Arial"/>
          <w:color w:val="auto"/>
          <w:szCs w:val="24"/>
        </w:rPr>
        <w:t>abezpieczy</w:t>
      </w:r>
      <w:r w:rsidR="009520EE">
        <w:rPr>
          <w:rFonts w:ascii="Arial" w:hAnsi="Arial" w:cs="Arial"/>
          <w:color w:val="auto"/>
          <w:szCs w:val="24"/>
        </w:rPr>
        <w:t>ć</w:t>
      </w:r>
      <w:r w:rsidR="00E06956" w:rsidRPr="00A922D8">
        <w:rPr>
          <w:rFonts w:ascii="Arial" w:hAnsi="Arial" w:cs="Arial"/>
          <w:color w:val="auto"/>
          <w:szCs w:val="24"/>
        </w:rPr>
        <w:t xml:space="preserve"> przerwane roboty w zakresie wzajemnie uzgodnionym na koszt strony, która s</w:t>
      </w:r>
      <w:r w:rsidR="00D87FE0" w:rsidRPr="00A922D8">
        <w:rPr>
          <w:rFonts w:ascii="Arial" w:hAnsi="Arial" w:cs="Arial"/>
          <w:color w:val="auto"/>
          <w:szCs w:val="24"/>
        </w:rPr>
        <w:t>powodowała odstąpienie od umowy;</w:t>
      </w:r>
    </w:p>
    <w:p w14:paraId="12C93735" w14:textId="6A912C71" w:rsidR="00A922D8" w:rsidRDefault="006601D2" w:rsidP="002B05D3">
      <w:pPr>
        <w:pStyle w:val="Tekstpodstawowy"/>
        <w:numPr>
          <w:ilvl w:val="1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</w:t>
      </w:r>
      <w:r w:rsidR="00E06956" w:rsidRPr="00A922D8">
        <w:rPr>
          <w:rFonts w:ascii="Arial" w:hAnsi="Arial" w:cs="Arial"/>
          <w:color w:val="auto"/>
          <w:szCs w:val="24"/>
        </w:rPr>
        <w:t>porządzi</w:t>
      </w:r>
      <w:r w:rsidR="009520EE">
        <w:rPr>
          <w:rFonts w:ascii="Arial" w:hAnsi="Arial" w:cs="Arial"/>
          <w:color w:val="auto"/>
          <w:szCs w:val="24"/>
        </w:rPr>
        <w:t>ć</w:t>
      </w:r>
      <w:r w:rsidR="00E06956" w:rsidRPr="00A922D8">
        <w:rPr>
          <w:rFonts w:ascii="Arial" w:hAnsi="Arial" w:cs="Arial"/>
          <w:color w:val="auto"/>
          <w:szCs w:val="24"/>
        </w:rPr>
        <w:t xml:space="preserve"> wykaz materiałów zakupionych zgodnie z dokumentacją techniczną  wg stanu na dzień inwentar</w:t>
      </w:r>
      <w:r w:rsidR="00D540F9">
        <w:rPr>
          <w:rFonts w:ascii="Arial" w:hAnsi="Arial" w:cs="Arial"/>
          <w:color w:val="auto"/>
          <w:szCs w:val="24"/>
        </w:rPr>
        <w:t>yzacji wraz z ważnymi atestami</w:t>
      </w:r>
      <w:r w:rsidR="00A02682">
        <w:rPr>
          <w:rFonts w:ascii="Arial" w:hAnsi="Arial" w:cs="Arial"/>
          <w:color w:val="auto"/>
          <w:szCs w:val="24"/>
        </w:rPr>
        <w:t xml:space="preserve">, urządzeń i </w:t>
      </w:r>
      <w:r w:rsidR="00E06956" w:rsidRPr="00A922D8">
        <w:rPr>
          <w:rFonts w:ascii="Arial" w:hAnsi="Arial" w:cs="Arial"/>
          <w:color w:val="auto"/>
          <w:szCs w:val="24"/>
        </w:rPr>
        <w:t>konstrukcji, które nie mogą być wykorzystane przez</w:t>
      </w:r>
      <w:r>
        <w:rPr>
          <w:rFonts w:ascii="Arial" w:hAnsi="Arial" w:cs="Arial"/>
          <w:color w:val="auto"/>
          <w:szCs w:val="24"/>
        </w:rPr>
        <w:t xml:space="preserve"> Wykonawcę</w:t>
      </w:r>
      <w:r w:rsidR="00E06956" w:rsidRPr="006601D2">
        <w:rPr>
          <w:rFonts w:ascii="Arial" w:hAnsi="Arial" w:cs="Arial"/>
          <w:iCs/>
          <w:color w:val="auto"/>
          <w:szCs w:val="24"/>
        </w:rPr>
        <w:t>,</w:t>
      </w:r>
      <w:r w:rsidR="00E06956" w:rsidRPr="00A922D8">
        <w:rPr>
          <w:rFonts w:ascii="Arial" w:hAnsi="Arial" w:cs="Arial"/>
          <w:color w:val="auto"/>
          <w:szCs w:val="24"/>
        </w:rPr>
        <w:t xml:space="preserve"> jeżeli odstąpienie od umowy spowodował </w:t>
      </w:r>
      <w:r>
        <w:rPr>
          <w:rFonts w:ascii="Arial" w:hAnsi="Arial" w:cs="Arial"/>
          <w:color w:val="auto"/>
          <w:szCs w:val="24"/>
        </w:rPr>
        <w:t>Zamawiający</w:t>
      </w:r>
      <w:r w:rsidR="00D87FE0" w:rsidRPr="00A922D8">
        <w:rPr>
          <w:rFonts w:ascii="Arial" w:hAnsi="Arial" w:cs="Arial"/>
          <w:caps/>
          <w:color w:val="auto"/>
          <w:szCs w:val="24"/>
        </w:rPr>
        <w:t>;</w:t>
      </w:r>
    </w:p>
    <w:p w14:paraId="4C57A101" w14:textId="19839433" w:rsidR="00A922D8" w:rsidRPr="006601D2" w:rsidRDefault="00FE4E88" w:rsidP="002B05D3">
      <w:pPr>
        <w:pStyle w:val="Tekstpodstawowy"/>
        <w:numPr>
          <w:ilvl w:val="1"/>
          <w:numId w:val="21"/>
        </w:numPr>
        <w:jc w:val="both"/>
        <w:rPr>
          <w:rFonts w:ascii="Arial" w:hAnsi="Arial" w:cs="Arial"/>
          <w:i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</w:t>
      </w:r>
      <w:r w:rsidR="00E06956" w:rsidRPr="00A922D8">
        <w:rPr>
          <w:rFonts w:ascii="Arial" w:hAnsi="Arial" w:cs="Arial"/>
          <w:color w:val="auto"/>
          <w:szCs w:val="24"/>
        </w:rPr>
        <w:t>porządzi</w:t>
      </w:r>
      <w:r w:rsidR="009520EE">
        <w:rPr>
          <w:rFonts w:ascii="Arial" w:hAnsi="Arial" w:cs="Arial"/>
          <w:color w:val="auto"/>
          <w:szCs w:val="24"/>
        </w:rPr>
        <w:t>ć</w:t>
      </w:r>
      <w:r w:rsidR="00E06956" w:rsidRPr="00A922D8">
        <w:rPr>
          <w:rFonts w:ascii="Arial" w:hAnsi="Arial" w:cs="Arial"/>
          <w:color w:val="auto"/>
          <w:szCs w:val="24"/>
        </w:rPr>
        <w:t xml:space="preserve"> wykaz materiałów zakupionych zgodnie z dokumentacją techniczną wg stanu na dzień inwentaryzacji wraz z ważnymi </w:t>
      </w:r>
      <w:r w:rsidR="00D540F9">
        <w:rPr>
          <w:rFonts w:ascii="Arial" w:hAnsi="Arial" w:cs="Arial"/>
          <w:color w:val="auto"/>
          <w:szCs w:val="24"/>
        </w:rPr>
        <w:t>atestami</w:t>
      </w:r>
      <w:r w:rsidR="00E06956" w:rsidRPr="004913CC">
        <w:rPr>
          <w:rFonts w:ascii="Arial" w:hAnsi="Arial" w:cs="Arial"/>
          <w:color w:val="auto"/>
          <w:szCs w:val="24"/>
        </w:rPr>
        <w:t>,</w:t>
      </w:r>
      <w:r w:rsidR="00E06956" w:rsidRPr="00A922D8">
        <w:rPr>
          <w:rFonts w:ascii="Arial" w:hAnsi="Arial" w:cs="Arial"/>
          <w:color w:val="auto"/>
          <w:szCs w:val="24"/>
        </w:rPr>
        <w:t xml:space="preserve"> urządzeń i konstrukcji, które mogą być wykorzystane przez </w:t>
      </w:r>
      <w:r w:rsidR="006601D2">
        <w:rPr>
          <w:rFonts w:ascii="Arial" w:hAnsi="Arial" w:cs="Arial"/>
          <w:color w:val="auto"/>
          <w:szCs w:val="24"/>
        </w:rPr>
        <w:t>Zamawiającego</w:t>
      </w:r>
      <w:r w:rsidR="00E06956" w:rsidRPr="00A922D8">
        <w:rPr>
          <w:rFonts w:ascii="Arial" w:hAnsi="Arial" w:cs="Arial"/>
          <w:color w:val="auto"/>
          <w:szCs w:val="24"/>
        </w:rPr>
        <w:t>, jeżeli odstąpieni</w:t>
      </w:r>
      <w:r w:rsidR="00D87FE0" w:rsidRPr="00A922D8">
        <w:rPr>
          <w:rFonts w:ascii="Arial" w:hAnsi="Arial" w:cs="Arial"/>
          <w:color w:val="auto"/>
          <w:szCs w:val="24"/>
        </w:rPr>
        <w:t xml:space="preserve">e od umowy spowodował </w:t>
      </w:r>
      <w:r w:rsidR="00261982" w:rsidRPr="006601D2">
        <w:rPr>
          <w:rFonts w:ascii="Arial" w:hAnsi="Arial" w:cs="Arial"/>
          <w:iCs/>
          <w:color w:val="auto"/>
          <w:szCs w:val="24"/>
        </w:rPr>
        <w:t>W</w:t>
      </w:r>
      <w:r w:rsidR="006601D2" w:rsidRPr="006601D2">
        <w:rPr>
          <w:rFonts w:ascii="Arial" w:hAnsi="Arial" w:cs="Arial"/>
          <w:iCs/>
          <w:color w:val="auto"/>
          <w:szCs w:val="24"/>
        </w:rPr>
        <w:t>ykonawca</w:t>
      </w:r>
      <w:r w:rsidR="00D87FE0" w:rsidRPr="006601D2">
        <w:rPr>
          <w:rFonts w:ascii="Arial" w:hAnsi="Arial" w:cs="Arial"/>
          <w:iCs/>
          <w:color w:val="auto"/>
          <w:szCs w:val="24"/>
        </w:rPr>
        <w:t>;</w:t>
      </w:r>
    </w:p>
    <w:p w14:paraId="58C87868" w14:textId="271142F4" w:rsidR="00A922D8" w:rsidRDefault="009520EE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pacing w:val="-4"/>
        </w:rPr>
        <w:t xml:space="preserve">Wykonawca w przypadku kiedy </w:t>
      </w:r>
      <w:r w:rsidRPr="00A922D8">
        <w:rPr>
          <w:rFonts w:ascii="Arial" w:hAnsi="Arial" w:cs="Arial"/>
          <w:color w:val="auto"/>
          <w:szCs w:val="24"/>
        </w:rPr>
        <w:t xml:space="preserve">odstąpienie od </w:t>
      </w:r>
      <w:r>
        <w:rPr>
          <w:rFonts w:ascii="Arial" w:hAnsi="Arial" w:cs="Arial"/>
          <w:color w:val="auto"/>
          <w:szCs w:val="24"/>
        </w:rPr>
        <w:t>U</w:t>
      </w:r>
      <w:r w:rsidRPr="00A922D8">
        <w:rPr>
          <w:rFonts w:ascii="Arial" w:hAnsi="Arial" w:cs="Arial"/>
          <w:color w:val="auto"/>
          <w:szCs w:val="24"/>
        </w:rPr>
        <w:t>mowy nastąpiło</w:t>
      </w:r>
      <w:r w:rsidRPr="00A922D8">
        <w:rPr>
          <w:rFonts w:ascii="Arial" w:hAnsi="Arial" w:cs="Arial"/>
          <w:color w:val="auto"/>
          <w:szCs w:val="24"/>
        </w:rPr>
        <w:br/>
        <w:t>z przyczyn, za które</w:t>
      </w:r>
      <w:r w:rsidRPr="00A922D8">
        <w:rPr>
          <w:rFonts w:ascii="Arial" w:hAnsi="Arial" w:cs="Arial"/>
          <w:caps/>
          <w:color w:val="auto"/>
          <w:szCs w:val="24"/>
        </w:rPr>
        <w:t xml:space="preserve"> </w:t>
      </w:r>
      <w:r w:rsidRPr="00A922D8">
        <w:rPr>
          <w:rFonts w:ascii="Arial" w:hAnsi="Arial" w:cs="Arial"/>
          <w:color w:val="auto"/>
          <w:szCs w:val="24"/>
        </w:rPr>
        <w:t>nie odpowiada</w:t>
      </w:r>
      <w:r>
        <w:rPr>
          <w:rFonts w:ascii="Arial" w:hAnsi="Arial" w:cs="Arial"/>
          <w:color w:val="auto"/>
          <w:szCs w:val="24"/>
        </w:rPr>
        <w:t xml:space="preserve">, </w:t>
      </w:r>
      <w:r w:rsidRPr="009520EE">
        <w:rPr>
          <w:rFonts w:ascii="Arial" w:hAnsi="Arial" w:cs="Arial"/>
          <w:color w:val="auto"/>
          <w:spacing w:val="-4"/>
        </w:rPr>
        <w:t xml:space="preserve"> </w:t>
      </w:r>
      <w:r w:rsidR="00FE4E88" w:rsidRPr="00DF080D">
        <w:rPr>
          <w:rFonts w:ascii="Arial" w:hAnsi="Arial" w:cs="Arial"/>
          <w:color w:val="auto"/>
          <w:spacing w:val="-4"/>
        </w:rPr>
        <w:t>w</w:t>
      </w:r>
      <w:r w:rsidR="00E06956" w:rsidRPr="00DF080D">
        <w:rPr>
          <w:rFonts w:ascii="Arial" w:hAnsi="Arial" w:cs="Arial"/>
          <w:color w:val="auto"/>
          <w:spacing w:val="-4"/>
        </w:rPr>
        <w:t>z</w:t>
      </w:r>
      <w:r>
        <w:rPr>
          <w:rFonts w:ascii="Arial" w:hAnsi="Arial" w:cs="Arial"/>
          <w:color w:val="auto"/>
          <w:spacing w:val="-4"/>
        </w:rPr>
        <w:t xml:space="preserve">ywa </w:t>
      </w:r>
      <w:r w:rsidR="002C6457">
        <w:rPr>
          <w:rFonts w:ascii="Arial" w:hAnsi="Arial" w:cs="Arial"/>
          <w:color w:val="auto"/>
          <w:szCs w:val="24"/>
        </w:rPr>
        <w:t xml:space="preserve">Zamawiającego do </w:t>
      </w:r>
      <w:r w:rsidR="00E06956" w:rsidRPr="00A922D8">
        <w:rPr>
          <w:rFonts w:ascii="Arial" w:hAnsi="Arial" w:cs="Arial"/>
          <w:color w:val="auto"/>
          <w:szCs w:val="24"/>
        </w:rPr>
        <w:t>doko</w:t>
      </w:r>
      <w:r w:rsidR="00D05323">
        <w:rPr>
          <w:rFonts w:ascii="Arial" w:hAnsi="Arial" w:cs="Arial"/>
          <w:color w:val="auto"/>
          <w:szCs w:val="24"/>
        </w:rPr>
        <w:t xml:space="preserve">nania odbioru wykonanych robót </w:t>
      </w:r>
      <w:r w:rsidR="00E06956" w:rsidRPr="00A922D8">
        <w:rPr>
          <w:rFonts w:ascii="Arial" w:hAnsi="Arial" w:cs="Arial"/>
          <w:color w:val="auto"/>
          <w:szCs w:val="24"/>
        </w:rPr>
        <w:t xml:space="preserve">w </w:t>
      </w:r>
      <w:r w:rsidR="00D05323">
        <w:rPr>
          <w:rFonts w:ascii="Arial" w:hAnsi="Arial" w:cs="Arial"/>
          <w:color w:val="auto"/>
          <w:szCs w:val="24"/>
        </w:rPr>
        <w:t>toku i robót zabezpieczających</w:t>
      </w:r>
      <w:r w:rsidR="00E06956" w:rsidRPr="00A922D8">
        <w:rPr>
          <w:rFonts w:ascii="Arial" w:hAnsi="Arial" w:cs="Arial"/>
          <w:color w:val="auto"/>
          <w:szCs w:val="24"/>
        </w:rPr>
        <w:t>.</w:t>
      </w:r>
    </w:p>
    <w:p w14:paraId="1DC00DD7" w14:textId="03AF5744" w:rsidR="00A922D8" w:rsidRDefault="00E0695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color w:val="auto"/>
          <w:szCs w:val="24"/>
        </w:rPr>
        <w:t xml:space="preserve">W </w:t>
      </w:r>
      <w:r w:rsidR="00C53D5A">
        <w:rPr>
          <w:rFonts w:ascii="Arial" w:hAnsi="Arial" w:cs="Arial"/>
          <w:color w:val="auto"/>
          <w:szCs w:val="24"/>
        </w:rPr>
        <w:t xml:space="preserve">przypadku </w:t>
      </w:r>
      <w:r w:rsidRPr="00A922D8">
        <w:rPr>
          <w:rFonts w:ascii="Arial" w:hAnsi="Arial" w:cs="Arial"/>
          <w:color w:val="auto"/>
          <w:szCs w:val="24"/>
        </w:rPr>
        <w:t xml:space="preserve">odstąpienia od </w:t>
      </w:r>
      <w:r w:rsidR="00C53D5A">
        <w:rPr>
          <w:rFonts w:ascii="Arial" w:hAnsi="Arial" w:cs="Arial"/>
          <w:color w:val="auto"/>
          <w:szCs w:val="24"/>
        </w:rPr>
        <w:t>U</w:t>
      </w:r>
      <w:r w:rsidRPr="00A922D8">
        <w:rPr>
          <w:rFonts w:ascii="Arial" w:hAnsi="Arial" w:cs="Arial"/>
          <w:color w:val="auto"/>
          <w:szCs w:val="24"/>
        </w:rPr>
        <w:t>mowy z przyczyn, za które odpowiad</w:t>
      </w:r>
      <w:r w:rsidR="007C7BA9">
        <w:rPr>
          <w:rFonts w:ascii="Arial" w:hAnsi="Arial" w:cs="Arial"/>
          <w:color w:val="auto"/>
          <w:szCs w:val="24"/>
        </w:rPr>
        <w:t>a Zamawiający</w:t>
      </w:r>
      <w:r w:rsidRPr="00A922D8">
        <w:rPr>
          <w:rFonts w:ascii="Arial" w:hAnsi="Arial" w:cs="Arial"/>
          <w:color w:val="auto"/>
          <w:szCs w:val="24"/>
        </w:rPr>
        <w:t xml:space="preserve">, </w:t>
      </w:r>
      <w:r w:rsidR="007C7BA9">
        <w:rPr>
          <w:rFonts w:ascii="Arial" w:hAnsi="Arial" w:cs="Arial"/>
          <w:color w:val="auto"/>
          <w:szCs w:val="24"/>
        </w:rPr>
        <w:t xml:space="preserve">Zamawiający </w:t>
      </w:r>
      <w:r w:rsidRPr="00A922D8">
        <w:rPr>
          <w:rFonts w:ascii="Arial" w:hAnsi="Arial" w:cs="Arial"/>
          <w:color w:val="auto"/>
          <w:spacing w:val="-2"/>
          <w:szCs w:val="24"/>
        </w:rPr>
        <w:t>jest zobowiązany do dokonania</w:t>
      </w:r>
      <w:r w:rsidR="00A922D8" w:rsidRPr="00A922D8">
        <w:rPr>
          <w:rFonts w:ascii="Arial" w:hAnsi="Arial" w:cs="Arial"/>
          <w:color w:val="auto"/>
          <w:spacing w:val="-2"/>
          <w:szCs w:val="24"/>
        </w:rPr>
        <w:t xml:space="preserve"> odbioru robót, </w:t>
      </w:r>
      <w:r w:rsidRPr="00A922D8">
        <w:rPr>
          <w:rFonts w:ascii="Arial" w:hAnsi="Arial" w:cs="Arial"/>
          <w:color w:val="auto"/>
          <w:szCs w:val="24"/>
        </w:rPr>
        <w:t xml:space="preserve">oraz zapłaty wynagrodzenia za roboty wykonane oraz zabezpieczające i za materiały </w:t>
      </w:r>
      <w:r w:rsidR="00113D66">
        <w:rPr>
          <w:rFonts w:ascii="Arial" w:hAnsi="Arial" w:cs="Arial"/>
          <w:color w:val="auto"/>
          <w:szCs w:val="24"/>
        </w:rPr>
        <w:br/>
      </w:r>
      <w:r w:rsidRPr="00A922D8">
        <w:rPr>
          <w:rFonts w:ascii="Arial" w:hAnsi="Arial" w:cs="Arial"/>
          <w:color w:val="auto"/>
          <w:szCs w:val="24"/>
        </w:rPr>
        <w:t>oraz urządzenia i konstrukcje</w:t>
      </w:r>
      <w:r w:rsidR="008A15D2">
        <w:rPr>
          <w:rFonts w:ascii="Arial" w:hAnsi="Arial" w:cs="Arial"/>
          <w:color w:val="auto"/>
          <w:szCs w:val="24"/>
        </w:rPr>
        <w:t>.</w:t>
      </w:r>
    </w:p>
    <w:p w14:paraId="6BDFC5B2" w14:textId="39243204" w:rsidR="00E06956" w:rsidRPr="00FA5ED3" w:rsidRDefault="00E0695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 w:rsidRPr="00FA5ED3">
        <w:rPr>
          <w:rFonts w:ascii="Arial" w:hAnsi="Arial" w:cs="Arial"/>
          <w:bCs/>
          <w:color w:val="auto"/>
          <w:szCs w:val="24"/>
        </w:rPr>
        <w:t xml:space="preserve">W </w:t>
      </w:r>
      <w:r w:rsidR="00C53D5A" w:rsidRPr="00FA5ED3">
        <w:rPr>
          <w:rFonts w:ascii="Arial" w:hAnsi="Arial" w:cs="Arial"/>
          <w:bCs/>
          <w:color w:val="auto"/>
          <w:szCs w:val="24"/>
        </w:rPr>
        <w:t xml:space="preserve">przypadku </w:t>
      </w:r>
      <w:r w:rsidRPr="00FA5ED3">
        <w:rPr>
          <w:rFonts w:ascii="Arial" w:hAnsi="Arial" w:cs="Arial"/>
          <w:bCs/>
          <w:color w:val="auto"/>
          <w:szCs w:val="24"/>
        </w:rPr>
        <w:t xml:space="preserve">odstąpienia od </w:t>
      </w:r>
      <w:r w:rsidR="00C53D5A" w:rsidRPr="00FA5ED3">
        <w:rPr>
          <w:rFonts w:ascii="Arial" w:hAnsi="Arial" w:cs="Arial"/>
          <w:bCs/>
          <w:color w:val="auto"/>
          <w:szCs w:val="24"/>
        </w:rPr>
        <w:t>U</w:t>
      </w:r>
      <w:r w:rsidRPr="00FA5ED3">
        <w:rPr>
          <w:rFonts w:ascii="Arial" w:hAnsi="Arial" w:cs="Arial"/>
          <w:bCs/>
          <w:color w:val="auto"/>
          <w:szCs w:val="24"/>
        </w:rPr>
        <w:t xml:space="preserve">mowy z przyczyn za które odpowiada </w:t>
      </w:r>
      <w:r w:rsidR="007C7BA9" w:rsidRPr="00FA5ED3">
        <w:rPr>
          <w:rFonts w:ascii="Arial" w:hAnsi="Arial" w:cs="Arial"/>
          <w:bCs/>
          <w:color w:val="auto"/>
          <w:szCs w:val="24"/>
        </w:rPr>
        <w:t>Wykonawca</w:t>
      </w:r>
      <w:r w:rsidRPr="00FA5ED3">
        <w:rPr>
          <w:rFonts w:ascii="Arial" w:hAnsi="Arial" w:cs="Arial"/>
          <w:bCs/>
          <w:i/>
          <w:color w:val="auto"/>
          <w:szCs w:val="24"/>
        </w:rPr>
        <w:t xml:space="preserve">, </w:t>
      </w:r>
      <w:r w:rsidR="00255276" w:rsidRPr="00FA5ED3">
        <w:rPr>
          <w:rFonts w:ascii="Arial" w:hAnsi="Arial" w:cs="Arial"/>
          <w:bCs/>
          <w:color w:val="auto"/>
          <w:szCs w:val="24"/>
        </w:rPr>
        <w:t xml:space="preserve">koszty </w:t>
      </w:r>
      <w:r w:rsidRPr="00FA5ED3">
        <w:rPr>
          <w:rFonts w:ascii="Arial" w:hAnsi="Arial" w:cs="Arial"/>
          <w:bCs/>
          <w:color w:val="auto"/>
          <w:szCs w:val="24"/>
        </w:rPr>
        <w:t>rob</w:t>
      </w:r>
      <w:r w:rsidR="00255276" w:rsidRPr="00FA5ED3">
        <w:rPr>
          <w:rFonts w:ascii="Arial" w:hAnsi="Arial" w:cs="Arial"/>
          <w:bCs/>
          <w:color w:val="auto"/>
          <w:szCs w:val="24"/>
        </w:rPr>
        <w:t>ó</w:t>
      </w:r>
      <w:r w:rsidRPr="00FA5ED3">
        <w:rPr>
          <w:rFonts w:ascii="Arial" w:hAnsi="Arial" w:cs="Arial"/>
          <w:bCs/>
          <w:color w:val="auto"/>
          <w:szCs w:val="24"/>
        </w:rPr>
        <w:t>t zabezpieczając</w:t>
      </w:r>
      <w:r w:rsidR="00255276" w:rsidRPr="00FA5ED3">
        <w:rPr>
          <w:rFonts w:ascii="Arial" w:hAnsi="Arial" w:cs="Arial"/>
          <w:bCs/>
          <w:color w:val="auto"/>
          <w:szCs w:val="24"/>
        </w:rPr>
        <w:t>ych</w:t>
      </w:r>
      <w:r w:rsidR="00482F3A" w:rsidRPr="00FA5ED3">
        <w:rPr>
          <w:rFonts w:ascii="Arial" w:hAnsi="Arial" w:cs="Arial"/>
          <w:bCs/>
          <w:color w:val="auto"/>
          <w:szCs w:val="24"/>
        </w:rPr>
        <w:t xml:space="preserve"> i użytych do tego materiałów, </w:t>
      </w:r>
      <w:r w:rsidRPr="00FA5ED3">
        <w:rPr>
          <w:rFonts w:ascii="Arial" w:hAnsi="Arial" w:cs="Arial"/>
          <w:bCs/>
          <w:color w:val="auto"/>
          <w:szCs w:val="24"/>
        </w:rPr>
        <w:t>urządze</w:t>
      </w:r>
      <w:r w:rsidR="00482F3A" w:rsidRPr="00FA5ED3">
        <w:rPr>
          <w:rFonts w:ascii="Arial" w:hAnsi="Arial" w:cs="Arial"/>
          <w:bCs/>
          <w:color w:val="auto"/>
          <w:szCs w:val="24"/>
        </w:rPr>
        <w:t>ń</w:t>
      </w:r>
      <w:r w:rsidR="00A41C14" w:rsidRPr="00FA5ED3">
        <w:rPr>
          <w:rFonts w:ascii="Arial" w:hAnsi="Arial" w:cs="Arial"/>
          <w:bCs/>
          <w:color w:val="auto"/>
          <w:szCs w:val="24"/>
        </w:rPr>
        <w:t xml:space="preserve"> i konstrukcj</w:t>
      </w:r>
      <w:r w:rsidR="00482F3A" w:rsidRPr="00FA5ED3">
        <w:rPr>
          <w:rFonts w:ascii="Arial" w:hAnsi="Arial" w:cs="Arial"/>
          <w:bCs/>
          <w:color w:val="auto"/>
          <w:szCs w:val="24"/>
        </w:rPr>
        <w:t>i</w:t>
      </w:r>
      <w:r w:rsidR="00255276" w:rsidRPr="00FA5ED3">
        <w:rPr>
          <w:rFonts w:ascii="Arial" w:hAnsi="Arial" w:cs="Arial"/>
          <w:bCs/>
          <w:color w:val="auto"/>
          <w:szCs w:val="24"/>
        </w:rPr>
        <w:t xml:space="preserve"> obciążają Wykonawcę</w:t>
      </w:r>
      <w:r w:rsidR="002F6A96" w:rsidRPr="00FA5ED3">
        <w:rPr>
          <w:rFonts w:ascii="Arial" w:hAnsi="Arial" w:cs="Arial"/>
          <w:bCs/>
          <w:color w:val="auto"/>
          <w:szCs w:val="24"/>
        </w:rPr>
        <w:t>.</w:t>
      </w:r>
    </w:p>
    <w:p w14:paraId="02B040A5" w14:textId="7822AE6C" w:rsidR="00FD4B28" w:rsidRDefault="007C7BA9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pacing w:val="-4"/>
          <w:szCs w:val="24"/>
        </w:rPr>
        <w:lastRenderedPageBreak/>
        <w:t xml:space="preserve">Zamawiający 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przejmuje od </w:t>
      </w:r>
      <w:r>
        <w:rPr>
          <w:rFonts w:ascii="Arial" w:hAnsi="Arial" w:cs="Arial"/>
          <w:color w:val="auto"/>
          <w:spacing w:val="-4"/>
          <w:szCs w:val="24"/>
        </w:rPr>
        <w:t>Wykonawcy T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eren </w:t>
      </w:r>
      <w:r w:rsidR="00255276">
        <w:rPr>
          <w:rFonts w:ascii="Arial" w:hAnsi="Arial" w:cs="Arial"/>
          <w:color w:val="auto"/>
          <w:spacing w:val="-4"/>
          <w:szCs w:val="24"/>
        </w:rPr>
        <w:t>B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udowy w terminie </w:t>
      </w:r>
      <w:r w:rsidR="007C3294" w:rsidRPr="007C3294">
        <w:rPr>
          <w:rFonts w:ascii="Arial" w:hAnsi="Arial" w:cs="Arial"/>
          <w:color w:val="auto"/>
          <w:spacing w:val="-4"/>
          <w:szCs w:val="24"/>
        </w:rPr>
        <w:t xml:space="preserve">wskazanym </w:t>
      </w:r>
      <w:r w:rsidR="00D05323">
        <w:rPr>
          <w:rFonts w:ascii="Arial" w:hAnsi="Arial" w:cs="Arial"/>
          <w:color w:val="auto"/>
          <w:spacing w:val="-4"/>
          <w:szCs w:val="24"/>
        </w:rPr>
        <w:br/>
      </w:r>
      <w:r w:rsidR="007C3294" w:rsidRPr="007C3294">
        <w:rPr>
          <w:rFonts w:ascii="Arial" w:hAnsi="Arial" w:cs="Arial"/>
          <w:color w:val="auto"/>
          <w:spacing w:val="-4"/>
          <w:szCs w:val="24"/>
        </w:rPr>
        <w:t>w oświadczeniu o odstąpieniu od umowy.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 </w:t>
      </w:r>
    </w:p>
    <w:p w14:paraId="3EAC9A89" w14:textId="4801CF1A" w:rsidR="00AA4938" w:rsidRPr="00456D51" w:rsidRDefault="00600C8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C7BA9">
        <w:rPr>
          <w:rFonts w:ascii="Arial" w:hAnsi="Arial" w:cs="Arial"/>
          <w:iCs/>
          <w:color w:val="000000" w:themeColor="text1"/>
        </w:rPr>
        <w:t xml:space="preserve">Zamawiający </w:t>
      </w:r>
      <w:r w:rsidR="00AA4938" w:rsidRPr="002B5554">
        <w:rPr>
          <w:rFonts w:ascii="Arial" w:hAnsi="Arial" w:cs="Arial"/>
          <w:color w:val="000000" w:themeColor="text1"/>
        </w:rPr>
        <w:t xml:space="preserve">z tytułu niespełnienia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>
        <w:rPr>
          <w:rFonts w:ascii="Arial" w:hAnsi="Arial" w:cs="Arial"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lub </w:t>
      </w:r>
      <w:r w:rsidR="00AA4938" w:rsidRPr="007C7BA9">
        <w:rPr>
          <w:rFonts w:ascii="Arial" w:hAnsi="Arial" w:cs="Arial"/>
          <w:iCs/>
          <w:color w:val="000000" w:themeColor="text1"/>
        </w:rPr>
        <w:t>P</w:t>
      </w:r>
      <w:r w:rsidR="00E6352B" w:rsidRPr="007C7BA9">
        <w:rPr>
          <w:rFonts w:ascii="Arial" w:hAnsi="Arial" w:cs="Arial"/>
          <w:iCs/>
          <w:color w:val="000000" w:themeColor="text1"/>
        </w:rPr>
        <w:t>odw</w:t>
      </w:r>
      <w:r w:rsidR="005143F4" w:rsidRPr="007C7BA9">
        <w:rPr>
          <w:rFonts w:ascii="Arial" w:hAnsi="Arial" w:cs="Arial"/>
          <w:iCs/>
          <w:color w:val="000000" w:themeColor="text1"/>
        </w:rPr>
        <w:t>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7C7BA9">
        <w:rPr>
          <w:rFonts w:ascii="Arial" w:hAnsi="Arial" w:cs="Arial"/>
          <w:iCs/>
          <w:color w:val="000000" w:themeColor="text1"/>
        </w:rPr>
        <w:t>warunku</w:t>
      </w:r>
      <w:r w:rsidR="00AA4938" w:rsidRPr="002B5554">
        <w:rPr>
          <w:rFonts w:ascii="Arial" w:hAnsi="Arial" w:cs="Arial"/>
          <w:color w:val="000000" w:themeColor="text1"/>
        </w:rPr>
        <w:t xml:space="preserve"> zatrudnienia na podstawie umowy o pracę osób wykonujących roboty budowlane ma </w:t>
      </w:r>
      <w:r w:rsidR="00AA4938" w:rsidRPr="00E6352B">
        <w:rPr>
          <w:rFonts w:ascii="Arial" w:hAnsi="Arial" w:cs="Arial"/>
          <w:color w:val="000000" w:themeColor="text1"/>
        </w:rPr>
        <w:t>prawo odstąpić od umowy</w:t>
      </w:r>
      <w:r w:rsidR="00AA4938" w:rsidRPr="002B5554">
        <w:rPr>
          <w:rFonts w:ascii="Arial" w:hAnsi="Arial" w:cs="Arial"/>
          <w:color w:val="000000" w:themeColor="text1"/>
        </w:rPr>
        <w:t xml:space="preserve"> z winy </w:t>
      </w:r>
      <w:r w:rsidR="007C7BA9">
        <w:rPr>
          <w:rFonts w:ascii="Arial" w:hAnsi="Arial" w:cs="Arial"/>
          <w:color w:val="000000" w:themeColor="text1"/>
        </w:rPr>
        <w:t>Wykonawcy</w:t>
      </w:r>
      <w:r w:rsidR="00D05323">
        <w:rPr>
          <w:rFonts w:ascii="Arial" w:hAnsi="Arial" w:cs="Arial"/>
          <w:color w:val="000000" w:themeColor="text1"/>
        </w:rPr>
        <w:t xml:space="preserve"> (zgodnie z </w:t>
      </w:r>
      <w:r w:rsidR="004C2117">
        <w:rPr>
          <w:rFonts w:ascii="Arial" w:hAnsi="Arial" w:cs="Arial"/>
          <w:color w:val="000000" w:themeColor="text1"/>
        </w:rPr>
        <w:t xml:space="preserve">ust. 1 </w:t>
      </w:r>
      <w:r w:rsidR="00D05323">
        <w:rPr>
          <w:rFonts w:ascii="Arial" w:hAnsi="Arial" w:cs="Arial"/>
          <w:color w:val="000000" w:themeColor="text1"/>
        </w:rPr>
        <w:t>pkt 1.</w:t>
      </w:r>
      <w:r w:rsidR="00264292">
        <w:rPr>
          <w:rFonts w:ascii="Arial" w:hAnsi="Arial" w:cs="Arial"/>
          <w:color w:val="000000" w:themeColor="text1"/>
        </w:rPr>
        <w:t>2</w:t>
      </w:r>
      <w:r w:rsidR="00AA4938" w:rsidRPr="002B5554">
        <w:rPr>
          <w:rFonts w:ascii="Arial" w:hAnsi="Arial" w:cs="Arial"/>
          <w:color w:val="000000" w:themeColor="text1"/>
        </w:rPr>
        <w:t>.10</w:t>
      </w:r>
      <w:r w:rsidR="007C7BA9">
        <w:rPr>
          <w:rFonts w:ascii="Arial" w:hAnsi="Arial" w:cs="Arial"/>
          <w:color w:val="000000" w:themeColor="text1"/>
        </w:rPr>
        <w:t xml:space="preserve"> powyżej</w:t>
      </w:r>
      <w:r w:rsidR="00AA4938" w:rsidRPr="002B5554">
        <w:rPr>
          <w:rFonts w:ascii="Arial" w:hAnsi="Arial" w:cs="Arial"/>
          <w:color w:val="000000" w:themeColor="text1"/>
        </w:rPr>
        <w:t>) w terminie 30 dni o</w:t>
      </w:r>
      <w:r>
        <w:rPr>
          <w:rFonts w:ascii="Arial" w:hAnsi="Arial" w:cs="Arial"/>
          <w:color w:val="000000" w:themeColor="text1"/>
        </w:rPr>
        <w:t xml:space="preserve">d dnia </w:t>
      </w:r>
      <w:r w:rsidR="00AA4938" w:rsidRPr="002B5554">
        <w:rPr>
          <w:rFonts w:ascii="Arial" w:hAnsi="Arial" w:cs="Arial"/>
          <w:color w:val="000000" w:themeColor="text1"/>
        </w:rPr>
        <w:t xml:space="preserve">nie złożenia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2B5554">
        <w:rPr>
          <w:rFonts w:ascii="Arial" w:hAnsi="Arial" w:cs="Arial"/>
          <w:color w:val="000000" w:themeColor="text1"/>
        </w:rPr>
        <w:t xml:space="preserve"> potwierdzenia spełnienia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lub </w:t>
      </w:r>
      <w:r w:rsidR="00AA4938" w:rsidRPr="007C7BA9">
        <w:rPr>
          <w:rFonts w:ascii="Arial" w:hAnsi="Arial" w:cs="Arial"/>
          <w:iCs/>
          <w:color w:val="000000" w:themeColor="text1"/>
        </w:rPr>
        <w:t>P</w:t>
      </w:r>
      <w:r w:rsidR="00E6352B" w:rsidRPr="007C7BA9">
        <w:rPr>
          <w:rFonts w:ascii="Arial" w:hAnsi="Arial" w:cs="Arial"/>
          <w:iCs/>
          <w:color w:val="000000" w:themeColor="text1"/>
        </w:rPr>
        <w:t>odw</w:t>
      </w:r>
      <w:r w:rsidR="005143F4" w:rsidRPr="007C7BA9">
        <w:rPr>
          <w:rFonts w:ascii="Arial" w:hAnsi="Arial" w:cs="Arial"/>
          <w:iCs/>
          <w:color w:val="000000" w:themeColor="text1"/>
        </w:rPr>
        <w:t>ykonawc</w:t>
      </w:r>
      <w:r w:rsidR="005143F4">
        <w:rPr>
          <w:rFonts w:ascii="Arial" w:hAnsi="Arial" w:cs="Arial"/>
          <w:i/>
          <w:color w:val="000000" w:themeColor="text1"/>
        </w:rPr>
        <w:t>ę</w:t>
      </w:r>
      <w:r w:rsidR="00AA4938" w:rsidRPr="002B5554">
        <w:rPr>
          <w:rFonts w:ascii="Arial" w:hAnsi="Arial" w:cs="Arial"/>
          <w:color w:val="000000" w:themeColor="text1"/>
        </w:rPr>
        <w:t xml:space="preserve"> wymogu zatrudnienia na podstawie umowy o pracę. Niezłożenie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w wyznaczonym przez </w:t>
      </w:r>
      <w:r w:rsidR="00AA4938" w:rsidRPr="007C7BA9">
        <w:rPr>
          <w:rFonts w:ascii="Arial" w:hAnsi="Arial" w:cs="Arial"/>
          <w:iCs/>
          <w:color w:val="000000" w:themeColor="text1"/>
        </w:rPr>
        <w:t>Z</w:t>
      </w:r>
      <w:r w:rsidR="007C7BA9">
        <w:rPr>
          <w:rFonts w:ascii="Arial" w:hAnsi="Arial" w:cs="Arial"/>
          <w:iCs/>
          <w:color w:val="000000" w:themeColor="text1"/>
        </w:rPr>
        <w:t>amawiającego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terminie żądanych przez </w:t>
      </w:r>
      <w:r w:rsidR="007C7BA9">
        <w:rPr>
          <w:rFonts w:ascii="Arial" w:hAnsi="Arial" w:cs="Arial"/>
          <w:color w:val="000000" w:themeColor="text1"/>
        </w:rPr>
        <w:t>Zamawiającego</w:t>
      </w:r>
      <w:r w:rsidR="00AA4938" w:rsidRPr="002B5554">
        <w:rPr>
          <w:rFonts w:ascii="Arial" w:hAnsi="Arial" w:cs="Arial"/>
          <w:color w:val="000000" w:themeColor="text1"/>
        </w:rPr>
        <w:t xml:space="preserve"> dowodów w celu potwierdzenia spełnienia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lub </w:t>
      </w:r>
      <w:r w:rsidR="00C65911" w:rsidRPr="007C7BA9">
        <w:rPr>
          <w:rFonts w:ascii="Arial" w:hAnsi="Arial" w:cs="Arial"/>
          <w:iCs/>
          <w:color w:val="000000" w:themeColor="text1"/>
        </w:rPr>
        <w:t>Podw</w:t>
      </w:r>
      <w:r w:rsidR="005143F4" w:rsidRPr="007C7BA9">
        <w:rPr>
          <w:rFonts w:ascii="Arial" w:hAnsi="Arial" w:cs="Arial"/>
          <w:iCs/>
          <w:color w:val="000000" w:themeColor="text1"/>
        </w:rPr>
        <w:t>ykonawcę</w:t>
      </w:r>
      <w:r>
        <w:rPr>
          <w:rFonts w:ascii="Arial" w:hAnsi="Arial" w:cs="Arial"/>
          <w:color w:val="000000" w:themeColor="text1"/>
        </w:rPr>
        <w:t xml:space="preserve"> wymogu zatrudnienia </w:t>
      </w:r>
      <w:r w:rsidR="00AA4938" w:rsidRPr="002B5554">
        <w:rPr>
          <w:rFonts w:ascii="Arial" w:hAnsi="Arial" w:cs="Arial"/>
          <w:color w:val="000000" w:themeColor="text1"/>
        </w:rPr>
        <w:t xml:space="preserve">na podstawie umowy o pracę traktowane będzie jako niespełnienie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2B5554">
        <w:rPr>
          <w:rFonts w:ascii="Arial" w:hAnsi="Arial" w:cs="Arial"/>
          <w:color w:val="000000" w:themeColor="text1"/>
        </w:rPr>
        <w:t xml:space="preserve"> lub </w:t>
      </w:r>
      <w:r w:rsidR="00C65911" w:rsidRPr="007C7BA9">
        <w:rPr>
          <w:rFonts w:ascii="Arial" w:hAnsi="Arial" w:cs="Arial"/>
          <w:iCs/>
          <w:color w:val="000000" w:themeColor="text1"/>
        </w:rPr>
        <w:t>Podw</w:t>
      </w:r>
      <w:r w:rsidR="005143F4" w:rsidRPr="007C7BA9">
        <w:rPr>
          <w:rFonts w:ascii="Arial" w:hAnsi="Arial" w:cs="Arial"/>
          <w:iCs/>
          <w:color w:val="000000" w:themeColor="text1"/>
        </w:rPr>
        <w:t>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>wymogu zatrudnienia na podstawie umowy o pracę osób wykonujących roboty budowlane.</w:t>
      </w:r>
    </w:p>
    <w:p w14:paraId="421A21F5" w14:textId="2D668515" w:rsidR="00456D51" w:rsidRDefault="00456D51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W </w:t>
      </w:r>
      <w:r w:rsidR="00C53D5A">
        <w:rPr>
          <w:rFonts w:ascii="Arial" w:hAnsi="Arial" w:cs="Arial"/>
          <w:color w:val="000000" w:themeColor="text1"/>
          <w:szCs w:val="24"/>
        </w:rPr>
        <w:t xml:space="preserve">przypadku </w:t>
      </w:r>
      <w:r>
        <w:rPr>
          <w:rFonts w:ascii="Arial" w:hAnsi="Arial" w:cs="Arial"/>
          <w:color w:val="000000" w:themeColor="text1"/>
          <w:szCs w:val="24"/>
        </w:rPr>
        <w:t>odstąpienia od Umowy (zarówno umownego jak i ustawowego), Zamawiaj</w:t>
      </w:r>
      <w:r w:rsidR="00B968FC">
        <w:rPr>
          <w:rFonts w:ascii="Arial" w:hAnsi="Arial" w:cs="Arial"/>
          <w:color w:val="000000" w:themeColor="text1"/>
          <w:szCs w:val="24"/>
        </w:rPr>
        <w:t>ą</w:t>
      </w:r>
      <w:r>
        <w:rPr>
          <w:rFonts w:ascii="Arial" w:hAnsi="Arial" w:cs="Arial"/>
          <w:color w:val="000000" w:themeColor="text1"/>
          <w:szCs w:val="24"/>
        </w:rPr>
        <w:t xml:space="preserve">cy zachowuje prawo dochodzenia od Wykonawcy kar umownych, przewidzianych w Umowie, a wynikających ze zdarzeń, które nastąpiły przed odstąpieniem od </w:t>
      </w:r>
      <w:r w:rsidR="00C53D5A">
        <w:rPr>
          <w:rFonts w:ascii="Arial" w:hAnsi="Arial" w:cs="Arial"/>
          <w:color w:val="000000" w:themeColor="text1"/>
          <w:szCs w:val="24"/>
        </w:rPr>
        <w:t>U</w:t>
      </w:r>
      <w:r>
        <w:rPr>
          <w:rFonts w:ascii="Arial" w:hAnsi="Arial" w:cs="Arial"/>
          <w:color w:val="000000" w:themeColor="text1"/>
          <w:szCs w:val="24"/>
        </w:rPr>
        <w:t>mowy</w:t>
      </w:r>
      <w:r w:rsidR="00D05323">
        <w:rPr>
          <w:rFonts w:ascii="Arial" w:hAnsi="Arial" w:cs="Arial"/>
          <w:color w:val="000000" w:themeColor="text1"/>
          <w:szCs w:val="24"/>
        </w:rPr>
        <w:t>.</w:t>
      </w:r>
    </w:p>
    <w:p w14:paraId="510C4BE6" w14:textId="27B6BA14" w:rsidR="002B2946" w:rsidRPr="002B5554" w:rsidRDefault="002B294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Strony dopuszczają rozwiązanie umowy za porozumieniem Stron w formie pisemnej pod rygorem nieważności – z ważnych przyczyn, z uzasadnieniem.</w:t>
      </w:r>
    </w:p>
    <w:p w14:paraId="7EB15422" w14:textId="77777777" w:rsidR="008E5A3F" w:rsidRDefault="008E5A3F" w:rsidP="00AA493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3F58F70" w14:textId="77777777" w:rsidR="00183F07" w:rsidRDefault="00183F07" w:rsidP="00183F07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4" w:name="_Toc95809776"/>
      <w:r w:rsidRPr="00527DEA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76372C" w:rsidRPr="00527DEA">
        <w:rPr>
          <w:rFonts w:ascii="Arial" w:hAnsi="Arial" w:cs="Arial"/>
          <w:b/>
          <w:bCs/>
          <w:color w:val="auto"/>
          <w:szCs w:val="24"/>
        </w:rPr>
        <w:t>19</w:t>
      </w:r>
      <w:r w:rsidRPr="00527DEA">
        <w:rPr>
          <w:rFonts w:ascii="Arial" w:hAnsi="Arial" w:cs="Arial"/>
          <w:b/>
          <w:bCs/>
          <w:color w:val="auto"/>
          <w:szCs w:val="24"/>
        </w:rPr>
        <w:t xml:space="preserve">. </w:t>
      </w:r>
      <w:r w:rsidRPr="00527DEA">
        <w:rPr>
          <w:rFonts w:ascii="Arial" w:hAnsi="Arial" w:cs="Arial"/>
          <w:b/>
          <w:color w:val="auto"/>
          <w:szCs w:val="24"/>
        </w:rPr>
        <w:t>Kary umowne</w:t>
      </w:r>
      <w:bookmarkEnd w:id="24"/>
    </w:p>
    <w:p w14:paraId="2E8CBBE4" w14:textId="77777777" w:rsidR="00183F07" w:rsidRDefault="00183F07" w:rsidP="00183F07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6810EB93" w14:textId="2D733E01" w:rsidR="00183F07" w:rsidRDefault="007C7BA9" w:rsidP="00A3665B">
      <w:pPr>
        <w:pStyle w:val="Tekstpodstawowy"/>
        <w:numPr>
          <w:ilvl w:val="0"/>
          <w:numId w:val="2"/>
        </w:numPr>
        <w:tabs>
          <w:tab w:val="num" w:pos="426"/>
        </w:tabs>
        <w:ind w:left="0" w:hanging="320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  <w:caps/>
          <w:color w:val="auto"/>
          <w:szCs w:val="24"/>
        </w:rPr>
        <w:t>Z</w:t>
      </w:r>
      <w:r>
        <w:rPr>
          <w:rFonts w:ascii="Arial" w:hAnsi="Arial" w:cs="Arial"/>
          <w:color w:val="auto"/>
          <w:szCs w:val="24"/>
        </w:rPr>
        <w:t xml:space="preserve">amawiający jest </w:t>
      </w:r>
      <w:r w:rsidR="00183F07">
        <w:rPr>
          <w:rFonts w:ascii="Arial" w:hAnsi="Arial" w:cs="Arial"/>
          <w:color w:val="auto"/>
          <w:szCs w:val="24"/>
        </w:rPr>
        <w:t xml:space="preserve">uprawniony do naliczenia </w:t>
      </w:r>
      <w:r w:rsidR="00F86A53">
        <w:rPr>
          <w:rFonts w:ascii="Arial" w:hAnsi="Arial" w:cs="Arial"/>
          <w:color w:val="auto"/>
          <w:szCs w:val="24"/>
        </w:rPr>
        <w:t xml:space="preserve">Wykonawcy </w:t>
      </w:r>
      <w:r w:rsidR="00183F07">
        <w:rPr>
          <w:rFonts w:ascii="Arial" w:hAnsi="Arial" w:cs="Arial"/>
          <w:color w:val="auto"/>
          <w:szCs w:val="24"/>
        </w:rPr>
        <w:t xml:space="preserve">kar umownych </w:t>
      </w:r>
      <w:r w:rsidR="00183F07" w:rsidRPr="00B36BA4">
        <w:rPr>
          <w:rFonts w:ascii="Arial" w:hAnsi="Arial" w:cs="Arial"/>
          <w:color w:val="auto"/>
          <w:szCs w:val="24"/>
        </w:rPr>
        <w:t>w przypadk</w:t>
      </w:r>
      <w:r w:rsidR="00752598">
        <w:rPr>
          <w:rFonts w:ascii="Arial" w:hAnsi="Arial" w:cs="Arial"/>
          <w:color w:val="auto"/>
          <w:szCs w:val="24"/>
        </w:rPr>
        <w:t>u</w:t>
      </w:r>
      <w:r w:rsidR="00183F07" w:rsidRPr="00B36BA4">
        <w:rPr>
          <w:rFonts w:ascii="Arial" w:hAnsi="Arial" w:cs="Arial"/>
          <w:color w:val="auto"/>
          <w:szCs w:val="24"/>
        </w:rPr>
        <w:t>:</w:t>
      </w:r>
    </w:p>
    <w:p w14:paraId="6C2A46C2" w14:textId="7E5A227A" w:rsidR="00183F07" w:rsidRDefault="00D90D4B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lastRenderedPageBreak/>
        <w:t>zwłok</w:t>
      </w:r>
      <w:r w:rsidR="00BF6DC5">
        <w:rPr>
          <w:rFonts w:ascii="Arial" w:hAnsi="Arial" w:cs="Arial"/>
          <w:color w:val="auto"/>
          <w:szCs w:val="24"/>
        </w:rPr>
        <w:t>i</w:t>
      </w:r>
      <w:r>
        <w:rPr>
          <w:rFonts w:ascii="Arial" w:hAnsi="Arial" w:cs="Arial"/>
          <w:color w:val="auto"/>
          <w:szCs w:val="24"/>
        </w:rPr>
        <w:t xml:space="preserve"> </w:t>
      </w:r>
      <w:r w:rsidR="00C71F50">
        <w:rPr>
          <w:rFonts w:ascii="Arial" w:hAnsi="Arial" w:cs="Arial"/>
          <w:color w:val="auto"/>
          <w:szCs w:val="24"/>
        </w:rPr>
        <w:t xml:space="preserve">w wykonaniu Przedmiotu Umowy </w:t>
      </w:r>
      <w:r w:rsidR="00193038">
        <w:rPr>
          <w:rFonts w:ascii="Arial" w:hAnsi="Arial" w:cs="Arial"/>
          <w:color w:val="auto"/>
          <w:szCs w:val="24"/>
        </w:rPr>
        <w:t xml:space="preserve">zgodnie z </w:t>
      </w:r>
      <w:r w:rsidR="00183F07">
        <w:rPr>
          <w:rFonts w:ascii="Arial" w:hAnsi="Arial" w:cs="Arial"/>
          <w:color w:val="auto"/>
          <w:szCs w:val="24"/>
        </w:rPr>
        <w:t>termin</w:t>
      </w:r>
      <w:r w:rsidR="0097196A">
        <w:rPr>
          <w:rFonts w:ascii="Arial" w:hAnsi="Arial" w:cs="Arial"/>
          <w:color w:val="auto"/>
          <w:szCs w:val="24"/>
        </w:rPr>
        <w:t>a</w:t>
      </w:r>
      <w:r w:rsidR="00193038">
        <w:rPr>
          <w:rFonts w:ascii="Arial" w:hAnsi="Arial" w:cs="Arial"/>
          <w:color w:val="auto"/>
          <w:szCs w:val="24"/>
        </w:rPr>
        <w:t>m</w:t>
      </w:r>
      <w:r w:rsidR="009122EA">
        <w:rPr>
          <w:rFonts w:ascii="Arial" w:hAnsi="Arial" w:cs="Arial"/>
          <w:color w:val="auto"/>
          <w:szCs w:val="24"/>
        </w:rPr>
        <w:t>i</w:t>
      </w:r>
      <w:r w:rsidR="00193038">
        <w:rPr>
          <w:rFonts w:ascii="Arial" w:hAnsi="Arial" w:cs="Arial"/>
          <w:color w:val="auto"/>
          <w:szCs w:val="24"/>
        </w:rPr>
        <w:t xml:space="preserve"> wskazanym</w:t>
      </w:r>
      <w:r w:rsidR="0097196A">
        <w:rPr>
          <w:rFonts w:ascii="Arial" w:hAnsi="Arial" w:cs="Arial"/>
          <w:color w:val="auto"/>
          <w:szCs w:val="24"/>
        </w:rPr>
        <w:t>i</w:t>
      </w:r>
      <w:r w:rsidR="00193038">
        <w:rPr>
          <w:rFonts w:ascii="Arial" w:hAnsi="Arial" w:cs="Arial"/>
          <w:color w:val="auto"/>
          <w:szCs w:val="24"/>
        </w:rPr>
        <w:t xml:space="preserve"> w </w:t>
      </w:r>
      <w:r w:rsidR="00183F07" w:rsidRPr="002511F0">
        <w:rPr>
          <w:rFonts w:ascii="Arial" w:hAnsi="Arial" w:cs="Arial"/>
          <w:color w:val="auto"/>
          <w:szCs w:val="24"/>
        </w:rPr>
        <w:t xml:space="preserve">§ </w:t>
      </w:r>
      <w:r w:rsidR="002511F0" w:rsidRPr="00527DEA">
        <w:rPr>
          <w:rFonts w:ascii="Arial" w:hAnsi="Arial" w:cs="Arial"/>
          <w:color w:val="auto"/>
          <w:szCs w:val="24"/>
        </w:rPr>
        <w:t>5</w:t>
      </w:r>
      <w:r w:rsidR="00183F07" w:rsidRPr="00527DEA">
        <w:rPr>
          <w:rFonts w:ascii="Arial" w:hAnsi="Arial" w:cs="Arial"/>
          <w:color w:val="auto"/>
          <w:szCs w:val="24"/>
        </w:rPr>
        <w:t xml:space="preserve"> </w:t>
      </w:r>
      <w:r w:rsidR="00AB3A3D">
        <w:rPr>
          <w:rFonts w:ascii="Arial" w:hAnsi="Arial" w:cs="Arial"/>
          <w:color w:val="auto"/>
          <w:szCs w:val="24"/>
        </w:rPr>
        <w:t xml:space="preserve">ust. 1 </w:t>
      </w:r>
      <w:r w:rsidR="00A1602F" w:rsidRPr="00527DEA">
        <w:rPr>
          <w:rFonts w:ascii="Arial" w:hAnsi="Arial" w:cs="Arial"/>
          <w:color w:val="auto"/>
          <w:szCs w:val="24"/>
        </w:rPr>
        <w:t>pkt 1.2</w:t>
      </w:r>
      <w:r w:rsidR="00A1602F">
        <w:rPr>
          <w:rFonts w:ascii="Arial" w:hAnsi="Arial" w:cs="Arial"/>
          <w:color w:val="auto"/>
          <w:szCs w:val="24"/>
        </w:rPr>
        <w:t xml:space="preserve"> </w:t>
      </w:r>
      <w:r w:rsidR="00C71F50">
        <w:rPr>
          <w:rFonts w:ascii="Arial" w:hAnsi="Arial" w:cs="Arial"/>
          <w:color w:val="auto"/>
          <w:szCs w:val="24"/>
        </w:rPr>
        <w:t>U</w:t>
      </w:r>
      <w:r w:rsidR="002511F0">
        <w:rPr>
          <w:rFonts w:ascii="Arial" w:hAnsi="Arial" w:cs="Arial"/>
          <w:color w:val="auto"/>
          <w:szCs w:val="24"/>
        </w:rPr>
        <w:t>mowy</w:t>
      </w:r>
      <w:r w:rsidR="00F86A53">
        <w:rPr>
          <w:rFonts w:ascii="Arial" w:hAnsi="Arial" w:cs="Arial"/>
          <w:color w:val="auto"/>
          <w:szCs w:val="24"/>
        </w:rPr>
        <w:t xml:space="preserve"> -</w:t>
      </w:r>
      <w:r w:rsidR="00193038">
        <w:rPr>
          <w:rFonts w:ascii="Arial" w:hAnsi="Arial" w:cs="Arial"/>
          <w:color w:val="auto"/>
          <w:szCs w:val="24"/>
        </w:rPr>
        <w:t xml:space="preserve"> </w:t>
      </w:r>
      <w:r w:rsidR="00183F07">
        <w:rPr>
          <w:rFonts w:ascii="Arial" w:hAnsi="Arial" w:cs="Arial"/>
          <w:color w:val="auto"/>
          <w:szCs w:val="24"/>
        </w:rPr>
        <w:t xml:space="preserve">w </w:t>
      </w:r>
      <w:r w:rsidR="00183F07" w:rsidRPr="004913CC">
        <w:rPr>
          <w:rFonts w:ascii="Arial" w:hAnsi="Arial" w:cs="Arial"/>
          <w:color w:val="auto"/>
          <w:szCs w:val="24"/>
        </w:rPr>
        <w:t>wysokości 0,</w:t>
      </w:r>
      <w:r w:rsidR="007C7BA9" w:rsidRPr="004913CC">
        <w:rPr>
          <w:rFonts w:ascii="Arial" w:hAnsi="Arial" w:cs="Arial"/>
          <w:color w:val="auto"/>
          <w:szCs w:val="24"/>
        </w:rPr>
        <w:t>1</w:t>
      </w:r>
      <w:r w:rsidR="00183F07" w:rsidRPr="004913CC">
        <w:rPr>
          <w:rFonts w:ascii="Arial" w:hAnsi="Arial" w:cs="Arial"/>
          <w:color w:val="auto"/>
          <w:szCs w:val="24"/>
        </w:rPr>
        <w:t xml:space="preserve">% wartości </w:t>
      </w:r>
      <w:r w:rsidR="002511F0">
        <w:rPr>
          <w:rFonts w:ascii="Arial" w:hAnsi="Arial" w:cs="Arial"/>
          <w:color w:val="auto"/>
          <w:szCs w:val="24"/>
        </w:rPr>
        <w:t>W</w:t>
      </w:r>
      <w:r w:rsidR="00183F07" w:rsidRPr="00280A73">
        <w:rPr>
          <w:rFonts w:ascii="Arial" w:hAnsi="Arial" w:cs="Arial"/>
          <w:color w:val="auto"/>
          <w:szCs w:val="24"/>
        </w:rPr>
        <w:t>ynagrod</w:t>
      </w:r>
      <w:r w:rsidR="00183F07">
        <w:rPr>
          <w:rFonts w:ascii="Arial" w:hAnsi="Arial" w:cs="Arial"/>
          <w:color w:val="auto"/>
          <w:szCs w:val="24"/>
        </w:rPr>
        <w:t>zenia umownego</w:t>
      </w:r>
      <w:r w:rsidR="00F86A53">
        <w:rPr>
          <w:rFonts w:ascii="Arial" w:hAnsi="Arial" w:cs="Arial"/>
          <w:color w:val="auto"/>
          <w:szCs w:val="24"/>
        </w:rPr>
        <w:t xml:space="preserve"> brutto</w:t>
      </w:r>
      <w:r w:rsidR="00183F07">
        <w:rPr>
          <w:rFonts w:ascii="Arial" w:hAnsi="Arial" w:cs="Arial"/>
          <w:color w:val="auto"/>
          <w:szCs w:val="24"/>
        </w:rPr>
        <w:t xml:space="preserve"> </w:t>
      </w:r>
      <w:r w:rsidR="002511F0">
        <w:rPr>
          <w:rFonts w:ascii="Arial" w:hAnsi="Arial" w:cs="Arial"/>
          <w:color w:val="auto"/>
          <w:szCs w:val="24"/>
        </w:rPr>
        <w:t xml:space="preserve">Wykonawcy </w:t>
      </w:r>
      <w:r w:rsidR="00183F07">
        <w:rPr>
          <w:rFonts w:ascii="Arial" w:hAnsi="Arial" w:cs="Arial"/>
          <w:color w:val="auto"/>
          <w:szCs w:val="24"/>
        </w:rPr>
        <w:t xml:space="preserve">za każdy </w:t>
      </w:r>
      <w:r w:rsidR="009F3E8F">
        <w:rPr>
          <w:rFonts w:ascii="Arial" w:hAnsi="Arial" w:cs="Arial"/>
          <w:color w:val="auto"/>
          <w:szCs w:val="24"/>
        </w:rPr>
        <w:t xml:space="preserve">rozpoczęty </w:t>
      </w:r>
      <w:r w:rsidR="00183F07">
        <w:rPr>
          <w:rFonts w:ascii="Arial" w:hAnsi="Arial" w:cs="Arial"/>
          <w:color w:val="auto"/>
          <w:szCs w:val="24"/>
        </w:rPr>
        <w:t xml:space="preserve">dzień </w:t>
      </w:r>
      <w:r w:rsidR="00BF6DC5">
        <w:rPr>
          <w:rFonts w:ascii="Arial" w:hAnsi="Arial" w:cs="Arial"/>
          <w:color w:val="auto"/>
          <w:szCs w:val="24"/>
        </w:rPr>
        <w:t>zwłoki</w:t>
      </w:r>
      <w:r w:rsidR="00183F07">
        <w:rPr>
          <w:rFonts w:ascii="Arial" w:hAnsi="Arial" w:cs="Arial"/>
          <w:color w:val="auto"/>
          <w:szCs w:val="24"/>
        </w:rPr>
        <w:t>;</w:t>
      </w:r>
    </w:p>
    <w:p w14:paraId="2CE970F2" w14:textId="71A48576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>odstąpieni</w:t>
      </w:r>
      <w:r w:rsidR="00752598">
        <w:rPr>
          <w:rFonts w:ascii="Arial" w:hAnsi="Arial" w:cs="Arial"/>
          <w:color w:val="auto"/>
          <w:szCs w:val="24"/>
        </w:rPr>
        <w:t>a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 w:rsidR="002511F0">
        <w:rPr>
          <w:rFonts w:ascii="Arial" w:hAnsi="Arial" w:cs="Arial"/>
          <w:color w:val="auto"/>
          <w:szCs w:val="24"/>
        </w:rPr>
        <w:t xml:space="preserve">Wykonawcy </w:t>
      </w:r>
      <w:r w:rsidRPr="00280A73">
        <w:rPr>
          <w:rFonts w:ascii="Arial" w:hAnsi="Arial" w:cs="Arial"/>
          <w:color w:val="auto"/>
          <w:szCs w:val="24"/>
        </w:rPr>
        <w:t xml:space="preserve">od </w:t>
      </w:r>
      <w:r w:rsidR="00752598">
        <w:rPr>
          <w:rFonts w:ascii="Arial" w:hAnsi="Arial" w:cs="Arial"/>
          <w:color w:val="auto"/>
          <w:szCs w:val="24"/>
        </w:rPr>
        <w:t>U</w:t>
      </w:r>
      <w:r w:rsidRPr="00280A73">
        <w:rPr>
          <w:rFonts w:ascii="Arial" w:hAnsi="Arial" w:cs="Arial"/>
          <w:color w:val="auto"/>
          <w:szCs w:val="24"/>
        </w:rPr>
        <w:t xml:space="preserve">mowy z przyczyn zależnych od </w:t>
      </w:r>
      <w:r w:rsidRPr="007C7BA9">
        <w:rPr>
          <w:rFonts w:ascii="Arial" w:hAnsi="Arial" w:cs="Arial"/>
          <w:iCs/>
          <w:color w:val="auto"/>
          <w:szCs w:val="24"/>
        </w:rPr>
        <w:t>W</w:t>
      </w:r>
      <w:r w:rsidR="007C7BA9">
        <w:rPr>
          <w:rFonts w:ascii="Arial" w:hAnsi="Arial" w:cs="Arial"/>
          <w:iCs/>
          <w:color w:val="auto"/>
          <w:szCs w:val="24"/>
        </w:rPr>
        <w:t xml:space="preserve">ykonawcy </w:t>
      </w:r>
      <w:r w:rsidR="00D05323">
        <w:rPr>
          <w:rFonts w:ascii="Arial" w:hAnsi="Arial" w:cs="Arial"/>
          <w:iCs/>
          <w:color w:val="auto"/>
          <w:szCs w:val="24"/>
        </w:rPr>
        <w:br/>
      </w:r>
      <w:r w:rsidR="00F86A53">
        <w:rPr>
          <w:rFonts w:ascii="Arial" w:hAnsi="Arial" w:cs="Arial"/>
          <w:color w:val="auto"/>
          <w:szCs w:val="24"/>
        </w:rPr>
        <w:t xml:space="preserve">- </w:t>
      </w:r>
      <w:r w:rsidRPr="00280A73">
        <w:rPr>
          <w:rFonts w:ascii="Arial" w:hAnsi="Arial" w:cs="Arial"/>
          <w:color w:val="auto"/>
          <w:szCs w:val="24"/>
        </w:rPr>
        <w:t xml:space="preserve">w wysokości 10% wartości </w:t>
      </w:r>
      <w:r w:rsidR="00EA0B9C"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 xml:space="preserve">zenia </w:t>
      </w:r>
      <w:r w:rsidR="00FE4E88">
        <w:rPr>
          <w:rFonts w:ascii="Arial" w:hAnsi="Arial" w:cs="Arial"/>
          <w:color w:val="auto"/>
          <w:szCs w:val="24"/>
        </w:rPr>
        <w:t xml:space="preserve">umownego </w:t>
      </w:r>
      <w:r w:rsidR="00F86A53">
        <w:rPr>
          <w:rFonts w:ascii="Arial" w:hAnsi="Arial" w:cs="Arial"/>
          <w:color w:val="auto"/>
          <w:szCs w:val="24"/>
        </w:rPr>
        <w:t xml:space="preserve">brutto </w:t>
      </w:r>
      <w:r w:rsidR="00EA0B9C">
        <w:rPr>
          <w:rFonts w:ascii="Arial" w:hAnsi="Arial" w:cs="Arial"/>
          <w:color w:val="auto"/>
          <w:szCs w:val="24"/>
        </w:rPr>
        <w:t>Wykonawcy</w:t>
      </w:r>
      <w:r>
        <w:rPr>
          <w:rFonts w:ascii="Arial" w:hAnsi="Arial" w:cs="Arial"/>
          <w:color w:val="auto"/>
          <w:szCs w:val="24"/>
        </w:rPr>
        <w:t>;</w:t>
      </w:r>
    </w:p>
    <w:p w14:paraId="60CE2538" w14:textId="33FC9544" w:rsidR="002F0B35" w:rsidRDefault="002F0B35" w:rsidP="002F0B35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>odstąpieni</w:t>
      </w:r>
      <w:r>
        <w:rPr>
          <w:rFonts w:ascii="Arial" w:hAnsi="Arial" w:cs="Arial"/>
          <w:color w:val="auto"/>
          <w:szCs w:val="24"/>
        </w:rPr>
        <w:t>a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Zamawiającego </w:t>
      </w:r>
      <w:r w:rsidRPr="00280A73">
        <w:rPr>
          <w:rFonts w:ascii="Arial" w:hAnsi="Arial" w:cs="Arial"/>
          <w:color w:val="auto"/>
          <w:szCs w:val="24"/>
        </w:rPr>
        <w:t xml:space="preserve">od </w:t>
      </w:r>
      <w:r>
        <w:rPr>
          <w:rFonts w:ascii="Arial" w:hAnsi="Arial" w:cs="Arial"/>
          <w:color w:val="auto"/>
          <w:szCs w:val="24"/>
        </w:rPr>
        <w:t>U</w:t>
      </w:r>
      <w:r w:rsidRPr="00280A73">
        <w:rPr>
          <w:rFonts w:ascii="Arial" w:hAnsi="Arial" w:cs="Arial"/>
          <w:color w:val="auto"/>
          <w:szCs w:val="24"/>
        </w:rPr>
        <w:t xml:space="preserve">mowy z przyczyn zależnych od </w:t>
      </w:r>
      <w:r w:rsidRPr="007C7BA9">
        <w:rPr>
          <w:rFonts w:ascii="Arial" w:hAnsi="Arial" w:cs="Arial"/>
          <w:iCs/>
          <w:color w:val="auto"/>
          <w:szCs w:val="24"/>
        </w:rPr>
        <w:t>W</w:t>
      </w:r>
      <w:r>
        <w:rPr>
          <w:rFonts w:ascii="Arial" w:hAnsi="Arial" w:cs="Arial"/>
          <w:iCs/>
          <w:color w:val="auto"/>
          <w:szCs w:val="24"/>
        </w:rPr>
        <w:t xml:space="preserve">ykonawcy </w:t>
      </w:r>
      <w:r>
        <w:rPr>
          <w:rFonts w:ascii="Arial" w:hAnsi="Arial" w:cs="Arial"/>
          <w:iCs/>
          <w:color w:val="auto"/>
          <w:szCs w:val="24"/>
        </w:rPr>
        <w:br/>
      </w:r>
      <w:r w:rsidR="00F86A53">
        <w:rPr>
          <w:rFonts w:ascii="Arial" w:hAnsi="Arial" w:cs="Arial"/>
          <w:color w:val="auto"/>
          <w:szCs w:val="24"/>
        </w:rPr>
        <w:t xml:space="preserve">- </w:t>
      </w:r>
      <w:r w:rsidRPr="00280A73">
        <w:rPr>
          <w:rFonts w:ascii="Arial" w:hAnsi="Arial" w:cs="Arial"/>
          <w:color w:val="auto"/>
          <w:szCs w:val="24"/>
        </w:rPr>
        <w:t xml:space="preserve">w wysokości 10% wartości </w:t>
      </w:r>
      <w:r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 xml:space="preserve">zenia umownego </w:t>
      </w:r>
      <w:r w:rsidR="00F86A53">
        <w:rPr>
          <w:rFonts w:ascii="Arial" w:hAnsi="Arial" w:cs="Arial"/>
          <w:color w:val="auto"/>
          <w:szCs w:val="24"/>
        </w:rPr>
        <w:t xml:space="preserve">brutto </w:t>
      </w:r>
      <w:r>
        <w:rPr>
          <w:rFonts w:ascii="Arial" w:hAnsi="Arial" w:cs="Arial"/>
          <w:color w:val="auto"/>
          <w:szCs w:val="24"/>
        </w:rPr>
        <w:t>Wykonawcy;</w:t>
      </w:r>
    </w:p>
    <w:p w14:paraId="129EC01F" w14:textId="2DBAAAD1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7C7BA9">
        <w:rPr>
          <w:rFonts w:ascii="Arial" w:hAnsi="Arial" w:cs="Arial"/>
          <w:color w:val="auto"/>
          <w:szCs w:val="24"/>
        </w:rPr>
        <w:t>opóźnieni</w:t>
      </w:r>
      <w:r w:rsidR="00752598">
        <w:rPr>
          <w:rFonts w:ascii="Arial" w:hAnsi="Arial" w:cs="Arial"/>
          <w:color w:val="auto"/>
          <w:szCs w:val="24"/>
        </w:rPr>
        <w:t>a</w:t>
      </w:r>
      <w:r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 xml:space="preserve">w fakturowaniu robót po 30 dniach od daty </w:t>
      </w:r>
      <w:r w:rsidR="002511F0">
        <w:rPr>
          <w:rFonts w:ascii="Arial" w:hAnsi="Arial" w:cs="Arial"/>
          <w:color w:val="auto"/>
          <w:szCs w:val="24"/>
        </w:rPr>
        <w:t xml:space="preserve">podpisania </w:t>
      </w:r>
      <w:r w:rsidRPr="00280A73">
        <w:rPr>
          <w:rFonts w:ascii="Arial" w:hAnsi="Arial" w:cs="Arial"/>
          <w:color w:val="auto"/>
          <w:szCs w:val="24"/>
        </w:rPr>
        <w:t xml:space="preserve">Protokołu </w:t>
      </w:r>
      <w:r w:rsidR="00EA0B9C">
        <w:rPr>
          <w:rFonts w:ascii="Arial" w:hAnsi="Arial" w:cs="Arial"/>
          <w:color w:val="auto"/>
          <w:szCs w:val="24"/>
        </w:rPr>
        <w:t>O</w:t>
      </w:r>
      <w:r w:rsidRPr="00280A73">
        <w:rPr>
          <w:rFonts w:ascii="Arial" w:hAnsi="Arial" w:cs="Arial"/>
          <w:color w:val="auto"/>
          <w:szCs w:val="24"/>
        </w:rPr>
        <w:t xml:space="preserve">dbioru końcowego, przekazania i przyjęcia do eksploatacji/użytkowania obiektu” </w:t>
      </w:r>
      <w:r w:rsidR="00DB0341">
        <w:rPr>
          <w:rFonts w:ascii="Arial" w:hAnsi="Arial" w:cs="Arial"/>
          <w:color w:val="auto"/>
          <w:szCs w:val="24"/>
        </w:rPr>
        <w:t xml:space="preserve">- </w:t>
      </w:r>
      <w:r w:rsidRPr="00280A73">
        <w:rPr>
          <w:rFonts w:ascii="Arial" w:hAnsi="Arial" w:cs="Arial"/>
          <w:color w:val="auto"/>
          <w:szCs w:val="24"/>
        </w:rPr>
        <w:t xml:space="preserve">w wysokości </w:t>
      </w:r>
      <w:r w:rsidRPr="000464E6">
        <w:rPr>
          <w:rFonts w:ascii="Arial" w:hAnsi="Arial" w:cs="Arial"/>
          <w:color w:val="auto"/>
          <w:szCs w:val="24"/>
        </w:rPr>
        <w:t>0,02</w:t>
      </w:r>
      <w:r w:rsidRPr="00280A73">
        <w:rPr>
          <w:rFonts w:ascii="Arial" w:hAnsi="Arial" w:cs="Arial"/>
          <w:color w:val="auto"/>
          <w:szCs w:val="24"/>
        </w:rPr>
        <w:t>%</w:t>
      </w:r>
      <w:r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 xml:space="preserve">wartości </w:t>
      </w:r>
      <w:r w:rsidR="00EA0B9C"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 xml:space="preserve">zenia umownego </w:t>
      </w:r>
      <w:r w:rsidR="00DB0341">
        <w:rPr>
          <w:rFonts w:ascii="Arial" w:hAnsi="Arial" w:cs="Arial"/>
          <w:color w:val="auto"/>
          <w:szCs w:val="24"/>
        </w:rPr>
        <w:t xml:space="preserve">brutto </w:t>
      </w:r>
      <w:r w:rsidR="00FE4E88">
        <w:rPr>
          <w:rFonts w:ascii="Arial" w:hAnsi="Arial" w:cs="Arial"/>
          <w:color w:val="auto"/>
          <w:szCs w:val="24"/>
        </w:rPr>
        <w:t xml:space="preserve">Wykonawcy </w:t>
      </w:r>
      <w:r>
        <w:rPr>
          <w:rFonts w:ascii="Arial" w:hAnsi="Arial" w:cs="Arial"/>
          <w:color w:val="auto"/>
          <w:szCs w:val="24"/>
        </w:rPr>
        <w:t xml:space="preserve">za każdy </w:t>
      </w:r>
      <w:r w:rsidR="009F3E8F">
        <w:rPr>
          <w:rFonts w:ascii="Arial" w:hAnsi="Arial" w:cs="Arial"/>
          <w:color w:val="auto"/>
          <w:szCs w:val="24"/>
        </w:rPr>
        <w:t xml:space="preserve">rozpoczęty </w:t>
      </w:r>
      <w:r>
        <w:rPr>
          <w:rFonts w:ascii="Arial" w:hAnsi="Arial" w:cs="Arial"/>
          <w:color w:val="auto"/>
          <w:szCs w:val="24"/>
        </w:rPr>
        <w:t>dzień opóźnienia;</w:t>
      </w:r>
    </w:p>
    <w:p w14:paraId="2F31ED82" w14:textId="714F7F3D" w:rsidR="004913CC" w:rsidRDefault="006540A9" w:rsidP="004913C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zwłok</w:t>
      </w:r>
      <w:r w:rsidR="00BF6DC5">
        <w:rPr>
          <w:rFonts w:ascii="Arial" w:hAnsi="Arial" w:cs="Arial"/>
          <w:color w:val="auto"/>
          <w:szCs w:val="24"/>
        </w:rPr>
        <w:t>i</w:t>
      </w:r>
      <w:r>
        <w:rPr>
          <w:rFonts w:ascii="Arial" w:hAnsi="Arial" w:cs="Arial"/>
          <w:color w:val="auto"/>
          <w:szCs w:val="24"/>
        </w:rPr>
        <w:t xml:space="preserve"> </w:t>
      </w:r>
      <w:r w:rsidR="00183F07" w:rsidRPr="00DE652B">
        <w:rPr>
          <w:rFonts w:ascii="Arial" w:hAnsi="Arial" w:cs="Arial"/>
          <w:color w:val="auto"/>
          <w:szCs w:val="24"/>
        </w:rPr>
        <w:t xml:space="preserve">w realizacji Harmonogramu </w:t>
      </w:r>
      <w:r w:rsidR="00EA0B9C" w:rsidRPr="00DE652B">
        <w:rPr>
          <w:rFonts w:ascii="Arial" w:hAnsi="Arial" w:cs="Arial"/>
          <w:color w:val="auto"/>
          <w:szCs w:val="24"/>
        </w:rPr>
        <w:t>R</w:t>
      </w:r>
      <w:r w:rsidR="00183F07" w:rsidRPr="00DE652B">
        <w:rPr>
          <w:rFonts w:ascii="Arial" w:hAnsi="Arial" w:cs="Arial"/>
          <w:color w:val="auto"/>
          <w:szCs w:val="24"/>
        </w:rPr>
        <w:t>zeczowo-</w:t>
      </w:r>
      <w:r w:rsidR="00EA0B9C" w:rsidRPr="00DE652B">
        <w:rPr>
          <w:rFonts w:ascii="Arial" w:hAnsi="Arial" w:cs="Arial"/>
          <w:color w:val="auto"/>
          <w:szCs w:val="24"/>
        </w:rPr>
        <w:t>F</w:t>
      </w:r>
      <w:r w:rsidR="00183F07" w:rsidRPr="00DE652B">
        <w:rPr>
          <w:rFonts w:ascii="Arial" w:hAnsi="Arial" w:cs="Arial"/>
          <w:color w:val="auto"/>
          <w:szCs w:val="24"/>
        </w:rPr>
        <w:t xml:space="preserve">inansowego realizacji robót </w:t>
      </w:r>
      <w:r w:rsidR="00D05323">
        <w:rPr>
          <w:rFonts w:ascii="Arial" w:hAnsi="Arial" w:cs="Arial"/>
          <w:color w:val="auto"/>
          <w:szCs w:val="24"/>
        </w:rPr>
        <w:br/>
      </w:r>
      <w:r w:rsidR="00183F07" w:rsidRPr="00DE652B">
        <w:rPr>
          <w:rFonts w:ascii="Arial" w:hAnsi="Arial" w:cs="Arial"/>
          <w:color w:val="auto"/>
          <w:szCs w:val="24"/>
        </w:rPr>
        <w:t xml:space="preserve">z winy </w:t>
      </w:r>
      <w:r w:rsidR="00183F07" w:rsidRPr="00DE652B">
        <w:rPr>
          <w:rFonts w:ascii="Arial" w:hAnsi="Arial" w:cs="Arial"/>
          <w:iCs/>
          <w:color w:val="auto"/>
          <w:szCs w:val="24"/>
        </w:rPr>
        <w:t>W</w:t>
      </w:r>
      <w:r w:rsidR="00EA0B9C" w:rsidRPr="00DE652B">
        <w:rPr>
          <w:rFonts w:ascii="Arial" w:hAnsi="Arial" w:cs="Arial"/>
          <w:iCs/>
          <w:color w:val="auto"/>
          <w:szCs w:val="24"/>
        </w:rPr>
        <w:t>ykonawcy</w:t>
      </w:r>
      <w:r w:rsidR="00183F07" w:rsidRPr="00DE652B">
        <w:rPr>
          <w:rFonts w:ascii="Arial" w:hAnsi="Arial" w:cs="Arial"/>
          <w:color w:val="auto"/>
          <w:szCs w:val="24"/>
        </w:rPr>
        <w:t xml:space="preserve"> skutkujące koniecznością podjęcia przez </w:t>
      </w:r>
      <w:r w:rsidR="00183F07" w:rsidRPr="00DE652B">
        <w:rPr>
          <w:rFonts w:ascii="Arial" w:hAnsi="Arial" w:cs="Arial"/>
          <w:iCs/>
          <w:color w:val="auto"/>
          <w:szCs w:val="24"/>
        </w:rPr>
        <w:t>Z</w:t>
      </w:r>
      <w:r w:rsidR="00EA0B9C" w:rsidRPr="00DE652B">
        <w:rPr>
          <w:rFonts w:ascii="Arial" w:hAnsi="Arial" w:cs="Arial"/>
          <w:iCs/>
          <w:color w:val="auto"/>
          <w:szCs w:val="24"/>
        </w:rPr>
        <w:t>amawiającego</w:t>
      </w:r>
      <w:r w:rsidR="00183F07" w:rsidRPr="00DE652B">
        <w:rPr>
          <w:rFonts w:ascii="Arial" w:hAnsi="Arial" w:cs="Arial"/>
          <w:iCs/>
          <w:color w:val="auto"/>
          <w:szCs w:val="24"/>
        </w:rPr>
        <w:t xml:space="preserve"> </w:t>
      </w:r>
      <w:r w:rsidR="00183F07" w:rsidRPr="00DE652B">
        <w:rPr>
          <w:rFonts w:ascii="Arial" w:hAnsi="Arial" w:cs="Arial"/>
          <w:color w:val="auto"/>
          <w:szCs w:val="24"/>
        </w:rPr>
        <w:t xml:space="preserve">działań mających na celu zmniejszenie limitu finansowego dla </w:t>
      </w:r>
      <w:r w:rsidR="00183F07" w:rsidRPr="00DE652B">
        <w:rPr>
          <w:rFonts w:ascii="Arial" w:hAnsi="Arial" w:cs="Arial"/>
          <w:bCs/>
          <w:color w:val="auto"/>
          <w:szCs w:val="24"/>
        </w:rPr>
        <w:t>Zadania</w:t>
      </w:r>
      <w:r w:rsidR="00183F07" w:rsidRPr="00DE652B">
        <w:rPr>
          <w:rFonts w:ascii="Arial" w:hAnsi="Arial" w:cs="Arial"/>
          <w:b/>
          <w:color w:val="auto"/>
          <w:szCs w:val="24"/>
        </w:rPr>
        <w:t xml:space="preserve"> </w:t>
      </w:r>
      <w:r w:rsidR="00D05323">
        <w:rPr>
          <w:rFonts w:ascii="Arial" w:hAnsi="Arial" w:cs="Arial"/>
          <w:b/>
          <w:color w:val="auto"/>
          <w:szCs w:val="24"/>
        </w:rPr>
        <w:br/>
      </w:r>
      <w:r w:rsidR="00F86A53">
        <w:rPr>
          <w:rFonts w:ascii="Arial" w:hAnsi="Arial" w:cs="Arial"/>
          <w:color w:val="auto"/>
          <w:szCs w:val="24"/>
        </w:rPr>
        <w:t xml:space="preserve">- </w:t>
      </w:r>
      <w:r w:rsidR="00183F07" w:rsidRPr="00DE652B">
        <w:rPr>
          <w:rFonts w:ascii="Arial" w:hAnsi="Arial" w:cs="Arial"/>
          <w:color w:val="auto"/>
          <w:szCs w:val="24"/>
        </w:rPr>
        <w:t>w wysokości 10% kwoty niewykorzystanego limitu finansowego określonego</w:t>
      </w:r>
      <w:r w:rsidR="00D05323">
        <w:rPr>
          <w:rFonts w:ascii="Arial" w:hAnsi="Arial" w:cs="Arial"/>
          <w:color w:val="auto"/>
          <w:szCs w:val="24"/>
        </w:rPr>
        <w:br/>
      </w:r>
      <w:r w:rsidR="00183F07" w:rsidRPr="00DE652B">
        <w:rPr>
          <w:rFonts w:ascii="Arial" w:hAnsi="Arial" w:cs="Arial"/>
          <w:color w:val="auto"/>
          <w:szCs w:val="24"/>
        </w:rPr>
        <w:t xml:space="preserve"> w § </w:t>
      </w:r>
      <w:r w:rsidR="00CD5F99">
        <w:rPr>
          <w:rFonts w:ascii="Arial" w:hAnsi="Arial" w:cs="Arial"/>
          <w:color w:val="auto"/>
          <w:szCs w:val="24"/>
        </w:rPr>
        <w:t>7</w:t>
      </w:r>
      <w:r w:rsidR="00183F07" w:rsidRPr="00DE652B">
        <w:rPr>
          <w:rFonts w:ascii="Arial" w:hAnsi="Arial" w:cs="Arial"/>
          <w:color w:val="auto"/>
          <w:szCs w:val="24"/>
        </w:rPr>
        <w:t xml:space="preserve"> </w:t>
      </w:r>
      <w:r w:rsidR="00AB3A3D">
        <w:rPr>
          <w:rFonts w:ascii="Arial" w:hAnsi="Arial" w:cs="Arial"/>
          <w:color w:val="auto"/>
          <w:szCs w:val="24"/>
        </w:rPr>
        <w:t>ust.</w:t>
      </w:r>
      <w:r w:rsidR="00AB3A3D" w:rsidRPr="004913CC">
        <w:rPr>
          <w:rFonts w:ascii="Arial" w:hAnsi="Arial" w:cs="Arial"/>
          <w:color w:val="auto"/>
          <w:szCs w:val="24"/>
        </w:rPr>
        <w:t xml:space="preserve"> </w:t>
      </w:r>
      <w:r w:rsidR="00FE4E88" w:rsidRPr="004913CC">
        <w:rPr>
          <w:rFonts w:ascii="Arial" w:hAnsi="Arial" w:cs="Arial"/>
          <w:color w:val="auto"/>
          <w:szCs w:val="24"/>
        </w:rPr>
        <w:t>4</w:t>
      </w:r>
      <w:r w:rsidR="002511F0" w:rsidRPr="004913CC">
        <w:rPr>
          <w:rFonts w:ascii="Arial" w:hAnsi="Arial" w:cs="Arial"/>
          <w:color w:val="auto"/>
          <w:szCs w:val="24"/>
        </w:rPr>
        <w:t xml:space="preserve"> </w:t>
      </w:r>
      <w:r w:rsidR="00BF6DC5">
        <w:rPr>
          <w:rFonts w:ascii="Arial" w:hAnsi="Arial" w:cs="Arial"/>
          <w:color w:val="auto"/>
          <w:szCs w:val="24"/>
        </w:rPr>
        <w:t xml:space="preserve">Umowy </w:t>
      </w:r>
      <w:r w:rsidR="002511F0" w:rsidRPr="004913CC">
        <w:rPr>
          <w:rFonts w:ascii="Arial" w:hAnsi="Arial" w:cs="Arial"/>
          <w:color w:val="auto"/>
          <w:szCs w:val="24"/>
        </w:rPr>
        <w:t>za dany rok kalendarzowy</w:t>
      </w:r>
      <w:r w:rsidR="00183F07" w:rsidRPr="004913CC">
        <w:rPr>
          <w:rFonts w:ascii="Arial" w:hAnsi="Arial" w:cs="Arial"/>
          <w:color w:val="auto"/>
          <w:szCs w:val="24"/>
        </w:rPr>
        <w:t>;</w:t>
      </w:r>
    </w:p>
    <w:p w14:paraId="14ADAE25" w14:textId="5C57BE90" w:rsidR="00C71F50" w:rsidRPr="004913CC" w:rsidRDefault="00AA7683" w:rsidP="004913C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opóźnieni</w:t>
      </w:r>
      <w:r w:rsidR="00BF6DC5">
        <w:rPr>
          <w:rFonts w:ascii="Arial" w:hAnsi="Arial" w:cs="Arial"/>
          <w:color w:val="auto"/>
          <w:szCs w:val="24"/>
        </w:rPr>
        <w:t>a</w:t>
      </w:r>
      <w:r>
        <w:rPr>
          <w:rFonts w:ascii="Arial" w:hAnsi="Arial" w:cs="Arial"/>
          <w:color w:val="auto"/>
          <w:szCs w:val="24"/>
        </w:rPr>
        <w:t xml:space="preserve"> </w:t>
      </w:r>
      <w:r w:rsidR="00C71F50" w:rsidRPr="004913CC">
        <w:rPr>
          <w:rFonts w:ascii="Arial" w:hAnsi="Arial" w:cs="Arial"/>
          <w:color w:val="auto"/>
          <w:szCs w:val="24"/>
        </w:rPr>
        <w:t xml:space="preserve">w </w:t>
      </w:r>
      <w:r w:rsidR="00807542" w:rsidRPr="004913CC">
        <w:rPr>
          <w:rFonts w:ascii="Arial" w:hAnsi="Arial" w:cs="Arial"/>
          <w:color w:val="auto"/>
          <w:szCs w:val="24"/>
        </w:rPr>
        <w:t xml:space="preserve">przekazaniu </w:t>
      </w:r>
      <w:r w:rsidR="001C0078" w:rsidRPr="004913CC">
        <w:rPr>
          <w:rFonts w:ascii="Arial" w:hAnsi="Arial" w:cs="Arial"/>
          <w:color w:val="auto"/>
          <w:szCs w:val="24"/>
        </w:rPr>
        <w:t xml:space="preserve">Zamawiającemu dokumentu dotyczącego </w:t>
      </w:r>
      <w:r w:rsidR="004913CC">
        <w:rPr>
          <w:rFonts w:ascii="Arial" w:hAnsi="Arial" w:cs="Arial"/>
          <w:color w:val="auto"/>
          <w:szCs w:val="24"/>
        </w:rPr>
        <w:t>wydłuże</w:t>
      </w:r>
      <w:r w:rsidR="00807542" w:rsidRPr="004913CC">
        <w:rPr>
          <w:rFonts w:ascii="Arial" w:hAnsi="Arial" w:cs="Arial"/>
          <w:color w:val="auto"/>
          <w:szCs w:val="24"/>
        </w:rPr>
        <w:t>n</w:t>
      </w:r>
      <w:r w:rsidR="001C0078" w:rsidRPr="004913CC">
        <w:rPr>
          <w:rFonts w:ascii="Arial" w:hAnsi="Arial" w:cs="Arial"/>
          <w:color w:val="auto"/>
          <w:szCs w:val="24"/>
        </w:rPr>
        <w:t>ia</w:t>
      </w:r>
      <w:r w:rsidR="00807542" w:rsidRPr="004913CC">
        <w:rPr>
          <w:rFonts w:ascii="Arial" w:hAnsi="Arial" w:cs="Arial"/>
          <w:color w:val="auto"/>
          <w:szCs w:val="24"/>
        </w:rPr>
        <w:t xml:space="preserve"> zabezpieczenia </w:t>
      </w:r>
      <w:r w:rsidR="00C71F50" w:rsidRPr="004913CC">
        <w:rPr>
          <w:rFonts w:ascii="Arial" w:hAnsi="Arial" w:cs="Arial"/>
          <w:color w:val="auto"/>
          <w:szCs w:val="24"/>
        </w:rPr>
        <w:t>należytego wykonania Umowy</w:t>
      </w:r>
      <w:r w:rsidR="00F80BE0" w:rsidRPr="004913CC">
        <w:rPr>
          <w:rFonts w:ascii="Arial" w:hAnsi="Arial" w:cs="Arial"/>
          <w:color w:val="auto"/>
          <w:szCs w:val="24"/>
        </w:rPr>
        <w:t>,</w:t>
      </w:r>
      <w:r w:rsidR="00C71F50" w:rsidRPr="004913CC">
        <w:rPr>
          <w:rFonts w:ascii="Arial" w:hAnsi="Arial" w:cs="Arial"/>
          <w:color w:val="auto"/>
          <w:szCs w:val="24"/>
        </w:rPr>
        <w:t xml:space="preserve"> </w:t>
      </w:r>
      <w:r w:rsidR="00AF5004" w:rsidRPr="004913CC">
        <w:rPr>
          <w:rFonts w:ascii="Arial" w:hAnsi="Arial" w:cs="Arial"/>
          <w:color w:val="auto"/>
          <w:szCs w:val="24"/>
        </w:rPr>
        <w:t xml:space="preserve">udzielonego w innej formie niż pieniężnej, </w:t>
      </w:r>
      <w:r w:rsidR="001C0078" w:rsidRPr="004913CC">
        <w:rPr>
          <w:rFonts w:ascii="Arial" w:hAnsi="Arial" w:cs="Arial"/>
          <w:color w:val="auto"/>
          <w:szCs w:val="24"/>
        </w:rPr>
        <w:t xml:space="preserve">o którym mowa w § </w:t>
      </w:r>
      <w:r w:rsidR="001C0078" w:rsidRPr="00527DEA">
        <w:rPr>
          <w:rFonts w:ascii="Arial" w:hAnsi="Arial" w:cs="Arial"/>
          <w:color w:val="auto"/>
          <w:szCs w:val="24"/>
        </w:rPr>
        <w:t xml:space="preserve">14 </w:t>
      </w:r>
      <w:r w:rsidR="00AB3A3D">
        <w:rPr>
          <w:rFonts w:ascii="Arial" w:hAnsi="Arial" w:cs="Arial"/>
          <w:color w:val="auto"/>
          <w:szCs w:val="24"/>
        </w:rPr>
        <w:t>ust.</w:t>
      </w:r>
      <w:r w:rsidR="00AB3A3D" w:rsidRPr="00527DEA">
        <w:rPr>
          <w:rFonts w:ascii="Arial" w:hAnsi="Arial" w:cs="Arial"/>
          <w:color w:val="auto"/>
          <w:szCs w:val="24"/>
        </w:rPr>
        <w:t xml:space="preserve"> </w:t>
      </w:r>
      <w:r w:rsidR="00627F8A">
        <w:rPr>
          <w:rFonts w:ascii="Arial" w:hAnsi="Arial" w:cs="Arial"/>
          <w:color w:val="auto"/>
          <w:szCs w:val="24"/>
        </w:rPr>
        <w:t>5</w:t>
      </w:r>
      <w:r w:rsidR="001C0078" w:rsidRPr="004913CC">
        <w:rPr>
          <w:rFonts w:ascii="Arial" w:hAnsi="Arial" w:cs="Arial"/>
          <w:color w:val="auto"/>
          <w:szCs w:val="24"/>
        </w:rPr>
        <w:t xml:space="preserve"> Umowy - </w:t>
      </w:r>
      <w:r w:rsidR="00F80BE0" w:rsidRPr="004913CC">
        <w:rPr>
          <w:rFonts w:ascii="Arial" w:hAnsi="Arial" w:cs="Arial"/>
          <w:color w:val="auto"/>
          <w:szCs w:val="24"/>
        </w:rPr>
        <w:t xml:space="preserve">w wysokości 0,01% wartości Wynagrodzenia umownego </w:t>
      </w:r>
      <w:r w:rsidR="00FE4E88" w:rsidRPr="004913CC">
        <w:rPr>
          <w:rFonts w:ascii="Arial" w:hAnsi="Arial" w:cs="Arial"/>
          <w:color w:val="auto"/>
          <w:szCs w:val="24"/>
        </w:rPr>
        <w:t xml:space="preserve">Wykonawcy </w:t>
      </w:r>
      <w:r w:rsidR="00F80BE0" w:rsidRPr="004913CC">
        <w:rPr>
          <w:rFonts w:ascii="Arial" w:hAnsi="Arial" w:cs="Arial"/>
          <w:color w:val="auto"/>
          <w:szCs w:val="24"/>
        </w:rPr>
        <w:t xml:space="preserve">za każdy </w:t>
      </w:r>
      <w:r w:rsidR="009F3E8F" w:rsidRPr="004913CC">
        <w:rPr>
          <w:rFonts w:ascii="Arial" w:hAnsi="Arial" w:cs="Arial"/>
          <w:color w:val="auto"/>
          <w:szCs w:val="24"/>
        </w:rPr>
        <w:t xml:space="preserve">rozpoczęty </w:t>
      </w:r>
      <w:r w:rsidR="00F80BE0" w:rsidRPr="004913CC">
        <w:rPr>
          <w:rFonts w:ascii="Arial" w:hAnsi="Arial" w:cs="Arial"/>
          <w:color w:val="auto"/>
          <w:szCs w:val="24"/>
        </w:rPr>
        <w:t>dzień opóźnienia</w:t>
      </w:r>
      <w:r w:rsidR="00F86A53">
        <w:rPr>
          <w:rFonts w:ascii="Arial" w:hAnsi="Arial" w:cs="Arial"/>
          <w:color w:val="auto"/>
          <w:szCs w:val="24"/>
        </w:rPr>
        <w:t>;</w:t>
      </w:r>
    </w:p>
    <w:p w14:paraId="145B4E50" w14:textId="566A23D6" w:rsidR="00183F07" w:rsidRPr="00C65911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4"/>
          <w:szCs w:val="24"/>
        </w:rPr>
        <w:t>brak</w:t>
      </w:r>
      <w:r w:rsidR="00752598">
        <w:rPr>
          <w:rFonts w:ascii="Arial" w:hAnsi="Arial" w:cs="Arial"/>
          <w:color w:val="auto"/>
          <w:spacing w:val="-4"/>
          <w:szCs w:val="24"/>
        </w:rPr>
        <w:t>u</w:t>
      </w:r>
      <w:r w:rsidRPr="00280A73">
        <w:rPr>
          <w:rFonts w:ascii="Arial" w:hAnsi="Arial" w:cs="Arial"/>
          <w:color w:val="auto"/>
          <w:spacing w:val="-4"/>
          <w:szCs w:val="24"/>
        </w:rPr>
        <w:t xml:space="preserve"> zapłaty </w:t>
      </w:r>
      <w:r w:rsidR="00EA0B9C">
        <w:rPr>
          <w:rFonts w:ascii="Arial" w:hAnsi="Arial" w:cs="Arial"/>
          <w:color w:val="auto"/>
          <w:spacing w:val="-4"/>
          <w:szCs w:val="24"/>
        </w:rPr>
        <w:t>w</w:t>
      </w:r>
      <w:r w:rsidRPr="00280A73">
        <w:rPr>
          <w:rFonts w:ascii="Arial" w:hAnsi="Arial" w:cs="Arial"/>
          <w:color w:val="auto"/>
          <w:spacing w:val="-4"/>
          <w:szCs w:val="24"/>
        </w:rPr>
        <w:t xml:space="preserve">ynagrodzenia należnego </w:t>
      </w:r>
      <w:r w:rsidR="00F86A53">
        <w:rPr>
          <w:rFonts w:ascii="Arial" w:hAnsi="Arial" w:cs="Arial"/>
          <w:color w:val="auto"/>
          <w:spacing w:val="-4"/>
          <w:szCs w:val="24"/>
        </w:rPr>
        <w:t>P</w:t>
      </w:r>
      <w:r w:rsidR="00F86A53" w:rsidRPr="00280A73">
        <w:rPr>
          <w:rFonts w:ascii="Arial" w:hAnsi="Arial" w:cs="Arial"/>
          <w:color w:val="auto"/>
          <w:spacing w:val="-4"/>
          <w:szCs w:val="24"/>
        </w:rPr>
        <w:t xml:space="preserve">odwykonawcom </w:t>
      </w:r>
      <w:r w:rsidRPr="00280A73">
        <w:rPr>
          <w:rFonts w:ascii="Arial" w:hAnsi="Arial" w:cs="Arial"/>
          <w:color w:val="auto"/>
          <w:spacing w:val="-4"/>
          <w:szCs w:val="24"/>
        </w:rPr>
        <w:t>lub dalszym podwykonawcom</w:t>
      </w:r>
      <w:r w:rsidR="006E5C2F">
        <w:rPr>
          <w:rFonts w:ascii="Arial" w:hAnsi="Arial" w:cs="Arial"/>
          <w:color w:val="auto"/>
          <w:spacing w:val="-4"/>
          <w:szCs w:val="24"/>
        </w:rPr>
        <w:t xml:space="preserve"> - </w:t>
      </w:r>
      <w:r w:rsidRPr="00280A73">
        <w:rPr>
          <w:rFonts w:ascii="Arial" w:hAnsi="Arial" w:cs="Arial"/>
          <w:color w:val="auto"/>
          <w:szCs w:val="24"/>
        </w:rPr>
        <w:t>w wysokości 10% wartości całości wynagrodzenia umownego okre</w:t>
      </w:r>
      <w:r w:rsidR="00C65911">
        <w:rPr>
          <w:rFonts w:ascii="Arial" w:hAnsi="Arial" w:cs="Arial"/>
          <w:color w:val="auto"/>
          <w:szCs w:val="24"/>
        </w:rPr>
        <w:t>ślonego w umowie podwykonawczej;</w:t>
      </w:r>
    </w:p>
    <w:p w14:paraId="0DD8038B" w14:textId="4465F944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lastRenderedPageBreak/>
        <w:t>nieprzedłożeni</w:t>
      </w:r>
      <w:r w:rsidR="00752598">
        <w:rPr>
          <w:rFonts w:ascii="Arial" w:hAnsi="Arial" w:cs="Arial"/>
          <w:color w:val="auto"/>
          <w:spacing w:val="-3"/>
          <w:szCs w:val="24"/>
        </w:rPr>
        <w:t>a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</w:t>
      </w:r>
      <w:r w:rsidR="00752598">
        <w:rPr>
          <w:rFonts w:ascii="Arial" w:hAnsi="Arial" w:cs="Arial"/>
          <w:color w:val="auto"/>
          <w:spacing w:val="-3"/>
          <w:szCs w:val="24"/>
        </w:rPr>
        <w:t xml:space="preserve">przez Wykonawcę </w:t>
      </w:r>
      <w:r w:rsidRPr="00280A73">
        <w:rPr>
          <w:rFonts w:ascii="Arial" w:hAnsi="Arial" w:cs="Arial"/>
          <w:color w:val="auto"/>
          <w:spacing w:val="-3"/>
          <w:szCs w:val="24"/>
        </w:rPr>
        <w:t>d</w:t>
      </w:r>
      <w:r>
        <w:rPr>
          <w:rFonts w:ascii="Arial" w:hAnsi="Arial" w:cs="Arial"/>
          <w:color w:val="auto"/>
          <w:spacing w:val="-3"/>
          <w:szCs w:val="24"/>
        </w:rPr>
        <w:t>o zaakceptowania projektu umowy na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podwykonawstwo</w:t>
      </w:r>
      <w:r w:rsidR="00CD5F99">
        <w:rPr>
          <w:rFonts w:ascii="Arial" w:hAnsi="Arial" w:cs="Arial"/>
          <w:color w:val="auto"/>
          <w:spacing w:val="-3"/>
          <w:szCs w:val="24"/>
        </w:rPr>
        <w:t xml:space="preserve"> lub jej zmiany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, której przedmiotem są roboty budowlane </w:t>
      </w:r>
      <w:r w:rsidR="002F10B6">
        <w:rPr>
          <w:rFonts w:ascii="Arial" w:hAnsi="Arial" w:cs="Arial"/>
          <w:color w:val="auto"/>
          <w:spacing w:val="-3"/>
          <w:szCs w:val="24"/>
        </w:rPr>
        <w:t xml:space="preserve">lub usługi </w:t>
      </w:r>
      <w:r w:rsidRPr="00280A73">
        <w:rPr>
          <w:rFonts w:ascii="Arial" w:hAnsi="Arial" w:cs="Arial"/>
          <w:color w:val="auto"/>
          <w:spacing w:val="-3"/>
          <w:szCs w:val="24"/>
        </w:rPr>
        <w:t>lub projektu jej zmiany</w:t>
      </w:r>
      <w:r w:rsidR="00F86A53">
        <w:rPr>
          <w:rFonts w:ascii="Arial" w:hAnsi="Arial" w:cs="Arial"/>
          <w:color w:val="auto"/>
          <w:spacing w:val="-3"/>
          <w:szCs w:val="24"/>
        </w:rPr>
        <w:t xml:space="preserve"> -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>w wysokości 5 000,00 zł</w:t>
      </w:r>
      <w:r w:rsidR="00F86A53">
        <w:rPr>
          <w:rFonts w:ascii="Arial" w:hAnsi="Arial" w:cs="Arial"/>
          <w:color w:val="auto"/>
          <w:szCs w:val="24"/>
        </w:rPr>
        <w:t xml:space="preserve"> za każdy przypadek</w:t>
      </w:r>
      <w:r>
        <w:rPr>
          <w:rFonts w:ascii="Arial" w:hAnsi="Arial" w:cs="Arial"/>
          <w:color w:val="auto"/>
          <w:szCs w:val="24"/>
        </w:rPr>
        <w:t>;</w:t>
      </w:r>
    </w:p>
    <w:p w14:paraId="330CB2FB" w14:textId="7FCE78EE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t>nieprzedłożeni</w:t>
      </w:r>
      <w:r w:rsidR="00752598">
        <w:rPr>
          <w:rFonts w:ascii="Arial" w:hAnsi="Arial" w:cs="Arial"/>
          <w:color w:val="auto"/>
          <w:spacing w:val="-3"/>
          <w:szCs w:val="24"/>
        </w:rPr>
        <w:t>a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poświadczonej za zgodność z oryginałem kopii umowy o podwykonawstwo lub jej zmian</w:t>
      </w:r>
      <w:r w:rsidR="00F86A53">
        <w:rPr>
          <w:rFonts w:ascii="Arial" w:hAnsi="Arial" w:cs="Arial"/>
          <w:color w:val="auto"/>
          <w:spacing w:val="-3"/>
          <w:szCs w:val="24"/>
        </w:rPr>
        <w:t xml:space="preserve"> -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 xml:space="preserve">w wysokości </w:t>
      </w:r>
      <w:r w:rsidR="002F10B6">
        <w:rPr>
          <w:rFonts w:ascii="Arial" w:hAnsi="Arial" w:cs="Arial"/>
          <w:color w:val="auto"/>
          <w:szCs w:val="24"/>
        </w:rPr>
        <w:t>0,</w:t>
      </w:r>
      <w:r w:rsidR="003940E2">
        <w:rPr>
          <w:rFonts w:ascii="Arial" w:hAnsi="Arial" w:cs="Arial"/>
          <w:color w:val="auto"/>
          <w:szCs w:val="24"/>
        </w:rPr>
        <w:t>2</w:t>
      </w:r>
      <w:r w:rsidR="00D05323">
        <w:rPr>
          <w:rFonts w:ascii="Arial" w:hAnsi="Arial" w:cs="Arial"/>
          <w:color w:val="auto"/>
          <w:szCs w:val="24"/>
        </w:rPr>
        <w:t xml:space="preserve">% wartości </w:t>
      </w:r>
      <w:r w:rsidR="003940E2"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 xml:space="preserve">zenia </w:t>
      </w:r>
      <w:r w:rsidR="00A70AC1">
        <w:rPr>
          <w:rFonts w:ascii="Arial" w:hAnsi="Arial" w:cs="Arial"/>
          <w:color w:val="auto"/>
          <w:szCs w:val="24"/>
        </w:rPr>
        <w:t xml:space="preserve">projektu </w:t>
      </w:r>
      <w:r w:rsidR="003940E2">
        <w:rPr>
          <w:rFonts w:ascii="Arial" w:hAnsi="Arial" w:cs="Arial"/>
          <w:color w:val="auto"/>
          <w:szCs w:val="24"/>
        </w:rPr>
        <w:t>umowy podwykonawczej</w:t>
      </w:r>
      <w:r w:rsidR="00F86A53">
        <w:rPr>
          <w:rFonts w:ascii="Arial" w:hAnsi="Arial" w:cs="Arial"/>
          <w:color w:val="auto"/>
          <w:szCs w:val="24"/>
        </w:rPr>
        <w:t xml:space="preserve"> za każdy przypadek</w:t>
      </w:r>
      <w:r>
        <w:rPr>
          <w:rFonts w:ascii="Arial" w:hAnsi="Arial" w:cs="Arial"/>
          <w:color w:val="auto"/>
          <w:szCs w:val="24"/>
        </w:rPr>
        <w:t>;</w:t>
      </w:r>
    </w:p>
    <w:p w14:paraId="3852A430" w14:textId="3BF8FD68" w:rsidR="00183F07" w:rsidRDefault="00D90D4B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zwłok</w:t>
      </w:r>
      <w:r w:rsidR="00BF6DC5">
        <w:rPr>
          <w:rFonts w:ascii="Arial" w:hAnsi="Arial" w:cs="Arial"/>
          <w:color w:val="auto"/>
          <w:szCs w:val="24"/>
        </w:rPr>
        <w:t>i</w:t>
      </w:r>
      <w:r>
        <w:rPr>
          <w:rFonts w:ascii="Arial" w:hAnsi="Arial" w:cs="Arial"/>
          <w:color w:val="auto"/>
          <w:szCs w:val="24"/>
        </w:rPr>
        <w:t xml:space="preserve"> </w:t>
      </w:r>
      <w:r w:rsidR="00752598" w:rsidRPr="00527DEA">
        <w:rPr>
          <w:rFonts w:ascii="Arial" w:hAnsi="Arial" w:cs="Arial"/>
          <w:color w:val="auto"/>
          <w:szCs w:val="24"/>
        </w:rPr>
        <w:t xml:space="preserve">w </w:t>
      </w:r>
      <w:r w:rsidR="0010396E" w:rsidRPr="00527DEA">
        <w:rPr>
          <w:rFonts w:ascii="Arial" w:hAnsi="Arial" w:cs="Arial"/>
          <w:color w:val="auto"/>
          <w:szCs w:val="24"/>
        </w:rPr>
        <w:t>zawarciu</w:t>
      </w:r>
      <w:r w:rsidR="00CD5F99" w:rsidRPr="00CD5F99">
        <w:rPr>
          <w:rFonts w:ascii="Arial" w:hAnsi="Arial" w:cs="Arial"/>
          <w:color w:val="auto"/>
          <w:szCs w:val="24"/>
        </w:rPr>
        <w:t xml:space="preserve"> umów na pobór wykorzysty</w:t>
      </w:r>
      <w:r w:rsidR="00627F8A">
        <w:rPr>
          <w:rFonts w:ascii="Arial" w:hAnsi="Arial" w:cs="Arial"/>
          <w:color w:val="auto"/>
          <w:szCs w:val="24"/>
        </w:rPr>
        <w:t>wanych mediów, o których mowa w </w:t>
      </w:r>
      <w:r w:rsidR="00CD5F99" w:rsidRPr="00CD5F99">
        <w:rPr>
          <w:rFonts w:ascii="Arial" w:hAnsi="Arial" w:cs="Arial"/>
          <w:color w:val="auto"/>
          <w:szCs w:val="24"/>
        </w:rPr>
        <w:t>§</w:t>
      </w:r>
      <w:r w:rsidR="00CD5F99" w:rsidRPr="002511F0">
        <w:rPr>
          <w:rFonts w:ascii="Arial" w:hAnsi="Arial" w:cs="Arial"/>
          <w:color w:val="auto"/>
          <w:szCs w:val="24"/>
        </w:rPr>
        <w:t xml:space="preserve"> 3 </w:t>
      </w:r>
      <w:r w:rsidR="00AB3A3D">
        <w:rPr>
          <w:rFonts w:ascii="Arial" w:hAnsi="Arial" w:cs="Arial"/>
          <w:color w:val="auto"/>
          <w:szCs w:val="24"/>
        </w:rPr>
        <w:t xml:space="preserve">ust. 1 </w:t>
      </w:r>
      <w:r w:rsidR="00CD5F99" w:rsidRPr="002511F0">
        <w:rPr>
          <w:rFonts w:ascii="Arial" w:hAnsi="Arial" w:cs="Arial"/>
          <w:color w:val="auto"/>
          <w:szCs w:val="24"/>
        </w:rPr>
        <w:t>pkt 1.19 – 1.20. Umowy</w:t>
      </w:r>
      <w:r w:rsidR="00CD5F99">
        <w:rPr>
          <w:rFonts w:ascii="Arial" w:hAnsi="Arial" w:cs="Arial"/>
          <w:color w:val="auto"/>
          <w:szCs w:val="24"/>
        </w:rPr>
        <w:t xml:space="preserve"> </w:t>
      </w:r>
      <w:r w:rsidR="00DB0341">
        <w:rPr>
          <w:rFonts w:ascii="Arial" w:hAnsi="Arial" w:cs="Arial"/>
          <w:color w:val="auto"/>
          <w:szCs w:val="24"/>
        </w:rPr>
        <w:t xml:space="preserve">- </w:t>
      </w:r>
      <w:r w:rsidR="00183F07">
        <w:rPr>
          <w:rFonts w:ascii="Arial" w:hAnsi="Arial" w:cs="Arial"/>
          <w:color w:val="auto"/>
          <w:szCs w:val="24"/>
        </w:rPr>
        <w:t>w wysokości 5000,00 zł;</w:t>
      </w:r>
    </w:p>
    <w:p w14:paraId="6E78ABA2" w14:textId="00B9A2A8" w:rsidR="00EA0B9C" w:rsidRPr="006F7AD9" w:rsidRDefault="00183F07" w:rsidP="00EA0B9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000000" w:themeColor="text1"/>
        </w:rPr>
      </w:pPr>
      <w:r w:rsidRPr="00EA0B9C">
        <w:rPr>
          <w:rFonts w:ascii="Arial" w:hAnsi="Arial" w:cs="Arial"/>
          <w:iCs/>
          <w:color w:val="auto"/>
          <w:szCs w:val="24"/>
        </w:rPr>
        <w:t>nieprzedłożeni</w:t>
      </w:r>
      <w:r w:rsidR="00BF6DC5">
        <w:rPr>
          <w:rFonts w:ascii="Arial" w:hAnsi="Arial" w:cs="Arial"/>
          <w:iCs/>
          <w:color w:val="auto"/>
          <w:szCs w:val="24"/>
        </w:rPr>
        <w:t>a</w:t>
      </w:r>
      <w:r w:rsidRPr="00EA0B9C">
        <w:rPr>
          <w:rFonts w:ascii="Arial" w:hAnsi="Arial" w:cs="Arial"/>
          <w:iCs/>
          <w:color w:val="auto"/>
          <w:szCs w:val="24"/>
        </w:rPr>
        <w:t xml:space="preserve"> Zamawiającemu</w:t>
      </w:r>
      <w:r w:rsidRPr="00EA0B9C">
        <w:rPr>
          <w:rFonts w:ascii="Arial" w:hAnsi="Arial" w:cs="Arial"/>
          <w:color w:val="auto"/>
          <w:szCs w:val="24"/>
        </w:rPr>
        <w:t xml:space="preserve"> polisy </w:t>
      </w:r>
      <w:r w:rsidR="00752598">
        <w:rPr>
          <w:rFonts w:ascii="Arial" w:hAnsi="Arial" w:cs="Arial"/>
          <w:color w:val="auto"/>
          <w:szCs w:val="24"/>
        </w:rPr>
        <w:t xml:space="preserve">ubezpieczeniowej </w:t>
      </w:r>
      <w:r w:rsidRPr="00EA0B9C">
        <w:rPr>
          <w:rFonts w:ascii="Arial" w:hAnsi="Arial" w:cs="Arial"/>
          <w:color w:val="auto"/>
          <w:szCs w:val="24"/>
        </w:rPr>
        <w:t xml:space="preserve">wraz z dowodem opłacenia składki </w:t>
      </w:r>
      <w:r w:rsidR="0063381E">
        <w:rPr>
          <w:rFonts w:ascii="Arial" w:hAnsi="Arial" w:cs="Arial"/>
          <w:color w:val="auto"/>
          <w:szCs w:val="24"/>
        </w:rPr>
        <w:t xml:space="preserve">w terminie, o którym mowa w § 15 ust. </w:t>
      </w:r>
      <w:r w:rsidR="0086206F">
        <w:rPr>
          <w:rFonts w:ascii="Arial" w:hAnsi="Arial" w:cs="Arial"/>
          <w:color w:val="auto"/>
          <w:szCs w:val="24"/>
        </w:rPr>
        <w:t>2</w:t>
      </w:r>
      <w:r w:rsidR="00D05323">
        <w:rPr>
          <w:rFonts w:ascii="Arial" w:hAnsi="Arial" w:cs="Arial"/>
          <w:color w:val="auto"/>
          <w:szCs w:val="24"/>
        </w:rPr>
        <w:t xml:space="preserve"> </w:t>
      </w:r>
      <w:r w:rsidR="00EA487F">
        <w:rPr>
          <w:rFonts w:ascii="Arial" w:hAnsi="Arial" w:cs="Arial"/>
          <w:color w:val="auto"/>
          <w:szCs w:val="24"/>
        </w:rPr>
        <w:t xml:space="preserve">oraz ust. 5 </w:t>
      </w:r>
      <w:r w:rsidR="0063381E" w:rsidRPr="006F7AD9">
        <w:rPr>
          <w:rFonts w:ascii="Arial" w:hAnsi="Arial" w:cs="Arial"/>
          <w:color w:val="000000" w:themeColor="text1"/>
          <w:szCs w:val="24"/>
        </w:rPr>
        <w:t xml:space="preserve">Umowy </w:t>
      </w:r>
      <w:r w:rsidR="00627F8A">
        <w:rPr>
          <w:rFonts w:ascii="Arial" w:hAnsi="Arial" w:cs="Arial"/>
          <w:color w:val="000000" w:themeColor="text1"/>
          <w:szCs w:val="24"/>
        </w:rPr>
        <w:t>–</w:t>
      </w:r>
      <w:r w:rsidR="00DB0341">
        <w:rPr>
          <w:rFonts w:ascii="Arial" w:hAnsi="Arial" w:cs="Arial"/>
          <w:color w:val="000000" w:themeColor="text1"/>
          <w:szCs w:val="24"/>
        </w:rPr>
        <w:t xml:space="preserve"> </w:t>
      </w:r>
      <w:r w:rsidR="00627F8A">
        <w:rPr>
          <w:rFonts w:ascii="Arial" w:hAnsi="Arial" w:cs="Arial"/>
          <w:color w:val="000000" w:themeColor="text1"/>
          <w:szCs w:val="24"/>
        </w:rPr>
        <w:t>w </w:t>
      </w:r>
      <w:r w:rsidRPr="006F7AD9">
        <w:rPr>
          <w:rFonts w:ascii="Arial" w:hAnsi="Arial" w:cs="Arial"/>
          <w:color w:val="000000" w:themeColor="text1"/>
          <w:szCs w:val="24"/>
        </w:rPr>
        <w:t xml:space="preserve">wysokości </w:t>
      </w:r>
      <w:r w:rsidR="009F3E8F" w:rsidRPr="006F7AD9">
        <w:rPr>
          <w:rFonts w:ascii="Arial" w:hAnsi="Arial" w:cs="Arial"/>
          <w:color w:val="000000" w:themeColor="text1"/>
          <w:szCs w:val="24"/>
        </w:rPr>
        <w:t>1</w:t>
      </w:r>
      <w:r w:rsidR="00B9091D" w:rsidRPr="006F7AD9">
        <w:rPr>
          <w:rFonts w:ascii="Arial" w:hAnsi="Arial" w:cs="Arial"/>
          <w:color w:val="000000" w:themeColor="text1"/>
          <w:szCs w:val="24"/>
        </w:rPr>
        <w:t>.</w:t>
      </w:r>
      <w:r w:rsidRPr="006F7AD9">
        <w:rPr>
          <w:rFonts w:ascii="Arial" w:hAnsi="Arial" w:cs="Arial"/>
          <w:color w:val="000000" w:themeColor="text1"/>
          <w:szCs w:val="24"/>
        </w:rPr>
        <w:t>000,00 zł</w:t>
      </w:r>
      <w:r w:rsidR="00B9091D" w:rsidRPr="006F7AD9">
        <w:rPr>
          <w:rFonts w:ascii="Arial" w:hAnsi="Arial" w:cs="Arial"/>
          <w:color w:val="000000" w:themeColor="text1"/>
          <w:szCs w:val="24"/>
        </w:rPr>
        <w:t xml:space="preserve"> za każdy rozpoczęty dzień opóźnienia</w:t>
      </w:r>
      <w:r w:rsidRPr="006F7AD9">
        <w:rPr>
          <w:rFonts w:ascii="Arial" w:hAnsi="Arial" w:cs="Arial"/>
          <w:color w:val="000000" w:themeColor="text1"/>
          <w:szCs w:val="24"/>
        </w:rPr>
        <w:t>;</w:t>
      </w:r>
    </w:p>
    <w:p w14:paraId="7EF8E680" w14:textId="0451B5E3" w:rsidR="00183F07" w:rsidRPr="006F7AD9" w:rsidRDefault="00C71F50" w:rsidP="00EA0B9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000000" w:themeColor="text1"/>
          <w:szCs w:val="24"/>
        </w:rPr>
      </w:pPr>
      <w:r w:rsidRPr="006F7AD9">
        <w:rPr>
          <w:rFonts w:ascii="Arial" w:hAnsi="Arial" w:cs="Arial"/>
          <w:color w:val="000000" w:themeColor="text1"/>
        </w:rPr>
        <w:t>n</w:t>
      </w:r>
      <w:r w:rsidR="00752598" w:rsidRPr="006F7AD9">
        <w:rPr>
          <w:rFonts w:ascii="Arial" w:hAnsi="Arial" w:cs="Arial"/>
          <w:color w:val="000000" w:themeColor="text1"/>
        </w:rPr>
        <w:t xml:space="preserve">aruszenia przez Wykonawcę </w:t>
      </w:r>
      <w:r w:rsidR="00EA0B9C" w:rsidRPr="006F7AD9">
        <w:rPr>
          <w:rFonts w:ascii="Arial" w:hAnsi="Arial" w:cs="Arial"/>
          <w:color w:val="000000" w:themeColor="text1"/>
        </w:rPr>
        <w:t xml:space="preserve">postanowień </w:t>
      </w:r>
      <w:r w:rsidR="00183F07" w:rsidRPr="006F7AD9">
        <w:rPr>
          <w:rFonts w:ascii="Arial" w:hAnsi="Arial" w:cs="Arial"/>
          <w:color w:val="000000" w:themeColor="text1"/>
        </w:rPr>
        <w:t xml:space="preserve">zawartych w § </w:t>
      </w:r>
      <w:r w:rsidR="0050128F" w:rsidRPr="006F7AD9">
        <w:rPr>
          <w:rFonts w:ascii="Arial" w:hAnsi="Arial" w:cs="Arial"/>
          <w:color w:val="000000" w:themeColor="text1"/>
        </w:rPr>
        <w:t>21</w:t>
      </w:r>
      <w:r w:rsidR="00183F07" w:rsidRPr="006F7AD9">
        <w:rPr>
          <w:rFonts w:ascii="Arial" w:hAnsi="Arial" w:cs="Arial"/>
          <w:color w:val="000000" w:themeColor="text1"/>
        </w:rPr>
        <w:t xml:space="preserve"> </w:t>
      </w:r>
      <w:r w:rsidR="0063381E" w:rsidRPr="006F7AD9">
        <w:rPr>
          <w:rFonts w:ascii="Arial" w:hAnsi="Arial" w:cs="Arial"/>
          <w:color w:val="000000" w:themeColor="text1"/>
        </w:rPr>
        <w:t xml:space="preserve">Umowy </w:t>
      </w:r>
      <w:r w:rsidR="004913CC" w:rsidRPr="006F7AD9">
        <w:rPr>
          <w:rFonts w:ascii="Arial" w:hAnsi="Arial" w:cs="Arial"/>
          <w:color w:val="000000" w:themeColor="text1"/>
        </w:rPr>
        <w:t xml:space="preserve">oraz </w:t>
      </w:r>
      <w:r w:rsidR="00183F07" w:rsidRPr="006F7AD9">
        <w:rPr>
          <w:rFonts w:ascii="Arial" w:hAnsi="Arial" w:cs="Arial"/>
          <w:color w:val="000000" w:themeColor="text1"/>
        </w:rPr>
        <w:t>Szczegółowych Wymaganiac</w:t>
      </w:r>
      <w:r w:rsidR="006D6865" w:rsidRPr="006F7AD9">
        <w:rPr>
          <w:rFonts w:ascii="Arial" w:hAnsi="Arial" w:cs="Arial"/>
          <w:color w:val="000000" w:themeColor="text1"/>
        </w:rPr>
        <w:t>h dotyczących</w:t>
      </w:r>
      <w:r w:rsidR="00183F07" w:rsidRPr="006F7AD9">
        <w:rPr>
          <w:rFonts w:ascii="Arial" w:hAnsi="Arial" w:cs="Arial"/>
          <w:color w:val="000000" w:themeColor="text1"/>
        </w:rPr>
        <w:t xml:space="preserve"> </w:t>
      </w:r>
      <w:r w:rsidR="00627F8A">
        <w:rPr>
          <w:rFonts w:ascii="Arial" w:hAnsi="Arial" w:cs="Arial"/>
          <w:color w:val="000000" w:themeColor="text1"/>
        </w:rPr>
        <w:t>ochrony informacji niejawnych w </w:t>
      </w:r>
      <w:r w:rsidR="00183F07" w:rsidRPr="006F7AD9">
        <w:rPr>
          <w:rFonts w:ascii="Arial" w:hAnsi="Arial" w:cs="Arial"/>
          <w:color w:val="000000" w:themeColor="text1"/>
        </w:rPr>
        <w:t xml:space="preserve">załączniku nr </w:t>
      </w:r>
      <w:r w:rsidR="0010396E" w:rsidRPr="006F7AD9">
        <w:rPr>
          <w:rFonts w:ascii="Arial" w:hAnsi="Arial" w:cs="Arial"/>
          <w:color w:val="000000" w:themeColor="text1"/>
        </w:rPr>
        <w:t>18</w:t>
      </w:r>
      <w:r w:rsidR="00183F07" w:rsidRPr="006F7AD9">
        <w:rPr>
          <w:rFonts w:ascii="Arial" w:hAnsi="Arial" w:cs="Arial"/>
          <w:color w:val="000000" w:themeColor="text1"/>
        </w:rPr>
        <w:t xml:space="preserve"> </w:t>
      </w:r>
      <w:r w:rsidR="00DB0341">
        <w:rPr>
          <w:rFonts w:ascii="Arial" w:hAnsi="Arial" w:cs="Arial"/>
          <w:color w:val="000000" w:themeColor="text1"/>
        </w:rPr>
        <w:t xml:space="preserve">- </w:t>
      </w:r>
      <w:r w:rsidR="00183F07" w:rsidRPr="006F7AD9">
        <w:rPr>
          <w:rFonts w:ascii="Arial" w:hAnsi="Arial" w:cs="Arial"/>
          <w:color w:val="000000" w:themeColor="text1"/>
        </w:rPr>
        <w:t xml:space="preserve">w wysokości </w:t>
      </w:r>
      <w:r w:rsidR="00424C3B">
        <w:rPr>
          <w:rFonts w:ascii="Arial" w:hAnsi="Arial" w:cs="Arial"/>
          <w:color w:val="000000" w:themeColor="text1"/>
        </w:rPr>
        <w:t>0,</w:t>
      </w:r>
      <w:bookmarkStart w:id="25" w:name="_GoBack"/>
      <w:bookmarkEnd w:id="25"/>
      <w:r w:rsidR="00183F07" w:rsidRPr="006F7AD9">
        <w:rPr>
          <w:rFonts w:ascii="Arial" w:hAnsi="Arial" w:cs="Arial"/>
          <w:color w:val="000000" w:themeColor="text1"/>
        </w:rPr>
        <w:t xml:space="preserve">2% </w:t>
      </w:r>
      <w:r w:rsidR="00EA0B9C" w:rsidRPr="006F7AD9">
        <w:rPr>
          <w:rFonts w:ascii="Arial" w:hAnsi="Arial" w:cs="Arial"/>
          <w:color w:val="000000" w:themeColor="text1"/>
        </w:rPr>
        <w:t>W</w:t>
      </w:r>
      <w:r w:rsidR="00183F07" w:rsidRPr="006F7AD9">
        <w:rPr>
          <w:rFonts w:ascii="Arial" w:hAnsi="Arial" w:cs="Arial"/>
          <w:color w:val="000000" w:themeColor="text1"/>
        </w:rPr>
        <w:t xml:space="preserve">ynagrodzenia </w:t>
      </w:r>
      <w:r w:rsidR="00FE4E88" w:rsidRPr="006F7AD9">
        <w:rPr>
          <w:rFonts w:ascii="Arial" w:hAnsi="Arial" w:cs="Arial"/>
          <w:color w:val="000000" w:themeColor="text1"/>
        </w:rPr>
        <w:t>umownego Wykonawcy</w:t>
      </w:r>
      <w:r w:rsidR="00183F07" w:rsidRPr="006F7AD9">
        <w:rPr>
          <w:rFonts w:ascii="Arial" w:hAnsi="Arial" w:cs="Arial"/>
          <w:color w:val="000000" w:themeColor="text1"/>
        </w:rPr>
        <w:t>;</w:t>
      </w:r>
    </w:p>
    <w:p w14:paraId="2DAFC58C" w14:textId="6BBFFCD0" w:rsidR="00183F07" w:rsidRDefault="000013C4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naruszenie przez Wykonawcę obowiązku wynikającego z art. 439 ust. 5 </w:t>
      </w:r>
      <w:r w:rsidR="00726529">
        <w:rPr>
          <w:rFonts w:ascii="Arial" w:hAnsi="Arial" w:cs="Arial"/>
          <w:color w:val="auto"/>
        </w:rPr>
        <w:t xml:space="preserve">ustawy </w:t>
      </w:r>
      <w:r w:rsidR="00796627">
        <w:rPr>
          <w:rFonts w:ascii="Arial" w:hAnsi="Arial" w:cs="Arial"/>
          <w:color w:val="auto"/>
        </w:rPr>
        <w:t>PZP</w:t>
      </w:r>
      <w:r>
        <w:rPr>
          <w:rFonts w:ascii="Arial" w:hAnsi="Arial" w:cs="Arial"/>
          <w:color w:val="auto"/>
        </w:rPr>
        <w:t xml:space="preserve">, </w:t>
      </w:r>
      <w:r w:rsidR="00183F07" w:rsidRPr="00B92E13">
        <w:rPr>
          <w:rFonts w:ascii="Arial" w:hAnsi="Arial" w:cs="Arial"/>
          <w:color w:val="auto"/>
        </w:rPr>
        <w:t>zwaloryzowani</w:t>
      </w:r>
      <w:r w:rsidR="00752598">
        <w:rPr>
          <w:rFonts w:ascii="Arial" w:hAnsi="Arial" w:cs="Arial"/>
          <w:color w:val="auto"/>
        </w:rPr>
        <w:t>a</w:t>
      </w:r>
      <w:r w:rsidR="00183F07" w:rsidRPr="00B92E13">
        <w:rPr>
          <w:rFonts w:ascii="Arial" w:hAnsi="Arial" w:cs="Arial"/>
          <w:color w:val="auto"/>
        </w:rPr>
        <w:t xml:space="preserve"> wynagrodzenia</w:t>
      </w:r>
      <w:r w:rsidR="00EA0B9C">
        <w:rPr>
          <w:rFonts w:ascii="Arial" w:hAnsi="Arial" w:cs="Arial"/>
          <w:color w:val="auto"/>
        </w:rPr>
        <w:t xml:space="preserve"> Podwykonawc</w:t>
      </w:r>
      <w:r w:rsidR="00752598">
        <w:rPr>
          <w:rFonts w:ascii="Arial" w:hAnsi="Arial" w:cs="Arial"/>
          <w:color w:val="auto"/>
        </w:rPr>
        <w:t>y</w:t>
      </w:r>
      <w:r w:rsidR="00183F07" w:rsidRPr="00B92E13">
        <w:rPr>
          <w:rFonts w:ascii="Arial" w:hAnsi="Arial" w:cs="Arial"/>
          <w:color w:val="auto"/>
        </w:rPr>
        <w:t xml:space="preserve"> jeśli W</w:t>
      </w:r>
      <w:r w:rsidR="00EA0B9C">
        <w:rPr>
          <w:rFonts w:ascii="Arial" w:hAnsi="Arial" w:cs="Arial"/>
          <w:color w:val="auto"/>
        </w:rPr>
        <w:t>ykonawcy</w:t>
      </w:r>
      <w:r w:rsidR="00183F07" w:rsidRPr="00B92E13">
        <w:rPr>
          <w:rFonts w:ascii="Arial" w:hAnsi="Arial" w:cs="Arial"/>
          <w:color w:val="auto"/>
        </w:rPr>
        <w:t xml:space="preserve"> zostało zwaloryzowane </w:t>
      </w:r>
      <w:r w:rsidR="00EA0B9C">
        <w:rPr>
          <w:rFonts w:ascii="Arial" w:hAnsi="Arial" w:cs="Arial"/>
          <w:color w:val="auto"/>
        </w:rPr>
        <w:t>W</w:t>
      </w:r>
      <w:r w:rsidR="00183F07" w:rsidRPr="00B92E13">
        <w:rPr>
          <w:rFonts w:ascii="Arial" w:hAnsi="Arial" w:cs="Arial"/>
          <w:color w:val="auto"/>
        </w:rPr>
        <w:t xml:space="preserve">ynagrodzenie zgodnie z art. 439 ust. 1 i 2 </w:t>
      </w:r>
      <w:bookmarkStart w:id="26" w:name="_Hlk95255623"/>
      <w:r>
        <w:rPr>
          <w:rFonts w:ascii="Arial" w:hAnsi="Arial" w:cs="Arial"/>
          <w:color w:val="auto"/>
        </w:rPr>
        <w:t xml:space="preserve">- </w:t>
      </w:r>
      <w:r w:rsidR="00183F07" w:rsidRPr="00B92E13">
        <w:rPr>
          <w:rFonts w:ascii="Arial" w:hAnsi="Arial" w:cs="Arial"/>
          <w:color w:val="auto"/>
        </w:rPr>
        <w:t xml:space="preserve">w wysokości 5% </w:t>
      </w:r>
      <w:r w:rsidR="00EA0B9C">
        <w:rPr>
          <w:rFonts w:ascii="Arial" w:hAnsi="Arial" w:cs="Arial"/>
          <w:color w:val="auto"/>
        </w:rPr>
        <w:t>W</w:t>
      </w:r>
      <w:r w:rsidR="00183F07" w:rsidRPr="00B92E13">
        <w:rPr>
          <w:rFonts w:ascii="Arial" w:hAnsi="Arial" w:cs="Arial"/>
          <w:color w:val="auto"/>
        </w:rPr>
        <w:t>ynagrodzenia</w:t>
      </w:r>
      <w:r w:rsidR="00FE4E88">
        <w:rPr>
          <w:rFonts w:ascii="Arial" w:hAnsi="Arial" w:cs="Arial"/>
          <w:color w:val="auto"/>
        </w:rPr>
        <w:t xml:space="preserve"> umownego </w:t>
      </w:r>
      <w:r w:rsidR="00DB0341">
        <w:rPr>
          <w:rFonts w:ascii="Arial" w:hAnsi="Arial" w:cs="Arial"/>
          <w:color w:val="auto"/>
        </w:rPr>
        <w:t xml:space="preserve">brutto </w:t>
      </w:r>
      <w:r w:rsidR="00FE4E88">
        <w:rPr>
          <w:rFonts w:ascii="Arial" w:hAnsi="Arial" w:cs="Arial"/>
          <w:color w:val="auto"/>
        </w:rPr>
        <w:t>Wykonawcy</w:t>
      </w:r>
      <w:bookmarkEnd w:id="26"/>
      <w:r w:rsidR="00D05323">
        <w:rPr>
          <w:rFonts w:ascii="Arial" w:hAnsi="Arial" w:cs="Arial"/>
          <w:color w:val="auto"/>
        </w:rPr>
        <w:t>;</w:t>
      </w:r>
    </w:p>
    <w:p w14:paraId="6CCB446A" w14:textId="0CAE396E" w:rsidR="007D017E" w:rsidRDefault="00D90D4B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zwłok</w:t>
      </w:r>
      <w:r w:rsidR="00BF6DC5">
        <w:rPr>
          <w:rFonts w:ascii="Arial" w:hAnsi="Arial" w:cs="Arial"/>
          <w:color w:val="auto"/>
        </w:rPr>
        <w:t>i</w:t>
      </w:r>
      <w:r>
        <w:rPr>
          <w:rFonts w:ascii="Arial" w:hAnsi="Arial" w:cs="Arial"/>
          <w:color w:val="auto"/>
        </w:rPr>
        <w:t xml:space="preserve"> </w:t>
      </w:r>
      <w:r w:rsidR="00752598">
        <w:rPr>
          <w:rFonts w:ascii="Arial" w:hAnsi="Arial" w:cs="Arial"/>
          <w:color w:val="auto"/>
        </w:rPr>
        <w:t>w u</w:t>
      </w:r>
      <w:r w:rsidR="00183F07">
        <w:rPr>
          <w:rFonts w:ascii="Arial" w:hAnsi="Arial" w:cs="Arial"/>
          <w:color w:val="auto"/>
        </w:rPr>
        <w:t>sunięci</w:t>
      </w:r>
      <w:r w:rsidR="0050128F">
        <w:rPr>
          <w:rFonts w:ascii="Arial" w:hAnsi="Arial" w:cs="Arial"/>
          <w:color w:val="auto"/>
        </w:rPr>
        <w:t>u</w:t>
      </w:r>
      <w:r w:rsidR="00183F07">
        <w:rPr>
          <w:rFonts w:ascii="Arial" w:hAnsi="Arial" w:cs="Arial"/>
          <w:color w:val="auto"/>
        </w:rPr>
        <w:t xml:space="preserve"> </w:t>
      </w:r>
      <w:r w:rsidR="00752598">
        <w:rPr>
          <w:rFonts w:ascii="Arial" w:hAnsi="Arial" w:cs="Arial"/>
          <w:color w:val="auto"/>
        </w:rPr>
        <w:t>W</w:t>
      </w:r>
      <w:r w:rsidR="00183F07">
        <w:rPr>
          <w:rFonts w:ascii="Arial" w:hAnsi="Arial" w:cs="Arial"/>
          <w:color w:val="auto"/>
        </w:rPr>
        <w:t xml:space="preserve">ad </w:t>
      </w:r>
      <w:r w:rsidR="00752598">
        <w:rPr>
          <w:rFonts w:ascii="Arial" w:hAnsi="Arial" w:cs="Arial"/>
          <w:color w:val="auto"/>
        </w:rPr>
        <w:t xml:space="preserve">(usterek) </w:t>
      </w:r>
      <w:r w:rsidR="00183F07">
        <w:rPr>
          <w:rFonts w:ascii="Arial" w:hAnsi="Arial" w:cs="Arial"/>
          <w:color w:val="auto"/>
        </w:rPr>
        <w:t xml:space="preserve">stwierdzonych </w:t>
      </w:r>
      <w:r w:rsidR="00351053">
        <w:rPr>
          <w:rFonts w:ascii="Arial" w:hAnsi="Arial" w:cs="Arial"/>
          <w:color w:val="auto"/>
        </w:rPr>
        <w:t>w protokole odbioru częściowego, Protoko</w:t>
      </w:r>
      <w:r w:rsidR="0097196A">
        <w:rPr>
          <w:rFonts w:ascii="Arial" w:hAnsi="Arial" w:cs="Arial"/>
          <w:color w:val="auto"/>
        </w:rPr>
        <w:t>le</w:t>
      </w:r>
      <w:r w:rsidR="00351053">
        <w:rPr>
          <w:rFonts w:ascii="Arial" w:hAnsi="Arial" w:cs="Arial"/>
          <w:color w:val="auto"/>
        </w:rPr>
        <w:t xml:space="preserve"> Odbioru końcowego </w:t>
      </w:r>
      <w:r w:rsidR="00DB0341">
        <w:rPr>
          <w:rFonts w:ascii="Arial" w:hAnsi="Arial" w:cs="Arial"/>
          <w:color w:val="auto"/>
        </w:rPr>
        <w:t xml:space="preserve">- </w:t>
      </w:r>
      <w:r w:rsidR="00183F07">
        <w:rPr>
          <w:rFonts w:ascii="Arial" w:hAnsi="Arial" w:cs="Arial"/>
          <w:color w:val="auto"/>
        </w:rPr>
        <w:t xml:space="preserve">w </w:t>
      </w:r>
      <w:r w:rsidR="00183F07" w:rsidRPr="004913CC">
        <w:rPr>
          <w:rFonts w:ascii="Arial" w:hAnsi="Arial" w:cs="Arial"/>
          <w:color w:val="auto"/>
        </w:rPr>
        <w:t xml:space="preserve">wysokości 0,01% </w:t>
      </w:r>
      <w:r w:rsidR="00183F07">
        <w:rPr>
          <w:rFonts w:ascii="Arial" w:hAnsi="Arial" w:cs="Arial"/>
          <w:color w:val="auto"/>
        </w:rPr>
        <w:t xml:space="preserve">Wynagrodzenia </w:t>
      </w:r>
      <w:r w:rsidR="00FE4E88">
        <w:rPr>
          <w:rFonts w:ascii="Arial" w:hAnsi="Arial" w:cs="Arial"/>
          <w:color w:val="auto"/>
        </w:rPr>
        <w:t>umownego</w:t>
      </w:r>
      <w:r w:rsidR="00DB0341">
        <w:rPr>
          <w:rFonts w:ascii="Arial" w:hAnsi="Arial" w:cs="Arial"/>
          <w:color w:val="auto"/>
        </w:rPr>
        <w:t xml:space="preserve"> brutto</w:t>
      </w:r>
      <w:r w:rsidR="00FE4E88">
        <w:rPr>
          <w:rFonts w:ascii="Arial" w:hAnsi="Arial" w:cs="Arial"/>
          <w:color w:val="auto"/>
        </w:rPr>
        <w:t xml:space="preserve"> </w:t>
      </w:r>
      <w:r w:rsidR="00183F07">
        <w:rPr>
          <w:rFonts w:ascii="Arial" w:hAnsi="Arial" w:cs="Arial"/>
          <w:color w:val="auto"/>
        </w:rPr>
        <w:t xml:space="preserve">Wykonawcy za każdy dzień </w:t>
      </w:r>
      <w:r w:rsidR="00746DE1">
        <w:rPr>
          <w:rFonts w:ascii="Arial" w:hAnsi="Arial" w:cs="Arial"/>
          <w:color w:val="auto"/>
        </w:rPr>
        <w:t>zwłoki</w:t>
      </w:r>
      <w:r w:rsidR="00D05323">
        <w:rPr>
          <w:rFonts w:ascii="Arial" w:hAnsi="Arial" w:cs="Arial"/>
          <w:color w:val="auto"/>
        </w:rPr>
        <w:t>;</w:t>
      </w:r>
    </w:p>
    <w:p w14:paraId="78FE0A57" w14:textId="47E79442" w:rsidR="00DB0341" w:rsidRDefault="00183F07" w:rsidP="007D017E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 xml:space="preserve"> </w:t>
      </w:r>
      <w:r w:rsidR="00DB0341">
        <w:rPr>
          <w:rFonts w:ascii="Arial" w:hAnsi="Arial" w:cs="Arial"/>
          <w:color w:val="auto"/>
        </w:rPr>
        <w:t xml:space="preserve">zwłoki </w:t>
      </w:r>
      <w:r w:rsidR="007D017E">
        <w:rPr>
          <w:rFonts w:ascii="Arial" w:hAnsi="Arial" w:cs="Arial"/>
          <w:color w:val="auto"/>
        </w:rPr>
        <w:t>w usunięciu Wad Istotnych stwierdzonych w protokole odbioru częściowego, Protoko</w:t>
      </w:r>
      <w:r w:rsidR="0096336B">
        <w:rPr>
          <w:rFonts w:ascii="Arial" w:hAnsi="Arial" w:cs="Arial"/>
          <w:color w:val="auto"/>
        </w:rPr>
        <w:t>le</w:t>
      </w:r>
      <w:r w:rsidR="007D017E">
        <w:rPr>
          <w:rFonts w:ascii="Arial" w:hAnsi="Arial" w:cs="Arial"/>
          <w:color w:val="auto"/>
        </w:rPr>
        <w:t xml:space="preserve"> Odbioru końcowego </w:t>
      </w:r>
      <w:r w:rsidR="00DB0341">
        <w:rPr>
          <w:rFonts w:ascii="Arial" w:hAnsi="Arial" w:cs="Arial"/>
          <w:color w:val="auto"/>
        </w:rPr>
        <w:t xml:space="preserve">- </w:t>
      </w:r>
      <w:r w:rsidR="007D017E">
        <w:rPr>
          <w:rFonts w:ascii="Arial" w:hAnsi="Arial" w:cs="Arial"/>
          <w:color w:val="auto"/>
        </w:rPr>
        <w:t xml:space="preserve">w </w:t>
      </w:r>
      <w:r w:rsidR="007D017E" w:rsidRPr="004913CC">
        <w:rPr>
          <w:rFonts w:ascii="Arial" w:hAnsi="Arial" w:cs="Arial"/>
          <w:color w:val="auto"/>
        </w:rPr>
        <w:t>wysokości 0,</w:t>
      </w:r>
      <w:r w:rsidR="000013C4" w:rsidRPr="004913CC">
        <w:rPr>
          <w:rFonts w:ascii="Arial" w:hAnsi="Arial" w:cs="Arial"/>
          <w:color w:val="auto"/>
        </w:rPr>
        <w:t>3</w:t>
      </w:r>
      <w:r w:rsidR="007D017E" w:rsidRPr="004913CC">
        <w:rPr>
          <w:rFonts w:ascii="Arial" w:hAnsi="Arial" w:cs="Arial"/>
          <w:color w:val="auto"/>
        </w:rPr>
        <w:t xml:space="preserve">% Wynagrodzenia </w:t>
      </w:r>
      <w:r w:rsidR="007D017E">
        <w:rPr>
          <w:rFonts w:ascii="Arial" w:hAnsi="Arial" w:cs="Arial"/>
          <w:color w:val="auto"/>
        </w:rPr>
        <w:t xml:space="preserve">umownego Wykonawcy za każdy </w:t>
      </w:r>
      <w:r w:rsidR="009F3E8F">
        <w:rPr>
          <w:rFonts w:ascii="Arial" w:hAnsi="Arial" w:cs="Arial"/>
          <w:color w:val="auto"/>
        </w:rPr>
        <w:t xml:space="preserve">rozpoczęty </w:t>
      </w:r>
      <w:r w:rsidR="007D017E">
        <w:rPr>
          <w:rFonts w:ascii="Arial" w:hAnsi="Arial" w:cs="Arial"/>
          <w:color w:val="auto"/>
        </w:rPr>
        <w:t xml:space="preserve">dzień </w:t>
      </w:r>
      <w:r w:rsidR="0082051D">
        <w:rPr>
          <w:rFonts w:ascii="Arial" w:hAnsi="Arial" w:cs="Arial"/>
          <w:color w:val="auto"/>
        </w:rPr>
        <w:t>zwłoki</w:t>
      </w:r>
      <w:r w:rsidR="00DB0341">
        <w:rPr>
          <w:rFonts w:ascii="Arial" w:hAnsi="Arial" w:cs="Arial"/>
          <w:color w:val="auto"/>
        </w:rPr>
        <w:t>;</w:t>
      </w:r>
    </w:p>
    <w:p w14:paraId="00D42416" w14:textId="3158B459" w:rsidR="007D017E" w:rsidRPr="00DB0341" w:rsidRDefault="00DB0341" w:rsidP="00DB0341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 w:rsidRPr="00DB0341">
        <w:rPr>
          <w:rFonts w:ascii="Arial" w:hAnsi="Arial" w:cs="Arial"/>
          <w:color w:val="auto"/>
        </w:rPr>
        <w:t>stwierdzenia przez Zamawiającego nieprzestrzegania obowiązujących wymagań prawnych i przepisów w zakresie BHP, ochrony środowiska i ochrony ppoż., skutkujących narażeniem człowieka na bezpośrednie niebezpieczeństwo utraty życia albo ciężkiego uszczerbku na zdrowiu</w:t>
      </w:r>
      <w:r>
        <w:rPr>
          <w:rFonts w:ascii="Arial" w:hAnsi="Arial" w:cs="Arial"/>
          <w:color w:val="auto"/>
        </w:rPr>
        <w:t xml:space="preserve"> </w:t>
      </w:r>
      <w:r w:rsidRPr="00DB0341">
        <w:rPr>
          <w:rFonts w:ascii="Arial" w:hAnsi="Arial" w:cs="Arial"/>
          <w:color w:val="auto"/>
        </w:rPr>
        <w:t>– w wysokości 5 000,00 złotych za każdy stwierdzony przypadek uchybienia.</w:t>
      </w:r>
    </w:p>
    <w:p w14:paraId="03A95F66" w14:textId="014C7A4B" w:rsidR="00183F07" w:rsidRPr="00DD45F8" w:rsidRDefault="00183F07" w:rsidP="00A3665B">
      <w:pPr>
        <w:pStyle w:val="Akapitzlist"/>
        <w:numPr>
          <w:ilvl w:val="0"/>
          <w:numId w:val="2"/>
        </w:numPr>
        <w:suppressAutoHyphens/>
        <w:ind w:left="426" w:hanging="426"/>
        <w:jc w:val="both"/>
        <w:rPr>
          <w:rFonts w:ascii="Arial" w:hAnsi="Arial" w:cs="Arial"/>
        </w:rPr>
      </w:pPr>
      <w:r w:rsidRPr="00EA0B9C">
        <w:rPr>
          <w:rFonts w:ascii="Arial" w:hAnsi="Arial" w:cs="Arial"/>
          <w:iCs/>
        </w:rPr>
        <w:t>Zamawiający z</w:t>
      </w:r>
      <w:r>
        <w:rPr>
          <w:rFonts w:ascii="Arial" w:hAnsi="Arial" w:cs="Arial"/>
        </w:rPr>
        <w:t xml:space="preserve">obowiązany jest do zapłaty kary umownej na rzecz Wykonawcy </w:t>
      </w:r>
      <w:r w:rsidR="00D05323">
        <w:rPr>
          <w:rFonts w:ascii="Arial" w:hAnsi="Arial" w:cs="Arial"/>
        </w:rPr>
        <w:br/>
      </w:r>
      <w:r w:rsidRPr="00DD45F8">
        <w:rPr>
          <w:rFonts w:ascii="Arial" w:hAnsi="Arial" w:cs="Arial"/>
        </w:rPr>
        <w:t>w przypadku:</w:t>
      </w:r>
    </w:p>
    <w:p w14:paraId="6725403E" w14:textId="002990B5" w:rsidR="00A3665B" w:rsidRDefault="00183F07" w:rsidP="00A3665B">
      <w:pPr>
        <w:pStyle w:val="Akapitzlist"/>
        <w:numPr>
          <w:ilvl w:val="1"/>
          <w:numId w:val="2"/>
        </w:numPr>
        <w:suppressAutoHyphens/>
        <w:ind w:left="993" w:hanging="567"/>
        <w:jc w:val="both"/>
        <w:rPr>
          <w:rFonts w:ascii="Arial" w:hAnsi="Arial" w:cs="Arial"/>
        </w:rPr>
      </w:pPr>
      <w:r w:rsidRPr="00EA435A">
        <w:rPr>
          <w:rFonts w:ascii="Arial" w:hAnsi="Arial" w:cs="Arial"/>
        </w:rPr>
        <w:t xml:space="preserve"> </w:t>
      </w:r>
      <w:r w:rsidR="003940E2">
        <w:rPr>
          <w:rFonts w:ascii="Arial" w:hAnsi="Arial" w:cs="Arial"/>
        </w:rPr>
        <w:t xml:space="preserve">zwłoki </w:t>
      </w:r>
      <w:r w:rsidRPr="00EA435A">
        <w:rPr>
          <w:rFonts w:ascii="Arial" w:hAnsi="Arial" w:cs="Arial"/>
        </w:rPr>
        <w:t xml:space="preserve">w przekazaniu </w:t>
      </w:r>
      <w:r w:rsidR="00EA0B9C" w:rsidRPr="00EA435A">
        <w:rPr>
          <w:rFonts w:ascii="Arial" w:hAnsi="Arial" w:cs="Arial"/>
        </w:rPr>
        <w:t>Wykonawcy D</w:t>
      </w:r>
      <w:r w:rsidRPr="00EA435A">
        <w:rPr>
          <w:rFonts w:ascii="Arial" w:hAnsi="Arial" w:cs="Arial"/>
        </w:rPr>
        <w:t xml:space="preserve">okumentacji </w:t>
      </w:r>
      <w:r w:rsidR="00EA0B9C" w:rsidRPr="00EA435A">
        <w:rPr>
          <w:rFonts w:ascii="Arial" w:hAnsi="Arial" w:cs="Arial"/>
        </w:rPr>
        <w:t xml:space="preserve">Projektowej </w:t>
      </w:r>
      <w:r w:rsidR="00DB0341">
        <w:rPr>
          <w:rFonts w:ascii="Arial" w:hAnsi="Arial" w:cs="Arial"/>
        </w:rPr>
        <w:t xml:space="preserve">- </w:t>
      </w:r>
      <w:r w:rsidRPr="00EA435A">
        <w:rPr>
          <w:rFonts w:ascii="Arial" w:hAnsi="Arial" w:cs="Arial"/>
        </w:rPr>
        <w:t xml:space="preserve">w wysokości 0,1% </w:t>
      </w:r>
      <w:r w:rsidR="00EA0B9C" w:rsidRPr="00EA435A">
        <w:rPr>
          <w:rFonts w:ascii="Arial" w:hAnsi="Arial" w:cs="Arial"/>
        </w:rPr>
        <w:t>W</w:t>
      </w:r>
      <w:r w:rsidRPr="00EA435A">
        <w:rPr>
          <w:rFonts w:ascii="Arial" w:hAnsi="Arial" w:cs="Arial"/>
        </w:rPr>
        <w:t>ynagr</w:t>
      </w:r>
      <w:r w:rsidR="0050128F">
        <w:rPr>
          <w:rFonts w:ascii="Arial" w:hAnsi="Arial" w:cs="Arial"/>
        </w:rPr>
        <w:t>odzenia</w:t>
      </w:r>
      <w:r w:rsidR="00FE4E88">
        <w:rPr>
          <w:rFonts w:ascii="Arial" w:hAnsi="Arial" w:cs="Arial"/>
        </w:rPr>
        <w:t xml:space="preserve"> umownego Wykonawcy</w:t>
      </w:r>
      <w:r w:rsidRPr="00EA435A">
        <w:rPr>
          <w:rFonts w:ascii="Arial" w:hAnsi="Arial" w:cs="Arial"/>
        </w:rPr>
        <w:t xml:space="preserve">, za każdy </w:t>
      </w:r>
      <w:r w:rsidR="009F3E8F">
        <w:rPr>
          <w:rFonts w:ascii="Arial" w:hAnsi="Arial" w:cs="Arial"/>
        </w:rPr>
        <w:t xml:space="preserve">rozpoczęty </w:t>
      </w:r>
      <w:r w:rsidRPr="00EA435A">
        <w:rPr>
          <w:rFonts w:ascii="Arial" w:hAnsi="Arial" w:cs="Arial"/>
        </w:rPr>
        <w:t xml:space="preserve">dzień </w:t>
      </w:r>
      <w:r w:rsidR="00F86A53">
        <w:rPr>
          <w:rFonts w:ascii="Arial" w:hAnsi="Arial" w:cs="Arial"/>
        </w:rPr>
        <w:t>zwłoki</w:t>
      </w:r>
      <w:r w:rsidRPr="00EA435A">
        <w:rPr>
          <w:rFonts w:ascii="Arial" w:hAnsi="Arial" w:cs="Arial"/>
        </w:rPr>
        <w:t xml:space="preserve">, </w:t>
      </w:r>
    </w:p>
    <w:p w14:paraId="68CF4AB2" w14:textId="01C4FED7" w:rsidR="00183F07" w:rsidRPr="00A3665B" w:rsidRDefault="00EA0B9C" w:rsidP="00A3665B">
      <w:pPr>
        <w:pStyle w:val="Akapitzlist"/>
        <w:numPr>
          <w:ilvl w:val="1"/>
          <w:numId w:val="2"/>
        </w:numPr>
        <w:suppressAutoHyphens/>
        <w:ind w:left="993" w:hanging="567"/>
        <w:jc w:val="both"/>
        <w:rPr>
          <w:rFonts w:ascii="Arial" w:hAnsi="Arial" w:cs="Arial"/>
        </w:rPr>
      </w:pPr>
      <w:r w:rsidRPr="00A3665B">
        <w:rPr>
          <w:rFonts w:ascii="Arial" w:hAnsi="Arial" w:cs="Arial"/>
        </w:rPr>
        <w:t xml:space="preserve"> </w:t>
      </w:r>
      <w:r w:rsidR="00117F4A">
        <w:rPr>
          <w:rFonts w:ascii="Arial" w:hAnsi="Arial" w:cs="Arial"/>
        </w:rPr>
        <w:t xml:space="preserve">zwłoki </w:t>
      </w:r>
      <w:r w:rsidR="00183F07" w:rsidRPr="00A3665B">
        <w:rPr>
          <w:rFonts w:ascii="Arial" w:hAnsi="Arial" w:cs="Arial"/>
        </w:rPr>
        <w:t xml:space="preserve">w przekazaniu </w:t>
      </w:r>
      <w:r w:rsidRPr="00A3665B">
        <w:rPr>
          <w:rFonts w:ascii="Arial" w:hAnsi="Arial" w:cs="Arial"/>
        </w:rPr>
        <w:t>Wykonawcy T</w:t>
      </w:r>
      <w:r w:rsidR="00183F07" w:rsidRPr="00A3665B">
        <w:rPr>
          <w:rFonts w:ascii="Arial" w:hAnsi="Arial" w:cs="Arial"/>
        </w:rPr>
        <w:t xml:space="preserve">erenu </w:t>
      </w:r>
      <w:r w:rsidR="00F86A53">
        <w:rPr>
          <w:rFonts w:ascii="Arial" w:hAnsi="Arial" w:cs="Arial"/>
        </w:rPr>
        <w:t>B</w:t>
      </w:r>
      <w:r w:rsidR="00F86A53" w:rsidRPr="00A3665B">
        <w:rPr>
          <w:rFonts w:ascii="Arial" w:hAnsi="Arial" w:cs="Arial"/>
        </w:rPr>
        <w:t>udowy</w:t>
      </w:r>
      <w:r w:rsidR="00183F07" w:rsidRPr="00A3665B">
        <w:rPr>
          <w:rFonts w:ascii="Arial" w:hAnsi="Arial" w:cs="Arial"/>
        </w:rPr>
        <w:t xml:space="preserve">, po upływie 10 dni od terminu wskazanego w </w:t>
      </w:r>
      <w:r w:rsidR="00183F07" w:rsidRPr="002511F0">
        <w:rPr>
          <w:rFonts w:ascii="Arial" w:hAnsi="Arial" w:cs="Arial"/>
        </w:rPr>
        <w:t xml:space="preserve">§ </w:t>
      </w:r>
      <w:r w:rsidR="002511F0" w:rsidRPr="002511F0">
        <w:rPr>
          <w:rFonts w:ascii="Arial" w:hAnsi="Arial" w:cs="Arial"/>
        </w:rPr>
        <w:t>5</w:t>
      </w:r>
      <w:r w:rsidR="00183F07" w:rsidRPr="002511F0">
        <w:rPr>
          <w:rFonts w:ascii="Arial" w:hAnsi="Arial" w:cs="Arial"/>
        </w:rPr>
        <w:t xml:space="preserve"> </w:t>
      </w:r>
      <w:r w:rsidR="00AB3A3D">
        <w:rPr>
          <w:rFonts w:ascii="Arial" w:hAnsi="Arial" w:cs="Arial"/>
        </w:rPr>
        <w:t xml:space="preserve">ust. 1 </w:t>
      </w:r>
      <w:r w:rsidR="00183F07" w:rsidRPr="002511F0">
        <w:rPr>
          <w:rFonts w:ascii="Arial" w:hAnsi="Arial" w:cs="Arial"/>
        </w:rPr>
        <w:t xml:space="preserve">pkt </w:t>
      </w:r>
      <w:r w:rsidR="002511F0" w:rsidRPr="002511F0">
        <w:rPr>
          <w:rFonts w:ascii="Arial" w:hAnsi="Arial" w:cs="Arial"/>
        </w:rPr>
        <w:t>1.1 Umowy</w:t>
      </w:r>
      <w:r w:rsidR="00183F07" w:rsidRPr="002511F0">
        <w:rPr>
          <w:rFonts w:ascii="Arial" w:hAnsi="Arial" w:cs="Arial"/>
        </w:rPr>
        <w:t xml:space="preserve"> </w:t>
      </w:r>
      <w:r w:rsidR="00DB0341">
        <w:rPr>
          <w:rFonts w:ascii="Arial" w:hAnsi="Arial" w:cs="Arial"/>
        </w:rPr>
        <w:t xml:space="preserve">- </w:t>
      </w:r>
      <w:r w:rsidR="00183F07" w:rsidRPr="002511F0">
        <w:rPr>
          <w:rFonts w:ascii="Arial" w:hAnsi="Arial" w:cs="Arial"/>
        </w:rPr>
        <w:t>w</w:t>
      </w:r>
      <w:r w:rsidR="00183F07" w:rsidRPr="00A3665B">
        <w:rPr>
          <w:rFonts w:ascii="Arial" w:hAnsi="Arial" w:cs="Arial"/>
        </w:rPr>
        <w:t xml:space="preserve"> wysokości 0,01% </w:t>
      </w:r>
      <w:r w:rsidR="002511F0">
        <w:rPr>
          <w:rFonts w:ascii="Arial" w:hAnsi="Arial" w:cs="Arial"/>
        </w:rPr>
        <w:t>W</w:t>
      </w:r>
      <w:r w:rsidR="00183F07" w:rsidRPr="00A3665B">
        <w:rPr>
          <w:rFonts w:ascii="Arial" w:hAnsi="Arial" w:cs="Arial"/>
        </w:rPr>
        <w:t xml:space="preserve">ynagrodzenia umownego </w:t>
      </w:r>
      <w:r w:rsidR="002511F0">
        <w:rPr>
          <w:rFonts w:ascii="Arial" w:hAnsi="Arial" w:cs="Arial"/>
        </w:rPr>
        <w:t>Wykonawcy z</w:t>
      </w:r>
      <w:r w:rsidR="00183F07" w:rsidRPr="00A3665B">
        <w:rPr>
          <w:rFonts w:ascii="Arial" w:hAnsi="Arial" w:cs="Arial"/>
        </w:rPr>
        <w:t>a każdy dzień zwłoki.</w:t>
      </w:r>
    </w:p>
    <w:p w14:paraId="38A32D34" w14:textId="412F4125" w:rsidR="00183F07" w:rsidRPr="00280A73" w:rsidRDefault="00183F07" w:rsidP="00414A87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 xml:space="preserve">Suma kar </w:t>
      </w:r>
      <w:r w:rsidR="00DB0341">
        <w:rPr>
          <w:rFonts w:ascii="Arial" w:hAnsi="Arial" w:cs="Arial"/>
          <w:bCs/>
          <w:color w:val="auto"/>
          <w:szCs w:val="24"/>
        </w:rPr>
        <w:t xml:space="preserve">umownych </w:t>
      </w:r>
      <w:r>
        <w:rPr>
          <w:rFonts w:ascii="Arial" w:hAnsi="Arial" w:cs="Arial"/>
          <w:bCs/>
          <w:color w:val="auto"/>
          <w:szCs w:val="24"/>
        </w:rPr>
        <w:t xml:space="preserve">określonych w § </w:t>
      </w:r>
      <w:r w:rsidR="002511F0">
        <w:rPr>
          <w:rFonts w:ascii="Arial" w:hAnsi="Arial" w:cs="Arial"/>
          <w:bCs/>
          <w:color w:val="auto"/>
          <w:szCs w:val="24"/>
        </w:rPr>
        <w:t>19 Umowy</w:t>
      </w:r>
      <w:r>
        <w:rPr>
          <w:rFonts w:ascii="Arial" w:hAnsi="Arial" w:cs="Arial"/>
          <w:bCs/>
          <w:color w:val="auto"/>
          <w:szCs w:val="24"/>
        </w:rPr>
        <w:t>,</w:t>
      </w:r>
      <w:r w:rsidR="00E33768">
        <w:rPr>
          <w:rFonts w:ascii="Arial" w:hAnsi="Arial" w:cs="Arial"/>
          <w:bCs/>
          <w:color w:val="auto"/>
          <w:szCs w:val="24"/>
        </w:rPr>
        <w:t xml:space="preserve"> </w:t>
      </w:r>
      <w:r w:rsidR="003940E2">
        <w:rPr>
          <w:rFonts w:ascii="Arial" w:hAnsi="Arial" w:cs="Arial"/>
          <w:bCs/>
          <w:color w:val="auto"/>
          <w:szCs w:val="24"/>
        </w:rPr>
        <w:t xml:space="preserve">nałożonych na którąkolwiek ze Stron, </w:t>
      </w:r>
      <w:r w:rsidRPr="00B36BA4">
        <w:rPr>
          <w:rFonts w:ascii="Arial" w:hAnsi="Arial" w:cs="Arial"/>
          <w:bCs/>
          <w:color w:val="auto"/>
          <w:szCs w:val="24"/>
        </w:rPr>
        <w:t xml:space="preserve">nie może być większa niż 20% </w:t>
      </w:r>
      <w:r w:rsidR="00EA435A">
        <w:rPr>
          <w:rFonts w:ascii="Arial" w:hAnsi="Arial" w:cs="Arial"/>
          <w:bCs/>
          <w:color w:val="auto"/>
          <w:szCs w:val="24"/>
        </w:rPr>
        <w:t>Wynagrodzenia</w:t>
      </w:r>
      <w:r w:rsidR="00DB0341">
        <w:rPr>
          <w:rFonts w:ascii="Arial" w:hAnsi="Arial" w:cs="Arial"/>
          <w:bCs/>
          <w:color w:val="auto"/>
          <w:szCs w:val="24"/>
        </w:rPr>
        <w:t xml:space="preserve"> brutto Wykonawcy</w:t>
      </w:r>
      <w:r w:rsidRPr="00EA435A">
        <w:rPr>
          <w:rFonts w:ascii="Arial" w:hAnsi="Arial" w:cs="Arial"/>
          <w:bCs/>
          <w:iCs/>
          <w:color w:val="auto"/>
          <w:szCs w:val="24"/>
        </w:rPr>
        <w:t>.</w:t>
      </w:r>
    </w:p>
    <w:p w14:paraId="2CFA9175" w14:textId="33533F84" w:rsidR="00B6707D" w:rsidRPr="00B6707D" w:rsidRDefault="00B6707D" w:rsidP="00B6707D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B6707D">
        <w:rPr>
          <w:rFonts w:ascii="Arial" w:hAnsi="Arial" w:cs="Arial"/>
          <w:iCs/>
        </w:rPr>
        <w:t>Zamawiający</w:t>
      </w:r>
      <w:r w:rsidRPr="00B6707D">
        <w:rPr>
          <w:rFonts w:ascii="Arial" w:hAnsi="Arial" w:cs="Arial"/>
        </w:rPr>
        <w:t xml:space="preserve"> jest uprawniony bez zgody wyrażonej przez Wykonawcę do potrącenia kar umownych z wynagrodzenia Wykonawcy lub z innych jego wierzytelności przysługujących od Zamawiającego, a także Zamawiający może dochodzić zaspokojenia z zabezpieczenia należytego wykonania </w:t>
      </w:r>
      <w:r w:rsidRPr="00DB0341">
        <w:rPr>
          <w:rFonts w:ascii="Arial" w:hAnsi="Arial" w:cs="Arial"/>
          <w:color w:val="auto"/>
        </w:rPr>
        <w:t>niniejszej Umowy.</w:t>
      </w:r>
    </w:p>
    <w:p w14:paraId="23AB1198" w14:textId="557485CB" w:rsidR="00B6707D" w:rsidRPr="00B6707D" w:rsidRDefault="00B6707D" w:rsidP="00B6707D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B6707D">
        <w:rPr>
          <w:rFonts w:ascii="Arial" w:hAnsi="Arial" w:cs="Arial"/>
        </w:rPr>
        <w:t>Potrącenie</w:t>
      </w:r>
      <w:r w:rsidR="00DB0341">
        <w:rPr>
          <w:rFonts w:ascii="Arial" w:hAnsi="Arial" w:cs="Arial"/>
        </w:rPr>
        <w:t>,</w:t>
      </w:r>
      <w:r w:rsidRPr="00B6707D">
        <w:rPr>
          <w:rFonts w:ascii="Arial" w:hAnsi="Arial" w:cs="Arial"/>
        </w:rPr>
        <w:t xml:space="preserve"> o którym mowa w ust</w:t>
      </w:r>
      <w:r w:rsidR="00DB0341">
        <w:rPr>
          <w:rFonts w:ascii="Arial" w:hAnsi="Arial" w:cs="Arial"/>
        </w:rPr>
        <w:t>.</w:t>
      </w:r>
      <w:r w:rsidR="00627F8A">
        <w:rPr>
          <w:rFonts w:ascii="Arial" w:hAnsi="Arial" w:cs="Arial"/>
        </w:rPr>
        <w:t xml:space="preserve"> 4</w:t>
      </w:r>
      <w:r w:rsidRPr="00B6707D">
        <w:rPr>
          <w:rFonts w:ascii="Arial" w:hAnsi="Arial" w:cs="Arial"/>
        </w:rPr>
        <w:t xml:space="preserve"> powyżej</w:t>
      </w:r>
      <w:r w:rsidR="00DB0341">
        <w:rPr>
          <w:rFonts w:ascii="Arial" w:hAnsi="Arial" w:cs="Arial"/>
        </w:rPr>
        <w:t>,</w:t>
      </w:r>
      <w:r w:rsidRPr="00B6707D">
        <w:rPr>
          <w:rFonts w:ascii="Arial" w:hAnsi="Arial" w:cs="Arial"/>
        </w:rPr>
        <w:t xml:space="preserve"> jest potrąceniem umownym (kompensata umowna) i może zostać dokonane przez Zamawiającego bez względu na wymagalność potrącanych wierzytelności, tj. bez względu na </w:t>
      </w:r>
      <w:r w:rsidRPr="00B6707D">
        <w:rPr>
          <w:rFonts w:ascii="Arial" w:hAnsi="Arial" w:cs="Arial"/>
        </w:rPr>
        <w:lastRenderedPageBreak/>
        <w:t xml:space="preserve">to czy potrącane wierzytelności Zamawiającego lub Wykonawcy są wymagalne lub nie są wymagalne. Potrącenie będzie wykonane poprzez złożenie Wykonawcy przez Zamawiającego oświadczenia o potrąceniu. </w:t>
      </w:r>
    </w:p>
    <w:p w14:paraId="4C3A0CCB" w14:textId="734C7B99" w:rsidR="00183F07" w:rsidRPr="003940E2" w:rsidRDefault="00183F07" w:rsidP="00097D98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097D98">
        <w:rPr>
          <w:rFonts w:ascii="Arial" w:hAnsi="Arial" w:cs="Arial"/>
        </w:rPr>
        <w:t xml:space="preserve">W przypadku, gdy kary umowne nie pokryją </w:t>
      </w:r>
      <w:r w:rsidR="00E33768" w:rsidRPr="00097D98">
        <w:rPr>
          <w:rFonts w:ascii="Arial" w:hAnsi="Arial" w:cs="Arial"/>
        </w:rPr>
        <w:t xml:space="preserve">wysokości </w:t>
      </w:r>
      <w:r w:rsidRPr="00097D98">
        <w:rPr>
          <w:rFonts w:ascii="Arial" w:hAnsi="Arial" w:cs="Arial"/>
        </w:rPr>
        <w:t>p</w:t>
      </w:r>
      <w:r w:rsidR="00627F8A">
        <w:rPr>
          <w:rFonts w:ascii="Arial" w:hAnsi="Arial" w:cs="Arial"/>
        </w:rPr>
        <w:t xml:space="preserve">oniesionej szkody, Zamawiający </w:t>
      </w:r>
      <w:r w:rsidRPr="00097D98">
        <w:rPr>
          <w:rFonts w:ascii="Arial" w:hAnsi="Arial" w:cs="Arial"/>
        </w:rPr>
        <w:t>może dochodzić odszkodowania</w:t>
      </w:r>
      <w:r w:rsidR="002511F0" w:rsidRPr="00097D98">
        <w:rPr>
          <w:rFonts w:ascii="Arial" w:hAnsi="Arial" w:cs="Arial"/>
        </w:rPr>
        <w:t xml:space="preserve"> na zasadach ogólnych</w:t>
      </w:r>
      <w:r w:rsidRPr="00097D98">
        <w:rPr>
          <w:rFonts w:ascii="Arial" w:hAnsi="Arial" w:cs="Arial"/>
        </w:rPr>
        <w:t>.</w:t>
      </w:r>
    </w:p>
    <w:p w14:paraId="10B28127" w14:textId="190C72A7" w:rsidR="003940E2" w:rsidRPr="00B6707D" w:rsidRDefault="003940E2" w:rsidP="00097D98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 xml:space="preserve">Wykonanie przez Zamawiającego prawa odstąpienia od Umowy nie wyklucza możliwości naliczania kar umownych zgodnie z postanowienia </w:t>
      </w:r>
      <w:r w:rsidRPr="003940E2">
        <w:rPr>
          <w:rFonts w:ascii="Arial" w:hAnsi="Arial" w:cs="Arial"/>
          <w:bCs/>
          <w:color w:val="auto"/>
          <w:szCs w:val="24"/>
        </w:rPr>
        <w:t>§ 19 Umowy.</w:t>
      </w:r>
    </w:p>
    <w:p w14:paraId="0D972858" w14:textId="77777777" w:rsidR="00B6707D" w:rsidRPr="001863F4" w:rsidRDefault="00B6707D" w:rsidP="00B6707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11C4BAED" w14:textId="7C9AAB02" w:rsidR="00183F07" w:rsidRDefault="0076372C" w:rsidP="00183F07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7" w:name="_Toc95809777"/>
      <w:r w:rsidRPr="00FA5F2D">
        <w:rPr>
          <w:rFonts w:ascii="Arial" w:hAnsi="Arial" w:cs="Arial"/>
          <w:b/>
          <w:bCs/>
          <w:color w:val="auto"/>
          <w:szCs w:val="24"/>
        </w:rPr>
        <w:t>§ 20</w:t>
      </w:r>
      <w:r w:rsidR="00183F07" w:rsidRPr="00FA5F2D">
        <w:rPr>
          <w:rFonts w:ascii="Arial" w:hAnsi="Arial" w:cs="Arial"/>
          <w:b/>
          <w:bCs/>
          <w:color w:val="auto"/>
          <w:szCs w:val="24"/>
        </w:rPr>
        <w:t xml:space="preserve">. </w:t>
      </w:r>
      <w:r w:rsidR="00183F07" w:rsidRPr="00FA5F2D">
        <w:rPr>
          <w:rFonts w:ascii="Arial" w:hAnsi="Arial" w:cs="Arial"/>
          <w:b/>
          <w:color w:val="auto"/>
          <w:szCs w:val="24"/>
        </w:rPr>
        <w:t xml:space="preserve">Koordynacja </w:t>
      </w:r>
      <w:r w:rsidR="007A36C1" w:rsidRPr="00FA5F2D">
        <w:rPr>
          <w:rFonts w:ascii="Arial" w:hAnsi="Arial" w:cs="Arial"/>
          <w:b/>
          <w:color w:val="auto"/>
          <w:szCs w:val="24"/>
        </w:rPr>
        <w:t xml:space="preserve">realizacji </w:t>
      </w:r>
      <w:r w:rsidR="00183F07" w:rsidRPr="00FA5F2D">
        <w:rPr>
          <w:rFonts w:ascii="Arial" w:hAnsi="Arial" w:cs="Arial"/>
          <w:b/>
          <w:color w:val="auto"/>
          <w:szCs w:val="24"/>
        </w:rPr>
        <w:t>umowy</w:t>
      </w:r>
      <w:bookmarkEnd w:id="27"/>
    </w:p>
    <w:p w14:paraId="4343C275" w14:textId="77777777" w:rsidR="00183F07" w:rsidRDefault="00183F07" w:rsidP="00183F07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</w:p>
    <w:p w14:paraId="1987CA5D" w14:textId="14835FF6" w:rsidR="00183F07" w:rsidRPr="009A5068" w:rsidRDefault="00D05323" w:rsidP="00183F07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Zamawiający </w:t>
      </w:r>
      <w:r w:rsidR="00183F07" w:rsidRPr="009A5068">
        <w:rPr>
          <w:rFonts w:ascii="Arial" w:hAnsi="Arial" w:cs="Arial"/>
          <w:color w:val="auto"/>
          <w:szCs w:val="24"/>
        </w:rPr>
        <w:t>powołuje koordynatora zadania</w:t>
      </w:r>
      <w:r w:rsidR="002511F0" w:rsidRPr="009A5068">
        <w:rPr>
          <w:rFonts w:ascii="Arial" w:hAnsi="Arial" w:cs="Arial"/>
          <w:color w:val="auto"/>
          <w:szCs w:val="24"/>
        </w:rPr>
        <w:t>/specjalist</w:t>
      </w:r>
      <w:r w:rsidR="00FE4E88" w:rsidRPr="009A5068">
        <w:rPr>
          <w:rFonts w:ascii="Arial" w:hAnsi="Arial" w:cs="Arial"/>
          <w:color w:val="auto"/>
          <w:szCs w:val="24"/>
        </w:rPr>
        <w:t>ę</w:t>
      </w:r>
      <w:r w:rsidR="002511F0" w:rsidRPr="009A5068">
        <w:rPr>
          <w:rFonts w:ascii="Arial" w:hAnsi="Arial" w:cs="Arial"/>
          <w:color w:val="auto"/>
          <w:szCs w:val="24"/>
        </w:rPr>
        <w:t xml:space="preserve"> do spraw planowania inwestycji </w:t>
      </w:r>
      <w:r w:rsidR="00183F07" w:rsidRPr="009A5068">
        <w:rPr>
          <w:rFonts w:ascii="Arial" w:hAnsi="Arial" w:cs="Arial"/>
          <w:color w:val="auto"/>
          <w:szCs w:val="24"/>
        </w:rPr>
        <w:t>– p. ………………………………</w:t>
      </w:r>
      <w:r w:rsidR="006F7AD9">
        <w:rPr>
          <w:rFonts w:ascii="Arial" w:hAnsi="Arial" w:cs="Arial"/>
          <w:color w:val="auto"/>
          <w:szCs w:val="24"/>
        </w:rPr>
        <w:t xml:space="preserve"> oraz p. …………………………………….</w:t>
      </w:r>
    </w:p>
    <w:p w14:paraId="096B0CAF" w14:textId="7C47240D" w:rsidR="00183F07" w:rsidRPr="009A5068" w:rsidRDefault="00EA435A" w:rsidP="00183F07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Zamawiający p</w:t>
      </w:r>
      <w:r w:rsidR="00183F07" w:rsidRPr="009A5068">
        <w:rPr>
          <w:rFonts w:ascii="Arial" w:hAnsi="Arial" w:cs="Arial"/>
          <w:color w:val="auto"/>
          <w:szCs w:val="24"/>
        </w:rPr>
        <w:t>owołał następujących inspektorów nadzoru:</w:t>
      </w:r>
    </w:p>
    <w:p w14:paraId="6AD24035" w14:textId="763B5A54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robót budowlanych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</w:t>
      </w:r>
      <w:r w:rsidR="007D017E" w:rsidRPr="009A5068">
        <w:rPr>
          <w:rFonts w:ascii="Arial" w:hAnsi="Arial" w:cs="Arial"/>
          <w:color w:val="auto"/>
          <w:szCs w:val="24"/>
        </w:rPr>
        <w:t>tel. :</w:t>
      </w:r>
      <w:r w:rsidRPr="009A5068">
        <w:rPr>
          <w:rFonts w:ascii="Arial" w:hAnsi="Arial" w:cs="Arial"/>
          <w:color w:val="auto"/>
          <w:szCs w:val="24"/>
        </w:rPr>
        <w:t>……………..</w:t>
      </w:r>
    </w:p>
    <w:p w14:paraId="1EF618A8" w14:textId="6DCB5DDD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robót sanitarnych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</w:t>
      </w:r>
      <w:r w:rsidR="007D017E" w:rsidRPr="009A5068">
        <w:rPr>
          <w:rFonts w:ascii="Arial" w:hAnsi="Arial" w:cs="Arial"/>
          <w:color w:val="auto"/>
          <w:szCs w:val="24"/>
        </w:rPr>
        <w:t>tel.:</w:t>
      </w:r>
      <w:r w:rsidRPr="009A5068">
        <w:rPr>
          <w:rFonts w:ascii="Arial" w:hAnsi="Arial" w:cs="Arial"/>
          <w:color w:val="auto"/>
          <w:szCs w:val="24"/>
        </w:rPr>
        <w:t>………….….</w:t>
      </w:r>
    </w:p>
    <w:p w14:paraId="01E4D8EF" w14:textId="5901AEED" w:rsidR="00183F07" w:rsidRPr="00C36CA6" w:rsidRDefault="00183F07" w:rsidP="00C36CA6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robót elektrycznych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</w:t>
      </w:r>
      <w:r w:rsidR="007D017E" w:rsidRPr="009A5068">
        <w:rPr>
          <w:rFonts w:ascii="Arial" w:hAnsi="Arial" w:cs="Arial"/>
          <w:color w:val="auto"/>
          <w:szCs w:val="24"/>
        </w:rPr>
        <w:t>tel.:</w:t>
      </w:r>
      <w:r w:rsidRPr="009A5068">
        <w:rPr>
          <w:rFonts w:ascii="Arial" w:hAnsi="Arial" w:cs="Arial"/>
          <w:color w:val="auto"/>
          <w:szCs w:val="24"/>
        </w:rPr>
        <w:t>……….…….</w:t>
      </w:r>
    </w:p>
    <w:p w14:paraId="4362E7C5" w14:textId="77777777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inne – 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……………………………………….</w:t>
      </w:r>
    </w:p>
    <w:p w14:paraId="09E73F4C" w14:textId="38928CB6" w:rsidR="00183F07" w:rsidRPr="009A5068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Do wydawania poleceń </w:t>
      </w:r>
      <w:r w:rsidR="00BD5113" w:rsidRPr="009A5068">
        <w:rPr>
          <w:rFonts w:ascii="Arial" w:hAnsi="Arial" w:cs="Arial"/>
          <w:color w:val="auto"/>
          <w:szCs w:val="24"/>
        </w:rPr>
        <w:t xml:space="preserve">Wykonawcy </w:t>
      </w:r>
      <w:r w:rsidRPr="009A5068">
        <w:rPr>
          <w:rFonts w:ascii="Arial" w:hAnsi="Arial" w:cs="Arial"/>
          <w:color w:val="auto"/>
          <w:szCs w:val="24"/>
        </w:rPr>
        <w:t>ze strony</w:t>
      </w:r>
      <w:r w:rsidR="00EA435A" w:rsidRPr="009A5068">
        <w:rPr>
          <w:rFonts w:ascii="Arial" w:hAnsi="Arial" w:cs="Arial"/>
          <w:color w:val="auto"/>
          <w:szCs w:val="24"/>
        </w:rPr>
        <w:t xml:space="preserve"> Zamawiającego</w:t>
      </w:r>
      <w:r w:rsidRPr="009A5068">
        <w:rPr>
          <w:rFonts w:ascii="Arial" w:hAnsi="Arial" w:cs="Arial"/>
          <w:color w:val="auto"/>
          <w:szCs w:val="24"/>
        </w:rPr>
        <w:t xml:space="preserve"> (oprócz inspektorów nadzoru) mają prawo:</w:t>
      </w:r>
    </w:p>
    <w:p w14:paraId="39015931" w14:textId="01998F9D" w:rsidR="006D2878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Szef Zarządu</w:t>
      </w:r>
      <w:r w:rsidR="006D2878" w:rsidRPr="009A5068">
        <w:rPr>
          <w:rFonts w:ascii="Arial" w:hAnsi="Arial" w:cs="Arial"/>
          <w:color w:val="auto"/>
          <w:szCs w:val="24"/>
        </w:rPr>
        <w:t>- …………………………………………….</w:t>
      </w:r>
    </w:p>
    <w:p w14:paraId="0773F1D9" w14:textId="577EDD6C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Zastępca Szefa Zarządu </w:t>
      </w:r>
      <w:r w:rsidRPr="009A5068">
        <w:rPr>
          <w:rFonts w:ascii="Arial" w:hAnsi="Arial" w:cs="Arial"/>
          <w:color w:val="auto"/>
          <w:szCs w:val="24"/>
        </w:rPr>
        <w:tab/>
        <w:t>- …………………..…………….</w:t>
      </w:r>
    </w:p>
    <w:p w14:paraId="0611BDE5" w14:textId="1C5434E3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lastRenderedPageBreak/>
        <w:t xml:space="preserve">Szef Wydziału </w:t>
      </w:r>
      <w:r w:rsidR="006D2878" w:rsidRPr="009A5068">
        <w:rPr>
          <w:rFonts w:ascii="Arial" w:hAnsi="Arial" w:cs="Arial"/>
          <w:color w:val="auto"/>
          <w:szCs w:val="24"/>
        </w:rPr>
        <w:t xml:space="preserve">Inwestycji </w:t>
      </w:r>
      <w:r w:rsidRPr="009A5068">
        <w:rPr>
          <w:rFonts w:ascii="Arial" w:hAnsi="Arial" w:cs="Arial"/>
          <w:color w:val="auto"/>
          <w:szCs w:val="24"/>
        </w:rPr>
        <w:t>Budow</w:t>
      </w:r>
      <w:r w:rsidR="006D2878" w:rsidRPr="009A5068">
        <w:rPr>
          <w:rFonts w:ascii="Arial" w:hAnsi="Arial" w:cs="Arial"/>
          <w:color w:val="auto"/>
          <w:szCs w:val="24"/>
        </w:rPr>
        <w:t>lanych</w:t>
      </w:r>
      <w:r w:rsidRPr="009A5068">
        <w:rPr>
          <w:rFonts w:ascii="Arial" w:hAnsi="Arial" w:cs="Arial"/>
          <w:color w:val="auto"/>
          <w:szCs w:val="24"/>
        </w:rPr>
        <w:tab/>
        <w:t>- ………………………………….</w:t>
      </w:r>
    </w:p>
    <w:p w14:paraId="71AEA62C" w14:textId="77777777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……………………………..</w:t>
      </w:r>
      <w:r w:rsidRPr="009A5068">
        <w:rPr>
          <w:rFonts w:ascii="Arial" w:hAnsi="Arial" w:cs="Arial"/>
          <w:color w:val="auto"/>
          <w:szCs w:val="24"/>
        </w:rPr>
        <w:tab/>
        <w:t>- ………………………………………….</w:t>
      </w:r>
    </w:p>
    <w:p w14:paraId="5429D7BA" w14:textId="354202D6" w:rsidR="00183F07" w:rsidRPr="009A5068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</w:rPr>
        <w:t>Inspektor nadzoru oraz</w:t>
      </w:r>
      <w:r w:rsidR="003B46F4">
        <w:rPr>
          <w:rFonts w:ascii="Arial" w:hAnsi="Arial" w:cs="Arial"/>
          <w:color w:val="auto"/>
        </w:rPr>
        <w:t>,</w:t>
      </w:r>
      <w:r w:rsidRPr="009A5068">
        <w:rPr>
          <w:rFonts w:ascii="Arial" w:hAnsi="Arial" w:cs="Arial"/>
          <w:color w:val="auto"/>
        </w:rPr>
        <w:t xml:space="preserve"> </w:t>
      </w:r>
      <w:r w:rsidR="003B46F4">
        <w:rPr>
          <w:rFonts w:ascii="Arial" w:hAnsi="Arial" w:cs="Arial"/>
          <w:color w:val="auto"/>
        </w:rPr>
        <w:t xml:space="preserve">z zastrzeżeniem postanowień ust. </w:t>
      </w:r>
      <w:r w:rsidR="00DC6F7B">
        <w:rPr>
          <w:rFonts w:ascii="Arial" w:hAnsi="Arial" w:cs="Arial"/>
          <w:color w:val="auto"/>
        </w:rPr>
        <w:t xml:space="preserve">3 pkt </w:t>
      </w:r>
      <w:r w:rsidR="003B46F4">
        <w:rPr>
          <w:rFonts w:ascii="Arial" w:hAnsi="Arial" w:cs="Arial"/>
          <w:color w:val="auto"/>
        </w:rPr>
        <w:t xml:space="preserve">3.1 oraz </w:t>
      </w:r>
      <w:r w:rsidR="00DC6F7B">
        <w:rPr>
          <w:rFonts w:ascii="Arial" w:hAnsi="Arial" w:cs="Arial"/>
          <w:color w:val="auto"/>
        </w:rPr>
        <w:t xml:space="preserve">pkt </w:t>
      </w:r>
      <w:r w:rsidR="003B46F4">
        <w:rPr>
          <w:rFonts w:ascii="Arial" w:hAnsi="Arial" w:cs="Arial"/>
          <w:color w:val="auto"/>
        </w:rPr>
        <w:t xml:space="preserve">3.2. powyżej,  </w:t>
      </w:r>
      <w:r w:rsidRPr="009A5068">
        <w:rPr>
          <w:rFonts w:ascii="Arial" w:hAnsi="Arial" w:cs="Arial"/>
          <w:color w:val="auto"/>
        </w:rPr>
        <w:t xml:space="preserve">osoby upoważnione przez </w:t>
      </w:r>
      <w:r w:rsidRPr="009A5068">
        <w:rPr>
          <w:rFonts w:ascii="Arial" w:hAnsi="Arial" w:cs="Arial"/>
          <w:iCs/>
          <w:color w:val="auto"/>
        </w:rPr>
        <w:t>Z</w:t>
      </w:r>
      <w:r w:rsidR="00EA435A" w:rsidRPr="009A5068">
        <w:rPr>
          <w:rFonts w:ascii="Arial" w:hAnsi="Arial" w:cs="Arial"/>
          <w:iCs/>
          <w:color w:val="auto"/>
        </w:rPr>
        <w:t>amawiającego</w:t>
      </w:r>
      <w:r w:rsidRPr="009A5068">
        <w:rPr>
          <w:rFonts w:ascii="Arial" w:hAnsi="Arial" w:cs="Arial"/>
          <w:color w:val="auto"/>
        </w:rPr>
        <w:t xml:space="preserve"> do wydawania poleceń, nie mają uprawnień do podejmowania żadnych decyzji w sprawach finansowych i</w:t>
      </w:r>
      <w:r w:rsidR="006F7AD9">
        <w:rPr>
          <w:rFonts w:ascii="Arial" w:hAnsi="Arial" w:cs="Arial"/>
          <w:color w:val="auto"/>
        </w:rPr>
        <w:t> </w:t>
      </w:r>
      <w:r w:rsidRPr="009A5068">
        <w:rPr>
          <w:rFonts w:ascii="Arial" w:hAnsi="Arial" w:cs="Arial"/>
          <w:color w:val="auto"/>
        </w:rPr>
        <w:t xml:space="preserve">rzeczowych wykraczający poza zakres </w:t>
      </w:r>
      <w:r w:rsidR="00EA7380" w:rsidRPr="009A5068">
        <w:rPr>
          <w:rFonts w:ascii="Arial" w:hAnsi="Arial" w:cs="Arial"/>
          <w:color w:val="auto"/>
        </w:rPr>
        <w:t>U</w:t>
      </w:r>
      <w:r w:rsidRPr="009A5068">
        <w:rPr>
          <w:rFonts w:ascii="Arial" w:hAnsi="Arial" w:cs="Arial"/>
          <w:color w:val="auto"/>
        </w:rPr>
        <w:t>mowy.</w:t>
      </w:r>
    </w:p>
    <w:p w14:paraId="6445CA38" w14:textId="485CEB39" w:rsidR="00183F07" w:rsidRPr="009A5068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bCs/>
          <w:color w:val="auto"/>
          <w:szCs w:val="24"/>
        </w:rPr>
        <w:t xml:space="preserve">Zamawiającemu przysługuje prawo zmiany osób wskazanych w </w:t>
      </w:r>
      <w:r w:rsidR="00AC166C">
        <w:rPr>
          <w:rFonts w:ascii="Arial" w:hAnsi="Arial" w:cs="Arial"/>
          <w:bCs/>
          <w:color w:val="auto"/>
          <w:szCs w:val="24"/>
        </w:rPr>
        <w:t>ust</w:t>
      </w:r>
      <w:r w:rsidR="002511F0" w:rsidRPr="009A5068">
        <w:rPr>
          <w:rFonts w:ascii="Arial" w:hAnsi="Arial" w:cs="Arial"/>
          <w:bCs/>
          <w:color w:val="auto"/>
          <w:szCs w:val="24"/>
        </w:rPr>
        <w:t>.</w:t>
      </w:r>
      <w:r w:rsidR="00AC166C">
        <w:rPr>
          <w:rFonts w:ascii="Arial" w:hAnsi="Arial" w:cs="Arial"/>
          <w:bCs/>
          <w:color w:val="auto"/>
          <w:szCs w:val="24"/>
        </w:rPr>
        <w:t xml:space="preserve"> </w:t>
      </w:r>
      <w:r w:rsidR="002511F0" w:rsidRPr="009A5068">
        <w:rPr>
          <w:rFonts w:ascii="Arial" w:hAnsi="Arial" w:cs="Arial"/>
          <w:bCs/>
          <w:color w:val="auto"/>
          <w:szCs w:val="24"/>
        </w:rPr>
        <w:t>1</w:t>
      </w:r>
      <w:r w:rsidRPr="009A5068">
        <w:rPr>
          <w:rFonts w:ascii="Arial" w:hAnsi="Arial" w:cs="Arial"/>
          <w:bCs/>
          <w:color w:val="auto"/>
          <w:szCs w:val="24"/>
        </w:rPr>
        <w:t xml:space="preserve"> </w:t>
      </w:r>
      <w:r w:rsidR="00BD5113" w:rsidRPr="009A5068">
        <w:rPr>
          <w:rFonts w:ascii="Arial" w:hAnsi="Arial" w:cs="Arial"/>
          <w:bCs/>
          <w:color w:val="auto"/>
          <w:szCs w:val="24"/>
        </w:rPr>
        <w:t>– 2</w:t>
      </w:r>
      <w:r w:rsidRPr="009A5068">
        <w:rPr>
          <w:rFonts w:ascii="Arial" w:hAnsi="Arial" w:cs="Arial"/>
          <w:bCs/>
          <w:color w:val="auto"/>
          <w:szCs w:val="24"/>
        </w:rPr>
        <w:t xml:space="preserve"> </w:t>
      </w:r>
      <w:r w:rsidR="002511F0" w:rsidRPr="009A5068">
        <w:rPr>
          <w:rFonts w:ascii="Arial" w:hAnsi="Arial" w:cs="Arial"/>
          <w:bCs/>
          <w:color w:val="auto"/>
          <w:szCs w:val="24"/>
        </w:rPr>
        <w:t xml:space="preserve">powyżej </w:t>
      </w:r>
      <w:r w:rsidRPr="009A5068">
        <w:rPr>
          <w:rFonts w:ascii="Arial" w:hAnsi="Arial" w:cs="Arial"/>
          <w:bCs/>
          <w:color w:val="auto"/>
          <w:szCs w:val="24"/>
        </w:rPr>
        <w:t xml:space="preserve">pod warunkiem powiadomienia na piśmie </w:t>
      </w:r>
      <w:r w:rsidR="00EA435A" w:rsidRPr="009A5068">
        <w:rPr>
          <w:rFonts w:ascii="Arial" w:hAnsi="Arial" w:cs="Arial"/>
          <w:bCs/>
          <w:color w:val="auto"/>
          <w:szCs w:val="24"/>
        </w:rPr>
        <w:t xml:space="preserve">Wykonawcy </w:t>
      </w:r>
      <w:r w:rsidRPr="009A5068">
        <w:rPr>
          <w:rFonts w:ascii="Arial" w:hAnsi="Arial" w:cs="Arial"/>
          <w:bCs/>
          <w:color w:val="auto"/>
          <w:szCs w:val="24"/>
        </w:rPr>
        <w:t xml:space="preserve">w terminie do 5 dni </w:t>
      </w:r>
      <w:r w:rsidRPr="009A5068">
        <w:rPr>
          <w:rFonts w:ascii="Arial" w:hAnsi="Arial" w:cs="Arial"/>
          <w:bCs/>
          <w:color w:val="auto"/>
          <w:szCs w:val="24"/>
        </w:rPr>
        <w:br/>
        <w:t xml:space="preserve">przed dokonaniem zmiany. Zmiana ta będzie dokonana wpisem do dziennika budowy </w:t>
      </w:r>
      <w:r w:rsidR="006B2F56">
        <w:rPr>
          <w:rFonts w:ascii="Arial" w:hAnsi="Arial" w:cs="Arial"/>
          <w:bCs/>
          <w:color w:val="auto"/>
          <w:szCs w:val="24"/>
        </w:rPr>
        <w:t xml:space="preserve">w zakresie pkt 2 </w:t>
      </w:r>
      <w:r w:rsidRPr="009A5068">
        <w:rPr>
          <w:rFonts w:ascii="Arial" w:hAnsi="Arial" w:cs="Arial"/>
          <w:bCs/>
          <w:color w:val="auto"/>
          <w:szCs w:val="24"/>
        </w:rPr>
        <w:t xml:space="preserve">i nie wymaga aneksu do </w:t>
      </w:r>
      <w:r w:rsidR="002511F0" w:rsidRPr="009A5068">
        <w:rPr>
          <w:rFonts w:ascii="Arial" w:hAnsi="Arial" w:cs="Arial"/>
          <w:bCs/>
          <w:color w:val="auto"/>
          <w:szCs w:val="24"/>
        </w:rPr>
        <w:t>U</w:t>
      </w:r>
      <w:r w:rsidRPr="009A5068">
        <w:rPr>
          <w:rFonts w:ascii="Arial" w:hAnsi="Arial" w:cs="Arial"/>
          <w:bCs/>
          <w:color w:val="auto"/>
          <w:szCs w:val="24"/>
        </w:rPr>
        <w:t>mowy.</w:t>
      </w:r>
    </w:p>
    <w:p w14:paraId="74954AAD" w14:textId="77777777" w:rsidR="00ED6F1F" w:rsidRPr="00C06791" w:rsidRDefault="00ED6F1F" w:rsidP="00ED6F1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</w:rPr>
      </w:pPr>
      <w:r w:rsidRPr="009A5068">
        <w:rPr>
          <w:rFonts w:ascii="Arial" w:hAnsi="Arial" w:cs="Arial"/>
          <w:color w:val="auto"/>
          <w:szCs w:val="24"/>
        </w:rPr>
        <w:t xml:space="preserve">Zamawiający </w:t>
      </w:r>
      <w:r w:rsidRPr="009A5068">
        <w:rPr>
          <w:rFonts w:ascii="Arial" w:hAnsi="Arial" w:cs="Arial"/>
          <w:color w:val="auto"/>
        </w:rPr>
        <w:t xml:space="preserve">wskazuje następujące </w:t>
      </w:r>
      <w:r w:rsidRPr="00C06791">
        <w:rPr>
          <w:rFonts w:ascii="Arial" w:hAnsi="Arial" w:cs="Arial"/>
        </w:rPr>
        <w:t>adresy do korespondencji:</w:t>
      </w:r>
    </w:p>
    <w:p w14:paraId="1E5EB7C0" w14:textId="77777777" w:rsidR="00ED6F1F" w:rsidRPr="009A5068" w:rsidRDefault="00ED6F1F" w:rsidP="00ED6F1F">
      <w:pPr>
        <w:spacing w:line="276" w:lineRule="auto"/>
        <w:ind w:left="426"/>
        <w:jc w:val="both"/>
        <w:rPr>
          <w:rFonts w:ascii="Arial" w:hAnsi="Arial" w:cs="Arial"/>
        </w:rPr>
      </w:pPr>
      <w:r w:rsidRPr="00D6412D">
        <w:rPr>
          <w:rFonts w:ascii="Arial" w:hAnsi="Arial" w:cs="Arial"/>
        </w:rPr>
        <w:t xml:space="preserve">- adres </w:t>
      </w:r>
      <w:r w:rsidRPr="009A5068">
        <w:rPr>
          <w:rFonts w:ascii="Arial" w:hAnsi="Arial" w:cs="Arial"/>
        </w:rPr>
        <w:t>pocztowy: …………………</w:t>
      </w:r>
    </w:p>
    <w:p w14:paraId="32BBFF9E" w14:textId="77777777" w:rsidR="00ED6F1F" w:rsidRPr="009A5068" w:rsidRDefault="00ED6F1F" w:rsidP="00ED6F1F">
      <w:pPr>
        <w:spacing w:line="276" w:lineRule="auto"/>
        <w:ind w:left="426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- e-mail: ……………………..</w:t>
      </w:r>
    </w:p>
    <w:p w14:paraId="714A1315" w14:textId="77777777" w:rsidR="00ED6F1F" w:rsidRDefault="00ED6F1F" w:rsidP="00ED6F1F">
      <w:pPr>
        <w:spacing w:line="276" w:lineRule="auto"/>
        <w:ind w:left="426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- fax: …………………………………..</w:t>
      </w:r>
    </w:p>
    <w:p w14:paraId="646BA367" w14:textId="10805CF3" w:rsidR="00183F07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Przedstawicielem</w:t>
      </w:r>
      <w:r w:rsidR="00EA435A" w:rsidRPr="009A5068">
        <w:rPr>
          <w:rFonts w:ascii="Arial" w:hAnsi="Arial" w:cs="Arial"/>
          <w:color w:val="auto"/>
          <w:szCs w:val="24"/>
        </w:rPr>
        <w:t xml:space="preserve"> Wykonawcy</w:t>
      </w:r>
      <w:r w:rsidRPr="009A5068">
        <w:rPr>
          <w:rFonts w:ascii="Arial" w:hAnsi="Arial" w:cs="Arial"/>
          <w:color w:val="auto"/>
          <w:szCs w:val="24"/>
        </w:rPr>
        <w:t xml:space="preserve"> na budowie jest kierownik budowy – </w:t>
      </w:r>
      <w:r w:rsidRPr="009A5068">
        <w:rPr>
          <w:rFonts w:ascii="Arial" w:hAnsi="Arial" w:cs="Arial"/>
          <w:color w:val="auto"/>
          <w:szCs w:val="24"/>
        </w:rPr>
        <w:br/>
        <w:t xml:space="preserve">p. ………………………………… - uprawnienia bud. Nr ……………………………… </w:t>
      </w:r>
    </w:p>
    <w:p w14:paraId="1B6ADBC8" w14:textId="77777777" w:rsidR="0026563B" w:rsidRDefault="00B27262" w:rsidP="0026563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Kierownik kontraktu/koordynator kontraktu:</w:t>
      </w:r>
    </w:p>
    <w:p w14:paraId="208C12BA" w14:textId="77777777" w:rsidR="0026563B" w:rsidRDefault="00B27262" w:rsidP="0026563B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6563B">
        <w:rPr>
          <w:rFonts w:ascii="Arial" w:hAnsi="Arial" w:cs="Arial"/>
        </w:rPr>
        <w:t>e-mail: ……………………..</w:t>
      </w:r>
    </w:p>
    <w:p w14:paraId="37301559" w14:textId="77777777" w:rsidR="0026563B" w:rsidRDefault="00B27262" w:rsidP="00DD6DA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6563B">
        <w:rPr>
          <w:rFonts w:ascii="Arial" w:hAnsi="Arial" w:cs="Arial"/>
        </w:rPr>
        <w:t>fax: …………………………………..</w:t>
      </w:r>
    </w:p>
    <w:p w14:paraId="47008C4D" w14:textId="00DCF1AC" w:rsidR="0026563B" w:rsidRPr="0026563B" w:rsidRDefault="00B27262" w:rsidP="00DD6DA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6563B">
        <w:rPr>
          <w:rFonts w:ascii="Arial" w:hAnsi="Arial" w:cs="Arial"/>
        </w:rPr>
        <w:lastRenderedPageBreak/>
        <w:t>tel.:…………………………………..</w:t>
      </w:r>
    </w:p>
    <w:p w14:paraId="10689730" w14:textId="268634EE" w:rsidR="00183F07" w:rsidRPr="0026563B" w:rsidRDefault="00183F07" w:rsidP="0026563B">
      <w:pPr>
        <w:pStyle w:val="Tekstpodstawowy"/>
        <w:numPr>
          <w:ilvl w:val="0"/>
          <w:numId w:val="1"/>
        </w:numPr>
        <w:tabs>
          <w:tab w:val="left" w:pos="672"/>
        </w:tabs>
        <w:rPr>
          <w:rFonts w:ascii="Arial" w:hAnsi="Arial" w:cs="Arial"/>
          <w:color w:val="auto"/>
        </w:rPr>
      </w:pPr>
      <w:r w:rsidRPr="0026563B">
        <w:rPr>
          <w:rFonts w:ascii="Arial" w:hAnsi="Arial" w:cs="Arial"/>
          <w:color w:val="auto"/>
          <w:szCs w:val="24"/>
        </w:rPr>
        <w:t>Kierownik robót budowlanych p</w:t>
      </w:r>
      <w:r w:rsidR="00DD6DAF">
        <w:rPr>
          <w:rFonts w:ascii="Arial" w:hAnsi="Arial" w:cs="Arial"/>
          <w:color w:val="auto"/>
          <w:szCs w:val="24"/>
        </w:rPr>
        <w:t xml:space="preserve">. </w:t>
      </w:r>
      <w:r w:rsidRPr="0026563B">
        <w:rPr>
          <w:rFonts w:ascii="Arial" w:hAnsi="Arial" w:cs="Arial"/>
          <w:color w:val="auto"/>
          <w:szCs w:val="24"/>
        </w:rPr>
        <w:t xml:space="preserve">…………………………………………... </w:t>
      </w:r>
      <w:r w:rsidRPr="0026563B">
        <w:rPr>
          <w:rFonts w:ascii="Arial" w:hAnsi="Arial" w:cs="Arial"/>
          <w:color w:val="auto"/>
          <w:szCs w:val="24"/>
        </w:rPr>
        <w:br/>
        <w:t>- uprawnienia bud. Nr ………………………………………………..</w:t>
      </w:r>
    </w:p>
    <w:p w14:paraId="28C0ECA2" w14:textId="77777777" w:rsidR="003B46F4" w:rsidRPr="009A5068" w:rsidRDefault="00183F07" w:rsidP="003B46F4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Kierownik robót sanitarnych p. ………..……………….……………….... </w:t>
      </w:r>
      <w:r w:rsidRPr="009A5068">
        <w:rPr>
          <w:rFonts w:ascii="Arial" w:hAnsi="Arial" w:cs="Arial"/>
          <w:color w:val="auto"/>
          <w:szCs w:val="24"/>
        </w:rPr>
        <w:br/>
        <w:t>- uprawnienia bud. Nr ….......…………………………………</w:t>
      </w:r>
      <w:r w:rsidR="003B46F4">
        <w:rPr>
          <w:rFonts w:ascii="Arial" w:hAnsi="Arial" w:cs="Arial"/>
          <w:color w:val="auto"/>
          <w:szCs w:val="24"/>
        </w:rPr>
        <w:t>, tel. …………</w:t>
      </w:r>
    </w:p>
    <w:p w14:paraId="139086EA" w14:textId="77777777" w:rsidR="003B46F4" w:rsidRPr="009A5068" w:rsidRDefault="00183F07" w:rsidP="003B46F4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Kierownik robót elektrycznych p. …..……………….…………………….... </w:t>
      </w:r>
      <w:r w:rsidRPr="009A5068">
        <w:rPr>
          <w:rFonts w:ascii="Arial" w:hAnsi="Arial" w:cs="Arial"/>
          <w:color w:val="auto"/>
          <w:szCs w:val="24"/>
        </w:rPr>
        <w:br/>
        <w:t>- uprawnienia bud. Nr …………....</w:t>
      </w:r>
      <w:r w:rsidR="003B46F4">
        <w:rPr>
          <w:rFonts w:ascii="Arial" w:hAnsi="Arial" w:cs="Arial"/>
          <w:color w:val="auto"/>
          <w:szCs w:val="24"/>
        </w:rPr>
        <w:t>................., tel. …………</w:t>
      </w:r>
    </w:p>
    <w:p w14:paraId="4563237A" w14:textId="5845C8D9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inne p. ………………………………………………………………………………… </w:t>
      </w:r>
      <w:r w:rsidRPr="009A5068">
        <w:rPr>
          <w:rFonts w:ascii="Arial" w:hAnsi="Arial" w:cs="Arial"/>
          <w:color w:val="auto"/>
          <w:szCs w:val="24"/>
        </w:rPr>
        <w:br/>
        <w:t>- uprawniania bud. Nr …………………………………</w:t>
      </w:r>
      <w:r w:rsidR="003B46F4">
        <w:rPr>
          <w:rFonts w:ascii="Arial" w:hAnsi="Arial" w:cs="Arial"/>
          <w:color w:val="auto"/>
          <w:szCs w:val="24"/>
        </w:rPr>
        <w:t>tel. ………………..</w:t>
      </w:r>
    </w:p>
    <w:p w14:paraId="0754DDF5" w14:textId="65D66A60" w:rsidR="00183F07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EA435A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E90F28">
        <w:rPr>
          <w:rFonts w:ascii="Arial" w:hAnsi="Arial" w:cs="Arial"/>
          <w:color w:val="auto"/>
          <w:szCs w:val="24"/>
        </w:rPr>
        <w:t xml:space="preserve">w dniu podpisywania umowy dostarczy </w:t>
      </w:r>
      <w:r w:rsidRPr="00EA435A">
        <w:rPr>
          <w:rFonts w:ascii="Arial" w:hAnsi="Arial" w:cs="Arial"/>
          <w:iCs/>
          <w:color w:val="auto"/>
          <w:szCs w:val="24"/>
        </w:rPr>
        <w:t xml:space="preserve">Zamawiającemu </w:t>
      </w:r>
      <w:r w:rsidRPr="00E90F28">
        <w:rPr>
          <w:rFonts w:ascii="Arial" w:hAnsi="Arial" w:cs="Arial"/>
          <w:color w:val="auto"/>
          <w:szCs w:val="24"/>
        </w:rPr>
        <w:t>oświadczenie kierownika budowy i kierowników robót o przyjęciu</w:t>
      </w:r>
      <w:r>
        <w:rPr>
          <w:rFonts w:ascii="Arial" w:hAnsi="Arial" w:cs="Arial"/>
          <w:color w:val="auto"/>
          <w:szCs w:val="24"/>
        </w:rPr>
        <w:t xml:space="preserve"> obowiązków kierowania budową i </w:t>
      </w:r>
      <w:r w:rsidRPr="00E90F28">
        <w:rPr>
          <w:rFonts w:ascii="Arial" w:hAnsi="Arial" w:cs="Arial"/>
          <w:color w:val="auto"/>
          <w:szCs w:val="24"/>
        </w:rPr>
        <w:t xml:space="preserve">robotami oraz </w:t>
      </w:r>
      <w:r w:rsidR="00EA7380">
        <w:rPr>
          <w:rFonts w:ascii="Arial" w:hAnsi="Arial" w:cs="Arial"/>
          <w:color w:val="auto"/>
          <w:szCs w:val="24"/>
        </w:rPr>
        <w:t xml:space="preserve">dokumenty potwierdzające posiadane </w:t>
      </w:r>
      <w:r w:rsidRPr="00E90F28">
        <w:rPr>
          <w:rFonts w:ascii="Arial" w:hAnsi="Arial" w:cs="Arial"/>
          <w:color w:val="auto"/>
          <w:szCs w:val="24"/>
        </w:rPr>
        <w:t>uprawnienia budowlane wraz z zaświadczeniem o przynależności do właściwej izby samorządu zawodowego oraz plan BIOZ (gdy jest on wymagany odrębnymi przepisami).</w:t>
      </w:r>
    </w:p>
    <w:p w14:paraId="5DD3C34A" w14:textId="5B901603" w:rsidR="00183F07" w:rsidRPr="00E90F28" w:rsidRDefault="00EA435A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 xml:space="preserve">Wykonawcy </w:t>
      </w:r>
      <w:r w:rsidR="00183F07" w:rsidRPr="00E90F28">
        <w:rPr>
          <w:rFonts w:ascii="Arial" w:hAnsi="Arial" w:cs="Arial"/>
          <w:bCs/>
          <w:color w:val="auto"/>
          <w:szCs w:val="24"/>
        </w:rPr>
        <w:t>przysługuje prawo</w:t>
      </w:r>
      <w:r w:rsidR="00183F07">
        <w:rPr>
          <w:rFonts w:ascii="Arial" w:hAnsi="Arial" w:cs="Arial"/>
          <w:bCs/>
          <w:color w:val="auto"/>
          <w:szCs w:val="24"/>
        </w:rPr>
        <w:t xml:space="preserve"> zmiany osób wskazanych w </w:t>
      </w:r>
      <w:r w:rsidR="00AC166C">
        <w:rPr>
          <w:rFonts w:ascii="Arial" w:hAnsi="Arial" w:cs="Arial"/>
          <w:bCs/>
          <w:color w:val="auto"/>
          <w:szCs w:val="24"/>
        </w:rPr>
        <w:t xml:space="preserve">ust. </w:t>
      </w:r>
      <w:r w:rsidR="00ED6F1F">
        <w:rPr>
          <w:rFonts w:ascii="Arial" w:hAnsi="Arial" w:cs="Arial"/>
          <w:bCs/>
          <w:color w:val="auto"/>
          <w:szCs w:val="24"/>
        </w:rPr>
        <w:t>7-</w:t>
      </w:r>
      <w:r w:rsidR="006B2F56">
        <w:rPr>
          <w:rFonts w:ascii="Arial" w:hAnsi="Arial" w:cs="Arial"/>
          <w:bCs/>
          <w:color w:val="auto"/>
          <w:szCs w:val="24"/>
        </w:rPr>
        <w:t xml:space="preserve">9 </w:t>
      </w:r>
      <w:r w:rsidR="00D80301">
        <w:rPr>
          <w:rFonts w:ascii="Arial" w:hAnsi="Arial" w:cs="Arial"/>
          <w:bCs/>
          <w:color w:val="auto"/>
          <w:szCs w:val="24"/>
        </w:rPr>
        <w:t>powyżej</w:t>
      </w:r>
      <w:r w:rsidR="00183F07" w:rsidRPr="00E90F28">
        <w:rPr>
          <w:rFonts w:ascii="Arial" w:hAnsi="Arial" w:cs="Arial"/>
          <w:bCs/>
          <w:color w:val="auto"/>
          <w:szCs w:val="24"/>
        </w:rPr>
        <w:t xml:space="preserve">, pod warunkiem powiadomienia na piśmie </w:t>
      </w:r>
      <w:r>
        <w:rPr>
          <w:rFonts w:ascii="Arial" w:hAnsi="Arial" w:cs="Arial"/>
          <w:bCs/>
          <w:color w:val="auto"/>
          <w:szCs w:val="24"/>
        </w:rPr>
        <w:t xml:space="preserve">Zamawiającego </w:t>
      </w:r>
      <w:r w:rsidR="00183F07" w:rsidRPr="00E90F28">
        <w:rPr>
          <w:rFonts w:ascii="Arial" w:hAnsi="Arial" w:cs="Arial"/>
          <w:bCs/>
          <w:color w:val="auto"/>
          <w:szCs w:val="24"/>
        </w:rPr>
        <w:t xml:space="preserve">w terminie do 5 dni przed dokonaniem zmiany i uzyskania jego zgody. Zmiana ta będzie </w:t>
      </w:r>
      <w:r w:rsidR="00D80301">
        <w:rPr>
          <w:rFonts w:ascii="Arial" w:hAnsi="Arial" w:cs="Arial"/>
          <w:bCs/>
          <w:color w:val="auto"/>
          <w:szCs w:val="24"/>
        </w:rPr>
        <w:t xml:space="preserve">ujawniona </w:t>
      </w:r>
      <w:r w:rsidR="00183F07" w:rsidRPr="00E90F28">
        <w:rPr>
          <w:rFonts w:ascii="Arial" w:hAnsi="Arial" w:cs="Arial"/>
          <w:bCs/>
          <w:color w:val="auto"/>
          <w:szCs w:val="24"/>
        </w:rPr>
        <w:t>wpisem do dziennika budowy i nie wymaga aneksu do niniejszej umowy</w:t>
      </w:r>
      <w:r w:rsidR="00DD6DAF">
        <w:rPr>
          <w:rFonts w:ascii="Arial" w:hAnsi="Arial" w:cs="Arial"/>
          <w:bCs/>
          <w:color w:val="auto"/>
          <w:szCs w:val="24"/>
        </w:rPr>
        <w:t>.</w:t>
      </w:r>
    </w:p>
    <w:p w14:paraId="005C8E62" w14:textId="018B0718" w:rsidR="00183F07" w:rsidRPr="00DB1622" w:rsidRDefault="00EA435A" w:rsidP="00DB1622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iCs/>
          <w:color w:val="auto"/>
          <w:szCs w:val="24"/>
        </w:rPr>
        <w:t>Wykonawca</w:t>
      </w:r>
      <w:r w:rsidR="00183F07">
        <w:rPr>
          <w:rFonts w:ascii="Arial" w:hAnsi="Arial" w:cs="Arial"/>
          <w:bCs/>
          <w:i/>
          <w:color w:val="auto"/>
          <w:szCs w:val="24"/>
        </w:rPr>
        <w:t xml:space="preserve"> </w:t>
      </w:r>
      <w:r w:rsidR="00183F07" w:rsidRPr="00E90F28">
        <w:rPr>
          <w:rFonts w:ascii="Arial" w:hAnsi="Arial" w:cs="Arial"/>
          <w:bCs/>
          <w:color w:val="auto"/>
          <w:szCs w:val="24"/>
        </w:rPr>
        <w:t xml:space="preserve">oświadcza, że wszystkie osoby wyznaczone przez niego </w:t>
      </w:r>
      <w:r w:rsidR="00183F07" w:rsidRPr="00E90F28">
        <w:rPr>
          <w:rFonts w:ascii="Arial" w:hAnsi="Arial" w:cs="Arial"/>
          <w:bCs/>
          <w:color w:val="auto"/>
          <w:szCs w:val="24"/>
        </w:rPr>
        <w:br/>
        <w:t xml:space="preserve">do realizacji niniejszej umowy posiadają odpowiednie kwalifikacje </w:t>
      </w:r>
      <w:r w:rsidR="00183F07" w:rsidRPr="00E90F28">
        <w:rPr>
          <w:rFonts w:ascii="Arial" w:hAnsi="Arial" w:cs="Arial"/>
          <w:bCs/>
          <w:color w:val="auto"/>
          <w:szCs w:val="24"/>
        </w:rPr>
        <w:br/>
        <w:t>oraz przeszkolenie i uprawnienia wymagane przepisami prawa, w szczególności przepisami BHP.</w:t>
      </w:r>
    </w:p>
    <w:p w14:paraId="11D8D44D" w14:textId="77777777" w:rsidR="00DD6DAF" w:rsidRDefault="00183F07" w:rsidP="00DD6DA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Wykonawca</w:t>
      </w:r>
      <w:r w:rsidRPr="00C06791">
        <w:rPr>
          <w:rFonts w:ascii="Arial" w:hAnsi="Arial" w:cs="Arial"/>
        </w:rPr>
        <w:t xml:space="preserve"> wskazuje następujące adresy do korespondencji:</w:t>
      </w:r>
    </w:p>
    <w:p w14:paraId="08F969AA" w14:textId="77777777" w:rsidR="00DD6DAF" w:rsidRDefault="00183F07" w:rsidP="00DD6DAF">
      <w:pPr>
        <w:pStyle w:val="Tekstpodstawowy"/>
        <w:numPr>
          <w:ilvl w:val="1"/>
          <w:numId w:val="1"/>
        </w:numPr>
        <w:jc w:val="both"/>
        <w:rPr>
          <w:rFonts w:ascii="Arial" w:hAnsi="Arial" w:cs="Arial"/>
        </w:rPr>
      </w:pPr>
      <w:r w:rsidRPr="00DD6DAF">
        <w:rPr>
          <w:rFonts w:ascii="Arial" w:hAnsi="Arial" w:cs="Arial"/>
        </w:rPr>
        <w:t>adres pocztowy: …………………</w:t>
      </w:r>
      <w:r w:rsidR="00DD6DAF">
        <w:rPr>
          <w:rFonts w:ascii="Arial" w:hAnsi="Arial" w:cs="Arial"/>
        </w:rPr>
        <w:t>;</w:t>
      </w:r>
    </w:p>
    <w:p w14:paraId="7F64E072" w14:textId="128B4B87" w:rsidR="00DD6DAF" w:rsidRDefault="00183F07" w:rsidP="00DD6DAF">
      <w:pPr>
        <w:pStyle w:val="Tekstpodstawowy"/>
        <w:numPr>
          <w:ilvl w:val="1"/>
          <w:numId w:val="1"/>
        </w:numPr>
        <w:jc w:val="both"/>
        <w:rPr>
          <w:rFonts w:ascii="Arial" w:hAnsi="Arial" w:cs="Arial"/>
        </w:rPr>
      </w:pPr>
      <w:r w:rsidRPr="00DD6DAF">
        <w:rPr>
          <w:rFonts w:ascii="Arial" w:hAnsi="Arial" w:cs="Arial"/>
        </w:rPr>
        <w:t>e-mail: ………………</w:t>
      </w:r>
      <w:r w:rsidR="00DD6DAF">
        <w:rPr>
          <w:rFonts w:ascii="Arial" w:hAnsi="Arial" w:cs="Arial"/>
        </w:rPr>
        <w:t>……..</w:t>
      </w:r>
      <w:r w:rsidRPr="00DD6DAF">
        <w:rPr>
          <w:rFonts w:ascii="Arial" w:hAnsi="Arial" w:cs="Arial"/>
        </w:rPr>
        <w:t>……..</w:t>
      </w:r>
      <w:r w:rsidR="00DD6DAF">
        <w:rPr>
          <w:rFonts w:ascii="Arial" w:hAnsi="Arial" w:cs="Arial"/>
        </w:rPr>
        <w:t>;</w:t>
      </w:r>
    </w:p>
    <w:p w14:paraId="65E2339E" w14:textId="320318E3" w:rsidR="00183F07" w:rsidRPr="00DD6DAF" w:rsidRDefault="00DD6DAF" w:rsidP="00DD6DAF">
      <w:pPr>
        <w:pStyle w:val="Tekstpodstawowy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………………………………...</w:t>
      </w:r>
    </w:p>
    <w:p w14:paraId="5D337577" w14:textId="77777777" w:rsidR="00DD6DAF" w:rsidRDefault="008C3D37" w:rsidP="00DD6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Wykonawca wskazuje następujący adres kancelarii niejawnej :</w:t>
      </w:r>
    </w:p>
    <w:p w14:paraId="7AFC4C33" w14:textId="1ECDEE16" w:rsidR="008C3D37" w:rsidRPr="00DD6DAF" w:rsidRDefault="008C3D37" w:rsidP="00DD6DA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DD6DAF">
        <w:rPr>
          <w:rFonts w:ascii="Arial" w:hAnsi="Arial" w:cs="Arial"/>
        </w:rPr>
        <w:t>adres pocztowy: …………………</w:t>
      </w:r>
    </w:p>
    <w:p w14:paraId="5AE7621A" w14:textId="78CD0D11" w:rsidR="00113D66" w:rsidRPr="00B36BA4" w:rsidRDefault="00113D66" w:rsidP="00DB162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9AB73F5" w14:textId="77777777" w:rsidR="00194EB2" w:rsidRDefault="0095490C" w:rsidP="009A0B23">
      <w:pPr>
        <w:pStyle w:val="Tekstpodstawowy"/>
        <w:jc w:val="center"/>
        <w:outlineLvl w:val="0"/>
        <w:rPr>
          <w:rFonts w:ascii="Arial" w:hAnsi="Arial" w:cs="Arial"/>
          <w:b/>
        </w:rPr>
      </w:pPr>
      <w:bookmarkStart w:id="28" w:name="_Toc95809778"/>
      <w:r w:rsidRPr="009A0B23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76372C">
        <w:rPr>
          <w:rFonts w:ascii="Arial" w:hAnsi="Arial" w:cs="Arial"/>
          <w:b/>
          <w:bCs/>
          <w:color w:val="auto"/>
          <w:szCs w:val="24"/>
        </w:rPr>
        <w:t>21</w:t>
      </w:r>
      <w:r w:rsidR="00937307" w:rsidRPr="009A0B23">
        <w:rPr>
          <w:rFonts w:ascii="Arial" w:hAnsi="Arial" w:cs="Arial"/>
          <w:b/>
          <w:bCs/>
          <w:color w:val="auto"/>
          <w:szCs w:val="24"/>
        </w:rPr>
        <w:t>.</w:t>
      </w:r>
      <w:r w:rsidR="009A0B23">
        <w:rPr>
          <w:rFonts w:ascii="Arial" w:hAnsi="Arial" w:cs="Arial"/>
          <w:color w:val="auto"/>
          <w:szCs w:val="24"/>
        </w:rPr>
        <w:t xml:space="preserve"> </w:t>
      </w:r>
      <w:r w:rsidR="00194EB2">
        <w:rPr>
          <w:rFonts w:ascii="Arial" w:hAnsi="Arial" w:cs="Arial"/>
          <w:b/>
        </w:rPr>
        <w:t>Ochrona informacji</w:t>
      </w:r>
      <w:bookmarkEnd w:id="28"/>
      <w:r w:rsidR="00194EB2">
        <w:rPr>
          <w:rFonts w:ascii="Arial" w:hAnsi="Arial" w:cs="Arial"/>
          <w:b/>
        </w:rPr>
        <w:t xml:space="preserve"> </w:t>
      </w:r>
    </w:p>
    <w:p w14:paraId="418C6927" w14:textId="77777777" w:rsidR="00194EB2" w:rsidRPr="00E6044B" w:rsidRDefault="00194EB2" w:rsidP="00194EB2">
      <w:pPr>
        <w:jc w:val="center"/>
        <w:rPr>
          <w:rFonts w:ascii="Arial" w:hAnsi="Arial" w:cs="Arial"/>
          <w:b/>
          <w:sz w:val="12"/>
          <w:szCs w:val="12"/>
        </w:rPr>
      </w:pPr>
    </w:p>
    <w:p w14:paraId="16F12D8C" w14:textId="06A4D88D" w:rsidR="006314C6" w:rsidRDefault="006314C6" w:rsidP="006314C6">
      <w:pPr>
        <w:pStyle w:val="Akapitzlist2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EA435A">
        <w:rPr>
          <w:rFonts w:ascii="Arial" w:hAnsi="Arial" w:cs="Arial"/>
          <w:iCs/>
        </w:rPr>
        <w:t>Wykonawca</w:t>
      </w:r>
      <w:r>
        <w:rPr>
          <w:rFonts w:ascii="Arial" w:hAnsi="Arial" w:cs="Arial"/>
          <w:i/>
        </w:rPr>
        <w:t xml:space="preserve"> </w:t>
      </w:r>
      <w:r w:rsidRPr="00C67A68">
        <w:rPr>
          <w:rFonts w:ascii="Arial" w:hAnsi="Arial" w:cs="Arial"/>
        </w:rPr>
        <w:t xml:space="preserve">zobowiązany jest do zachowania w tajemnicy </w:t>
      </w:r>
      <w:r>
        <w:rPr>
          <w:rFonts w:ascii="Arial" w:hAnsi="Arial" w:cs="Arial"/>
        </w:rPr>
        <w:t xml:space="preserve">Informacji Poufnych </w:t>
      </w:r>
      <w:r w:rsidRPr="00C67A68">
        <w:rPr>
          <w:rFonts w:ascii="Arial" w:hAnsi="Arial" w:cs="Arial"/>
        </w:rPr>
        <w:t xml:space="preserve">zarówno w trakcie realizacji </w:t>
      </w:r>
      <w:r>
        <w:rPr>
          <w:rFonts w:ascii="Arial" w:hAnsi="Arial" w:cs="Arial"/>
        </w:rPr>
        <w:t>U</w:t>
      </w:r>
      <w:r w:rsidRPr="00C67A68">
        <w:rPr>
          <w:rFonts w:ascii="Arial" w:hAnsi="Arial" w:cs="Arial"/>
        </w:rPr>
        <w:t>mowy jak i po jej zakończeniu</w:t>
      </w:r>
      <w:r>
        <w:rPr>
          <w:rFonts w:ascii="Arial" w:hAnsi="Arial" w:cs="Arial"/>
        </w:rPr>
        <w:t xml:space="preserve"> przez okres 60 miesięcy.</w:t>
      </w:r>
    </w:p>
    <w:p w14:paraId="3D6D1C17" w14:textId="436075AC" w:rsidR="006314C6" w:rsidRDefault="006314C6" w:rsidP="006314C6">
      <w:pPr>
        <w:pStyle w:val="Akapitzlist2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510003">
        <w:rPr>
          <w:rFonts w:ascii="Arial" w:hAnsi="Arial" w:cs="Arial"/>
        </w:rPr>
        <w:t xml:space="preserve">Nie stanowi naruszenia zobowiązania do zachowania poufności, o którym mowa powyżej </w:t>
      </w:r>
      <w:r>
        <w:rPr>
          <w:rFonts w:ascii="Arial" w:hAnsi="Arial" w:cs="Arial"/>
        </w:rPr>
        <w:t xml:space="preserve">w przypadku </w:t>
      </w:r>
      <w:r w:rsidRPr="00510003">
        <w:rPr>
          <w:rFonts w:ascii="Arial" w:hAnsi="Arial" w:cs="Arial"/>
        </w:rPr>
        <w:t>ujawnienie przez Wykonawcę informacji powszechnie znanych</w:t>
      </w:r>
      <w:r>
        <w:rPr>
          <w:rFonts w:ascii="Arial" w:hAnsi="Arial" w:cs="Arial"/>
        </w:rPr>
        <w:t xml:space="preserve"> lub ujawienia informacji uprawnionym instytucjom na podstawie bezwzględnie obowiązujących przepisó</w:t>
      </w:r>
      <w:r w:rsidR="00627F8A">
        <w:rPr>
          <w:rFonts w:ascii="Arial" w:hAnsi="Arial" w:cs="Arial"/>
        </w:rPr>
        <w:t>w prawa.</w:t>
      </w:r>
    </w:p>
    <w:p w14:paraId="1DDB7C18" w14:textId="77777777" w:rsidR="006314C6" w:rsidRPr="00510003" w:rsidRDefault="006314C6" w:rsidP="006314C6">
      <w:pPr>
        <w:pStyle w:val="Akapitzlist2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gdy Wykonawca zostanie zobowiązany na moc przepisów prawa do ujawnienia jakichkolwiek Informacji Poufnych niezwłocznie zawiadomi pisemnie Zamawiającego.</w:t>
      </w:r>
    </w:p>
    <w:p w14:paraId="5C7E5872" w14:textId="115E5491" w:rsidR="006314C6" w:rsidRPr="000204BB" w:rsidRDefault="006314C6" w:rsidP="006314C6">
      <w:pPr>
        <w:pStyle w:val="Akapitzlist"/>
        <w:numPr>
          <w:ilvl w:val="0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 xml:space="preserve">Informacjami poufnymi podlegającym ochronie są informacje niestanowiące informacji niejawnych w myśl </w:t>
      </w:r>
      <w:r w:rsidRPr="002E25CB">
        <w:rPr>
          <w:rStyle w:val="paragraphpunkt2"/>
          <w:rFonts w:ascii="Arial" w:hAnsi="Arial" w:cs="Arial"/>
          <w:b w:val="0"/>
          <w:i/>
        </w:rPr>
        <w:t xml:space="preserve">ustawy </w:t>
      </w:r>
      <w:r w:rsidR="002E25CB" w:rsidRPr="002E25CB">
        <w:rPr>
          <w:rFonts w:ascii="Arial" w:hAnsi="Arial" w:cs="Arial"/>
          <w:bCs/>
          <w:i/>
        </w:rPr>
        <w:t xml:space="preserve">z dnia 5 sierpnia 2010 r. </w:t>
      </w:r>
      <w:r w:rsidRPr="002E25CB">
        <w:rPr>
          <w:rStyle w:val="paragraphpunkt2"/>
          <w:rFonts w:ascii="Arial" w:hAnsi="Arial" w:cs="Arial"/>
          <w:b w:val="0"/>
          <w:i/>
        </w:rPr>
        <w:t>o ochron</w:t>
      </w:r>
      <w:r w:rsidR="0077352D" w:rsidRPr="002E25CB">
        <w:rPr>
          <w:rStyle w:val="paragraphpunkt2"/>
          <w:rFonts w:ascii="Arial" w:hAnsi="Arial" w:cs="Arial"/>
          <w:b w:val="0"/>
          <w:i/>
        </w:rPr>
        <w:t>ie informacji niejawnych (Dz.U.</w:t>
      </w:r>
      <w:r w:rsidR="002E25CB" w:rsidRPr="002E25CB">
        <w:rPr>
          <w:rFonts w:ascii="Arial" w:hAnsi="Arial" w:cs="Arial"/>
          <w:i/>
          <w:color w:val="333333"/>
          <w:sz w:val="18"/>
          <w:szCs w:val="18"/>
          <w:shd w:val="clear" w:color="auto" w:fill="FFFFFF"/>
        </w:rPr>
        <w:t xml:space="preserve"> </w:t>
      </w:r>
      <w:r w:rsidR="002E25CB" w:rsidRPr="002E25CB">
        <w:rPr>
          <w:rFonts w:ascii="Arial" w:hAnsi="Arial" w:cs="Arial"/>
          <w:bCs/>
          <w:i/>
        </w:rPr>
        <w:t>z 2024 r. poz. 632</w:t>
      </w:r>
      <w:r w:rsidRPr="002E25CB">
        <w:rPr>
          <w:rStyle w:val="paragraphpunkt2"/>
          <w:rFonts w:ascii="Arial" w:hAnsi="Arial" w:cs="Arial"/>
          <w:b w:val="0"/>
          <w:i/>
        </w:rPr>
        <w:t>),</w:t>
      </w:r>
      <w:r w:rsidRPr="000204BB">
        <w:rPr>
          <w:rStyle w:val="paragraphpunkt2"/>
          <w:rFonts w:ascii="Arial" w:hAnsi="Arial" w:cs="Arial"/>
          <w:b w:val="0"/>
        </w:rPr>
        <w:t xml:space="preserve"> w szczególności informacje dotyczące:</w:t>
      </w:r>
    </w:p>
    <w:p w14:paraId="7613EF1E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lastRenderedPageBreak/>
        <w:t>Wykonywania Przedmiotu Umowy w całości i jego części;</w:t>
      </w:r>
    </w:p>
    <w:p w14:paraId="75C94CB4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iCs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 xml:space="preserve">Wyposażenia oraz Sprzętu specjalistycznego posiadanego przez </w:t>
      </w:r>
      <w:r w:rsidRPr="000204BB">
        <w:rPr>
          <w:rStyle w:val="paragraphpunkt2"/>
          <w:rFonts w:ascii="Arial" w:hAnsi="Arial" w:cs="Arial"/>
          <w:b w:val="0"/>
          <w:iCs/>
        </w:rPr>
        <w:t>Zamawiającego i Użytkownika;</w:t>
      </w:r>
    </w:p>
    <w:p w14:paraId="46908A81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Danych technicznych i sytuacyjnych istniejącego systemu ochrony technicznej;</w:t>
      </w:r>
    </w:p>
    <w:p w14:paraId="321E4D1B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Danych systemu ochrony fizycznej obiektu Zamawiającego i </w:t>
      </w:r>
      <w:r w:rsidRPr="000204BB">
        <w:rPr>
          <w:rStyle w:val="paragraphpunkt2"/>
          <w:rFonts w:ascii="Arial" w:hAnsi="Arial" w:cs="Arial"/>
          <w:b w:val="0"/>
          <w:iCs/>
        </w:rPr>
        <w:t>Użytkownika</w:t>
      </w:r>
      <w:r w:rsidRPr="000204BB">
        <w:rPr>
          <w:rStyle w:val="paragraphpunkt2"/>
          <w:rFonts w:ascii="Arial" w:hAnsi="Arial" w:cs="Arial"/>
          <w:b w:val="0"/>
        </w:rPr>
        <w:t xml:space="preserve"> (służby, warta, patrole);</w:t>
      </w:r>
    </w:p>
    <w:p w14:paraId="4F80E145" w14:textId="77777777" w:rsidR="006314C6" w:rsidRPr="000204BB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Przebiegu służby i pracy w obiektach;</w:t>
      </w:r>
    </w:p>
    <w:p w14:paraId="1E4EF374" w14:textId="53BBFCDB" w:rsidR="006314C6" w:rsidRPr="006F7AD9" w:rsidRDefault="006314C6" w:rsidP="006314C6">
      <w:pPr>
        <w:pStyle w:val="Akapitzlist"/>
        <w:numPr>
          <w:ilvl w:val="1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 xml:space="preserve">Przeznaczenia i użytkowania urządzeń i obiektów lub jego części Zamawiającego i </w:t>
      </w:r>
      <w:r w:rsidRPr="006F7AD9">
        <w:rPr>
          <w:rStyle w:val="paragraphpunkt2"/>
          <w:rFonts w:ascii="Arial" w:hAnsi="Arial" w:cs="Arial"/>
          <w:b w:val="0"/>
          <w:iCs/>
          <w:color w:val="000000" w:themeColor="text1"/>
        </w:rPr>
        <w:t>Użytkownika</w:t>
      </w:r>
    </w:p>
    <w:p w14:paraId="336231AA" w14:textId="53989F32" w:rsidR="009E2A06" w:rsidRPr="006F7AD9" w:rsidRDefault="009E2A06" w:rsidP="009E2A06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kern w:val="2"/>
        </w:rPr>
      </w:pPr>
      <w:r w:rsidRPr="006F7AD9">
        <w:rPr>
          <w:rFonts w:ascii="Arial" w:hAnsi="Arial" w:cs="Arial"/>
          <w:color w:val="000000" w:themeColor="text1"/>
        </w:rPr>
        <w:t xml:space="preserve">Szczegółowe wymagania dotyczące ochrony informacji niejawnych </w:t>
      </w:r>
      <w:r w:rsidRPr="006F7AD9">
        <w:rPr>
          <w:rFonts w:ascii="Arial" w:hAnsi="Arial" w:cs="Arial"/>
          <w:color w:val="000000" w:themeColor="text1"/>
          <w:kern w:val="2"/>
        </w:rPr>
        <w:t>stanowią</w:t>
      </w:r>
      <w:r w:rsidRPr="006F7AD9">
        <w:rPr>
          <w:rFonts w:ascii="Arial" w:hAnsi="Arial" w:cs="Arial"/>
          <w:color w:val="000000" w:themeColor="text1"/>
        </w:rPr>
        <w:t xml:space="preserve"> </w:t>
      </w:r>
      <w:r w:rsidRPr="006F7AD9">
        <w:rPr>
          <w:rFonts w:ascii="Arial" w:hAnsi="Arial" w:cs="Arial"/>
          <w:color w:val="000000" w:themeColor="text1"/>
          <w:kern w:val="2"/>
        </w:rPr>
        <w:t>Załącznik nr 18 do Umowy.</w:t>
      </w:r>
    </w:p>
    <w:p w14:paraId="4FE43BF0" w14:textId="77777777" w:rsidR="006314C6" w:rsidRPr="000204BB" w:rsidRDefault="006314C6" w:rsidP="006314C6">
      <w:pPr>
        <w:pStyle w:val="Akapitzlist"/>
        <w:numPr>
          <w:ilvl w:val="0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  <w:b w:val="0"/>
        </w:rPr>
        <w:t>Zabrania się zatrudniania obcokrajowca(-ów) bez wymaganych prawem pozwoleń, w tym pozwolenia na wejście na teren jednostki wojskowej.</w:t>
      </w:r>
    </w:p>
    <w:p w14:paraId="01DC5024" w14:textId="23647057" w:rsidR="006314C6" w:rsidRPr="004626F7" w:rsidRDefault="00627F8A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</w:rPr>
        <w:t>Wstęp osób (osoby) nie</w:t>
      </w:r>
      <w:r w:rsidR="006314C6" w:rsidRPr="004626F7">
        <w:rPr>
          <w:rFonts w:ascii="Arial" w:hAnsi="Arial" w:cs="Arial"/>
        </w:rPr>
        <w:t>posiadających obywatelstwa polskiego wymaga zezwolenia do wejścia na teren kompleksu wojskowego po uzyskaniu opinii Służby Kontrwywiadu Wojskowego na z</w:t>
      </w:r>
      <w:r w:rsidR="006314C6">
        <w:rPr>
          <w:rFonts w:ascii="Arial" w:hAnsi="Arial" w:cs="Arial"/>
        </w:rPr>
        <w:t xml:space="preserve">asadach określonych w </w:t>
      </w:r>
      <w:r>
        <w:rPr>
          <w:rFonts w:ascii="Arial" w:hAnsi="Arial" w:cs="Arial"/>
          <w:i/>
        </w:rPr>
        <w:t>Decyzji</w:t>
      </w:r>
      <w:r w:rsidR="006314C6" w:rsidRPr="002E25CB">
        <w:rPr>
          <w:rFonts w:ascii="Arial" w:hAnsi="Arial" w:cs="Arial"/>
          <w:i/>
        </w:rPr>
        <w:t xml:space="preserve"> nr 107/MON Ministra Obrony Narodowej z dnia 18.08.2021 r. w sprawie organizowania współpracy międzynarodowej w resorcie obrony narodowej (Dz.Urz.MON.2021.177)</w:t>
      </w:r>
      <w:r w:rsidR="006314C6">
        <w:rPr>
          <w:rFonts w:ascii="Arial" w:hAnsi="Arial" w:cs="Arial"/>
        </w:rPr>
        <w:t xml:space="preserve">. O wyrażenie opinii występuje </w:t>
      </w:r>
      <w:r w:rsidR="006314C6" w:rsidRPr="0018493C">
        <w:rPr>
          <w:rFonts w:ascii="Arial" w:hAnsi="Arial" w:cs="Arial"/>
        </w:rPr>
        <w:t>Zamawiający</w:t>
      </w:r>
      <w:r w:rsidR="006314C6" w:rsidRPr="004626F7">
        <w:rPr>
          <w:rFonts w:ascii="Arial" w:hAnsi="Arial" w:cs="Arial"/>
        </w:rPr>
        <w:t xml:space="preserve"> na pisemny wniosek </w:t>
      </w:r>
      <w:r w:rsidR="006314C6">
        <w:rPr>
          <w:rFonts w:ascii="Arial" w:hAnsi="Arial" w:cs="Arial"/>
        </w:rPr>
        <w:t xml:space="preserve">Wykonawcy </w:t>
      </w:r>
      <w:r w:rsidR="006314C6" w:rsidRPr="004626F7">
        <w:rPr>
          <w:rFonts w:ascii="Arial" w:hAnsi="Arial" w:cs="Arial"/>
        </w:rPr>
        <w:t xml:space="preserve">w terminie nie krótszym niż </w:t>
      </w:r>
      <w:r w:rsidR="006314C6">
        <w:rPr>
          <w:rFonts w:ascii="Arial" w:hAnsi="Arial" w:cs="Arial"/>
        </w:rPr>
        <w:t>10</w:t>
      </w:r>
      <w:r w:rsidR="006314C6" w:rsidRPr="004626F7">
        <w:rPr>
          <w:rFonts w:ascii="Arial" w:hAnsi="Arial" w:cs="Arial"/>
        </w:rPr>
        <w:t xml:space="preserve"> dni przed planowanym terminem wstępu na teren kompleksu użytkownika.</w:t>
      </w:r>
    </w:p>
    <w:p w14:paraId="7BFB2268" w14:textId="77777777" w:rsidR="006314C6" w:rsidRPr="004626F7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Przebywanie w strefach ochronnych </w:t>
      </w:r>
      <w:r>
        <w:rPr>
          <w:rFonts w:ascii="Arial" w:hAnsi="Arial" w:cs="Arial"/>
        </w:rPr>
        <w:t>Zamawiającego/</w:t>
      </w:r>
      <w:r w:rsidRPr="000204BB">
        <w:rPr>
          <w:rFonts w:ascii="Arial" w:hAnsi="Arial" w:cs="Arial"/>
        </w:rPr>
        <w:t>U</w:t>
      </w:r>
      <w:r w:rsidRPr="000204BB">
        <w:rPr>
          <w:rStyle w:val="paragraphpunkt2"/>
          <w:rFonts w:ascii="Arial" w:hAnsi="Arial" w:cs="Arial"/>
          <w:b w:val="0"/>
          <w:iCs/>
        </w:rPr>
        <w:t>żytkownika</w:t>
      </w:r>
      <w:r w:rsidRPr="004626F7">
        <w:rPr>
          <w:rFonts w:ascii="Arial" w:hAnsi="Arial" w:cs="Arial"/>
          <w:i/>
        </w:rPr>
        <w:t xml:space="preserve"> </w:t>
      </w:r>
      <w:r w:rsidRPr="004626F7">
        <w:rPr>
          <w:rFonts w:ascii="Arial" w:hAnsi="Arial" w:cs="Arial"/>
        </w:rPr>
        <w:t xml:space="preserve">będzie realizowane zgodnie z </w:t>
      </w:r>
      <w:r w:rsidRPr="002E25CB">
        <w:rPr>
          <w:rFonts w:ascii="Arial" w:hAnsi="Arial" w:cs="Arial"/>
          <w:i/>
        </w:rPr>
        <w:t>Rozporządzeniem Ministra Obrony Narodowej z dnia 19 grudnia 2013 r. w sprawie szczegółowych zadań pełnomocników ochrony informacji niejawnych w jednostkach organizacyjnych podległych Ministrowi Obrony Narodowej lub przez niego nadzorowanych (Dz.U.2022.322).</w:t>
      </w:r>
    </w:p>
    <w:p w14:paraId="6C63EBDD" w14:textId="77777777" w:rsidR="006314C6" w:rsidRPr="004626F7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lastRenderedPageBreak/>
        <w:t xml:space="preserve">Poruszanie się </w:t>
      </w:r>
      <w:r w:rsidRPr="002837D4">
        <w:rPr>
          <w:rFonts w:ascii="Arial" w:hAnsi="Arial" w:cs="Arial"/>
          <w:iCs/>
        </w:rPr>
        <w:t>W</w:t>
      </w:r>
      <w:r>
        <w:rPr>
          <w:rFonts w:ascii="Arial" w:hAnsi="Arial" w:cs="Arial"/>
          <w:iCs/>
        </w:rPr>
        <w:t xml:space="preserve">ykonawcy </w:t>
      </w:r>
      <w:r w:rsidRPr="004626F7">
        <w:rPr>
          <w:rFonts w:ascii="Arial" w:hAnsi="Arial" w:cs="Arial"/>
        </w:rPr>
        <w:t xml:space="preserve">i jego pracowników w kompleksach wojskowych, odbywa się na podstawie wydanych przepustek osobowych, wydanych na podstawie dowodów tożsamości, zgodnie z obowiązującymi w obiekcie uregulowaniami wewnętrznymi, z którymi </w:t>
      </w:r>
      <w:r w:rsidRPr="002E25CB">
        <w:rPr>
          <w:rFonts w:ascii="Arial" w:hAnsi="Arial" w:cs="Arial"/>
        </w:rPr>
        <w:t>Wykonawca</w:t>
      </w:r>
      <w:r>
        <w:rPr>
          <w:rFonts w:ascii="Arial" w:hAnsi="Arial" w:cs="Arial"/>
          <w:i/>
        </w:rPr>
        <w:t xml:space="preserve"> </w:t>
      </w:r>
      <w:r w:rsidRPr="004626F7">
        <w:rPr>
          <w:rFonts w:ascii="Arial" w:hAnsi="Arial" w:cs="Arial"/>
        </w:rPr>
        <w:t>zostanie zapoznany przez przedstawiciela jednostki odpowiedzialnej za ochronę kompleksu.</w:t>
      </w:r>
    </w:p>
    <w:p w14:paraId="505C6669" w14:textId="77777777" w:rsidR="006314C6" w:rsidRPr="002837D4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iCs/>
          <w:spacing w:val="-4"/>
        </w:rPr>
      </w:pPr>
      <w:r w:rsidRPr="004626F7">
        <w:rPr>
          <w:rFonts w:ascii="Arial" w:hAnsi="Arial" w:cs="Arial"/>
        </w:rPr>
        <w:t xml:space="preserve">Zabrania się fotografowania i filmowania przedmiotu umowy wraz z otaczającym go placem bez pisemnej zgody </w:t>
      </w:r>
      <w:r w:rsidRPr="000204BB">
        <w:rPr>
          <w:rStyle w:val="paragraphpunkt2"/>
          <w:rFonts w:ascii="Arial" w:hAnsi="Arial" w:cs="Arial"/>
          <w:b w:val="0"/>
          <w:iCs/>
        </w:rPr>
        <w:t>Użytkownika</w:t>
      </w:r>
      <w:r w:rsidRPr="004626F7">
        <w:rPr>
          <w:rFonts w:ascii="Arial" w:hAnsi="Arial" w:cs="Arial"/>
          <w:i/>
        </w:rPr>
        <w:t xml:space="preserve"> /</w:t>
      </w:r>
      <w:r w:rsidRPr="002837D4">
        <w:rPr>
          <w:rFonts w:ascii="Arial" w:hAnsi="Arial" w:cs="Arial"/>
          <w:iCs/>
        </w:rPr>
        <w:t>Zamawiającego.</w:t>
      </w:r>
    </w:p>
    <w:p w14:paraId="03D19DFE" w14:textId="77777777" w:rsidR="006314C6" w:rsidRPr="004626F7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>Przedmiot umowy nie może być wykorzystany do żadnego rodzaju materiałów propagandowych, reklamowych, ani też prezentowany w prasie, radiu, telewizji, filmie, czy Internecie.</w:t>
      </w:r>
    </w:p>
    <w:p w14:paraId="1BA6D691" w14:textId="77777777" w:rsidR="006314C6" w:rsidRPr="00097932" w:rsidRDefault="006314C6" w:rsidP="006314C6">
      <w:pPr>
        <w:pStyle w:val="Style"/>
        <w:numPr>
          <w:ilvl w:val="0"/>
          <w:numId w:val="5"/>
        </w:numPr>
        <w:ind w:left="357" w:hanging="357"/>
        <w:jc w:val="both"/>
        <w:textAlignment w:val="baseline"/>
        <w:rPr>
          <w:rFonts w:ascii="Arial" w:hAnsi="Arial" w:cs="Arial"/>
          <w:color w:val="000000" w:themeColor="text1"/>
        </w:rPr>
      </w:pPr>
      <w:r w:rsidRPr="00CB5F42">
        <w:rPr>
          <w:rFonts w:ascii="Arial" w:hAnsi="Arial" w:cs="Arial"/>
          <w:lang w:eastAsia="pl-PL"/>
        </w:rPr>
        <w:t>Zabrania się używania jakichkolwiek b</w:t>
      </w:r>
      <w:r w:rsidRPr="00CB5F42">
        <w:rPr>
          <w:rFonts w:ascii="Arial" w:hAnsi="Arial" w:cs="Arial"/>
        </w:rPr>
        <w:t xml:space="preserve">ezzałogowych statków powietrznych nad terenem jednostki wojskowej oraz aparatów jeżdżących i pływających na terenie </w:t>
      </w:r>
      <w:r w:rsidRPr="00097932">
        <w:rPr>
          <w:rFonts w:ascii="Arial" w:hAnsi="Arial" w:cs="Arial"/>
          <w:color w:val="000000" w:themeColor="text1"/>
        </w:rPr>
        <w:t>jednostki wojskowej na rzecz której realizowana jest niniejsza umowa.</w:t>
      </w:r>
    </w:p>
    <w:p w14:paraId="223D3F4E" w14:textId="05C6351E" w:rsidR="006314C6" w:rsidRPr="00097932" w:rsidRDefault="006314C6" w:rsidP="006314C6">
      <w:pPr>
        <w:pStyle w:val="Akapitzlist"/>
        <w:numPr>
          <w:ilvl w:val="0"/>
          <w:numId w:val="5"/>
        </w:numPr>
        <w:jc w:val="both"/>
        <w:rPr>
          <w:rStyle w:val="FontStyle16"/>
          <w:rFonts w:ascii="Arial" w:hAnsi="Arial" w:cs="Arial"/>
          <w:b/>
          <w:color w:val="000000" w:themeColor="text1"/>
          <w:spacing w:val="-4"/>
          <w:sz w:val="24"/>
          <w:szCs w:val="24"/>
        </w:rPr>
      </w:pPr>
      <w:r w:rsidRPr="00097932">
        <w:rPr>
          <w:rFonts w:ascii="Arial" w:eastAsia="ArialMT" w:hAnsi="Arial" w:cs="Arial"/>
          <w:color w:val="000000" w:themeColor="text1"/>
        </w:rPr>
        <w:t xml:space="preserve">Pracownicy </w:t>
      </w:r>
      <w:r w:rsidRPr="00097932">
        <w:rPr>
          <w:rFonts w:ascii="Arial" w:eastAsia="ArialMT" w:hAnsi="Arial" w:cs="Arial"/>
          <w:iCs/>
          <w:color w:val="000000" w:themeColor="text1"/>
        </w:rPr>
        <w:t xml:space="preserve">Wykonawcy </w:t>
      </w:r>
      <w:r w:rsidRPr="00097932">
        <w:rPr>
          <w:rFonts w:ascii="Arial" w:eastAsia="ArialMT" w:hAnsi="Arial" w:cs="Arial"/>
          <w:color w:val="000000" w:themeColor="text1"/>
        </w:rPr>
        <w:t>realizujący przedmiot umowy są zobowiązani do posiadania</w:t>
      </w:r>
      <w:r w:rsidRPr="00097932">
        <w:rPr>
          <w:rStyle w:val="FontStyle16"/>
          <w:rFonts w:ascii="Arial" w:hAnsi="Arial" w:cs="Arial"/>
          <w:color w:val="000000" w:themeColor="text1"/>
          <w:sz w:val="24"/>
          <w:szCs w:val="24"/>
        </w:rPr>
        <w:t xml:space="preserve"> pisemnego upoważnienie kierownika jednostki organizacyjnej do dostępu do informacji niejawnych oznaczonych klauzulą „ZASTRZEŻONE” lub poświadczenie bezpieczeństwa oraz ważne zaświadczenie stwierdzające odbycie przeszkolenia w zakresie ochrony informacji niejawnych zgodnie z art. 21 ust. 4 ustawy o ochronie informacji niejawnych.</w:t>
      </w:r>
    </w:p>
    <w:p w14:paraId="22B245EA" w14:textId="72D20340" w:rsidR="006314C6" w:rsidRPr="00097932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097932">
        <w:rPr>
          <w:rFonts w:ascii="Arial" w:hAnsi="Arial" w:cs="Arial"/>
          <w:iCs/>
          <w:color w:val="000000" w:themeColor="text1"/>
        </w:rPr>
        <w:t>Wykonawca</w:t>
      </w:r>
      <w:r w:rsidRPr="00097932">
        <w:rPr>
          <w:rFonts w:ascii="Arial" w:hAnsi="Arial" w:cs="Arial"/>
          <w:i/>
          <w:color w:val="000000" w:themeColor="text1"/>
        </w:rPr>
        <w:t xml:space="preserve"> </w:t>
      </w:r>
      <w:r w:rsidRPr="00097932">
        <w:rPr>
          <w:rFonts w:ascii="Arial" w:hAnsi="Arial" w:cs="Arial"/>
          <w:color w:val="000000" w:themeColor="text1"/>
        </w:rPr>
        <w:t xml:space="preserve">oświadcza, iż posiada kancelarię tajną lub inną niż kancelaria komórkę organizacyjną odpowiedzialną za właściwe rejestrowanie, przechowywanie, obieg i wydawanie materiałów niejawnych uprawnionym osobom, zorganizowaną </w:t>
      </w:r>
      <w:r w:rsidR="00DD6DAF" w:rsidRPr="00097932">
        <w:rPr>
          <w:rFonts w:ascii="Arial" w:hAnsi="Arial" w:cs="Arial"/>
          <w:color w:val="000000" w:themeColor="text1"/>
        </w:rPr>
        <w:br/>
      </w:r>
      <w:r w:rsidRPr="00097932">
        <w:rPr>
          <w:rFonts w:ascii="Arial" w:hAnsi="Arial" w:cs="Arial"/>
          <w:color w:val="000000" w:themeColor="text1"/>
        </w:rPr>
        <w:lastRenderedPageBreak/>
        <w:t>i zabezpieczoną zgodnie z rozporządzeniem Rady Ministrów z dnia 29.05.2012 r. w sprawie środków bezpieczeństwa fizycznego stosowanych do zabezpieczenia inform</w:t>
      </w:r>
      <w:r w:rsidR="00DD6DAF" w:rsidRPr="00097932">
        <w:rPr>
          <w:rFonts w:ascii="Arial" w:hAnsi="Arial" w:cs="Arial"/>
          <w:color w:val="000000" w:themeColor="text1"/>
        </w:rPr>
        <w:t xml:space="preserve">acji niejawnych (Dz.U.2012.683 </w:t>
      </w:r>
      <w:r w:rsidRPr="00097932">
        <w:rPr>
          <w:rFonts w:ascii="Arial" w:hAnsi="Arial" w:cs="Arial"/>
          <w:color w:val="000000" w:themeColor="text1"/>
        </w:rPr>
        <w:t xml:space="preserve">z późn.zm.) lub Zarządzeniem nr 58/MON </w:t>
      </w:r>
      <w:r w:rsidR="00DD6DAF" w:rsidRPr="00097932">
        <w:rPr>
          <w:rFonts w:ascii="Arial" w:hAnsi="Arial" w:cs="Arial"/>
          <w:color w:val="000000" w:themeColor="text1"/>
        </w:rPr>
        <w:br/>
      </w:r>
      <w:r w:rsidRPr="00097932">
        <w:rPr>
          <w:rFonts w:ascii="Arial" w:hAnsi="Arial" w:cs="Arial"/>
          <w:color w:val="000000" w:themeColor="text1"/>
        </w:rPr>
        <w:t xml:space="preserve">w sprawie szczególnego sposobu organizacji i funkcjonowania kancelarii tajnej oraz innych niż kancelaria tajna komórek organizacyjnych odpowiedzialnych </w:t>
      </w:r>
      <w:r w:rsidR="00DD6DAF" w:rsidRPr="00097932">
        <w:rPr>
          <w:rFonts w:ascii="Arial" w:hAnsi="Arial" w:cs="Arial"/>
          <w:color w:val="000000" w:themeColor="text1"/>
        </w:rPr>
        <w:br/>
      </w:r>
      <w:r w:rsidRPr="00097932">
        <w:rPr>
          <w:rFonts w:ascii="Arial" w:hAnsi="Arial" w:cs="Arial"/>
          <w:color w:val="000000" w:themeColor="text1"/>
        </w:rPr>
        <w:t>za przetwarzanie informacji niejawnych, sposobu i trybu przetwarzania informacji niejawnych (Dz.Urz.MON.2017.226).</w:t>
      </w:r>
    </w:p>
    <w:p w14:paraId="2C30ECCA" w14:textId="3A3902F2" w:rsidR="006314C6" w:rsidRPr="00097932" w:rsidRDefault="006314C6" w:rsidP="006314C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097932">
        <w:rPr>
          <w:rFonts w:ascii="Arial" w:hAnsi="Arial" w:cs="Arial"/>
          <w:iCs/>
          <w:color w:val="000000" w:themeColor="text1"/>
        </w:rPr>
        <w:t xml:space="preserve">Wykonawca </w:t>
      </w:r>
      <w:r w:rsidRPr="00097932">
        <w:rPr>
          <w:rFonts w:ascii="Arial" w:hAnsi="Arial" w:cs="Arial"/>
          <w:color w:val="000000" w:themeColor="text1"/>
        </w:rPr>
        <w:t>realizując przedmiot umowy posiada akredytowany system teleinformatyczny przeznaczony do przetwarzania informacji niejawnych o klauzuli „ZASTRZEŻONE” lub posiada świadectwo bezpieczeństwa przemysłowego pierwszego stopnia z ważną akredytacją systemu teleinformatycznego</w:t>
      </w:r>
      <w:r w:rsidR="006F7AD9" w:rsidRPr="00097932">
        <w:rPr>
          <w:rFonts w:ascii="Arial" w:hAnsi="Arial" w:cs="Arial"/>
          <w:color w:val="000000" w:themeColor="text1"/>
        </w:rPr>
        <w:t>.</w:t>
      </w:r>
    </w:p>
    <w:p w14:paraId="05062630" w14:textId="2D30A0B0" w:rsidR="00194EB2" w:rsidRPr="007A618C" w:rsidRDefault="00194EB2" w:rsidP="00C65911">
      <w:pPr>
        <w:pStyle w:val="Tekstpodstawowy"/>
        <w:rPr>
          <w:rFonts w:ascii="Arial" w:hAnsi="Arial" w:cs="Arial"/>
          <w:b/>
          <w:color w:val="FF0000"/>
          <w:szCs w:val="24"/>
        </w:rPr>
      </w:pPr>
    </w:p>
    <w:p w14:paraId="57F3BBD4" w14:textId="77777777" w:rsidR="00194EB2" w:rsidRDefault="00194EB2" w:rsidP="009A0B23">
      <w:pPr>
        <w:pStyle w:val="Tekstpodstawowy"/>
        <w:jc w:val="center"/>
        <w:outlineLvl w:val="0"/>
        <w:rPr>
          <w:rFonts w:ascii="Arial" w:hAnsi="Arial" w:cs="Arial"/>
          <w:b/>
          <w:bCs/>
          <w:color w:val="auto"/>
        </w:rPr>
      </w:pPr>
      <w:bookmarkStart w:id="29" w:name="_Toc95809779"/>
      <w:r w:rsidRPr="009A0B23">
        <w:rPr>
          <w:rFonts w:ascii="Arial" w:hAnsi="Arial" w:cs="Arial"/>
          <w:b/>
          <w:color w:val="auto"/>
        </w:rPr>
        <w:t xml:space="preserve">§ </w:t>
      </w:r>
      <w:r w:rsidR="0076372C">
        <w:rPr>
          <w:rFonts w:ascii="Arial" w:hAnsi="Arial" w:cs="Arial"/>
          <w:b/>
          <w:color w:val="auto"/>
        </w:rPr>
        <w:t>22</w:t>
      </w:r>
      <w:r w:rsidR="00937307" w:rsidRPr="009A0B23">
        <w:rPr>
          <w:rFonts w:ascii="Arial" w:hAnsi="Arial" w:cs="Arial"/>
          <w:b/>
          <w:color w:val="auto"/>
        </w:rPr>
        <w:t>.</w:t>
      </w:r>
      <w:r w:rsidR="009A0B23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/>
          <w:bCs/>
          <w:color w:val="auto"/>
        </w:rPr>
        <w:t>Ochrona Danych Osobowych</w:t>
      </w:r>
      <w:bookmarkEnd w:id="29"/>
    </w:p>
    <w:p w14:paraId="3C799D4A" w14:textId="77777777" w:rsidR="00194EB2" w:rsidRPr="00E6044B" w:rsidRDefault="00194EB2" w:rsidP="00194EB2">
      <w:pPr>
        <w:pStyle w:val="Tekstpodstawowy"/>
        <w:jc w:val="center"/>
        <w:rPr>
          <w:rFonts w:ascii="Arial" w:hAnsi="Arial" w:cs="Arial"/>
          <w:b/>
          <w:bCs/>
          <w:color w:val="auto"/>
          <w:sz w:val="12"/>
          <w:szCs w:val="12"/>
        </w:rPr>
      </w:pPr>
    </w:p>
    <w:p w14:paraId="20940197" w14:textId="55B68663" w:rsidR="00194EB2" w:rsidRDefault="002837D4" w:rsidP="008C4BB8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Wykonawca</w:t>
      </w:r>
      <w:r w:rsidR="00194EB2">
        <w:rPr>
          <w:rFonts w:ascii="Arial" w:hAnsi="Arial" w:cs="Arial"/>
          <w:color w:val="auto"/>
          <w:szCs w:val="24"/>
        </w:rPr>
        <w:t xml:space="preserve">, celem zapewnienia prawidłowego stosowania rozporządzenia Parlamentu Europejskiego i Rady Europy (UE) 2016/679 z dnia 27 kwietnia 2016 r. w sprawie ochrony osób fizycznych w związku z przetwarzaniem danych osobowych i w sprawie swobodnego przepływu takich danych oraz uchylenia dyrektywy 05/46/679 – ogólne rozporządzenie o ochronie danych </w:t>
      </w:r>
      <w:r w:rsidR="000D06DF">
        <w:rPr>
          <w:rFonts w:ascii="Arial" w:hAnsi="Arial" w:cs="Arial"/>
          <w:color w:val="auto"/>
          <w:szCs w:val="24"/>
        </w:rPr>
        <w:t>(Dz.</w:t>
      </w:r>
      <w:r w:rsidR="00627F8A">
        <w:rPr>
          <w:rFonts w:ascii="Arial" w:hAnsi="Arial" w:cs="Arial"/>
          <w:color w:val="auto"/>
          <w:szCs w:val="24"/>
        </w:rPr>
        <w:t>U. UE. L. z </w:t>
      </w:r>
      <w:r w:rsidR="002E25CB" w:rsidRPr="002E25CB">
        <w:rPr>
          <w:rFonts w:ascii="Arial" w:hAnsi="Arial" w:cs="Arial"/>
          <w:color w:val="auto"/>
          <w:szCs w:val="24"/>
        </w:rPr>
        <w:t>2016 r. Nr 119, str. 1 z późn. zm.</w:t>
      </w:r>
      <w:r w:rsidR="002E25CB">
        <w:rPr>
          <w:rFonts w:ascii="Arial" w:hAnsi="Arial" w:cs="Arial"/>
          <w:color w:val="auto"/>
          <w:szCs w:val="24"/>
        </w:rPr>
        <w:t xml:space="preserve">, </w:t>
      </w:r>
      <w:r w:rsidR="00194EB2">
        <w:rPr>
          <w:rFonts w:ascii="Arial" w:hAnsi="Arial" w:cs="Arial"/>
          <w:color w:val="auto"/>
          <w:szCs w:val="24"/>
        </w:rPr>
        <w:t>dalej jako: RODO) oraz prawidłowej ochrony danych osobowych oświadcza, że przed zawarciem umowy poinfor</w:t>
      </w:r>
      <w:r w:rsidR="00194EB2">
        <w:rPr>
          <w:rFonts w:ascii="Arial" w:hAnsi="Arial" w:cs="Arial"/>
          <w:color w:val="auto"/>
          <w:szCs w:val="24"/>
        </w:rPr>
        <w:lastRenderedPageBreak/>
        <w:t xml:space="preserve">mował każdą osobę, której dane osobowe zostały wpisane w jej treści jako dane osoby reprezentującej </w:t>
      </w:r>
      <w:r w:rsidR="005143F4" w:rsidRPr="00BC3B32">
        <w:rPr>
          <w:rFonts w:ascii="Arial" w:hAnsi="Arial" w:cs="Arial"/>
          <w:iCs/>
          <w:color w:val="auto"/>
          <w:szCs w:val="24"/>
        </w:rPr>
        <w:t>Wykonawcę</w:t>
      </w:r>
      <w:r w:rsidR="00194EB2">
        <w:rPr>
          <w:rFonts w:ascii="Arial" w:hAnsi="Arial" w:cs="Arial"/>
          <w:color w:val="auto"/>
          <w:szCs w:val="24"/>
        </w:rPr>
        <w:t xml:space="preserve"> lub jako dane osoby działającej lub współdziałającej w imieniu </w:t>
      </w:r>
      <w:r w:rsidR="00194EB2" w:rsidRPr="00BC3B32">
        <w:rPr>
          <w:rFonts w:ascii="Arial" w:hAnsi="Arial" w:cs="Arial"/>
          <w:iCs/>
          <w:color w:val="auto"/>
          <w:szCs w:val="24"/>
        </w:rPr>
        <w:t>W</w:t>
      </w:r>
      <w:r w:rsidR="00BC3B32">
        <w:rPr>
          <w:rFonts w:ascii="Arial" w:hAnsi="Arial" w:cs="Arial"/>
          <w:iCs/>
          <w:color w:val="auto"/>
          <w:szCs w:val="24"/>
        </w:rPr>
        <w:t>ykonawcy</w:t>
      </w:r>
      <w:r w:rsidR="00194EB2">
        <w:rPr>
          <w:rFonts w:ascii="Arial" w:hAnsi="Arial" w:cs="Arial"/>
          <w:color w:val="auto"/>
          <w:szCs w:val="24"/>
        </w:rPr>
        <w:t xml:space="preserve"> przy wykonywaniu </w:t>
      </w:r>
      <w:r w:rsidR="00D80301">
        <w:rPr>
          <w:rFonts w:ascii="Arial" w:hAnsi="Arial" w:cs="Arial"/>
          <w:color w:val="auto"/>
          <w:szCs w:val="24"/>
        </w:rPr>
        <w:t>u</w:t>
      </w:r>
      <w:r w:rsidR="00627F8A">
        <w:rPr>
          <w:rFonts w:ascii="Arial" w:hAnsi="Arial" w:cs="Arial"/>
          <w:color w:val="auto"/>
          <w:szCs w:val="24"/>
        </w:rPr>
        <w:t>mowy, w zakresie określonym w </w:t>
      </w:r>
      <w:r w:rsidR="00194EB2">
        <w:rPr>
          <w:rFonts w:ascii="Arial" w:hAnsi="Arial" w:cs="Arial"/>
          <w:color w:val="auto"/>
          <w:szCs w:val="24"/>
        </w:rPr>
        <w:t xml:space="preserve">załączniku nr </w:t>
      </w:r>
      <w:r w:rsidR="00194EB2" w:rsidRPr="00527DEA">
        <w:rPr>
          <w:rFonts w:ascii="Arial" w:hAnsi="Arial" w:cs="Arial"/>
          <w:color w:val="auto"/>
          <w:szCs w:val="24"/>
        </w:rPr>
        <w:t>1</w:t>
      </w:r>
      <w:r w:rsidR="0010396E" w:rsidRPr="00527DEA">
        <w:rPr>
          <w:rFonts w:ascii="Arial" w:hAnsi="Arial" w:cs="Arial"/>
          <w:color w:val="auto"/>
          <w:szCs w:val="24"/>
        </w:rPr>
        <w:t>6</w:t>
      </w:r>
      <w:r w:rsidR="00194EB2">
        <w:rPr>
          <w:rFonts w:ascii="Arial" w:hAnsi="Arial" w:cs="Arial"/>
          <w:color w:val="auto"/>
          <w:szCs w:val="24"/>
        </w:rPr>
        <w:t xml:space="preserve"> do umowy.</w:t>
      </w:r>
    </w:p>
    <w:p w14:paraId="690DD24C" w14:textId="6AD9B773" w:rsidR="00194EB2" w:rsidRDefault="005143F4" w:rsidP="008C4BB8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color w:val="auto"/>
          <w:szCs w:val="24"/>
        </w:rPr>
      </w:pPr>
      <w:r w:rsidRPr="00BC3B32">
        <w:rPr>
          <w:rFonts w:ascii="Arial" w:hAnsi="Arial" w:cs="Arial"/>
          <w:iCs/>
          <w:color w:val="auto"/>
          <w:szCs w:val="24"/>
        </w:rPr>
        <w:t xml:space="preserve">Wykonawca </w:t>
      </w:r>
      <w:r w:rsidR="00194EB2">
        <w:rPr>
          <w:rFonts w:ascii="Arial" w:hAnsi="Arial" w:cs="Arial"/>
          <w:color w:val="auto"/>
          <w:szCs w:val="24"/>
        </w:rPr>
        <w:t xml:space="preserve">zobowiązuje się, że w przypadku wyznaczenia lub wskazania, </w:t>
      </w:r>
      <w:r w:rsidR="00194EB2">
        <w:rPr>
          <w:rFonts w:ascii="Arial" w:hAnsi="Arial" w:cs="Arial"/>
          <w:color w:val="auto"/>
          <w:szCs w:val="24"/>
        </w:rPr>
        <w:br/>
        <w:t xml:space="preserve">do działania lub współdziałania, w jakiejkolwiek formie lub zakresie, przy wykonywaniu umowy, osób innych niż wymienione w jej treści, najpóźniej wraz </w:t>
      </w:r>
      <w:r w:rsidR="00194EB2">
        <w:rPr>
          <w:rFonts w:ascii="Arial" w:hAnsi="Arial" w:cs="Arial"/>
          <w:color w:val="auto"/>
          <w:szCs w:val="24"/>
        </w:rPr>
        <w:br/>
        <w:t xml:space="preserve">z przekazaniem </w:t>
      </w:r>
      <w:r w:rsidR="009C5676" w:rsidRPr="00BC3B32">
        <w:rPr>
          <w:rFonts w:ascii="Arial" w:hAnsi="Arial" w:cs="Arial"/>
          <w:iCs/>
          <w:color w:val="auto"/>
          <w:szCs w:val="24"/>
        </w:rPr>
        <w:t>Zamawiającemu</w:t>
      </w:r>
      <w:r w:rsidR="00194EB2">
        <w:rPr>
          <w:rFonts w:ascii="Arial" w:hAnsi="Arial" w:cs="Arial"/>
          <w:color w:val="auto"/>
          <w:szCs w:val="24"/>
        </w:rPr>
        <w:t xml:space="preserve"> danych osobowych tych osób, poinformuje pisemnie każdą z nich, w zakresie określonym w załączniku nr </w:t>
      </w:r>
      <w:r w:rsidR="00194EB2" w:rsidRPr="00527DEA">
        <w:rPr>
          <w:rFonts w:ascii="Arial" w:hAnsi="Arial" w:cs="Arial"/>
          <w:color w:val="auto"/>
          <w:szCs w:val="24"/>
        </w:rPr>
        <w:t>1</w:t>
      </w:r>
      <w:r w:rsidR="0010396E" w:rsidRPr="00527DEA">
        <w:rPr>
          <w:rFonts w:ascii="Arial" w:hAnsi="Arial" w:cs="Arial"/>
          <w:color w:val="auto"/>
          <w:szCs w:val="24"/>
        </w:rPr>
        <w:t>6</w:t>
      </w:r>
      <w:r w:rsidR="00194EB2">
        <w:rPr>
          <w:rFonts w:ascii="Arial" w:hAnsi="Arial" w:cs="Arial"/>
          <w:color w:val="auto"/>
          <w:szCs w:val="24"/>
        </w:rPr>
        <w:t xml:space="preserve"> do umowy.</w:t>
      </w:r>
    </w:p>
    <w:p w14:paraId="5249A2A6" w14:textId="416A2454" w:rsidR="00194EB2" w:rsidRDefault="005143F4" w:rsidP="008C4BB8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color w:val="auto"/>
          <w:szCs w:val="24"/>
        </w:rPr>
      </w:pPr>
      <w:r w:rsidRPr="002837D4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="00194EB2">
        <w:rPr>
          <w:rFonts w:ascii="Arial" w:hAnsi="Arial" w:cs="Arial"/>
          <w:color w:val="auto"/>
          <w:szCs w:val="24"/>
        </w:rPr>
        <w:t xml:space="preserve">oświadcza, że zapoznał się z informacjami dotyczącymi przetwarzania jego danych osobowych, przekazanych </w:t>
      </w:r>
      <w:r w:rsidR="00BC3B32">
        <w:rPr>
          <w:rFonts w:ascii="Arial" w:hAnsi="Arial" w:cs="Arial"/>
          <w:color w:val="auto"/>
          <w:szCs w:val="24"/>
        </w:rPr>
        <w:t>Z</w:t>
      </w:r>
      <w:r w:rsidR="00194EB2">
        <w:rPr>
          <w:rFonts w:ascii="Arial" w:hAnsi="Arial" w:cs="Arial"/>
          <w:color w:val="auto"/>
          <w:szCs w:val="24"/>
        </w:rPr>
        <w:t xml:space="preserve">amawiającemu w ramach </w:t>
      </w:r>
      <w:r w:rsidR="00BC3B32">
        <w:rPr>
          <w:rFonts w:ascii="Arial" w:hAnsi="Arial" w:cs="Arial"/>
          <w:color w:val="auto"/>
          <w:szCs w:val="24"/>
        </w:rPr>
        <w:t>U</w:t>
      </w:r>
      <w:r w:rsidR="00194EB2">
        <w:rPr>
          <w:rFonts w:ascii="Arial" w:hAnsi="Arial" w:cs="Arial"/>
          <w:color w:val="auto"/>
          <w:szCs w:val="24"/>
        </w:rPr>
        <w:t xml:space="preserve">mowy, </w:t>
      </w:r>
      <w:r w:rsidR="00DD6DAF">
        <w:rPr>
          <w:rFonts w:ascii="Arial" w:hAnsi="Arial" w:cs="Arial"/>
          <w:color w:val="auto"/>
          <w:szCs w:val="24"/>
        </w:rPr>
        <w:br/>
      </w:r>
      <w:r w:rsidR="00194EB2">
        <w:rPr>
          <w:rFonts w:ascii="Arial" w:hAnsi="Arial" w:cs="Arial"/>
          <w:color w:val="auto"/>
          <w:szCs w:val="24"/>
        </w:rPr>
        <w:t xml:space="preserve">w zakresie określonym w </w:t>
      </w:r>
      <w:r w:rsidR="00194EB2" w:rsidRPr="00D80301">
        <w:rPr>
          <w:rFonts w:ascii="Arial" w:hAnsi="Arial" w:cs="Arial"/>
          <w:color w:val="auto"/>
          <w:szCs w:val="24"/>
        </w:rPr>
        <w:t xml:space="preserve">załączniku nr </w:t>
      </w:r>
      <w:r w:rsidR="00194EB2" w:rsidRPr="00527DEA">
        <w:rPr>
          <w:rFonts w:ascii="Arial" w:hAnsi="Arial" w:cs="Arial"/>
          <w:color w:val="auto"/>
          <w:szCs w:val="24"/>
        </w:rPr>
        <w:t>1</w:t>
      </w:r>
      <w:r w:rsidR="0010396E" w:rsidRPr="00527DEA">
        <w:rPr>
          <w:rFonts w:ascii="Arial" w:hAnsi="Arial" w:cs="Arial"/>
          <w:color w:val="auto"/>
          <w:szCs w:val="24"/>
        </w:rPr>
        <w:t>6</w:t>
      </w:r>
      <w:r w:rsidR="00BC3B32" w:rsidRPr="00D80301">
        <w:rPr>
          <w:rFonts w:ascii="Arial" w:hAnsi="Arial" w:cs="Arial"/>
          <w:color w:val="auto"/>
          <w:szCs w:val="24"/>
        </w:rPr>
        <w:t xml:space="preserve"> do</w:t>
      </w:r>
      <w:r w:rsidR="00BC3B32">
        <w:rPr>
          <w:rFonts w:ascii="Arial" w:hAnsi="Arial" w:cs="Arial"/>
          <w:color w:val="auto"/>
          <w:szCs w:val="24"/>
        </w:rPr>
        <w:t xml:space="preserve"> Umowy</w:t>
      </w:r>
      <w:r w:rsidR="00194EB2">
        <w:rPr>
          <w:rFonts w:ascii="Arial" w:hAnsi="Arial" w:cs="Arial"/>
          <w:color w:val="auto"/>
          <w:szCs w:val="24"/>
        </w:rPr>
        <w:t xml:space="preserve">, który ma zastosowanie również do </w:t>
      </w:r>
      <w:r w:rsidR="00194EB2" w:rsidRPr="00BC3B32">
        <w:rPr>
          <w:rFonts w:ascii="Arial" w:hAnsi="Arial" w:cs="Arial"/>
          <w:iCs/>
          <w:color w:val="auto"/>
          <w:szCs w:val="24"/>
        </w:rPr>
        <w:t>W</w:t>
      </w:r>
      <w:r w:rsidR="00BC3B32">
        <w:rPr>
          <w:rFonts w:ascii="Arial" w:hAnsi="Arial" w:cs="Arial"/>
          <w:iCs/>
          <w:color w:val="auto"/>
          <w:szCs w:val="24"/>
        </w:rPr>
        <w:t>ykonawcy</w:t>
      </w:r>
      <w:r w:rsidR="00194EB2">
        <w:rPr>
          <w:rFonts w:ascii="Arial" w:hAnsi="Arial" w:cs="Arial"/>
          <w:color w:val="auto"/>
          <w:szCs w:val="24"/>
        </w:rPr>
        <w:t xml:space="preserve"> będącego osobą fizyczną.</w:t>
      </w:r>
    </w:p>
    <w:p w14:paraId="6634F37A" w14:textId="77777777" w:rsidR="00194EB2" w:rsidRPr="00194EB2" w:rsidRDefault="00194EB2" w:rsidP="00194EB2">
      <w:pPr>
        <w:spacing w:after="60"/>
        <w:jc w:val="both"/>
        <w:rPr>
          <w:rFonts w:ascii="Arial" w:hAnsi="Arial" w:cs="Arial"/>
        </w:rPr>
      </w:pPr>
    </w:p>
    <w:p w14:paraId="186D7274" w14:textId="77777777" w:rsidR="00EA589B" w:rsidRPr="007A2390" w:rsidRDefault="00EA589B" w:rsidP="009A0B23">
      <w:pPr>
        <w:pStyle w:val="Default"/>
        <w:jc w:val="center"/>
        <w:outlineLvl w:val="0"/>
        <w:rPr>
          <w:b/>
          <w:bCs/>
          <w:color w:val="000000" w:themeColor="text1"/>
        </w:rPr>
      </w:pPr>
      <w:bookmarkStart w:id="30" w:name="_Toc95809780"/>
      <w:r w:rsidRPr="009A0B23">
        <w:rPr>
          <w:b/>
          <w:color w:val="000000" w:themeColor="text1"/>
        </w:rPr>
        <w:t xml:space="preserve">§ </w:t>
      </w:r>
      <w:r w:rsidR="0076372C">
        <w:rPr>
          <w:b/>
          <w:color w:val="000000" w:themeColor="text1"/>
        </w:rPr>
        <w:t>23</w:t>
      </w:r>
      <w:r w:rsidR="00937307" w:rsidRPr="009A0B23">
        <w:rPr>
          <w:b/>
          <w:color w:val="000000" w:themeColor="text1"/>
        </w:rPr>
        <w:t>.</w:t>
      </w:r>
      <w:r w:rsidR="009A0B23">
        <w:rPr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 xml:space="preserve">Zatrudnienie pracowników </w:t>
      </w:r>
      <w:r w:rsidR="00384F9B">
        <w:rPr>
          <w:b/>
          <w:bCs/>
          <w:color w:val="000000" w:themeColor="text1"/>
        </w:rPr>
        <w:t>przez Wykonawcę</w:t>
      </w:r>
      <w:bookmarkEnd w:id="30"/>
    </w:p>
    <w:p w14:paraId="39CC8B88" w14:textId="77777777" w:rsidR="00EA589B" w:rsidRPr="00E6044B" w:rsidRDefault="00EA589B" w:rsidP="00EA589B">
      <w:pPr>
        <w:pStyle w:val="Tekstpodstawowy"/>
        <w:ind w:left="360"/>
        <w:jc w:val="both"/>
        <w:rPr>
          <w:rFonts w:ascii="Arial" w:hAnsi="Arial" w:cs="Arial"/>
          <w:color w:val="000000" w:themeColor="text1"/>
          <w:sz w:val="12"/>
          <w:szCs w:val="12"/>
        </w:rPr>
      </w:pPr>
    </w:p>
    <w:p w14:paraId="7711AD81" w14:textId="77777777" w:rsidR="001F3F02" w:rsidRPr="00D80301" w:rsidRDefault="00EC1067" w:rsidP="008C4BB8">
      <w:pPr>
        <w:pStyle w:val="Tekstpodstawowy"/>
        <w:numPr>
          <w:ilvl w:val="0"/>
          <w:numId w:val="14"/>
        </w:numPr>
        <w:ind w:left="426" w:hanging="284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 xml:space="preserve">Do </w:t>
      </w:r>
      <w:r w:rsidRPr="00D80301">
        <w:rPr>
          <w:rFonts w:ascii="Arial" w:hAnsi="Arial" w:cs="Arial"/>
          <w:color w:val="000000" w:themeColor="text1"/>
        </w:rPr>
        <w:t>obowiązków Wykonawcy należy:</w:t>
      </w:r>
    </w:p>
    <w:p w14:paraId="7C3A2A8A" w14:textId="0F365A43" w:rsidR="00C65911" w:rsidRPr="00F907DC" w:rsidRDefault="000445BD" w:rsidP="008C4BB8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</w:t>
      </w:r>
      <w:r w:rsidR="00EC1067" w:rsidRPr="00D80301">
        <w:rPr>
          <w:rFonts w:ascii="Arial" w:hAnsi="Arial" w:cs="Arial"/>
          <w:color w:val="000000" w:themeColor="text1"/>
        </w:rPr>
        <w:t xml:space="preserve">apewnienie </w:t>
      </w:r>
      <w:r w:rsidR="001F3F02" w:rsidRPr="00D80301">
        <w:rPr>
          <w:rFonts w:ascii="Arial" w:hAnsi="Arial" w:cs="Arial"/>
          <w:color w:val="000000" w:themeColor="text1"/>
        </w:rPr>
        <w:t>wykonywania r</w:t>
      </w:r>
      <w:r w:rsidR="00EA589B" w:rsidRPr="00D80301">
        <w:rPr>
          <w:rFonts w:ascii="Arial" w:hAnsi="Arial" w:cs="Arial"/>
          <w:color w:val="000000" w:themeColor="text1"/>
        </w:rPr>
        <w:t>ob</w:t>
      </w:r>
      <w:r w:rsidR="001F3F02" w:rsidRPr="00D80301">
        <w:rPr>
          <w:rFonts w:ascii="Arial" w:hAnsi="Arial" w:cs="Arial"/>
          <w:color w:val="000000" w:themeColor="text1"/>
        </w:rPr>
        <w:t>ót</w:t>
      </w:r>
      <w:r w:rsidR="00EA589B" w:rsidRPr="00D80301">
        <w:rPr>
          <w:rFonts w:ascii="Arial" w:hAnsi="Arial" w:cs="Arial"/>
          <w:color w:val="000000" w:themeColor="text1"/>
        </w:rPr>
        <w:t xml:space="preserve"> budowlan</w:t>
      </w:r>
      <w:r w:rsidR="001F3F02" w:rsidRPr="00D80301">
        <w:rPr>
          <w:rFonts w:ascii="Arial" w:hAnsi="Arial" w:cs="Arial"/>
          <w:color w:val="000000" w:themeColor="text1"/>
        </w:rPr>
        <w:t>ych przez o</w:t>
      </w:r>
      <w:r w:rsidR="00EA589B" w:rsidRPr="00D80301">
        <w:rPr>
          <w:rFonts w:ascii="Arial" w:hAnsi="Arial" w:cs="Arial"/>
          <w:color w:val="000000" w:themeColor="text1"/>
        </w:rPr>
        <w:t>soby wymienione</w:t>
      </w:r>
      <w:r w:rsidR="00A3665B" w:rsidRPr="00D80301">
        <w:rPr>
          <w:rFonts w:ascii="Arial" w:hAnsi="Arial" w:cs="Arial"/>
          <w:color w:val="000000" w:themeColor="text1"/>
        </w:rPr>
        <w:t xml:space="preserve"> w </w:t>
      </w:r>
      <w:r w:rsidR="00EA589B" w:rsidRPr="00D80301">
        <w:rPr>
          <w:rFonts w:ascii="Arial" w:hAnsi="Arial" w:cs="Arial"/>
          <w:color w:val="000000" w:themeColor="text1"/>
        </w:rPr>
        <w:t xml:space="preserve">„Wykazie pracowników wykonujących roboty na podstawie umowy o pracę” </w:t>
      </w:r>
      <w:r w:rsidR="0031123A" w:rsidRPr="00D80301">
        <w:rPr>
          <w:rFonts w:ascii="Arial" w:hAnsi="Arial" w:cs="Arial"/>
          <w:color w:val="000000" w:themeColor="text1"/>
        </w:rPr>
        <w:t xml:space="preserve">stanowiącym </w:t>
      </w:r>
      <w:r w:rsidR="00EA589B" w:rsidRPr="00D80301">
        <w:rPr>
          <w:rFonts w:ascii="Arial" w:hAnsi="Arial" w:cs="Arial"/>
          <w:color w:val="000000" w:themeColor="text1"/>
        </w:rPr>
        <w:t>załącznik nr </w:t>
      </w:r>
      <w:r w:rsidR="00EA589B" w:rsidRPr="00527DEA">
        <w:rPr>
          <w:rFonts w:ascii="Arial" w:hAnsi="Arial" w:cs="Arial"/>
          <w:color w:val="000000" w:themeColor="text1"/>
        </w:rPr>
        <w:t>1</w:t>
      </w:r>
      <w:r w:rsidR="0010396E" w:rsidRPr="00527DEA">
        <w:rPr>
          <w:rFonts w:ascii="Arial" w:hAnsi="Arial" w:cs="Arial"/>
          <w:color w:val="000000" w:themeColor="text1"/>
        </w:rPr>
        <w:t>4</w:t>
      </w:r>
      <w:r w:rsidR="0031123A" w:rsidRPr="00D80301">
        <w:rPr>
          <w:rFonts w:ascii="Arial" w:hAnsi="Arial" w:cs="Arial"/>
          <w:color w:val="000000" w:themeColor="text1"/>
        </w:rPr>
        <w:t xml:space="preserve"> do Umowy</w:t>
      </w:r>
      <w:r w:rsidR="00F907DC">
        <w:rPr>
          <w:rFonts w:ascii="Arial" w:hAnsi="Arial" w:cs="Arial"/>
          <w:color w:val="000000" w:themeColor="text1"/>
        </w:rPr>
        <w:t>;</w:t>
      </w:r>
    </w:p>
    <w:p w14:paraId="2783BF60" w14:textId="73B0C05B" w:rsidR="00F907DC" w:rsidRPr="00D80301" w:rsidRDefault="000445BD" w:rsidP="008C4BB8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a</w:t>
      </w:r>
      <w:r w:rsidR="00F907DC">
        <w:rPr>
          <w:rFonts w:ascii="Arial" w:hAnsi="Arial" w:cs="Arial"/>
          <w:color w:val="000000" w:themeColor="text1"/>
        </w:rPr>
        <w:t>ktualizacji wykazu pracowników, o którym mowa w ustępie powyżej;</w:t>
      </w:r>
    </w:p>
    <w:p w14:paraId="5E7EF9ED" w14:textId="3060BAF4" w:rsidR="00937307" w:rsidRDefault="000445BD" w:rsidP="008C4BB8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lastRenderedPageBreak/>
        <w:t>p</w:t>
      </w:r>
      <w:r w:rsidR="00194EB2" w:rsidRPr="00D80301">
        <w:rPr>
          <w:rFonts w:ascii="Arial" w:hAnsi="Arial" w:cs="Arial"/>
          <w:color w:val="000000" w:themeColor="text1"/>
          <w:szCs w:val="24"/>
        </w:rPr>
        <w:t>rzestrzegani</w:t>
      </w:r>
      <w:r w:rsidR="00BC3B32" w:rsidRPr="00D80301">
        <w:rPr>
          <w:rFonts w:ascii="Arial" w:hAnsi="Arial" w:cs="Arial"/>
          <w:color w:val="000000" w:themeColor="text1"/>
          <w:szCs w:val="24"/>
        </w:rPr>
        <w:t>e</w:t>
      </w:r>
      <w:r w:rsidR="00194EB2" w:rsidRPr="00D80301">
        <w:rPr>
          <w:rFonts w:ascii="Arial" w:hAnsi="Arial" w:cs="Arial"/>
          <w:color w:val="000000" w:themeColor="text1"/>
          <w:szCs w:val="24"/>
        </w:rPr>
        <w:t xml:space="preserve"> szczegółowych zasad zatrudniania pracowników </w:t>
      </w:r>
      <w:r w:rsidR="00C65911" w:rsidRPr="00D80301">
        <w:rPr>
          <w:rFonts w:ascii="Arial" w:hAnsi="Arial" w:cs="Arial"/>
          <w:color w:val="000000" w:themeColor="text1"/>
          <w:szCs w:val="24"/>
        </w:rPr>
        <w:t>zgodnie z </w:t>
      </w:r>
      <w:r w:rsidR="001F3F02" w:rsidRPr="00D80301">
        <w:rPr>
          <w:rFonts w:ascii="Arial" w:hAnsi="Arial" w:cs="Arial"/>
          <w:color w:val="000000" w:themeColor="text1"/>
          <w:szCs w:val="24"/>
        </w:rPr>
        <w:t xml:space="preserve">zasadami </w:t>
      </w:r>
      <w:r w:rsidR="00194EB2" w:rsidRPr="00D80301">
        <w:rPr>
          <w:rFonts w:ascii="Arial" w:hAnsi="Arial" w:cs="Arial"/>
          <w:color w:val="000000" w:themeColor="text1"/>
          <w:szCs w:val="24"/>
        </w:rPr>
        <w:t>określony</w:t>
      </w:r>
      <w:r w:rsidR="001F3F02" w:rsidRPr="00D80301">
        <w:rPr>
          <w:rFonts w:ascii="Arial" w:hAnsi="Arial" w:cs="Arial"/>
          <w:color w:val="000000" w:themeColor="text1"/>
          <w:szCs w:val="24"/>
        </w:rPr>
        <w:t>mi</w:t>
      </w:r>
      <w:r w:rsidR="00194EB2" w:rsidRPr="00D80301">
        <w:rPr>
          <w:rFonts w:ascii="Arial" w:hAnsi="Arial" w:cs="Arial"/>
          <w:color w:val="000000" w:themeColor="text1"/>
          <w:szCs w:val="24"/>
        </w:rPr>
        <w:t xml:space="preserve"> w załączniku nr </w:t>
      </w:r>
      <w:r w:rsidR="00194EB2" w:rsidRPr="00527DEA">
        <w:rPr>
          <w:rFonts w:ascii="Arial" w:hAnsi="Arial" w:cs="Arial"/>
          <w:color w:val="000000" w:themeColor="text1"/>
          <w:szCs w:val="24"/>
        </w:rPr>
        <w:t>1</w:t>
      </w:r>
      <w:r w:rsidR="0010396E" w:rsidRPr="00527DEA">
        <w:rPr>
          <w:rFonts w:ascii="Arial" w:hAnsi="Arial" w:cs="Arial"/>
          <w:color w:val="000000" w:themeColor="text1"/>
          <w:szCs w:val="24"/>
        </w:rPr>
        <w:t>5</w:t>
      </w:r>
      <w:r w:rsidR="00194EB2" w:rsidRPr="00527DEA">
        <w:rPr>
          <w:rFonts w:ascii="Arial" w:hAnsi="Arial" w:cs="Arial"/>
          <w:color w:val="000000" w:themeColor="text1"/>
          <w:szCs w:val="24"/>
        </w:rPr>
        <w:t xml:space="preserve"> d</w:t>
      </w:r>
      <w:r w:rsidR="00194EB2" w:rsidRPr="00D80301">
        <w:rPr>
          <w:rFonts w:ascii="Arial" w:hAnsi="Arial" w:cs="Arial"/>
          <w:color w:val="000000" w:themeColor="text1"/>
          <w:szCs w:val="24"/>
        </w:rPr>
        <w:t xml:space="preserve">o </w:t>
      </w:r>
      <w:r w:rsidR="001F3F02" w:rsidRPr="00D80301">
        <w:rPr>
          <w:rFonts w:ascii="Arial" w:hAnsi="Arial" w:cs="Arial"/>
          <w:color w:val="000000" w:themeColor="text1"/>
          <w:szCs w:val="24"/>
        </w:rPr>
        <w:t>U</w:t>
      </w:r>
      <w:r w:rsidR="00194EB2" w:rsidRPr="00D80301">
        <w:rPr>
          <w:rFonts w:ascii="Arial" w:hAnsi="Arial" w:cs="Arial"/>
          <w:color w:val="000000" w:themeColor="text1"/>
          <w:szCs w:val="24"/>
        </w:rPr>
        <w:t>mowy.</w:t>
      </w:r>
    </w:p>
    <w:p w14:paraId="797BF45A" w14:textId="77777777" w:rsidR="00A253EE" w:rsidRDefault="00A253EE" w:rsidP="00A253EE">
      <w:pPr>
        <w:pStyle w:val="Tekstpodstawowy"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</w:t>
      </w:r>
      <w:r>
        <w:rPr>
          <w:rFonts w:ascii="Arial" w:hAnsi="Arial" w:cs="Arial"/>
          <w:color w:val="000000" w:themeColor="text1"/>
          <w:szCs w:val="24"/>
        </w:rPr>
        <w:t>Umowy Zamawiający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uprawniony jest do wykonywania czynności kontrolnych wobec </w:t>
      </w:r>
      <w:r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wymogu zatrudnienia na podstawie umowy o pracę osób wykonujących roboty budowlane. </w:t>
      </w:r>
      <w:r>
        <w:rPr>
          <w:rFonts w:ascii="Arial" w:hAnsi="Arial" w:cs="Arial"/>
          <w:color w:val="000000" w:themeColor="text1"/>
          <w:szCs w:val="24"/>
        </w:rPr>
        <w:t>Zamawiający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uprawniony jest w szczególności do:</w:t>
      </w:r>
    </w:p>
    <w:p w14:paraId="0B5D7921" w14:textId="5E4279D2" w:rsidR="00A253E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ż</w:t>
      </w:r>
      <w:r w:rsidR="00A253EE" w:rsidRPr="00A253EE">
        <w:rPr>
          <w:rFonts w:ascii="Arial" w:hAnsi="Arial" w:cs="Arial"/>
          <w:color w:val="000000" w:themeColor="text1"/>
          <w:szCs w:val="24"/>
        </w:rPr>
        <w:t>ądania oświadczeń i dokumentów w zakresie potwierdzenia spełniania ww. wymogów i dokonywania ich oceny;</w:t>
      </w:r>
    </w:p>
    <w:p w14:paraId="563906A3" w14:textId="5ECB2F8C" w:rsidR="00A253E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ż</w:t>
      </w:r>
      <w:r w:rsidR="00A253EE" w:rsidRPr="00A253EE">
        <w:rPr>
          <w:rFonts w:ascii="Arial" w:hAnsi="Arial" w:cs="Arial"/>
          <w:color w:val="000000" w:themeColor="text1"/>
          <w:szCs w:val="24"/>
        </w:rPr>
        <w:t>ądania wyjaśnień w przypadku wątpliwości w zakresie potwierdzenia spełniania ww. wymogów;</w:t>
      </w:r>
    </w:p>
    <w:p w14:paraId="0A431760" w14:textId="2F4C7BCE" w:rsidR="00A253E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p</w:t>
      </w:r>
      <w:r w:rsidR="00A253EE" w:rsidRPr="00A253EE">
        <w:rPr>
          <w:rFonts w:ascii="Arial" w:hAnsi="Arial" w:cs="Arial"/>
          <w:color w:val="000000" w:themeColor="text1"/>
          <w:szCs w:val="24"/>
        </w:rPr>
        <w:t>rzeprowadzania kontroli na miejscu wykonywania świadczenia.</w:t>
      </w:r>
    </w:p>
    <w:p w14:paraId="09FF33ED" w14:textId="3DFCD416" w:rsidR="00CC339E" w:rsidRDefault="00A253EE" w:rsidP="00CC339E">
      <w:pPr>
        <w:pStyle w:val="Tekstpodstawowy"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A253EE">
        <w:rPr>
          <w:rFonts w:ascii="Arial" w:hAnsi="Arial" w:cs="Arial"/>
          <w:color w:val="000000" w:themeColor="text1"/>
          <w:szCs w:val="24"/>
        </w:rPr>
        <w:t xml:space="preserve">W trakcie realizacji </w:t>
      </w:r>
      <w:r>
        <w:rPr>
          <w:rFonts w:ascii="Arial" w:hAnsi="Arial" w:cs="Arial"/>
          <w:color w:val="000000" w:themeColor="text1"/>
          <w:szCs w:val="24"/>
        </w:rPr>
        <w:t xml:space="preserve">Umowy </w:t>
      </w:r>
      <w:r w:rsidRPr="00A253EE">
        <w:rPr>
          <w:rFonts w:ascii="Arial" w:hAnsi="Arial" w:cs="Arial"/>
          <w:color w:val="000000" w:themeColor="text1"/>
          <w:szCs w:val="24"/>
        </w:rPr>
        <w:t>na każde wezwanie Zamawiającego w wyznaczonym w</w:t>
      </w:r>
      <w:r w:rsidR="006F7AD9">
        <w:rPr>
          <w:rFonts w:ascii="Arial" w:hAnsi="Arial" w:cs="Arial"/>
          <w:color w:val="000000" w:themeColor="text1"/>
          <w:szCs w:val="24"/>
        </w:rPr>
        <w:t> </w:t>
      </w:r>
      <w:r w:rsidRPr="00A253EE">
        <w:rPr>
          <w:rFonts w:ascii="Arial" w:hAnsi="Arial" w:cs="Arial"/>
          <w:color w:val="000000" w:themeColor="text1"/>
          <w:szCs w:val="24"/>
        </w:rPr>
        <w:t xml:space="preserve">tym wezwaniu terminie Wykonawca przedłoży Zamawiającemu wybrane spośród wskazanych poniżej </w:t>
      </w:r>
      <w:r w:rsidR="00CC339E">
        <w:rPr>
          <w:rFonts w:ascii="Arial" w:hAnsi="Arial" w:cs="Arial"/>
          <w:color w:val="000000" w:themeColor="text1"/>
          <w:szCs w:val="24"/>
        </w:rPr>
        <w:t xml:space="preserve">dokumenty </w:t>
      </w:r>
      <w:r w:rsidRPr="00A253EE">
        <w:rPr>
          <w:rFonts w:ascii="Arial" w:hAnsi="Arial" w:cs="Arial"/>
          <w:color w:val="000000" w:themeColor="text1"/>
          <w:szCs w:val="24"/>
        </w:rPr>
        <w:t xml:space="preserve">w celu potwierdzenia spełnienia wymogu zatrudnienia na podstawie umowy o pracę przez Wykonawcę lub </w:t>
      </w:r>
      <w:r w:rsidR="00CC339E">
        <w:rPr>
          <w:rFonts w:ascii="Arial" w:hAnsi="Arial" w:cs="Arial"/>
          <w:color w:val="000000" w:themeColor="text1"/>
          <w:szCs w:val="24"/>
        </w:rPr>
        <w:t>P</w:t>
      </w:r>
      <w:r w:rsidRPr="00A253EE">
        <w:rPr>
          <w:rFonts w:ascii="Arial" w:hAnsi="Arial" w:cs="Arial"/>
          <w:color w:val="000000" w:themeColor="text1"/>
          <w:szCs w:val="24"/>
        </w:rPr>
        <w:t xml:space="preserve">odwykonawcę osób wykonujących roboty budowlane w trakcie realizacji </w:t>
      </w:r>
      <w:r w:rsidR="00CC339E">
        <w:rPr>
          <w:rFonts w:ascii="Arial" w:hAnsi="Arial" w:cs="Arial"/>
          <w:color w:val="000000" w:themeColor="text1"/>
          <w:szCs w:val="24"/>
        </w:rPr>
        <w:t>Umowy</w:t>
      </w:r>
      <w:r w:rsidRPr="00A253EE">
        <w:rPr>
          <w:rFonts w:ascii="Arial" w:hAnsi="Arial" w:cs="Arial"/>
          <w:color w:val="000000" w:themeColor="text1"/>
          <w:szCs w:val="24"/>
        </w:rPr>
        <w:t>:</w:t>
      </w:r>
    </w:p>
    <w:p w14:paraId="3015AAAD" w14:textId="5AD6A4F5" w:rsidR="00CC339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o</w:t>
      </w:r>
      <w:r w:rsidR="00A253EE" w:rsidRPr="00CC339E">
        <w:rPr>
          <w:rFonts w:ascii="Arial" w:hAnsi="Arial" w:cs="Arial"/>
          <w:color w:val="000000" w:themeColor="text1"/>
          <w:szCs w:val="24"/>
        </w:rPr>
        <w:t xml:space="preserve">świadczenie Wykonawcy lub Podwykonawcy o zatrudnieniu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  <w:t xml:space="preserve">na podstawie umowy o pracę osób wykonujących czynności, których dotyczy wezwanie Zamawiającego. Oświadczenie to powinno zawierać w szczególności: dokładne określenie podmiotu składającego oświadczenie, datę złożenia oświadczenia, wskazanie, że objęte wezwaniem czynności wykonują osoby zatrudnione na podstawie umowy o pracę wraz ze wskazaniem liczby tych osób, rodzaju umowy o pracę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</w:r>
      <w:r w:rsidR="00A253EE" w:rsidRPr="00CC339E">
        <w:rPr>
          <w:rFonts w:ascii="Arial" w:hAnsi="Arial" w:cs="Arial"/>
          <w:color w:val="000000" w:themeColor="text1"/>
          <w:szCs w:val="24"/>
        </w:rPr>
        <w:lastRenderedPageBreak/>
        <w:t xml:space="preserve">i wymiaru etatu oraz podpis osoby uprawnionej do złożenia oświadczenia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  <w:t>w imieniu Wykonawcy lub Podwykonawcy;</w:t>
      </w:r>
    </w:p>
    <w:p w14:paraId="08519737" w14:textId="055C33D9" w:rsidR="00A253EE" w:rsidRPr="00CC339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p</w:t>
      </w:r>
      <w:r w:rsidR="00A253EE" w:rsidRPr="00CC339E">
        <w:rPr>
          <w:rFonts w:ascii="Arial" w:hAnsi="Arial" w:cs="Arial"/>
          <w:color w:val="000000" w:themeColor="text1"/>
          <w:szCs w:val="24"/>
        </w:rPr>
        <w:t xml:space="preserve">oświadczoną za zgodność z oryginałem odpowiednio przez Wykonawcę lub Podwykonawcę kopię umowy/umów o pracę osób wykonujących w trakcie realizacji zamówienia czynności, których dotyczy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  <w:t>ww. oświadczenie Wykonawcy lub Podwykonawcy (wraz z dokumentem regulującym zakres obowiązków, jeżeli został sporządzony). Kopia umowy/umów powinna zostać zanonimizowana w sposób zapewniający ochronę danych osobowych pracowników, w szczególności bez, adresów, nr PESEL pracowników). Informacje takie jak: data zawarcia umowy, rodzaj umowy o pracę i wymiar etatu powinny być możliwe do zidentyfikowania. Imię i nazwisko pracownika nie podlega anonimizacji;</w:t>
      </w:r>
    </w:p>
    <w:p w14:paraId="4846D46F" w14:textId="1E6CA873" w:rsidR="00C5282F" w:rsidRPr="00FC58D1" w:rsidRDefault="00194EB2" w:rsidP="00C5678F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194EB2">
        <w:rPr>
          <w:rFonts w:ascii="Arial" w:hAnsi="Arial" w:cs="Arial"/>
          <w:color w:val="000000" w:themeColor="text1"/>
          <w:szCs w:val="24"/>
        </w:rPr>
        <w:br/>
      </w:r>
      <w:bookmarkStart w:id="31" w:name="_Toc95809781"/>
      <w:r w:rsidR="00F762D9" w:rsidRPr="00384F9B">
        <w:rPr>
          <w:rFonts w:ascii="Arial" w:hAnsi="Arial" w:cs="Arial"/>
          <w:b/>
          <w:color w:val="auto"/>
        </w:rPr>
        <w:t xml:space="preserve">§ </w:t>
      </w:r>
      <w:r w:rsidR="0076372C">
        <w:rPr>
          <w:rFonts w:ascii="Arial" w:hAnsi="Arial" w:cs="Arial"/>
          <w:b/>
          <w:color w:val="auto"/>
        </w:rPr>
        <w:t>24</w:t>
      </w:r>
      <w:r w:rsidR="00937307" w:rsidRPr="00384F9B">
        <w:rPr>
          <w:rFonts w:ascii="Arial" w:hAnsi="Arial" w:cs="Arial"/>
          <w:b/>
          <w:color w:val="auto"/>
        </w:rPr>
        <w:t>.</w:t>
      </w:r>
      <w:r w:rsidR="009A0B23">
        <w:rPr>
          <w:bCs/>
          <w:color w:val="auto"/>
        </w:rPr>
        <w:t xml:space="preserve"> </w:t>
      </w:r>
      <w:r w:rsidR="00C758C1" w:rsidRPr="00FC58D1">
        <w:rPr>
          <w:rFonts w:ascii="Arial" w:hAnsi="Arial" w:cs="Arial"/>
          <w:b/>
          <w:color w:val="auto"/>
          <w:szCs w:val="24"/>
        </w:rPr>
        <w:t>Postanowienia końcowe</w:t>
      </w:r>
      <w:bookmarkEnd w:id="31"/>
    </w:p>
    <w:p w14:paraId="60509045" w14:textId="77777777" w:rsidR="00C5282F" w:rsidRDefault="00C5282F" w:rsidP="00662AC1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0DBBA121" w14:textId="7D2659A9" w:rsidR="00C65911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W sprawach nie</w:t>
      </w:r>
      <w:r w:rsidRPr="002B5554">
        <w:rPr>
          <w:rFonts w:ascii="Arial" w:hAnsi="Arial" w:cs="Arial"/>
          <w:color w:val="000000" w:themeColor="text1"/>
        </w:rPr>
        <w:t xml:space="preserve">unormowanych </w:t>
      </w:r>
      <w:r w:rsidR="00384F9B">
        <w:rPr>
          <w:rFonts w:ascii="Arial" w:hAnsi="Arial" w:cs="Arial"/>
          <w:color w:val="000000" w:themeColor="text1"/>
        </w:rPr>
        <w:t>U</w:t>
      </w:r>
      <w:r w:rsidRPr="002B5554">
        <w:rPr>
          <w:rFonts w:ascii="Arial" w:hAnsi="Arial" w:cs="Arial"/>
          <w:color w:val="000000" w:themeColor="text1"/>
        </w:rPr>
        <w:t xml:space="preserve">mową zastosowanie </w:t>
      </w:r>
      <w:r w:rsidR="00384F9B" w:rsidRPr="002B5554">
        <w:rPr>
          <w:rFonts w:ascii="Arial" w:hAnsi="Arial" w:cs="Arial"/>
          <w:color w:val="000000" w:themeColor="text1"/>
        </w:rPr>
        <w:t xml:space="preserve">mają </w:t>
      </w:r>
      <w:r w:rsidRPr="002B5554">
        <w:rPr>
          <w:rFonts w:ascii="Arial" w:hAnsi="Arial" w:cs="Arial"/>
          <w:color w:val="000000" w:themeColor="text1"/>
        </w:rPr>
        <w:t xml:space="preserve">przepisy </w:t>
      </w:r>
      <w:r w:rsidR="006B364F">
        <w:rPr>
          <w:rFonts w:ascii="Arial" w:hAnsi="Arial" w:cs="Arial"/>
          <w:color w:val="000000" w:themeColor="text1"/>
        </w:rPr>
        <w:t xml:space="preserve">prawa polskiego, w szczególności </w:t>
      </w:r>
      <w:r w:rsidRPr="002B5554">
        <w:rPr>
          <w:rFonts w:ascii="Arial" w:hAnsi="Arial" w:cs="Arial"/>
          <w:color w:val="000000" w:themeColor="text1"/>
        </w:rPr>
        <w:t>Kodeksu Cywilnego, ustawy Prawo budowlane, ustawy Prawo Zamówień Publicznychi ustawy o ochronie informacji niejawnych.</w:t>
      </w:r>
    </w:p>
    <w:p w14:paraId="72211E57" w14:textId="77777777" w:rsidR="00C65911" w:rsidRPr="00BC3B32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iCs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Mogący wyniknąć ze stosunku objętego niniejszą umową spór strony poddają pod rozstrzygnięcie sądu powszechnego właściwego dla siedziby </w:t>
      </w:r>
      <w:r w:rsidRPr="00BC3B32">
        <w:rPr>
          <w:rFonts w:ascii="Arial" w:hAnsi="Arial" w:cs="Arial"/>
          <w:iCs/>
          <w:color w:val="000000" w:themeColor="text1"/>
        </w:rPr>
        <w:t>Z</w:t>
      </w:r>
      <w:r w:rsidR="00BC3B32">
        <w:rPr>
          <w:rFonts w:ascii="Arial" w:hAnsi="Arial" w:cs="Arial"/>
          <w:iCs/>
          <w:color w:val="000000" w:themeColor="text1"/>
        </w:rPr>
        <w:t>amawiającego</w:t>
      </w:r>
      <w:r w:rsidRPr="00BC3B32">
        <w:rPr>
          <w:rFonts w:ascii="Arial" w:hAnsi="Arial" w:cs="Arial"/>
          <w:iCs/>
          <w:color w:val="000000" w:themeColor="text1"/>
        </w:rPr>
        <w:t>.</w:t>
      </w:r>
    </w:p>
    <w:p w14:paraId="7B95E803" w14:textId="77777777" w:rsidR="00C65911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Niniejsza umowa została sporządzona w dwóch jednobrzmiących egzemplarzach, jeden egzemplarz </w:t>
      </w:r>
      <w:r w:rsidRPr="00BC3B32">
        <w:rPr>
          <w:rFonts w:ascii="Arial" w:hAnsi="Arial" w:cs="Arial"/>
          <w:color w:val="000000" w:themeColor="text1"/>
        </w:rPr>
        <w:t>dla Z</w:t>
      </w:r>
      <w:r w:rsidR="00BC3B32">
        <w:rPr>
          <w:rFonts w:ascii="Arial" w:hAnsi="Arial" w:cs="Arial"/>
          <w:color w:val="000000" w:themeColor="text1"/>
        </w:rPr>
        <w:t>amawiającego</w:t>
      </w:r>
      <w:r w:rsidRPr="00C65911">
        <w:rPr>
          <w:rFonts w:ascii="Arial" w:hAnsi="Arial" w:cs="Arial"/>
          <w:color w:val="000000" w:themeColor="text1"/>
        </w:rPr>
        <w:t xml:space="preserve"> i jeden egzemplarz dla </w:t>
      </w:r>
      <w:r w:rsidRPr="00BC3B32">
        <w:rPr>
          <w:rFonts w:ascii="Arial" w:hAnsi="Arial" w:cs="Arial"/>
          <w:iCs/>
          <w:color w:val="000000" w:themeColor="text1"/>
        </w:rPr>
        <w:t>W</w:t>
      </w:r>
      <w:r w:rsidR="00BC3B32">
        <w:rPr>
          <w:rFonts w:ascii="Arial" w:hAnsi="Arial" w:cs="Arial"/>
          <w:iCs/>
          <w:color w:val="000000" w:themeColor="text1"/>
        </w:rPr>
        <w:t>ykonawcy</w:t>
      </w:r>
      <w:r w:rsidRPr="00BC3B32">
        <w:rPr>
          <w:rFonts w:ascii="Arial" w:hAnsi="Arial" w:cs="Arial"/>
          <w:iCs/>
          <w:color w:val="000000" w:themeColor="text1"/>
        </w:rPr>
        <w:t>.</w:t>
      </w:r>
    </w:p>
    <w:p w14:paraId="40F2B765" w14:textId="471CB791" w:rsidR="00C65911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bCs/>
          <w:iCs/>
          <w:color w:val="000000" w:themeColor="text1"/>
        </w:rPr>
        <w:lastRenderedPageBreak/>
        <w:t>W przypadku braku pisemnego zawiadomienia o zmianie adresu stron, wszelkie</w:t>
      </w:r>
      <w:r w:rsidR="00DD6DAF">
        <w:rPr>
          <w:rFonts w:ascii="Arial" w:hAnsi="Arial" w:cs="Arial"/>
          <w:bCs/>
          <w:iCs/>
          <w:color w:val="000000" w:themeColor="text1"/>
        </w:rPr>
        <w:t xml:space="preserve"> oświadczenia i korespondencja </w:t>
      </w:r>
      <w:r w:rsidR="00F907DC">
        <w:rPr>
          <w:rFonts w:ascii="Arial" w:hAnsi="Arial" w:cs="Arial"/>
          <w:bCs/>
          <w:iCs/>
          <w:color w:val="000000" w:themeColor="text1"/>
        </w:rPr>
        <w:t xml:space="preserve">uznaje się za </w:t>
      </w:r>
      <w:r w:rsidRPr="00C65911">
        <w:rPr>
          <w:rFonts w:ascii="Arial" w:hAnsi="Arial" w:cs="Arial"/>
          <w:bCs/>
          <w:iCs/>
          <w:color w:val="000000" w:themeColor="text1"/>
        </w:rPr>
        <w:t>skutecznie doręczon</w:t>
      </w:r>
      <w:r w:rsidR="00F907DC">
        <w:rPr>
          <w:rFonts w:ascii="Arial" w:hAnsi="Arial" w:cs="Arial"/>
          <w:bCs/>
          <w:iCs/>
          <w:color w:val="000000" w:themeColor="text1"/>
        </w:rPr>
        <w:t>ą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o ile został</w:t>
      </w:r>
      <w:r w:rsidR="00F907DC">
        <w:rPr>
          <w:rFonts w:ascii="Arial" w:hAnsi="Arial" w:cs="Arial"/>
          <w:bCs/>
          <w:iCs/>
          <w:color w:val="000000" w:themeColor="text1"/>
        </w:rPr>
        <w:t>y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przesłan</w:t>
      </w:r>
      <w:r w:rsidR="00F907DC">
        <w:rPr>
          <w:rFonts w:ascii="Arial" w:hAnsi="Arial" w:cs="Arial"/>
          <w:bCs/>
          <w:iCs/>
          <w:color w:val="000000" w:themeColor="text1"/>
        </w:rPr>
        <w:t>e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na adresy </w:t>
      </w:r>
      <w:r w:rsidR="00F907DC">
        <w:rPr>
          <w:rFonts w:ascii="Arial" w:hAnsi="Arial" w:cs="Arial"/>
          <w:bCs/>
          <w:iCs/>
          <w:color w:val="000000" w:themeColor="text1"/>
        </w:rPr>
        <w:t>S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tron wskazane w komparycji </w:t>
      </w:r>
      <w:r w:rsidR="00351053">
        <w:rPr>
          <w:rFonts w:ascii="Arial" w:hAnsi="Arial" w:cs="Arial"/>
          <w:bCs/>
          <w:iCs/>
          <w:color w:val="000000" w:themeColor="text1"/>
        </w:rPr>
        <w:t>U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mowy. Oświadczenia i pisma wysłane do </w:t>
      </w:r>
      <w:r w:rsidR="00F907DC">
        <w:rPr>
          <w:rFonts w:ascii="Arial" w:hAnsi="Arial" w:cs="Arial"/>
          <w:bCs/>
          <w:iCs/>
          <w:color w:val="000000" w:themeColor="text1"/>
        </w:rPr>
        <w:t>S</w:t>
      </w:r>
      <w:r w:rsidRPr="00C65911">
        <w:rPr>
          <w:rFonts w:ascii="Arial" w:hAnsi="Arial" w:cs="Arial"/>
          <w:bCs/>
          <w:iCs/>
          <w:color w:val="000000" w:themeColor="text1"/>
        </w:rPr>
        <w:t>tron przesłane na adresy, o których mowa w zdaniu pierwszym, pozostają skuteczne pomimo ich nieodebrania z dniem upływu terminu na ich odebranie.</w:t>
      </w:r>
    </w:p>
    <w:p w14:paraId="3A7284B8" w14:textId="42C7098F" w:rsidR="00937307" w:rsidRPr="00C65911" w:rsidRDefault="00A5394E" w:rsidP="008C4BB8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Załączniki </w:t>
      </w:r>
      <w:r w:rsidR="00937307" w:rsidRPr="00C65911">
        <w:rPr>
          <w:rFonts w:ascii="Arial" w:hAnsi="Arial" w:cs="Arial"/>
          <w:color w:val="000000" w:themeColor="text1"/>
        </w:rPr>
        <w:t>stanowią integralną część Umowy</w:t>
      </w:r>
      <w:r w:rsidR="00DD6DAF">
        <w:rPr>
          <w:rFonts w:ascii="Arial" w:hAnsi="Arial" w:cs="Arial"/>
          <w:color w:val="000000" w:themeColor="text1"/>
        </w:rPr>
        <w:t>.</w:t>
      </w:r>
    </w:p>
    <w:p w14:paraId="4548E89B" w14:textId="6E726505" w:rsidR="0030708B" w:rsidRDefault="0030708B" w:rsidP="00A5394E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359A6B66" w14:textId="77777777" w:rsidR="00E6044B" w:rsidRDefault="00E6044B" w:rsidP="00A5394E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115AF4F2" w14:textId="25A58D37" w:rsidR="00A5394E" w:rsidRDefault="0030708B" w:rsidP="00A5394E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Załączniki:</w:t>
      </w:r>
    </w:p>
    <w:p w14:paraId="22A1AF5D" w14:textId="07DE8B3B" w:rsidR="00894BA2" w:rsidRDefault="005E4823" w:rsidP="00E21568">
      <w:pPr>
        <w:pStyle w:val="Tekstpodstawowy"/>
        <w:numPr>
          <w:ilvl w:val="0"/>
          <w:numId w:val="33"/>
        </w:numPr>
        <w:tabs>
          <w:tab w:val="left" w:pos="2835"/>
          <w:tab w:val="left" w:pos="2977"/>
        </w:tabs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Załącznik nr </w:t>
      </w:r>
      <w:r w:rsidR="00D707C0"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1</w:t>
      </w:r>
      <w:r w:rsidR="00DD6DAF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 -</w:t>
      </w:r>
      <w:r w:rsidR="00DD6DAF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ab/>
      </w:r>
      <w:r w:rsidR="00B326ED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S</w:t>
      </w:r>
      <w:r w:rsidR="00CB5630"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zczegółowy wykaz </w:t>
      </w:r>
      <w:r w:rsidR="00F81C00"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Dokumentacji Projektowej</w:t>
      </w:r>
      <w:r w:rsid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49BA4BC5" w14:textId="4EBAE429" w:rsidR="00894BA2" w:rsidRPr="00F4205B" w:rsidRDefault="00894BA2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Załącznik nr 2 -</w:t>
      </w:r>
      <w:r w:rsidR="00B326ED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ab/>
      </w:r>
      <w:r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Szczegółowy zakres rzeczowy Prac</w:t>
      </w:r>
      <w:r w:rsid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6B9C1188" w14:textId="4E8E413E" w:rsidR="0030708B" w:rsidRPr="000B010A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color w:val="000000" w:themeColor="text1"/>
        </w:rPr>
      </w:pPr>
      <w:r w:rsidRPr="000B010A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Załącznik nr 3 -</w:t>
      </w:r>
      <w:r w:rsidR="00B326ED" w:rsidRPr="000B010A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ab/>
      </w:r>
      <w:r w:rsidR="009C40A4" w:rsidRPr="000B010A">
        <w:rPr>
          <w:rStyle w:val="paragraphpunkt2"/>
          <w:rFonts w:ascii="Arial" w:hAnsi="Arial" w:cs="Arial"/>
          <w:b w:val="0"/>
          <w:color w:val="000000" w:themeColor="text1"/>
        </w:rPr>
        <w:t>W</w:t>
      </w:r>
      <w:r w:rsidR="00A5394E" w:rsidRPr="000B010A">
        <w:rPr>
          <w:rStyle w:val="paragraphpunkt2"/>
          <w:rFonts w:ascii="Arial" w:hAnsi="Arial" w:cs="Arial"/>
          <w:b w:val="0"/>
          <w:color w:val="000000" w:themeColor="text1"/>
        </w:rPr>
        <w:t>zór „dowodu urządzenia”</w:t>
      </w:r>
      <w:r w:rsidRPr="000B010A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66F005C1" w14:textId="2A7A9B4C" w:rsidR="00A5394E" w:rsidRPr="00B326ED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 w:rsidRPr="00B326ED">
        <w:rPr>
          <w:rStyle w:val="paragraphpunkt2"/>
          <w:rFonts w:ascii="Arial" w:hAnsi="Arial" w:cs="Arial"/>
          <w:b w:val="0"/>
          <w:bCs w:val="0"/>
        </w:rPr>
        <w:t>Załącznik nr 4</w:t>
      </w:r>
      <w:r w:rsidR="00B326ED" w:rsidRPr="00B326ED">
        <w:rPr>
          <w:rStyle w:val="paragraphpunkt2"/>
          <w:rFonts w:ascii="Arial" w:hAnsi="Arial" w:cs="Arial"/>
          <w:b w:val="0"/>
          <w:bCs w:val="0"/>
        </w:rPr>
        <w:t xml:space="preserve"> -</w:t>
      </w:r>
      <w:r w:rsidR="00B326ED" w:rsidRPr="00B326ED">
        <w:rPr>
          <w:rFonts w:ascii="Arial" w:hAnsi="Arial" w:cs="Arial"/>
          <w:b/>
          <w:bCs/>
          <w:color w:val="000000" w:themeColor="text1"/>
          <w:szCs w:val="24"/>
        </w:rPr>
        <w:t xml:space="preserve"> </w:t>
      </w:r>
      <w:r w:rsidR="00B326ED" w:rsidRPr="00B326ED">
        <w:rPr>
          <w:rFonts w:ascii="Arial" w:hAnsi="Arial" w:cs="Arial"/>
          <w:b/>
          <w:bCs/>
          <w:color w:val="000000" w:themeColor="text1"/>
          <w:szCs w:val="24"/>
        </w:rPr>
        <w:tab/>
      </w:r>
      <w:r w:rsidR="009C40A4" w:rsidRPr="00B326ED">
        <w:rPr>
          <w:rFonts w:ascii="Arial" w:hAnsi="Arial" w:cs="Arial"/>
          <w:color w:val="000000" w:themeColor="text1"/>
        </w:rPr>
        <w:t>T</w:t>
      </w:r>
      <w:r w:rsidR="00A5394E" w:rsidRPr="00B326ED">
        <w:rPr>
          <w:rFonts w:ascii="Arial" w:hAnsi="Arial" w:cs="Arial"/>
          <w:color w:val="000000" w:themeColor="text1"/>
        </w:rPr>
        <w:t>abela elementów do fakturowania przejściowego</w:t>
      </w:r>
      <w:r w:rsidR="009C40A4" w:rsidRPr="00B326ED">
        <w:rPr>
          <w:rFonts w:ascii="Arial" w:hAnsi="Arial" w:cs="Arial"/>
          <w:color w:val="000000" w:themeColor="text1"/>
        </w:rPr>
        <w:t>;</w:t>
      </w:r>
    </w:p>
    <w:p w14:paraId="21199AB3" w14:textId="67189AD4" w:rsidR="00A5394E" w:rsidRPr="00B326ED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 w:rsidRPr="00B326ED">
        <w:rPr>
          <w:rFonts w:ascii="Arial" w:hAnsi="Arial" w:cs="Arial"/>
          <w:color w:val="000000" w:themeColor="text1"/>
        </w:rPr>
        <w:t>Załącznik nr 5 -</w:t>
      </w:r>
      <w:r w:rsidR="00B326ED" w:rsidRPr="00B326ED">
        <w:rPr>
          <w:rFonts w:ascii="Arial" w:hAnsi="Arial" w:cs="Arial"/>
          <w:color w:val="000000" w:themeColor="text1"/>
        </w:rPr>
        <w:tab/>
      </w:r>
      <w:r w:rsidR="009C40A4" w:rsidRPr="00B326ED">
        <w:rPr>
          <w:rFonts w:ascii="Arial" w:hAnsi="Arial" w:cs="Arial"/>
          <w:color w:val="000000" w:themeColor="text1"/>
        </w:rPr>
        <w:t>S</w:t>
      </w:r>
      <w:r w:rsidR="00A5394E" w:rsidRPr="00B326ED">
        <w:rPr>
          <w:rFonts w:ascii="Arial" w:hAnsi="Arial" w:cs="Arial"/>
          <w:color w:val="000000" w:themeColor="text1"/>
        </w:rPr>
        <w:t>zczegółowe kosztorysy ofertowe</w:t>
      </w:r>
      <w:r w:rsidR="009C40A4" w:rsidRPr="00B326ED">
        <w:rPr>
          <w:rFonts w:ascii="Arial" w:hAnsi="Arial" w:cs="Arial"/>
          <w:color w:val="000000" w:themeColor="text1"/>
        </w:rPr>
        <w:t>;</w:t>
      </w:r>
    </w:p>
    <w:p w14:paraId="6E5099D8" w14:textId="1A4F72F2" w:rsidR="00A5394E" w:rsidRPr="00B326ED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 w:rsidRPr="00B326ED">
        <w:rPr>
          <w:rFonts w:ascii="Arial" w:hAnsi="Arial" w:cs="Arial"/>
          <w:color w:val="000000" w:themeColor="text1"/>
        </w:rPr>
        <w:t>Załącznik nr 6 -</w:t>
      </w:r>
      <w:r w:rsidR="00B326ED" w:rsidRPr="00B326ED">
        <w:rPr>
          <w:rFonts w:ascii="Arial" w:hAnsi="Arial" w:cs="Arial"/>
          <w:color w:val="000000" w:themeColor="text1"/>
        </w:rPr>
        <w:tab/>
      </w:r>
      <w:r w:rsidR="00D80301">
        <w:rPr>
          <w:rFonts w:ascii="Arial" w:hAnsi="Arial" w:cs="Arial"/>
          <w:color w:val="000000" w:themeColor="text1"/>
        </w:rPr>
        <w:t>Wzór h</w:t>
      </w:r>
      <w:r w:rsidR="00A5394E" w:rsidRPr="00B326ED">
        <w:rPr>
          <w:rFonts w:ascii="Arial" w:hAnsi="Arial" w:cs="Arial"/>
          <w:color w:val="000000" w:themeColor="text1"/>
        </w:rPr>
        <w:t>armonogram</w:t>
      </w:r>
      <w:r w:rsidR="00D80301">
        <w:rPr>
          <w:rFonts w:ascii="Arial" w:hAnsi="Arial" w:cs="Arial"/>
          <w:color w:val="000000" w:themeColor="text1"/>
        </w:rPr>
        <w:t>u</w:t>
      </w:r>
      <w:r w:rsidR="00A5394E" w:rsidRPr="00B326ED">
        <w:rPr>
          <w:rFonts w:ascii="Arial" w:hAnsi="Arial" w:cs="Arial"/>
          <w:color w:val="000000" w:themeColor="text1"/>
        </w:rPr>
        <w:t xml:space="preserve"> rzeczowo – finansow</w:t>
      </w:r>
      <w:r w:rsidR="00D80301">
        <w:rPr>
          <w:rFonts w:ascii="Arial" w:hAnsi="Arial" w:cs="Arial"/>
          <w:color w:val="000000" w:themeColor="text1"/>
        </w:rPr>
        <w:t>ego</w:t>
      </w:r>
      <w:r w:rsidR="00A5394E" w:rsidRPr="00B326ED">
        <w:rPr>
          <w:rFonts w:ascii="Arial" w:hAnsi="Arial" w:cs="Arial"/>
          <w:color w:val="000000" w:themeColor="text1"/>
        </w:rPr>
        <w:t xml:space="preserve"> realizacji robót</w:t>
      </w:r>
      <w:r w:rsidR="009C40A4" w:rsidRPr="00B326ED">
        <w:rPr>
          <w:rFonts w:ascii="Arial" w:hAnsi="Arial" w:cs="Arial"/>
          <w:color w:val="000000" w:themeColor="text1"/>
        </w:rPr>
        <w:t>;</w:t>
      </w:r>
    </w:p>
    <w:p w14:paraId="252AE4FD" w14:textId="3CAB40CF" w:rsidR="009C40A4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 w:rsidRPr="00B326ED">
        <w:rPr>
          <w:rFonts w:ascii="Arial" w:hAnsi="Arial" w:cs="Arial"/>
          <w:color w:val="000000" w:themeColor="text1"/>
        </w:rPr>
        <w:t>Załącznik nr 7 -</w:t>
      </w:r>
      <w:r w:rsidR="00B326ED" w:rsidRPr="00B326ED">
        <w:rPr>
          <w:rFonts w:ascii="Arial" w:hAnsi="Arial" w:cs="Arial"/>
          <w:color w:val="000000" w:themeColor="text1"/>
        </w:rPr>
        <w:tab/>
      </w:r>
      <w:r w:rsidR="009C40A4" w:rsidRPr="00B326ED">
        <w:rPr>
          <w:rStyle w:val="paragraphpunkt2"/>
          <w:rFonts w:ascii="Arial" w:hAnsi="Arial" w:cs="Arial"/>
          <w:b w:val="0"/>
          <w:color w:val="000000" w:themeColor="text1"/>
        </w:rPr>
        <w:t>W</w:t>
      </w:r>
      <w:r w:rsidR="00A5394E" w:rsidRPr="00B326ED">
        <w:rPr>
          <w:rStyle w:val="paragraphpunkt2"/>
          <w:rFonts w:ascii="Arial" w:hAnsi="Arial" w:cs="Arial"/>
          <w:b w:val="0"/>
          <w:color w:val="000000" w:themeColor="text1"/>
        </w:rPr>
        <w:t xml:space="preserve">ykaz czynności </w:t>
      </w:r>
      <w:r w:rsidR="009C40A4" w:rsidRPr="00B326ED">
        <w:rPr>
          <w:rStyle w:val="paragraphpunkt2"/>
          <w:rFonts w:ascii="Arial" w:hAnsi="Arial" w:cs="Arial"/>
          <w:b w:val="0"/>
          <w:color w:val="000000" w:themeColor="text1"/>
        </w:rPr>
        <w:t>s</w:t>
      </w:r>
      <w:r w:rsidR="00A5394E" w:rsidRPr="00B326ED">
        <w:rPr>
          <w:rStyle w:val="paragraphpunkt2"/>
          <w:rFonts w:ascii="Arial" w:hAnsi="Arial" w:cs="Arial"/>
          <w:b w:val="0"/>
          <w:color w:val="000000" w:themeColor="text1"/>
        </w:rPr>
        <w:t>erwisowych niezbędnych do utrzymania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 warunków gwarancji oraz sprawności instalacji i urządzeń systemów</w:t>
      </w:r>
      <w:r w:rsidR="00B326ED">
        <w:rPr>
          <w:rStyle w:val="paragraphpunkt2"/>
          <w:rFonts w:ascii="Arial" w:hAnsi="Arial" w:cs="Arial"/>
          <w:b w:val="0"/>
          <w:color w:val="000000" w:themeColor="text1"/>
        </w:rPr>
        <w:t xml:space="preserve"> 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>wymienionych</w:t>
      </w:r>
      <w:r w:rsidR="00B326ED">
        <w:rPr>
          <w:rStyle w:val="paragraphpunkt2"/>
          <w:rFonts w:ascii="Arial" w:hAnsi="Arial" w:cs="Arial"/>
          <w:b w:val="0"/>
          <w:color w:val="000000" w:themeColor="text1"/>
        </w:rPr>
        <w:t xml:space="preserve"> 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>w dokumentacji technicznej</w:t>
      </w:r>
      <w:r w:rsidR="009C40A4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799F7893" w14:textId="001086A4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8 -</w:t>
      </w:r>
      <w:r w:rsidR="00B326ED">
        <w:rPr>
          <w:rFonts w:ascii="Arial" w:hAnsi="Arial" w:cs="Arial"/>
          <w:color w:val="000000" w:themeColor="text1"/>
        </w:rPr>
        <w:tab/>
        <w:t>R</w:t>
      </w:r>
      <w:r w:rsidR="00A5394E" w:rsidRPr="0030708B">
        <w:rPr>
          <w:rFonts w:ascii="Arial" w:hAnsi="Arial" w:cs="Arial"/>
          <w:color w:val="000000" w:themeColor="text1"/>
        </w:rPr>
        <w:t>egulamin prac komisji</w:t>
      </w:r>
      <w:r w:rsidR="00DB1622">
        <w:rPr>
          <w:rFonts w:ascii="Arial" w:hAnsi="Arial" w:cs="Arial"/>
          <w:color w:val="000000" w:themeColor="text1"/>
        </w:rPr>
        <w:t xml:space="preserve"> odbioru zadań inwestycyjnych i </w:t>
      </w:r>
      <w:r w:rsidR="00A5394E" w:rsidRPr="0030708B">
        <w:rPr>
          <w:rFonts w:ascii="Arial" w:hAnsi="Arial" w:cs="Arial"/>
          <w:color w:val="000000" w:themeColor="text1"/>
        </w:rPr>
        <w:t>remontowych SZI</w:t>
      </w:r>
      <w:r w:rsidR="00DD6DAF">
        <w:rPr>
          <w:rFonts w:ascii="Arial" w:hAnsi="Arial" w:cs="Arial"/>
          <w:color w:val="000000" w:themeColor="text1"/>
        </w:rPr>
        <w:t>;</w:t>
      </w:r>
    </w:p>
    <w:p w14:paraId="75E1A838" w14:textId="3B1A4D6A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iCs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9 -</w:t>
      </w:r>
      <w:r w:rsidR="00B326ED">
        <w:rPr>
          <w:rFonts w:ascii="Arial" w:hAnsi="Arial" w:cs="Arial"/>
          <w:color w:val="000000" w:themeColor="text1"/>
        </w:rPr>
        <w:tab/>
      </w:r>
      <w:r w:rsidR="009C40A4" w:rsidRPr="0030708B">
        <w:rPr>
          <w:rFonts w:ascii="Arial" w:hAnsi="Arial" w:cs="Arial"/>
          <w:color w:val="000000" w:themeColor="text1"/>
        </w:rPr>
        <w:t>W</w:t>
      </w:r>
      <w:r w:rsidR="00A5394E" w:rsidRPr="0030708B">
        <w:rPr>
          <w:rFonts w:ascii="Arial" w:hAnsi="Arial" w:cs="Arial"/>
          <w:color w:val="000000" w:themeColor="text1"/>
        </w:rPr>
        <w:t xml:space="preserve">zór </w:t>
      </w:r>
      <w:r w:rsidR="009A0B23" w:rsidRPr="0030708B">
        <w:rPr>
          <w:rFonts w:ascii="Arial" w:hAnsi="Arial" w:cs="Arial"/>
          <w:color w:val="000000" w:themeColor="text1"/>
        </w:rPr>
        <w:t>o</w:t>
      </w:r>
      <w:r w:rsidR="00A5394E" w:rsidRPr="0030708B">
        <w:rPr>
          <w:rFonts w:ascii="Arial" w:hAnsi="Arial" w:cs="Arial"/>
          <w:color w:val="000000" w:themeColor="text1"/>
        </w:rPr>
        <w:t xml:space="preserve">świadczenia </w:t>
      </w:r>
      <w:r w:rsidR="00C5678F" w:rsidRPr="0030708B">
        <w:rPr>
          <w:rFonts w:ascii="Arial" w:hAnsi="Arial" w:cs="Arial"/>
          <w:iCs/>
          <w:color w:val="000000" w:themeColor="text1"/>
        </w:rPr>
        <w:t>P</w:t>
      </w:r>
      <w:r w:rsidR="00983A5C" w:rsidRPr="0030708B">
        <w:rPr>
          <w:rFonts w:ascii="Arial" w:hAnsi="Arial" w:cs="Arial"/>
          <w:iCs/>
          <w:color w:val="000000" w:themeColor="text1"/>
        </w:rPr>
        <w:t>odwykonawcy</w:t>
      </w:r>
      <w:r w:rsidR="000445BD">
        <w:rPr>
          <w:rFonts w:ascii="Arial" w:hAnsi="Arial" w:cs="Arial"/>
          <w:iCs/>
          <w:color w:val="000000" w:themeColor="text1"/>
        </w:rPr>
        <w:t xml:space="preserve"> częściowe/</w:t>
      </w:r>
      <w:r w:rsidR="00E21568">
        <w:rPr>
          <w:rFonts w:ascii="Arial" w:hAnsi="Arial" w:cs="Arial"/>
          <w:iCs/>
          <w:color w:val="000000" w:themeColor="text1"/>
        </w:rPr>
        <w:t xml:space="preserve"> </w:t>
      </w:r>
      <w:r w:rsidR="000445BD">
        <w:rPr>
          <w:rFonts w:ascii="Arial" w:hAnsi="Arial" w:cs="Arial"/>
          <w:iCs/>
          <w:color w:val="000000" w:themeColor="text1"/>
        </w:rPr>
        <w:t>końcowe</w:t>
      </w:r>
      <w:r w:rsidR="009A0B23" w:rsidRPr="0030708B">
        <w:rPr>
          <w:rFonts w:ascii="Arial" w:hAnsi="Arial" w:cs="Arial"/>
          <w:iCs/>
          <w:color w:val="000000" w:themeColor="text1"/>
        </w:rPr>
        <w:t>;</w:t>
      </w:r>
    </w:p>
    <w:p w14:paraId="491EF2C0" w14:textId="2B4BEE82" w:rsidR="00E21568" w:rsidRPr="00E21568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10</w:t>
      </w:r>
      <w:r w:rsidR="00DD6DAF"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 w:rsidR="00E21568" w:rsidRPr="0030708B">
        <w:rPr>
          <w:rFonts w:ascii="Arial" w:hAnsi="Arial" w:cs="Arial"/>
          <w:color w:val="000000" w:themeColor="text1"/>
        </w:rPr>
        <w:t xml:space="preserve">Wzór oświadczenia </w:t>
      </w:r>
      <w:r w:rsidR="00E21568">
        <w:rPr>
          <w:rFonts w:ascii="Arial" w:hAnsi="Arial" w:cs="Arial"/>
          <w:iCs/>
          <w:color w:val="000000" w:themeColor="text1"/>
        </w:rPr>
        <w:t>Wykonawcy końcowe</w:t>
      </w:r>
      <w:r w:rsidR="00E21568" w:rsidRPr="0030708B">
        <w:rPr>
          <w:rFonts w:ascii="Arial" w:hAnsi="Arial" w:cs="Arial"/>
          <w:iCs/>
          <w:color w:val="000000" w:themeColor="text1"/>
        </w:rPr>
        <w:t>;</w:t>
      </w:r>
    </w:p>
    <w:p w14:paraId="6CFF6041" w14:textId="0100F225" w:rsidR="00A5394E" w:rsidRPr="0030708B" w:rsidRDefault="00B12F40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iCs/>
          <w:color w:val="000000" w:themeColor="text1"/>
        </w:rPr>
        <w:lastRenderedPageBreak/>
        <w:t>Załącznik nr 11 -</w:t>
      </w:r>
      <w:r>
        <w:rPr>
          <w:rFonts w:ascii="Arial" w:hAnsi="Arial" w:cs="Arial"/>
          <w:iCs/>
          <w:color w:val="000000" w:themeColor="text1"/>
        </w:rPr>
        <w:tab/>
      </w:r>
      <w:r w:rsidR="009C40A4" w:rsidRPr="0030708B">
        <w:rPr>
          <w:rFonts w:ascii="Arial" w:hAnsi="Arial" w:cs="Arial"/>
          <w:iCs/>
          <w:color w:val="000000" w:themeColor="text1"/>
        </w:rPr>
        <w:t>O</w:t>
      </w:r>
      <w:r w:rsidR="00A5394E" w:rsidRPr="0030708B">
        <w:rPr>
          <w:rFonts w:ascii="Arial" w:hAnsi="Arial" w:cs="Arial"/>
          <w:iCs/>
          <w:color w:val="000000" w:themeColor="text1"/>
        </w:rPr>
        <w:t xml:space="preserve">świadczenie </w:t>
      </w:r>
      <w:r w:rsidR="00C5678F" w:rsidRPr="0030708B">
        <w:rPr>
          <w:rFonts w:ascii="Arial" w:hAnsi="Arial" w:cs="Arial"/>
          <w:iCs/>
          <w:color w:val="000000" w:themeColor="text1"/>
        </w:rPr>
        <w:t>W</w:t>
      </w:r>
      <w:r w:rsidR="00983A5C" w:rsidRPr="0030708B">
        <w:rPr>
          <w:rFonts w:ascii="Arial" w:hAnsi="Arial" w:cs="Arial"/>
          <w:iCs/>
          <w:color w:val="000000" w:themeColor="text1"/>
        </w:rPr>
        <w:t>ykonawcy</w:t>
      </w:r>
      <w:r w:rsidR="00A5394E" w:rsidRPr="0030708B">
        <w:rPr>
          <w:rFonts w:ascii="Arial" w:hAnsi="Arial" w:cs="Arial"/>
          <w:iCs/>
          <w:color w:val="000000" w:themeColor="text1"/>
        </w:rPr>
        <w:t>”</w:t>
      </w:r>
      <w:r>
        <w:rPr>
          <w:rFonts w:ascii="Arial" w:hAnsi="Arial" w:cs="Arial"/>
          <w:color w:val="000000" w:themeColor="text1"/>
        </w:rPr>
        <w:t>;</w:t>
      </w:r>
    </w:p>
    <w:p w14:paraId="1C1C9DD1" w14:textId="052CEBA1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</w:t>
      </w:r>
      <w:r w:rsidR="00B326ED">
        <w:rPr>
          <w:rFonts w:ascii="Arial" w:hAnsi="Arial" w:cs="Arial"/>
          <w:color w:val="000000" w:themeColor="text1"/>
        </w:rPr>
        <w:t xml:space="preserve"> </w:t>
      </w:r>
      <w:r w:rsidRPr="00527DEA">
        <w:rPr>
          <w:rFonts w:ascii="Arial" w:hAnsi="Arial" w:cs="Arial"/>
          <w:color w:val="000000" w:themeColor="text1"/>
        </w:rPr>
        <w:t>1</w:t>
      </w:r>
      <w:r w:rsidR="0010396E" w:rsidRPr="00527DEA">
        <w:rPr>
          <w:rFonts w:ascii="Arial" w:hAnsi="Arial" w:cs="Arial"/>
          <w:color w:val="000000" w:themeColor="text1"/>
        </w:rPr>
        <w:t>2</w:t>
      </w:r>
      <w:r w:rsidR="00B326E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-</w:t>
      </w:r>
      <w:r w:rsidR="00B326ED">
        <w:rPr>
          <w:rFonts w:ascii="Arial" w:hAnsi="Arial" w:cs="Arial"/>
          <w:color w:val="000000" w:themeColor="text1"/>
        </w:rPr>
        <w:tab/>
      </w:r>
      <w:r w:rsidR="009C40A4" w:rsidRPr="0030708B">
        <w:rPr>
          <w:rStyle w:val="paragraphpunkt2"/>
          <w:rFonts w:ascii="Arial" w:hAnsi="Arial" w:cs="Arial"/>
          <w:b w:val="0"/>
          <w:color w:val="000000" w:themeColor="text1"/>
        </w:rPr>
        <w:t>O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świadczenie </w:t>
      </w:r>
      <w:r w:rsidR="00C5678F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W</w:t>
      </w:r>
      <w:r w:rsidR="00983A5C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ykonawcy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 o zastosowanych materiałach</w:t>
      </w:r>
      <w:r w:rsidR="00FF36D2">
        <w:rPr>
          <w:rStyle w:val="paragraphpunkt2"/>
          <w:rFonts w:ascii="Arial" w:hAnsi="Arial" w:cs="Arial"/>
          <w:b w:val="0"/>
          <w:color w:val="000000" w:themeColor="text1"/>
        </w:rPr>
        <w:t xml:space="preserve"> </w:t>
      </w:r>
      <w:r w:rsidR="00B12F40">
        <w:rPr>
          <w:rStyle w:val="paragraphpunkt2"/>
          <w:rFonts w:ascii="Arial" w:hAnsi="Arial" w:cs="Arial"/>
          <w:b w:val="0"/>
          <w:color w:val="000000" w:themeColor="text1"/>
        </w:rPr>
        <w:br/>
      </w:r>
      <w:r w:rsidR="00FF36D2">
        <w:rPr>
          <w:rStyle w:val="paragraphpunkt2"/>
          <w:rFonts w:ascii="Arial" w:hAnsi="Arial" w:cs="Arial"/>
          <w:b w:val="0"/>
          <w:color w:val="000000" w:themeColor="text1"/>
        </w:rPr>
        <w:t>i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 urządzeniach</w:t>
      </w:r>
      <w:r w:rsidR="009A0B23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10DF2CAD" w14:textId="4B328330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3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Oświadczenie </w:t>
      </w:r>
      <w:r w:rsidR="00C5678F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W</w:t>
      </w:r>
      <w:r w:rsidR="00983A5C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ykonawcy</w:t>
      </w:r>
      <w:r w:rsidR="00A5394E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 xml:space="preserve"> 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>o zatrudnieniu pracowników na podstawie umowy o pracę</w:t>
      </w:r>
      <w:r w:rsidR="009A0B23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5CC1A2D7" w14:textId="6F111A0D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4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  <w:t>W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>ykaz pracowników wykonujących roboty na podstawie umowy o pracę</w:t>
      </w:r>
      <w:r w:rsidR="009A0B23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0B910294" w14:textId="5168B2A2" w:rsidR="00AA4938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5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 w:rsidR="00AA4938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Szczegółowe wymagania w zakresie zatrudniania pracowników</w:t>
      </w:r>
      <w:r w:rsidR="009A0B23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551C8D87" w14:textId="13F2B260" w:rsidR="001E3A6C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bCs/>
          <w:color w:val="000000" w:themeColor="text1"/>
        </w:rPr>
        <w:t>Załącznik nr 1</w:t>
      </w:r>
      <w:r w:rsidR="0010396E">
        <w:rPr>
          <w:rFonts w:ascii="Arial" w:hAnsi="Arial" w:cs="Arial"/>
          <w:bCs/>
          <w:color w:val="000000" w:themeColor="text1"/>
        </w:rPr>
        <w:t>6</w:t>
      </w:r>
      <w:r>
        <w:rPr>
          <w:rFonts w:ascii="Arial" w:hAnsi="Arial" w:cs="Arial"/>
          <w:bCs/>
          <w:color w:val="000000" w:themeColor="text1"/>
        </w:rPr>
        <w:t xml:space="preserve"> -</w:t>
      </w:r>
      <w:r w:rsidR="00B326ED">
        <w:rPr>
          <w:rFonts w:ascii="Arial" w:hAnsi="Arial" w:cs="Arial"/>
          <w:bCs/>
          <w:color w:val="000000" w:themeColor="text1"/>
        </w:rPr>
        <w:tab/>
      </w:r>
      <w:r w:rsidR="00EA7D2C">
        <w:rPr>
          <w:rFonts w:ascii="Arial" w:hAnsi="Arial" w:cs="Arial"/>
          <w:bCs/>
          <w:color w:val="000000" w:themeColor="text1"/>
        </w:rPr>
        <w:t xml:space="preserve">Klauzula Informacyjna dla Wykonawcy wraz </w:t>
      </w:r>
      <w:r w:rsidR="00B12F40">
        <w:rPr>
          <w:rFonts w:ascii="Arial" w:hAnsi="Arial" w:cs="Arial"/>
          <w:bCs/>
          <w:color w:val="000000" w:themeColor="text1"/>
        </w:rPr>
        <w:br/>
      </w:r>
      <w:r w:rsidR="00EA7D2C">
        <w:rPr>
          <w:rFonts w:ascii="Arial" w:hAnsi="Arial" w:cs="Arial"/>
          <w:bCs/>
          <w:color w:val="000000" w:themeColor="text1"/>
        </w:rPr>
        <w:t xml:space="preserve">z </w:t>
      </w:r>
      <w:r w:rsidR="001E3A6C" w:rsidRPr="0030708B">
        <w:rPr>
          <w:rFonts w:ascii="Arial" w:hAnsi="Arial" w:cs="Arial"/>
          <w:bCs/>
          <w:color w:val="000000" w:themeColor="text1"/>
        </w:rPr>
        <w:t>Oświadczenie</w:t>
      </w:r>
      <w:r w:rsidR="00EA7D2C">
        <w:rPr>
          <w:rFonts w:ascii="Arial" w:hAnsi="Arial" w:cs="Arial"/>
          <w:bCs/>
          <w:color w:val="000000" w:themeColor="text1"/>
        </w:rPr>
        <w:t>m</w:t>
      </w:r>
      <w:r w:rsidR="001E3A6C" w:rsidRPr="0030708B">
        <w:rPr>
          <w:rFonts w:ascii="Arial" w:hAnsi="Arial" w:cs="Arial"/>
          <w:bCs/>
          <w:color w:val="000000" w:themeColor="text1"/>
        </w:rPr>
        <w:t xml:space="preserve"> od </w:t>
      </w:r>
      <w:r w:rsidR="00C5678F" w:rsidRPr="0030708B">
        <w:rPr>
          <w:rFonts w:ascii="Arial" w:hAnsi="Arial" w:cs="Arial"/>
          <w:bCs/>
          <w:i/>
          <w:color w:val="000000" w:themeColor="text1"/>
        </w:rPr>
        <w:t>WYKONAWCY</w:t>
      </w:r>
      <w:r w:rsidR="00C5678F" w:rsidRPr="0030708B">
        <w:rPr>
          <w:rFonts w:ascii="Arial" w:hAnsi="Arial" w:cs="Arial"/>
          <w:bCs/>
          <w:color w:val="000000" w:themeColor="text1"/>
        </w:rPr>
        <w:t xml:space="preserve"> </w:t>
      </w:r>
      <w:r w:rsidR="001E3A6C" w:rsidRPr="0030708B">
        <w:rPr>
          <w:rFonts w:ascii="Arial" w:hAnsi="Arial" w:cs="Arial"/>
          <w:bCs/>
          <w:color w:val="000000" w:themeColor="text1"/>
        </w:rPr>
        <w:t>w zakresie wypełnienia obowiązków informacyjnych przewidzianych w art.13 lub art. 14 RODO</w:t>
      </w:r>
      <w:r w:rsidR="00186DFC" w:rsidRPr="0030708B">
        <w:rPr>
          <w:rFonts w:ascii="Arial" w:hAnsi="Arial" w:cs="Arial"/>
          <w:bCs/>
          <w:color w:val="000000" w:themeColor="text1"/>
        </w:rPr>
        <w:t>;</w:t>
      </w:r>
    </w:p>
    <w:p w14:paraId="436E62DD" w14:textId="58FE75B2" w:rsidR="001E3A6C" w:rsidRPr="006F7AD9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 xml:space="preserve">Załącznik </w:t>
      </w:r>
      <w:r w:rsidRPr="006F7AD9">
        <w:rPr>
          <w:rFonts w:ascii="Arial" w:hAnsi="Arial" w:cs="Arial"/>
          <w:color w:val="000000" w:themeColor="text1"/>
        </w:rPr>
        <w:t>nr 1</w:t>
      </w:r>
      <w:r w:rsidR="0010396E" w:rsidRPr="006F7AD9">
        <w:rPr>
          <w:rFonts w:ascii="Arial" w:hAnsi="Arial" w:cs="Arial"/>
          <w:color w:val="000000" w:themeColor="text1"/>
        </w:rPr>
        <w:t>7</w:t>
      </w:r>
      <w:r w:rsidRPr="006F7AD9">
        <w:rPr>
          <w:rFonts w:ascii="Arial" w:hAnsi="Arial" w:cs="Arial"/>
          <w:color w:val="000000" w:themeColor="text1"/>
        </w:rPr>
        <w:t xml:space="preserve"> -</w:t>
      </w:r>
      <w:r w:rsidR="00B326ED" w:rsidRPr="006F7AD9">
        <w:rPr>
          <w:rFonts w:ascii="Arial" w:hAnsi="Arial" w:cs="Arial"/>
          <w:color w:val="000000" w:themeColor="text1"/>
        </w:rPr>
        <w:tab/>
      </w:r>
      <w:r w:rsidRPr="006F7AD9">
        <w:rPr>
          <w:rFonts w:ascii="Arial" w:hAnsi="Arial" w:cs="Arial"/>
          <w:color w:val="000000" w:themeColor="text1"/>
        </w:rPr>
        <w:t xml:space="preserve"> </w:t>
      </w:r>
      <w:r w:rsidR="001E3A6C" w:rsidRPr="006F7AD9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Odpis KRS /CE</w:t>
      </w:r>
      <w:r w:rsidR="008614E0" w:rsidRPr="006F7AD9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I</w:t>
      </w:r>
      <w:r w:rsidR="001E3A6C" w:rsidRPr="006F7AD9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DG </w:t>
      </w:r>
      <w:r w:rsidRPr="006F7AD9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Wykonawcy</w:t>
      </w:r>
      <w:r w:rsidR="00186DFC" w:rsidRPr="006F7AD9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59915EB4" w14:textId="60E23B39" w:rsidR="001E3A6C" w:rsidRPr="006F7AD9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</w:rPr>
      </w:pPr>
      <w:r w:rsidRPr="006F7AD9">
        <w:rPr>
          <w:rFonts w:ascii="Arial" w:hAnsi="Arial" w:cs="Arial"/>
          <w:color w:val="000000" w:themeColor="text1"/>
        </w:rPr>
        <w:t>Załącznik nr 1</w:t>
      </w:r>
      <w:r w:rsidR="0010396E" w:rsidRPr="006F7AD9">
        <w:rPr>
          <w:rFonts w:ascii="Arial" w:hAnsi="Arial" w:cs="Arial"/>
          <w:color w:val="000000" w:themeColor="text1"/>
        </w:rPr>
        <w:t xml:space="preserve">8 </w:t>
      </w:r>
      <w:r w:rsidR="00B12F40" w:rsidRPr="006F7AD9">
        <w:rPr>
          <w:rFonts w:ascii="Arial" w:hAnsi="Arial" w:cs="Arial"/>
          <w:color w:val="000000" w:themeColor="text1"/>
        </w:rPr>
        <w:t>-</w:t>
      </w:r>
      <w:r w:rsidR="00B326ED" w:rsidRPr="006F7AD9">
        <w:rPr>
          <w:rFonts w:ascii="Arial" w:hAnsi="Arial" w:cs="Arial"/>
          <w:color w:val="000000" w:themeColor="text1"/>
        </w:rPr>
        <w:tab/>
      </w:r>
      <w:r w:rsidRPr="006F7AD9">
        <w:rPr>
          <w:rFonts w:ascii="Arial" w:hAnsi="Arial" w:cs="Arial"/>
          <w:color w:val="000000" w:themeColor="text1"/>
        </w:rPr>
        <w:t xml:space="preserve"> S</w:t>
      </w:r>
      <w:r w:rsidR="00205BA7" w:rsidRPr="006F7AD9">
        <w:rPr>
          <w:rFonts w:ascii="Arial" w:hAnsi="Arial" w:cs="Arial"/>
          <w:color w:val="000000" w:themeColor="text1"/>
        </w:rPr>
        <w:t xml:space="preserve">zczegółowe wymagania </w:t>
      </w:r>
      <w:r w:rsidR="00B12F40" w:rsidRPr="006F7AD9">
        <w:rPr>
          <w:rFonts w:ascii="Arial" w:hAnsi="Arial" w:cs="Arial"/>
          <w:color w:val="000000" w:themeColor="text1"/>
        </w:rPr>
        <w:t xml:space="preserve">dotyczące </w:t>
      </w:r>
      <w:r w:rsidR="00205BA7" w:rsidRPr="006F7AD9">
        <w:rPr>
          <w:rFonts w:ascii="Arial" w:hAnsi="Arial" w:cs="Arial"/>
          <w:color w:val="000000" w:themeColor="text1"/>
        </w:rPr>
        <w:t>ochrony informacji niejawnych</w:t>
      </w:r>
      <w:r w:rsidR="006F7AD9" w:rsidRPr="006F7AD9">
        <w:rPr>
          <w:rFonts w:ascii="Arial" w:hAnsi="Arial" w:cs="Arial"/>
          <w:color w:val="000000" w:themeColor="text1"/>
        </w:rPr>
        <w:t>;</w:t>
      </w:r>
    </w:p>
    <w:p w14:paraId="5E4007B0" w14:textId="0CE0DCFC" w:rsidR="0030708B" w:rsidRPr="006458F5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</w:rPr>
        <w:t>Załączniki nr 1</w:t>
      </w:r>
      <w:r w:rsidR="0010396E">
        <w:rPr>
          <w:rFonts w:ascii="Arial" w:hAnsi="Arial" w:cs="Arial"/>
          <w:color w:val="FF0000"/>
        </w:rPr>
        <w:t>9</w:t>
      </w:r>
      <w:r>
        <w:rPr>
          <w:rFonts w:ascii="Arial" w:hAnsi="Arial" w:cs="Arial"/>
          <w:color w:val="FF0000"/>
        </w:rPr>
        <w:t xml:space="preserve"> -</w:t>
      </w:r>
      <w:r w:rsidR="00B326ED"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>Pełnomocnictwo Wykonawcy.</w:t>
      </w:r>
    </w:p>
    <w:p w14:paraId="38EB09DD" w14:textId="0FD143B3" w:rsidR="00C65911" w:rsidRPr="00983A5C" w:rsidRDefault="00C65911" w:rsidP="00C65911">
      <w:pPr>
        <w:pStyle w:val="Tekstpodstawowy"/>
        <w:ind w:left="1210"/>
        <w:jc w:val="both"/>
        <w:rPr>
          <w:rStyle w:val="paragraphpunkt2"/>
          <w:rFonts w:ascii="Arial" w:hAnsi="Arial" w:cs="Arial"/>
          <w:b w:val="0"/>
          <w:bCs w:val="0"/>
          <w:color w:val="FF0000"/>
          <w:szCs w:val="24"/>
        </w:rPr>
      </w:pPr>
    </w:p>
    <w:tbl>
      <w:tblPr>
        <w:tblpPr w:leftFromText="141" w:rightFromText="141" w:vertAnchor="text" w:tblpX="-193" w:tblpY="205"/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784"/>
      </w:tblGrid>
      <w:tr w:rsidR="00536309" w:rsidRPr="00B36BA4" w14:paraId="1148BEC5" w14:textId="77777777" w:rsidTr="00536309">
        <w:trPr>
          <w:trHeight w:val="972"/>
        </w:trPr>
        <w:tc>
          <w:tcPr>
            <w:tcW w:w="4784" w:type="dxa"/>
          </w:tcPr>
          <w:p w14:paraId="2BE64166" w14:textId="77777777" w:rsidR="00536309" w:rsidRPr="00B36BA4" w:rsidRDefault="00536309" w:rsidP="00536309">
            <w:pPr>
              <w:pStyle w:val="Tekstpodstawowy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B36BA4">
              <w:rPr>
                <w:rFonts w:ascii="Arial" w:hAnsi="Arial" w:cs="Arial"/>
                <w:b/>
                <w:caps/>
                <w:color w:val="auto"/>
                <w:szCs w:val="24"/>
              </w:rPr>
              <w:t>z a m a w i a j ą c y</w:t>
            </w:r>
          </w:p>
        </w:tc>
        <w:tc>
          <w:tcPr>
            <w:tcW w:w="4784" w:type="dxa"/>
            <w:shd w:val="clear" w:color="auto" w:fill="auto"/>
          </w:tcPr>
          <w:p w14:paraId="3B679EED" w14:textId="77777777" w:rsidR="00536309" w:rsidRPr="00B36BA4" w:rsidRDefault="00536309" w:rsidP="00536309">
            <w:pPr>
              <w:jc w:val="center"/>
              <w:rPr>
                <w:rFonts w:ascii="Arial" w:hAnsi="Arial" w:cs="Arial"/>
                <w:b/>
                <w:caps/>
              </w:rPr>
            </w:pPr>
            <w:r w:rsidRPr="00B36BA4">
              <w:rPr>
                <w:rFonts w:ascii="Arial" w:hAnsi="Arial" w:cs="Arial"/>
                <w:b/>
                <w:caps/>
              </w:rPr>
              <w:t>w y k o n a w c a</w:t>
            </w:r>
          </w:p>
        </w:tc>
      </w:tr>
      <w:tr w:rsidR="00536309" w:rsidRPr="00B36BA4" w14:paraId="60EAF14C" w14:textId="77777777" w:rsidTr="00536309">
        <w:trPr>
          <w:trHeight w:val="1092"/>
        </w:trPr>
        <w:tc>
          <w:tcPr>
            <w:tcW w:w="4784" w:type="dxa"/>
            <w:vAlign w:val="bottom"/>
          </w:tcPr>
          <w:p w14:paraId="2ECB48C9" w14:textId="77777777" w:rsidR="00536309" w:rsidRPr="00B36BA4" w:rsidRDefault="00536309" w:rsidP="00536309">
            <w:pPr>
              <w:pStyle w:val="Tekstpodstawowy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B36BA4">
              <w:rPr>
                <w:rFonts w:ascii="Arial" w:hAnsi="Arial" w:cs="Arial"/>
                <w:color w:val="auto"/>
                <w:szCs w:val="24"/>
              </w:rPr>
              <w:lastRenderedPageBreak/>
              <w:t>...................................................</w:t>
            </w:r>
          </w:p>
        </w:tc>
        <w:tc>
          <w:tcPr>
            <w:tcW w:w="4784" w:type="dxa"/>
            <w:shd w:val="clear" w:color="auto" w:fill="auto"/>
            <w:vAlign w:val="bottom"/>
          </w:tcPr>
          <w:p w14:paraId="47B409DB" w14:textId="77777777" w:rsidR="00536309" w:rsidRPr="00B36BA4" w:rsidRDefault="00536309" w:rsidP="00536309">
            <w:pPr>
              <w:jc w:val="center"/>
              <w:rPr>
                <w:rFonts w:ascii="Arial" w:hAnsi="Arial" w:cs="Arial"/>
                <w:b/>
                <w:caps/>
              </w:rPr>
            </w:pPr>
            <w:r w:rsidRPr="00B36BA4">
              <w:rPr>
                <w:rFonts w:ascii="Arial" w:hAnsi="Arial" w:cs="Arial"/>
              </w:rPr>
              <w:t>...................................................</w:t>
            </w:r>
          </w:p>
        </w:tc>
      </w:tr>
    </w:tbl>
    <w:p w14:paraId="3037C92D" w14:textId="77777777" w:rsidR="00B07EC2" w:rsidRDefault="00B07EC2" w:rsidP="007430CC">
      <w:pPr>
        <w:pStyle w:val="Tekstpodstawowy"/>
        <w:rPr>
          <w:rFonts w:ascii="Arial" w:hAnsi="Arial" w:cs="Arial"/>
          <w:color w:val="auto"/>
          <w:szCs w:val="24"/>
        </w:rPr>
      </w:pPr>
    </w:p>
    <w:p w14:paraId="672D91A5" w14:textId="77777777" w:rsidR="002D7F00" w:rsidRPr="00310BC3" w:rsidRDefault="002D7F00" w:rsidP="00310BC3">
      <w:pPr>
        <w:pStyle w:val="Tekstpodstawowy"/>
        <w:rPr>
          <w:rFonts w:ascii="Arial" w:hAnsi="Arial" w:cs="Arial"/>
          <w:b/>
          <w:color w:val="7030A0"/>
          <w:szCs w:val="24"/>
        </w:rPr>
      </w:pPr>
    </w:p>
    <w:sectPr w:rsidR="002D7F00" w:rsidRPr="00310BC3" w:rsidSect="00B75AED">
      <w:headerReference w:type="default" r:id="rId19"/>
      <w:footerReference w:type="default" r:id="rId20"/>
      <w:pgSz w:w="12242" w:h="15842" w:code="1"/>
      <w:pgMar w:top="1135" w:right="1134" w:bottom="709" w:left="1985" w:header="709" w:footer="868" w:gutter="0"/>
      <w:pgNumType w:start="1"/>
      <w:cols w:space="708"/>
      <w:noEndnote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EE85BBB" w16cex:dateUtc="2024-06-28T12:34:00Z"/>
  <w16cex:commentExtensible w16cex:durableId="0FC8272E" w16cex:dateUtc="2024-06-28T12:47:00Z"/>
  <w16cex:commentExtensible w16cex:durableId="209B5342" w16cex:dateUtc="2024-06-28T12:59:00Z"/>
  <w16cex:commentExtensible w16cex:durableId="6F5FB07F" w16cex:dateUtc="2024-06-28T13:01:00Z"/>
  <w16cex:commentExtensible w16cex:durableId="5DE05476" w16cex:dateUtc="2024-06-28T13:08:00Z"/>
  <w16cex:commentExtensible w16cex:durableId="30DAEDBA" w16cex:dateUtc="2024-06-28T13:16:00Z"/>
  <w16cex:commentExtensible w16cex:durableId="64DA6894" w16cex:dateUtc="2024-06-28T13:27:00Z"/>
  <w16cex:commentExtensible w16cex:durableId="4F498236" w16cex:dateUtc="2024-07-15T17:11:00Z"/>
  <w16cex:commentExtensible w16cex:durableId="5179CA59" w16cex:dateUtc="2024-07-15T1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A759325" w16cid:durableId="4EE85BBB"/>
  <w16cid:commentId w16cid:paraId="2A02AC44" w16cid:durableId="0FC8272E"/>
  <w16cid:commentId w16cid:paraId="6840EAA7" w16cid:durableId="209B5342"/>
  <w16cid:commentId w16cid:paraId="716A4EE7" w16cid:durableId="6F5FB07F"/>
  <w16cid:commentId w16cid:paraId="1F0A56B6" w16cid:durableId="5DE05476"/>
  <w16cid:commentId w16cid:paraId="7B368B14" w16cid:durableId="30DAEDBA"/>
  <w16cid:commentId w16cid:paraId="7EFE95F3" w16cid:durableId="64DA6894"/>
  <w16cid:commentId w16cid:paraId="6360D9D5" w16cid:durableId="4F498236"/>
  <w16cid:commentId w16cid:paraId="204B45E4" w16cid:durableId="5179CA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D7D8D" w14:textId="77777777" w:rsidR="00E80C09" w:rsidRDefault="00E80C09">
      <w:r>
        <w:separator/>
      </w:r>
    </w:p>
  </w:endnote>
  <w:endnote w:type="continuationSeparator" w:id="0">
    <w:p w14:paraId="1C1BFDB5" w14:textId="77777777" w:rsidR="00E80C09" w:rsidRDefault="00E80C09">
      <w:r>
        <w:continuationSeparator/>
      </w:r>
    </w:p>
  </w:endnote>
  <w:endnote w:type="continuationNotice" w:id="1">
    <w:p w14:paraId="6384B3DE" w14:textId="77777777" w:rsidR="00E80C09" w:rsidRDefault="00E80C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2C30F" w14:textId="2A24249B" w:rsidR="00E80C09" w:rsidRDefault="00E80C0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4D4213CE" w14:textId="704B6CDD" w:rsidR="00E80C09" w:rsidRDefault="00E80C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6E927" w14:textId="247AAE9D" w:rsidR="00E80C09" w:rsidRPr="001F2817" w:rsidRDefault="00E80C09" w:rsidP="001F2817">
    <w:pPr>
      <w:pStyle w:val="Stopka"/>
      <w:jc w:val="righ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8E5E4" w14:textId="77777777" w:rsidR="00E80C09" w:rsidRDefault="00E80C09" w:rsidP="00B75AED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7E692A" wp14:editId="2D9520D0">
              <wp:simplePos x="0" y="0"/>
              <wp:positionH relativeFrom="margin">
                <wp:posOffset>73025</wp:posOffset>
              </wp:positionH>
              <wp:positionV relativeFrom="paragraph">
                <wp:posOffset>134620</wp:posOffset>
              </wp:positionV>
              <wp:extent cx="5670550" cy="0"/>
              <wp:effectExtent l="0" t="0" r="25400" b="19050"/>
              <wp:wrapNone/>
              <wp:docPr id="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6705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201296" id="Łącznik prost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.75pt,10.6pt" to="452.2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">
              <o:lock v:ext="edit" shapetype="f"/>
              <w10:wrap anchorx="margin"/>
            </v:line>
          </w:pict>
        </mc:Fallback>
      </mc:AlternateContent>
    </w:r>
  </w:p>
  <w:p w14:paraId="67C80D34" w14:textId="2C39790A" w:rsidR="00E80C09" w:rsidRPr="0031102F" w:rsidRDefault="00424C3B" w:rsidP="0031102F">
    <w:pPr>
      <w:pStyle w:val="Stopka"/>
      <w:jc w:val="right"/>
      <w:rPr>
        <w:rFonts w:ascii="Arial" w:hAnsi="Arial" w:cs="Arial"/>
        <w:szCs w:val="24"/>
      </w:rPr>
    </w:pPr>
    <w:sdt>
      <w:sdtPr>
        <w:id w:val="1689640285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E80C09">
          <w:rPr>
            <w:rFonts w:ascii="Arial" w:hAnsi="Arial" w:cs="Arial"/>
          </w:rPr>
          <w:t xml:space="preserve"> STOŁECZNY ZARZĄD INFRASTRUKTURY                                </w:t>
        </w:r>
        <w:sdt>
          <w:sdtPr>
            <w:id w:val="-1443143807"/>
            <w:docPartObj>
              <w:docPartGallery w:val="Page Numbers (Top of Page)"/>
              <w:docPartUnique/>
            </w:docPartObj>
          </w:sdtPr>
          <w:sdtEndPr>
            <w:rPr>
              <w:rFonts w:ascii="Arial" w:hAnsi="Arial" w:cs="Arial"/>
            </w:rPr>
          </w:sdtEndPr>
          <w:sdtContent>
            <w:r w:rsidR="00E80C09" w:rsidRPr="002D637A">
              <w:rPr>
                <w:rFonts w:ascii="Arial" w:hAnsi="Arial" w:cs="Arial"/>
                <w:bCs/>
              </w:rPr>
              <w:fldChar w:fldCharType="begin"/>
            </w:r>
            <w:r w:rsidR="00E80C09" w:rsidRPr="002D637A">
              <w:rPr>
                <w:rFonts w:ascii="Arial" w:hAnsi="Arial" w:cs="Arial"/>
                <w:bCs/>
              </w:rPr>
              <w:instrText>PAGE</w:instrText>
            </w:r>
            <w:r w:rsidR="00E80C09" w:rsidRPr="002D637A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1</w:t>
            </w:r>
            <w:r w:rsidR="00E80C09" w:rsidRPr="002D637A">
              <w:rPr>
                <w:rFonts w:ascii="Arial" w:hAnsi="Arial" w:cs="Arial"/>
                <w:bCs/>
              </w:rPr>
              <w:fldChar w:fldCharType="end"/>
            </w:r>
            <w:r w:rsidR="00E80C09" w:rsidRPr="002D637A">
              <w:rPr>
                <w:rFonts w:ascii="Arial" w:hAnsi="Arial" w:cs="Arial"/>
              </w:rPr>
              <w:t xml:space="preserve"> / </w:t>
            </w:r>
            <w:r w:rsidR="00E80C09">
              <w:rPr>
                <w:rFonts w:ascii="Arial" w:hAnsi="Arial" w:cs="Arial"/>
                <w:bCs/>
              </w:rPr>
              <w:fldChar w:fldCharType="begin"/>
            </w:r>
            <w:r w:rsidR="00E80C09">
              <w:rPr>
                <w:rFonts w:ascii="Arial" w:hAnsi="Arial" w:cs="Arial"/>
                <w:bCs/>
              </w:rPr>
              <w:instrText xml:space="preserve"> SECTIONPAGES  </w:instrText>
            </w:r>
            <w:r w:rsidR="00E80C09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42</w:t>
            </w:r>
            <w:r w:rsidR="00E80C09">
              <w:rPr>
                <w:rFonts w:ascii="Arial" w:hAnsi="Arial" w:cs="Arial"/>
                <w:bCs/>
              </w:rPr>
              <w:fldChar w:fldCharType="end"/>
            </w:r>
          </w:sdtContent>
        </w:sdt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8219262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06765193"/>
          <w:docPartObj>
            <w:docPartGallery w:val="Page Numbers (Top of Page)"/>
            <w:docPartUnique/>
          </w:docPartObj>
        </w:sdtPr>
        <w:sdtEndPr/>
        <w:sdtContent>
          <w:p w14:paraId="285BE30D" w14:textId="77777777" w:rsidR="00E80C09" w:rsidRDefault="00E80C09" w:rsidP="001F2817">
            <w:pPr>
              <w:pStyle w:val="Stopka"/>
              <w:jc w:val="right"/>
              <w:rPr>
                <w:rFonts w:ascii="Arial" w:hAnsi="Arial" w:cs="Arial"/>
              </w:rPr>
            </w:pPr>
          </w:p>
          <w:p w14:paraId="68222BE2" w14:textId="784A029A" w:rsidR="00E80C09" w:rsidRDefault="00E80C09" w:rsidP="0031102F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46FAE25D" wp14:editId="21CADF0E">
                      <wp:simplePos x="0" y="0"/>
                      <wp:positionH relativeFrom="margin">
                        <wp:posOffset>120015</wp:posOffset>
                      </wp:positionH>
                      <wp:positionV relativeFrom="paragraph">
                        <wp:posOffset>-57785</wp:posOffset>
                      </wp:positionV>
                      <wp:extent cx="5670550" cy="19050"/>
                      <wp:effectExtent l="0" t="0" r="6350" b="0"/>
                      <wp:wrapNone/>
                      <wp:docPr id="3" name="Łącznik prost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670550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7683A8" id="Łącznik prosty 3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.45pt,-4.55pt" to="455.9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">
                      <o:lock v:ext="edit" shapetype="f"/>
                      <w10:wrap anchorx="margin"/>
                    </v:line>
                  </w:pict>
                </mc:Fallback>
              </mc:AlternateContent>
            </w:r>
            <w:r w:rsidRPr="00A070AF">
              <w:rPr>
                <w:rFonts w:ascii="Arial" w:hAnsi="Arial" w:cs="Arial"/>
              </w:rPr>
              <w:t xml:space="preserve"> </w:t>
            </w:r>
            <w:sdt>
              <w:sdtPr>
                <w:id w:val="818687076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Arial" w:hAnsi="Arial" w:cs="Arial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STOŁECZNY ZARZĄD INFRASTRUKTURY                                </w:t>
                </w:r>
                <w:sdt>
                  <w:sdtPr>
                    <w:id w:val="818687077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Arial" w:hAnsi="Arial" w:cs="Arial"/>
                    </w:rPr>
                  </w:sdtEndPr>
                  <w:sdtContent>
                    <w:r w:rsidRPr="002D637A"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 w:rsidRPr="002D637A">
                      <w:rPr>
                        <w:rFonts w:ascii="Arial" w:hAnsi="Arial" w:cs="Arial"/>
                        <w:bCs/>
                      </w:rPr>
                      <w:instrText>PAGE</w:instrTex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424C3B">
                      <w:rPr>
                        <w:rFonts w:ascii="Arial" w:hAnsi="Arial" w:cs="Arial"/>
                        <w:bCs/>
                        <w:noProof/>
                      </w:rPr>
                      <w:t>36</w: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end"/>
                    </w:r>
                    <w:r w:rsidRPr="002D637A">
                      <w:rPr>
                        <w:rFonts w:ascii="Arial" w:hAnsi="Arial" w:cs="Arial"/>
                      </w:rPr>
                      <w:t xml:space="preserve"> / 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Cs/>
                      </w:rPr>
                      <w:instrText xml:space="preserve"> SECTIONPAGES  </w:instrText>
                    </w:r>
                    <w:r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424C3B">
                      <w:rPr>
                        <w:rFonts w:ascii="Arial" w:hAnsi="Arial" w:cs="Arial"/>
                        <w:bCs/>
                        <w:noProof/>
                      </w:rPr>
                      <w:t>42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  <w:p w14:paraId="01FA65DB" w14:textId="144FBCD9" w:rsidR="00E80C09" w:rsidRPr="0031102F" w:rsidRDefault="00E80C09" w:rsidP="0031102F">
    <w:pPr>
      <w:pStyle w:val="Stopka"/>
      <w:jc w:val="right"/>
      <w:rPr>
        <w:rFonts w:ascii="Arial" w:hAnsi="Arial" w:cs="Arial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E1869" w14:textId="77777777" w:rsidR="00E80C09" w:rsidRDefault="00E80C09">
      <w:r>
        <w:separator/>
      </w:r>
    </w:p>
  </w:footnote>
  <w:footnote w:type="continuationSeparator" w:id="0">
    <w:p w14:paraId="606A701A" w14:textId="77777777" w:rsidR="00E80C09" w:rsidRDefault="00E80C09">
      <w:r>
        <w:continuationSeparator/>
      </w:r>
    </w:p>
  </w:footnote>
  <w:footnote w:type="continuationNotice" w:id="1">
    <w:p w14:paraId="458C8C66" w14:textId="77777777" w:rsidR="00E80C09" w:rsidRDefault="00E80C09"/>
  </w:footnote>
  <w:footnote w:id="2">
    <w:p w14:paraId="7EDBEAAF" w14:textId="77777777" w:rsidR="00E80C09" w:rsidRPr="00335D34" w:rsidRDefault="00E80C09" w:rsidP="00A070AF">
      <w:pPr>
        <w:pStyle w:val="Tekstprzypisudolnego"/>
        <w:rPr>
          <w:rFonts w:ascii="Arial" w:hAnsi="Arial" w:cs="Arial"/>
        </w:rPr>
      </w:pPr>
      <w:r w:rsidRPr="00335D34">
        <w:rPr>
          <w:rStyle w:val="Odwoanieprzypisudolnego"/>
          <w:rFonts w:ascii="Arial" w:hAnsi="Arial" w:cs="Arial"/>
        </w:rPr>
        <w:footnoteRef/>
      </w:r>
      <w:r w:rsidRPr="00335D34">
        <w:rPr>
          <w:rFonts w:ascii="Arial" w:hAnsi="Arial" w:cs="Arial"/>
        </w:rPr>
        <w:t xml:space="preserve"> Skreślić po wpisaniu danych</w:t>
      </w:r>
      <w:r>
        <w:rPr>
          <w:rFonts w:ascii="Arial" w:hAnsi="Arial" w:cs="Arial"/>
        </w:rPr>
        <w:t>.</w:t>
      </w:r>
    </w:p>
  </w:footnote>
  <w:footnote w:id="3">
    <w:p w14:paraId="55C72A2B" w14:textId="77777777" w:rsidR="00E80C09" w:rsidRPr="00A26F5A" w:rsidRDefault="00E80C09" w:rsidP="0073756E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 w:cs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B3315" w14:textId="13F40BF8" w:rsidR="00E80C09" w:rsidRDefault="00E80C0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36</w:t>
    </w:r>
    <w:r>
      <w:rPr>
        <w:rStyle w:val="Numerstrony"/>
      </w:rPr>
      <w:fldChar w:fldCharType="end"/>
    </w:r>
  </w:p>
  <w:p w14:paraId="3FF3A0FE" w14:textId="15634676" w:rsidR="00E80C09" w:rsidRDefault="00E80C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62662" w14:textId="77777777" w:rsidR="00E80C09" w:rsidRDefault="00E80C09">
    <w:pPr>
      <w:pStyle w:val="Nagwek"/>
      <w:framePr w:wrap="around" w:vAnchor="text" w:hAnchor="margin" w:xAlign="center" w:y="1"/>
      <w:rPr>
        <w:rStyle w:val="Numerstrony"/>
      </w:rPr>
    </w:pPr>
  </w:p>
  <w:p w14:paraId="5B6B83B9" w14:textId="7B0B7ADF" w:rsidR="00E80C09" w:rsidRDefault="00E80C09" w:rsidP="0002424E">
    <w:pPr>
      <w:pStyle w:val="Nagwek"/>
      <w:jc w:val="right"/>
      <w:rPr>
        <w:b/>
        <w:bCs/>
        <w:color w:val="8080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3922D" w14:textId="77777777" w:rsidR="00E80C09" w:rsidRDefault="00E80C09">
    <w:pPr>
      <w:pStyle w:val="Nagwek"/>
      <w:framePr w:wrap="around" w:vAnchor="text" w:hAnchor="margin" w:xAlign="center" w:y="1"/>
      <w:rPr>
        <w:rStyle w:val="Numerstrony"/>
      </w:rPr>
    </w:pPr>
  </w:p>
  <w:p w14:paraId="11FBB273" w14:textId="243EAC55" w:rsidR="00E80C09" w:rsidRDefault="00E80C09" w:rsidP="0002424E">
    <w:pPr>
      <w:pStyle w:val="Nagwek"/>
      <w:jc w:val="right"/>
      <w:rPr>
        <w:b/>
        <w:bCs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8BEEC51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11"/>
    <w:multiLevelType w:val="multilevel"/>
    <w:tmpl w:val="C528026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A62138"/>
    <w:multiLevelType w:val="multilevel"/>
    <w:tmpl w:val="3F063DD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EF78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023CC4"/>
    <w:multiLevelType w:val="multilevel"/>
    <w:tmpl w:val="CC206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C00088B"/>
    <w:multiLevelType w:val="hybridMultilevel"/>
    <w:tmpl w:val="82E03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87B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3C12FA"/>
    <w:multiLevelType w:val="hybridMultilevel"/>
    <w:tmpl w:val="0BBC80A2"/>
    <w:lvl w:ilvl="0" w:tplc="52AC28CC">
      <w:start w:val="1"/>
      <w:numFmt w:val="decimal"/>
      <w:lvlText w:val="%1."/>
      <w:lvlJc w:val="left"/>
      <w:pPr>
        <w:ind w:left="115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9" w15:restartNumberingAfterBreak="0">
    <w:nsid w:val="185D5F26"/>
    <w:multiLevelType w:val="multilevel"/>
    <w:tmpl w:val="1514EFB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080" w:hanging="513"/>
      </w:pPr>
      <w:rPr>
        <w:color w:val="auto"/>
      </w:rPr>
    </w:lvl>
    <w:lvl w:ilvl="2">
      <w:start w:val="1"/>
      <w:numFmt w:val="lowerLetter"/>
      <w:lvlText w:val="%3)"/>
      <w:lvlJc w:val="right"/>
      <w:pPr>
        <w:ind w:left="1800" w:hanging="666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4B149C"/>
    <w:multiLevelType w:val="multilevel"/>
    <w:tmpl w:val="4C1E8208"/>
    <w:styleLink w:val="Biecalista1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11" w15:restartNumberingAfterBreak="0">
    <w:nsid w:val="1C3C7034"/>
    <w:multiLevelType w:val="hybridMultilevel"/>
    <w:tmpl w:val="C0AAB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C336C"/>
    <w:multiLevelType w:val="multilevel"/>
    <w:tmpl w:val="22487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7B7560D"/>
    <w:multiLevelType w:val="multilevel"/>
    <w:tmpl w:val="A62ED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D308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4331B4"/>
    <w:multiLevelType w:val="multilevel"/>
    <w:tmpl w:val="2CC007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3CA7989"/>
    <w:multiLevelType w:val="hybridMultilevel"/>
    <w:tmpl w:val="81E4756E"/>
    <w:lvl w:ilvl="0" w:tplc="0394BC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3E04F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9036237"/>
    <w:multiLevelType w:val="multilevel"/>
    <w:tmpl w:val="9B3E47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15" w:hanging="547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2509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3666A6"/>
    <w:multiLevelType w:val="multilevel"/>
    <w:tmpl w:val="DDB8631A"/>
    <w:lvl w:ilvl="0">
      <w:start w:val="1"/>
      <w:numFmt w:val="decimal"/>
      <w:lvlText w:val="%1."/>
      <w:lvlJc w:val="left"/>
      <w:pPr>
        <w:ind w:left="432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44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2160"/>
      </w:pPr>
      <w:rPr>
        <w:rFonts w:hint="default"/>
      </w:rPr>
    </w:lvl>
  </w:abstractNum>
  <w:abstractNum w:abstractNumId="21" w15:restartNumberingAfterBreak="0">
    <w:nsid w:val="42D700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71599E"/>
    <w:multiLevelType w:val="multilevel"/>
    <w:tmpl w:val="766C8C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8517F00"/>
    <w:multiLevelType w:val="multilevel"/>
    <w:tmpl w:val="0CBE1D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7F6C07"/>
    <w:multiLevelType w:val="multilevel"/>
    <w:tmpl w:val="9D7889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54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5D471FF"/>
    <w:multiLevelType w:val="multilevel"/>
    <w:tmpl w:val="F46ECD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2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E67722D"/>
    <w:multiLevelType w:val="multilevel"/>
    <w:tmpl w:val="8FBE104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  <w:b w:val="0"/>
        <w:color w:val="auto"/>
      </w:rPr>
    </w:lvl>
    <w:lvl w:ilvl="2">
      <w:start w:val="5"/>
      <w:numFmt w:val="decimal"/>
      <w:lvlText w:val="%1.%2.%3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3"/>
      <w:numFmt w:val="decimal"/>
      <w:lvlText w:val="%1.%2.%3.%4"/>
      <w:lvlJc w:val="left"/>
      <w:pPr>
        <w:ind w:left="2847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77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  <w:color w:val="auto"/>
      </w:rPr>
    </w:lvl>
  </w:abstractNum>
  <w:abstractNum w:abstractNumId="27" w15:restartNumberingAfterBreak="0">
    <w:nsid w:val="60F26065"/>
    <w:multiLevelType w:val="multilevel"/>
    <w:tmpl w:val="80DE3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6145553C"/>
    <w:multiLevelType w:val="multilevel"/>
    <w:tmpl w:val="0428B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2772D13"/>
    <w:multiLevelType w:val="multilevel"/>
    <w:tmpl w:val="F02ED94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6A131A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C776C17"/>
    <w:multiLevelType w:val="multilevel"/>
    <w:tmpl w:val="77D22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E3126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004194D"/>
    <w:multiLevelType w:val="hybridMultilevel"/>
    <w:tmpl w:val="D25CC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A34F6"/>
    <w:multiLevelType w:val="multilevel"/>
    <w:tmpl w:val="D3B0BF40"/>
    <w:lvl w:ilvl="0">
      <w:start w:val="1"/>
      <w:numFmt w:val="decimal"/>
      <w:lvlText w:val="%1."/>
      <w:lvlJc w:val="left"/>
      <w:pPr>
        <w:ind w:left="1004" w:hanging="72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  <w:b w:val="0"/>
        <w:color w:val="auto"/>
      </w:rPr>
    </w:lvl>
    <w:lvl w:ilvl="2">
      <w:start w:val="5"/>
      <w:numFmt w:val="decimal"/>
      <w:lvlText w:val="%1.%2.%3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3"/>
      <w:numFmt w:val="decimal"/>
      <w:lvlText w:val="%1.%2.%3.%4"/>
      <w:lvlJc w:val="left"/>
      <w:pPr>
        <w:ind w:left="2847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77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  <w:color w:val="auto"/>
      </w:rPr>
    </w:lvl>
  </w:abstractNum>
  <w:abstractNum w:abstractNumId="35" w15:restartNumberingAfterBreak="0">
    <w:nsid w:val="776B12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E7C3BA2"/>
    <w:multiLevelType w:val="hybridMultilevel"/>
    <w:tmpl w:val="D9D69210"/>
    <w:lvl w:ilvl="0" w:tplc="DD7C89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13"/>
  </w:num>
  <w:num w:numId="4">
    <w:abstractNumId w:val="3"/>
  </w:num>
  <w:num w:numId="5">
    <w:abstractNumId w:val="1"/>
  </w:num>
  <w:num w:numId="6">
    <w:abstractNumId w:val="25"/>
  </w:num>
  <w:num w:numId="7">
    <w:abstractNumId w:val="2"/>
  </w:num>
  <w:num w:numId="8">
    <w:abstractNumId w:val="5"/>
  </w:num>
  <w:num w:numId="9">
    <w:abstractNumId w:val="28"/>
  </w:num>
  <w:num w:numId="10">
    <w:abstractNumId w:val="36"/>
  </w:num>
  <w:num w:numId="11">
    <w:abstractNumId w:val="12"/>
  </w:num>
  <w:num w:numId="12">
    <w:abstractNumId w:val="30"/>
  </w:num>
  <w:num w:numId="13">
    <w:abstractNumId w:val="31"/>
  </w:num>
  <w:num w:numId="14">
    <w:abstractNumId w:val="8"/>
  </w:num>
  <w:num w:numId="15">
    <w:abstractNumId w:val="11"/>
  </w:num>
  <w:num w:numId="16">
    <w:abstractNumId w:val="6"/>
  </w:num>
  <w:num w:numId="17">
    <w:abstractNumId w:val="18"/>
  </w:num>
  <w:num w:numId="18">
    <w:abstractNumId w:val="10"/>
  </w:num>
  <w:num w:numId="19">
    <w:abstractNumId w:val="34"/>
  </w:num>
  <w:num w:numId="20">
    <w:abstractNumId w:val="16"/>
  </w:num>
  <w:num w:numId="21">
    <w:abstractNumId w:val="19"/>
  </w:num>
  <w:num w:numId="22">
    <w:abstractNumId w:val="14"/>
  </w:num>
  <w:num w:numId="23">
    <w:abstractNumId w:val="21"/>
  </w:num>
  <w:num w:numId="24">
    <w:abstractNumId w:val="32"/>
  </w:num>
  <w:num w:numId="25">
    <w:abstractNumId w:val="15"/>
  </w:num>
  <w:num w:numId="26">
    <w:abstractNumId w:val="20"/>
  </w:num>
  <w:num w:numId="27">
    <w:abstractNumId w:val="22"/>
  </w:num>
  <w:num w:numId="28">
    <w:abstractNumId w:val="17"/>
  </w:num>
  <w:num w:numId="29">
    <w:abstractNumId w:val="26"/>
  </w:num>
  <w:num w:numId="30">
    <w:abstractNumId w:val="35"/>
  </w:num>
  <w:num w:numId="31">
    <w:abstractNumId w:val="7"/>
  </w:num>
  <w:num w:numId="32">
    <w:abstractNumId w:val="23"/>
  </w:num>
  <w:num w:numId="33">
    <w:abstractNumId w:val="33"/>
  </w:num>
  <w:num w:numId="34">
    <w:abstractNumId w:val="2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óźwicka Aleksandra">
    <w15:presenceInfo w15:providerId="AD" w15:userId="S-1-5-21-39047140-1757350581-63373275-4005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B7"/>
    <w:rsid w:val="0000036F"/>
    <w:rsid w:val="00000A46"/>
    <w:rsid w:val="00000EE7"/>
    <w:rsid w:val="000010ED"/>
    <w:rsid w:val="000013C4"/>
    <w:rsid w:val="00001AD2"/>
    <w:rsid w:val="0000213B"/>
    <w:rsid w:val="00002C7F"/>
    <w:rsid w:val="00002CAD"/>
    <w:rsid w:val="00003334"/>
    <w:rsid w:val="000047DD"/>
    <w:rsid w:val="000054D1"/>
    <w:rsid w:val="0000733B"/>
    <w:rsid w:val="00007762"/>
    <w:rsid w:val="00010F1F"/>
    <w:rsid w:val="000110A7"/>
    <w:rsid w:val="00011B54"/>
    <w:rsid w:val="000124BB"/>
    <w:rsid w:val="0001260B"/>
    <w:rsid w:val="00013ABD"/>
    <w:rsid w:val="000141EE"/>
    <w:rsid w:val="000144F1"/>
    <w:rsid w:val="00015957"/>
    <w:rsid w:val="00015FD9"/>
    <w:rsid w:val="0001606D"/>
    <w:rsid w:val="00016ECA"/>
    <w:rsid w:val="00016F1C"/>
    <w:rsid w:val="0001746A"/>
    <w:rsid w:val="00017987"/>
    <w:rsid w:val="00017CBD"/>
    <w:rsid w:val="00020126"/>
    <w:rsid w:val="000204BB"/>
    <w:rsid w:val="000215F6"/>
    <w:rsid w:val="0002220B"/>
    <w:rsid w:val="0002424E"/>
    <w:rsid w:val="00024DED"/>
    <w:rsid w:val="000251D5"/>
    <w:rsid w:val="00025831"/>
    <w:rsid w:val="0002584E"/>
    <w:rsid w:val="000265CD"/>
    <w:rsid w:val="000266FA"/>
    <w:rsid w:val="0002687E"/>
    <w:rsid w:val="00026B07"/>
    <w:rsid w:val="00030C21"/>
    <w:rsid w:val="00030FAC"/>
    <w:rsid w:val="000311F1"/>
    <w:rsid w:val="00032966"/>
    <w:rsid w:val="000329A4"/>
    <w:rsid w:val="0003343C"/>
    <w:rsid w:val="00033640"/>
    <w:rsid w:val="000345D2"/>
    <w:rsid w:val="00035C7B"/>
    <w:rsid w:val="00035F1F"/>
    <w:rsid w:val="00036024"/>
    <w:rsid w:val="00036EBA"/>
    <w:rsid w:val="00037149"/>
    <w:rsid w:val="0003747A"/>
    <w:rsid w:val="000374F0"/>
    <w:rsid w:val="00037D45"/>
    <w:rsid w:val="00037DA7"/>
    <w:rsid w:val="000406D1"/>
    <w:rsid w:val="000413B4"/>
    <w:rsid w:val="00041F67"/>
    <w:rsid w:val="00042627"/>
    <w:rsid w:val="00043225"/>
    <w:rsid w:val="00043537"/>
    <w:rsid w:val="00043799"/>
    <w:rsid w:val="000437A6"/>
    <w:rsid w:val="0004383B"/>
    <w:rsid w:val="000439A4"/>
    <w:rsid w:val="00043B09"/>
    <w:rsid w:val="00043C0D"/>
    <w:rsid w:val="00043EA2"/>
    <w:rsid w:val="000445BD"/>
    <w:rsid w:val="000447B1"/>
    <w:rsid w:val="00044B0C"/>
    <w:rsid w:val="000453D9"/>
    <w:rsid w:val="000458AD"/>
    <w:rsid w:val="00046186"/>
    <w:rsid w:val="000464E6"/>
    <w:rsid w:val="0004671D"/>
    <w:rsid w:val="000473A2"/>
    <w:rsid w:val="000502CB"/>
    <w:rsid w:val="0005035C"/>
    <w:rsid w:val="00050DF4"/>
    <w:rsid w:val="0005189A"/>
    <w:rsid w:val="000521B9"/>
    <w:rsid w:val="000538F0"/>
    <w:rsid w:val="00053A05"/>
    <w:rsid w:val="00054DCA"/>
    <w:rsid w:val="00055CF2"/>
    <w:rsid w:val="00055D6B"/>
    <w:rsid w:val="00055ED1"/>
    <w:rsid w:val="00056394"/>
    <w:rsid w:val="000563EB"/>
    <w:rsid w:val="00056B03"/>
    <w:rsid w:val="00057602"/>
    <w:rsid w:val="0005766F"/>
    <w:rsid w:val="00057ADD"/>
    <w:rsid w:val="00057CA6"/>
    <w:rsid w:val="000602B1"/>
    <w:rsid w:val="00061C09"/>
    <w:rsid w:val="00061F0A"/>
    <w:rsid w:val="00062799"/>
    <w:rsid w:val="00062DF3"/>
    <w:rsid w:val="00063651"/>
    <w:rsid w:val="00063B96"/>
    <w:rsid w:val="00064668"/>
    <w:rsid w:val="0006555D"/>
    <w:rsid w:val="0006576D"/>
    <w:rsid w:val="00066172"/>
    <w:rsid w:val="00066447"/>
    <w:rsid w:val="000664B4"/>
    <w:rsid w:val="00066650"/>
    <w:rsid w:val="00066DDC"/>
    <w:rsid w:val="000674FB"/>
    <w:rsid w:val="00070F8B"/>
    <w:rsid w:val="00071559"/>
    <w:rsid w:val="000726B4"/>
    <w:rsid w:val="00073316"/>
    <w:rsid w:val="00074260"/>
    <w:rsid w:val="00075674"/>
    <w:rsid w:val="00075901"/>
    <w:rsid w:val="00075C47"/>
    <w:rsid w:val="000761AD"/>
    <w:rsid w:val="000767CB"/>
    <w:rsid w:val="000768A6"/>
    <w:rsid w:val="0008121D"/>
    <w:rsid w:val="00082DC9"/>
    <w:rsid w:val="00083008"/>
    <w:rsid w:val="000835E4"/>
    <w:rsid w:val="00084826"/>
    <w:rsid w:val="000855CA"/>
    <w:rsid w:val="000858A6"/>
    <w:rsid w:val="000866AD"/>
    <w:rsid w:val="000905C9"/>
    <w:rsid w:val="00090D16"/>
    <w:rsid w:val="00091646"/>
    <w:rsid w:val="00091D1A"/>
    <w:rsid w:val="00093CA2"/>
    <w:rsid w:val="00095500"/>
    <w:rsid w:val="000957F6"/>
    <w:rsid w:val="0009582D"/>
    <w:rsid w:val="00095E0E"/>
    <w:rsid w:val="00096A11"/>
    <w:rsid w:val="00097514"/>
    <w:rsid w:val="00097932"/>
    <w:rsid w:val="00097D98"/>
    <w:rsid w:val="00097EEB"/>
    <w:rsid w:val="000A0FDA"/>
    <w:rsid w:val="000A10B2"/>
    <w:rsid w:val="000A151A"/>
    <w:rsid w:val="000A151F"/>
    <w:rsid w:val="000A27AC"/>
    <w:rsid w:val="000A30DE"/>
    <w:rsid w:val="000A36C2"/>
    <w:rsid w:val="000A3E12"/>
    <w:rsid w:val="000A44ED"/>
    <w:rsid w:val="000A4CCB"/>
    <w:rsid w:val="000A4D69"/>
    <w:rsid w:val="000A6E84"/>
    <w:rsid w:val="000A7341"/>
    <w:rsid w:val="000A7FD8"/>
    <w:rsid w:val="000B010A"/>
    <w:rsid w:val="000B038A"/>
    <w:rsid w:val="000B10DD"/>
    <w:rsid w:val="000B12C9"/>
    <w:rsid w:val="000B29EC"/>
    <w:rsid w:val="000B315C"/>
    <w:rsid w:val="000B3668"/>
    <w:rsid w:val="000B3AE7"/>
    <w:rsid w:val="000B46A1"/>
    <w:rsid w:val="000B4D96"/>
    <w:rsid w:val="000B4F13"/>
    <w:rsid w:val="000B543C"/>
    <w:rsid w:val="000B5572"/>
    <w:rsid w:val="000B6117"/>
    <w:rsid w:val="000B62E1"/>
    <w:rsid w:val="000B66A2"/>
    <w:rsid w:val="000B6A1B"/>
    <w:rsid w:val="000B769F"/>
    <w:rsid w:val="000C04C9"/>
    <w:rsid w:val="000C0F2C"/>
    <w:rsid w:val="000C0FE6"/>
    <w:rsid w:val="000C1376"/>
    <w:rsid w:val="000C179B"/>
    <w:rsid w:val="000C2362"/>
    <w:rsid w:val="000C2F07"/>
    <w:rsid w:val="000C3142"/>
    <w:rsid w:val="000C31D8"/>
    <w:rsid w:val="000C4252"/>
    <w:rsid w:val="000C5060"/>
    <w:rsid w:val="000C542B"/>
    <w:rsid w:val="000C55F4"/>
    <w:rsid w:val="000C584D"/>
    <w:rsid w:val="000C58EB"/>
    <w:rsid w:val="000C5AC4"/>
    <w:rsid w:val="000C625B"/>
    <w:rsid w:val="000C6A9C"/>
    <w:rsid w:val="000D06DF"/>
    <w:rsid w:val="000D0C50"/>
    <w:rsid w:val="000D0FBF"/>
    <w:rsid w:val="000D1056"/>
    <w:rsid w:val="000D12B9"/>
    <w:rsid w:val="000D1AF5"/>
    <w:rsid w:val="000D2942"/>
    <w:rsid w:val="000D3524"/>
    <w:rsid w:val="000D4064"/>
    <w:rsid w:val="000D41E9"/>
    <w:rsid w:val="000D4430"/>
    <w:rsid w:val="000D5037"/>
    <w:rsid w:val="000D5746"/>
    <w:rsid w:val="000D5DF2"/>
    <w:rsid w:val="000D6351"/>
    <w:rsid w:val="000D6887"/>
    <w:rsid w:val="000D73C1"/>
    <w:rsid w:val="000D7BDF"/>
    <w:rsid w:val="000D7CD7"/>
    <w:rsid w:val="000E06A8"/>
    <w:rsid w:val="000E12D1"/>
    <w:rsid w:val="000E28DC"/>
    <w:rsid w:val="000E2FFA"/>
    <w:rsid w:val="000E3EE9"/>
    <w:rsid w:val="000E417F"/>
    <w:rsid w:val="000E47BA"/>
    <w:rsid w:val="000E5553"/>
    <w:rsid w:val="000E6DE4"/>
    <w:rsid w:val="000E7A6F"/>
    <w:rsid w:val="000F0B11"/>
    <w:rsid w:val="000F0E19"/>
    <w:rsid w:val="000F233F"/>
    <w:rsid w:val="000F2410"/>
    <w:rsid w:val="000F2B19"/>
    <w:rsid w:val="000F2F1A"/>
    <w:rsid w:val="000F3045"/>
    <w:rsid w:val="000F38F4"/>
    <w:rsid w:val="000F462E"/>
    <w:rsid w:val="000F4CB8"/>
    <w:rsid w:val="000F5065"/>
    <w:rsid w:val="000F5729"/>
    <w:rsid w:val="000F6BB4"/>
    <w:rsid w:val="00100A97"/>
    <w:rsid w:val="00101889"/>
    <w:rsid w:val="0010293D"/>
    <w:rsid w:val="00102FAF"/>
    <w:rsid w:val="0010396E"/>
    <w:rsid w:val="00103B1A"/>
    <w:rsid w:val="001042D1"/>
    <w:rsid w:val="001059BB"/>
    <w:rsid w:val="00105BC2"/>
    <w:rsid w:val="001064D9"/>
    <w:rsid w:val="00106663"/>
    <w:rsid w:val="001078D1"/>
    <w:rsid w:val="001114ED"/>
    <w:rsid w:val="00111C8A"/>
    <w:rsid w:val="00112505"/>
    <w:rsid w:val="001125B3"/>
    <w:rsid w:val="001126D9"/>
    <w:rsid w:val="0011324D"/>
    <w:rsid w:val="00113531"/>
    <w:rsid w:val="00113A95"/>
    <w:rsid w:val="00113D66"/>
    <w:rsid w:val="00113D68"/>
    <w:rsid w:val="0011471A"/>
    <w:rsid w:val="00116013"/>
    <w:rsid w:val="001168E7"/>
    <w:rsid w:val="001176DB"/>
    <w:rsid w:val="00117DC0"/>
    <w:rsid w:val="00117F4A"/>
    <w:rsid w:val="001207AE"/>
    <w:rsid w:val="001209FC"/>
    <w:rsid w:val="00120F02"/>
    <w:rsid w:val="00121AC4"/>
    <w:rsid w:val="00121AFF"/>
    <w:rsid w:val="001232D5"/>
    <w:rsid w:val="001240B5"/>
    <w:rsid w:val="00125739"/>
    <w:rsid w:val="0012633C"/>
    <w:rsid w:val="00127D8A"/>
    <w:rsid w:val="00130485"/>
    <w:rsid w:val="001306C1"/>
    <w:rsid w:val="00130C6E"/>
    <w:rsid w:val="001315FE"/>
    <w:rsid w:val="0013186E"/>
    <w:rsid w:val="0013198E"/>
    <w:rsid w:val="001320DE"/>
    <w:rsid w:val="00133166"/>
    <w:rsid w:val="001337C5"/>
    <w:rsid w:val="00133F3A"/>
    <w:rsid w:val="00134351"/>
    <w:rsid w:val="001344F6"/>
    <w:rsid w:val="001345F6"/>
    <w:rsid w:val="00134E83"/>
    <w:rsid w:val="001351CC"/>
    <w:rsid w:val="001352C4"/>
    <w:rsid w:val="0013614C"/>
    <w:rsid w:val="001364FD"/>
    <w:rsid w:val="00137191"/>
    <w:rsid w:val="001374AA"/>
    <w:rsid w:val="00137CD6"/>
    <w:rsid w:val="00140B63"/>
    <w:rsid w:val="001417CC"/>
    <w:rsid w:val="00141CCE"/>
    <w:rsid w:val="00141E7A"/>
    <w:rsid w:val="001426DF"/>
    <w:rsid w:val="001430C1"/>
    <w:rsid w:val="00145898"/>
    <w:rsid w:val="0014696D"/>
    <w:rsid w:val="00146A72"/>
    <w:rsid w:val="00146F69"/>
    <w:rsid w:val="001478CA"/>
    <w:rsid w:val="001478D4"/>
    <w:rsid w:val="00147FCA"/>
    <w:rsid w:val="00150A1B"/>
    <w:rsid w:val="00151575"/>
    <w:rsid w:val="00151655"/>
    <w:rsid w:val="00152110"/>
    <w:rsid w:val="0015233A"/>
    <w:rsid w:val="00152363"/>
    <w:rsid w:val="001526CA"/>
    <w:rsid w:val="0015429A"/>
    <w:rsid w:val="00154324"/>
    <w:rsid w:val="001545FB"/>
    <w:rsid w:val="0015472C"/>
    <w:rsid w:val="00155CB5"/>
    <w:rsid w:val="00155D09"/>
    <w:rsid w:val="00156336"/>
    <w:rsid w:val="00157032"/>
    <w:rsid w:val="001606E5"/>
    <w:rsid w:val="00160778"/>
    <w:rsid w:val="001607A8"/>
    <w:rsid w:val="00161250"/>
    <w:rsid w:val="001615DF"/>
    <w:rsid w:val="00161DBE"/>
    <w:rsid w:val="00162972"/>
    <w:rsid w:val="00162C6A"/>
    <w:rsid w:val="001638E3"/>
    <w:rsid w:val="00165C15"/>
    <w:rsid w:val="0016725D"/>
    <w:rsid w:val="0016797C"/>
    <w:rsid w:val="00170CF5"/>
    <w:rsid w:val="0017106A"/>
    <w:rsid w:val="0017106E"/>
    <w:rsid w:val="001716E7"/>
    <w:rsid w:val="00171A93"/>
    <w:rsid w:val="00171AC5"/>
    <w:rsid w:val="00171E7D"/>
    <w:rsid w:val="001737A8"/>
    <w:rsid w:val="0017407F"/>
    <w:rsid w:val="00174D6E"/>
    <w:rsid w:val="00174FCC"/>
    <w:rsid w:val="00175494"/>
    <w:rsid w:val="0017667B"/>
    <w:rsid w:val="001768C9"/>
    <w:rsid w:val="0018057D"/>
    <w:rsid w:val="00182CC9"/>
    <w:rsid w:val="00182F2D"/>
    <w:rsid w:val="00183F07"/>
    <w:rsid w:val="0018447D"/>
    <w:rsid w:val="001846D7"/>
    <w:rsid w:val="0018493C"/>
    <w:rsid w:val="00184BC3"/>
    <w:rsid w:val="00184CF3"/>
    <w:rsid w:val="00185143"/>
    <w:rsid w:val="0018521D"/>
    <w:rsid w:val="00185391"/>
    <w:rsid w:val="00185702"/>
    <w:rsid w:val="00185805"/>
    <w:rsid w:val="001863F4"/>
    <w:rsid w:val="00186DFC"/>
    <w:rsid w:val="001872A0"/>
    <w:rsid w:val="00187994"/>
    <w:rsid w:val="001900BD"/>
    <w:rsid w:val="0019064C"/>
    <w:rsid w:val="00190EAE"/>
    <w:rsid w:val="00190FA9"/>
    <w:rsid w:val="001914CF"/>
    <w:rsid w:val="001916E3"/>
    <w:rsid w:val="0019297B"/>
    <w:rsid w:val="00193038"/>
    <w:rsid w:val="001937C2"/>
    <w:rsid w:val="00194EB2"/>
    <w:rsid w:val="0019635C"/>
    <w:rsid w:val="00196853"/>
    <w:rsid w:val="00196A70"/>
    <w:rsid w:val="001972D1"/>
    <w:rsid w:val="001973D5"/>
    <w:rsid w:val="001A1049"/>
    <w:rsid w:val="001A184C"/>
    <w:rsid w:val="001A20A7"/>
    <w:rsid w:val="001A2B58"/>
    <w:rsid w:val="001A3174"/>
    <w:rsid w:val="001A3662"/>
    <w:rsid w:val="001A3E9D"/>
    <w:rsid w:val="001A3FC7"/>
    <w:rsid w:val="001A430C"/>
    <w:rsid w:val="001A464B"/>
    <w:rsid w:val="001A4750"/>
    <w:rsid w:val="001A4847"/>
    <w:rsid w:val="001A59E0"/>
    <w:rsid w:val="001A5CCC"/>
    <w:rsid w:val="001A6D51"/>
    <w:rsid w:val="001A764B"/>
    <w:rsid w:val="001B0BE8"/>
    <w:rsid w:val="001B1982"/>
    <w:rsid w:val="001B2178"/>
    <w:rsid w:val="001B2562"/>
    <w:rsid w:val="001B318E"/>
    <w:rsid w:val="001B3622"/>
    <w:rsid w:val="001B3666"/>
    <w:rsid w:val="001B3F66"/>
    <w:rsid w:val="001B443D"/>
    <w:rsid w:val="001B4B5B"/>
    <w:rsid w:val="001B5F32"/>
    <w:rsid w:val="001B6775"/>
    <w:rsid w:val="001B6BAA"/>
    <w:rsid w:val="001B6C8F"/>
    <w:rsid w:val="001B6E89"/>
    <w:rsid w:val="001B7B9F"/>
    <w:rsid w:val="001C0078"/>
    <w:rsid w:val="001C0F46"/>
    <w:rsid w:val="001C1A0E"/>
    <w:rsid w:val="001C1C4B"/>
    <w:rsid w:val="001C1CBD"/>
    <w:rsid w:val="001C1D3E"/>
    <w:rsid w:val="001C1F3D"/>
    <w:rsid w:val="001C269F"/>
    <w:rsid w:val="001C29D0"/>
    <w:rsid w:val="001C2B3C"/>
    <w:rsid w:val="001C3201"/>
    <w:rsid w:val="001C3FC9"/>
    <w:rsid w:val="001C4466"/>
    <w:rsid w:val="001C47D4"/>
    <w:rsid w:val="001C55BB"/>
    <w:rsid w:val="001C65BE"/>
    <w:rsid w:val="001C6EEB"/>
    <w:rsid w:val="001D059C"/>
    <w:rsid w:val="001D0877"/>
    <w:rsid w:val="001D0A38"/>
    <w:rsid w:val="001D13F3"/>
    <w:rsid w:val="001D1588"/>
    <w:rsid w:val="001D177A"/>
    <w:rsid w:val="001D1957"/>
    <w:rsid w:val="001D270C"/>
    <w:rsid w:val="001D2E58"/>
    <w:rsid w:val="001D32C8"/>
    <w:rsid w:val="001D42D6"/>
    <w:rsid w:val="001D6238"/>
    <w:rsid w:val="001D62C4"/>
    <w:rsid w:val="001D62E0"/>
    <w:rsid w:val="001D6572"/>
    <w:rsid w:val="001D668D"/>
    <w:rsid w:val="001D6693"/>
    <w:rsid w:val="001D6E36"/>
    <w:rsid w:val="001D702D"/>
    <w:rsid w:val="001D7076"/>
    <w:rsid w:val="001D778C"/>
    <w:rsid w:val="001D77F6"/>
    <w:rsid w:val="001E03BE"/>
    <w:rsid w:val="001E068D"/>
    <w:rsid w:val="001E085E"/>
    <w:rsid w:val="001E0FBB"/>
    <w:rsid w:val="001E2984"/>
    <w:rsid w:val="001E3962"/>
    <w:rsid w:val="001E3A5C"/>
    <w:rsid w:val="001E3A6C"/>
    <w:rsid w:val="001E492C"/>
    <w:rsid w:val="001E5FD1"/>
    <w:rsid w:val="001E644A"/>
    <w:rsid w:val="001E64BE"/>
    <w:rsid w:val="001E7124"/>
    <w:rsid w:val="001E7DAC"/>
    <w:rsid w:val="001E7F53"/>
    <w:rsid w:val="001F0273"/>
    <w:rsid w:val="001F15B9"/>
    <w:rsid w:val="001F1AF0"/>
    <w:rsid w:val="001F1B0A"/>
    <w:rsid w:val="001F2817"/>
    <w:rsid w:val="001F2918"/>
    <w:rsid w:val="001F3698"/>
    <w:rsid w:val="001F3DB5"/>
    <w:rsid w:val="001F3F02"/>
    <w:rsid w:val="001F4311"/>
    <w:rsid w:val="001F4D46"/>
    <w:rsid w:val="001F4DAF"/>
    <w:rsid w:val="001F4F8D"/>
    <w:rsid w:val="001F599D"/>
    <w:rsid w:val="001F61A9"/>
    <w:rsid w:val="001F776D"/>
    <w:rsid w:val="001F7CB9"/>
    <w:rsid w:val="001F7F60"/>
    <w:rsid w:val="00200477"/>
    <w:rsid w:val="002004EF"/>
    <w:rsid w:val="00200841"/>
    <w:rsid w:val="002009DD"/>
    <w:rsid w:val="00200FFF"/>
    <w:rsid w:val="002018A3"/>
    <w:rsid w:val="00201F9F"/>
    <w:rsid w:val="00202578"/>
    <w:rsid w:val="00202615"/>
    <w:rsid w:val="002032F9"/>
    <w:rsid w:val="00205327"/>
    <w:rsid w:val="002058FB"/>
    <w:rsid w:val="002059F4"/>
    <w:rsid w:val="00205AF0"/>
    <w:rsid w:val="00205BA7"/>
    <w:rsid w:val="00206538"/>
    <w:rsid w:val="00206BE0"/>
    <w:rsid w:val="00207763"/>
    <w:rsid w:val="00207773"/>
    <w:rsid w:val="0020791A"/>
    <w:rsid w:val="00207CBF"/>
    <w:rsid w:val="00207DE6"/>
    <w:rsid w:val="00210298"/>
    <w:rsid w:val="0021091E"/>
    <w:rsid w:val="00210922"/>
    <w:rsid w:val="00211402"/>
    <w:rsid w:val="00211A36"/>
    <w:rsid w:val="00211BAD"/>
    <w:rsid w:val="002124C6"/>
    <w:rsid w:val="002124F5"/>
    <w:rsid w:val="00214139"/>
    <w:rsid w:val="00214606"/>
    <w:rsid w:val="00214654"/>
    <w:rsid w:val="00214D54"/>
    <w:rsid w:val="00214E79"/>
    <w:rsid w:val="00215B0D"/>
    <w:rsid w:val="00215F76"/>
    <w:rsid w:val="00216B3A"/>
    <w:rsid w:val="00217682"/>
    <w:rsid w:val="00217D81"/>
    <w:rsid w:val="00221714"/>
    <w:rsid w:val="00221DA2"/>
    <w:rsid w:val="00221F66"/>
    <w:rsid w:val="00222BDF"/>
    <w:rsid w:val="002236DB"/>
    <w:rsid w:val="00223DE5"/>
    <w:rsid w:val="002241A4"/>
    <w:rsid w:val="0022496A"/>
    <w:rsid w:val="00224F48"/>
    <w:rsid w:val="00225147"/>
    <w:rsid w:val="00225779"/>
    <w:rsid w:val="00225A6F"/>
    <w:rsid w:val="00225BA3"/>
    <w:rsid w:val="00226442"/>
    <w:rsid w:val="00227FB4"/>
    <w:rsid w:val="0023000D"/>
    <w:rsid w:val="00230EEA"/>
    <w:rsid w:val="0023114E"/>
    <w:rsid w:val="002319A1"/>
    <w:rsid w:val="002321DD"/>
    <w:rsid w:val="00234004"/>
    <w:rsid w:val="0023432B"/>
    <w:rsid w:val="00235156"/>
    <w:rsid w:val="002352B2"/>
    <w:rsid w:val="00235834"/>
    <w:rsid w:val="00235EE4"/>
    <w:rsid w:val="0023680A"/>
    <w:rsid w:val="00237327"/>
    <w:rsid w:val="002375BC"/>
    <w:rsid w:val="0023783E"/>
    <w:rsid w:val="00237C08"/>
    <w:rsid w:val="00237DF6"/>
    <w:rsid w:val="00240447"/>
    <w:rsid w:val="002416D5"/>
    <w:rsid w:val="00242256"/>
    <w:rsid w:val="0024306B"/>
    <w:rsid w:val="0024324C"/>
    <w:rsid w:val="002434CA"/>
    <w:rsid w:val="00243F8D"/>
    <w:rsid w:val="0024455C"/>
    <w:rsid w:val="00244F6C"/>
    <w:rsid w:val="002455A8"/>
    <w:rsid w:val="00245E81"/>
    <w:rsid w:val="002461F2"/>
    <w:rsid w:val="00246B60"/>
    <w:rsid w:val="00246E16"/>
    <w:rsid w:val="00246EA3"/>
    <w:rsid w:val="0024766C"/>
    <w:rsid w:val="00247EFA"/>
    <w:rsid w:val="002511F0"/>
    <w:rsid w:val="00251E9F"/>
    <w:rsid w:val="002520A0"/>
    <w:rsid w:val="00252E0F"/>
    <w:rsid w:val="00253231"/>
    <w:rsid w:val="0025428E"/>
    <w:rsid w:val="0025463C"/>
    <w:rsid w:val="00255276"/>
    <w:rsid w:val="00257BAE"/>
    <w:rsid w:val="00257FB3"/>
    <w:rsid w:val="0026016C"/>
    <w:rsid w:val="00260551"/>
    <w:rsid w:val="00260C53"/>
    <w:rsid w:val="00260CE5"/>
    <w:rsid w:val="00260F36"/>
    <w:rsid w:val="0026111F"/>
    <w:rsid w:val="002612C2"/>
    <w:rsid w:val="00261828"/>
    <w:rsid w:val="00261982"/>
    <w:rsid w:val="002626FE"/>
    <w:rsid w:val="00262753"/>
    <w:rsid w:val="0026378A"/>
    <w:rsid w:val="002637BE"/>
    <w:rsid w:val="00264292"/>
    <w:rsid w:val="0026563B"/>
    <w:rsid w:val="0026587F"/>
    <w:rsid w:val="00265FFE"/>
    <w:rsid w:val="0027055F"/>
    <w:rsid w:val="00271B0F"/>
    <w:rsid w:val="0027251C"/>
    <w:rsid w:val="002726F1"/>
    <w:rsid w:val="00273695"/>
    <w:rsid w:val="002741EE"/>
    <w:rsid w:val="00276009"/>
    <w:rsid w:val="002767FA"/>
    <w:rsid w:val="00277088"/>
    <w:rsid w:val="00277354"/>
    <w:rsid w:val="002774A3"/>
    <w:rsid w:val="00280A73"/>
    <w:rsid w:val="002812E8"/>
    <w:rsid w:val="0028134A"/>
    <w:rsid w:val="002822E0"/>
    <w:rsid w:val="00283179"/>
    <w:rsid w:val="002837D4"/>
    <w:rsid w:val="00284D4E"/>
    <w:rsid w:val="00285512"/>
    <w:rsid w:val="0028594C"/>
    <w:rsid w:val="00285A79"/>
    <w:rsid w:val="00287D7E"/>
    <w:rsid w:val="00290961"/>
    <w:rsid w:val="00291542"/>
    <w:rsid w:val="00292A79"/>
    <w:rsid w:val="002930A1"/>
    <w:rsid w:val="00293850"/>
    <w:rsid w:val="002940FF"/>
    <w:rsid w:val="00294C44"/>
    <w:rsid w:val="00294C71"/>
    <w:rsid w:val="00294FAF"/>
    <w:rsid w:val="0029512E"/>
    <w:rsid w:val="00295393"/>
    <w:rsid w:val="00296781"/>
    <w:rsid w:val="00296C18"/>
    <w:rsid w:val="00296C28"/>
    <w:rsid w:val="00296C96"/>
    <w:rsid w:val="002975D7"/>
    <w:rsid w:val="002A1648"/>
    <w:rsid w:val="002A1AAC"/>
    <w:rsid w:val="002A2BBB"/>
    <w:rsid w:val="002A3FF3"/>
    <w:rsid w:val="002A424C"/>
    <w:rsid w:val="002A48A1"/>
    <w:rsid w:val="002A4C41"/>
    <w:rsid w:val="002A5602"/>
    <w:rsid w:val="002A626F"/>
    <w:rsid w:val="002A6354"/>
    <w:rsid w:val="002A6EA1"/>
    <w:rsid w:val="002A712F"/>
    <w:rsid w:val="002A7CBD"/>
    <w:rsid w:val="002A7F2E"/>
    <w:rsid w:val="002B05D3"/>
    <w:rsid w:val="002B0C95"/>
    <w:rsid w:val="002B11C3"/>
    <w:rsid w:val="002B148D"/>
    <w:rsid w:val="002B1C77"/>
    <w:rsid w:val="002B2946"/>
    <w:rsid w:val="002B3004"/>
    <w:rsid w:val="002B342D"/>
    <w:rsid w:val="002B517A"/>
    <w:rsid w:val="002B5371"/>
    <w:rsid w:val="002B59D5"/>
    <w:rsid w:val="002B6E27"/>
    <w:rsid w:val="002B79A7"/>
    <w:rsid w:val="002B79BD"/>
    <w:rsid w:val="002C0F9F"/>
    <w:rsid w:val="002C1253"/>
    <w:rsid w:val="002C1503"/>
    <w:rsid w:val="002C1727"/>
    <w:rsid w:val="002C3181"/>
    <w:rsid w:val="002C3F0D"/>
    <w:rsid w:val="002C49CC"/>
    <w:rsid w:val="002C6457"/>
    <w:rsid w:val="002C6537"/>
    <w:rsid w:val="002C67AC"/>
    <w:rsid w:val="002C690E"/>
    <w:rsid w:val="002C751B"/>
    <w:rsid w:val="002C7C0C"/>
    <w:rsid w:val="002D0331"/>
    <w:rsid w:val="002D0BA3"/>
    <w:rsid w:val="002D1CF7"/>
    <w:rsid w:val="002D2230"/>
    <w:rsid w:val="002D2366"/>
    <w:rsid w:val="002D2F52"/>
    <w:rsid w:val="002D4BEE"/>
    <w:rsid w:val="002D4C2D"/>
    <w:rsid w:val="002D4E43"/>
    <w:rsid w:val="002D59E4"/>
    <w:rsid w:val="002D5AB1"/>
    <w:rsid w:val="002D63E3"/>
    <w:rsid w:val="002D6491"/>
    <w:rsid w:val="002D66B8"/>
    <w:rsid w:val="002D71B4"/>
    <w:rsid w:val="002D7F00"/>
    <w:rsid w:val="002E08C8"/>
    <w:rsid w:val="002E1E3E"/>
    <w:rsid w:val="002E25CB"/>
    <w:rsid w:val="002E47DD"/>
    <w:rsid w:val="002E522F"/>
    <w:rsid w:val="002E5E72"/>
    <w:rsid w:val="002E7952"/>
    <w:rsid w:val="002E7C76"/>
    <w:rsid w:val="002F06A2"/>
    <w:rsid w:val="002F0B35"/>
    <w:rsid w:val="002F10B6"/>
    <w:rsid w:val="002F1CD6"/>
    <w:rsid w:val="002F27CF"/>
    <w:rsid w:val="002F2ABA"/>
    <w:rsid w:val="002F2BF3"/>
    <w:rsid w:val="002F36A1"/>
    <w:rsid w:val="002F39AC"/>
    <w:rsid w:val="002F3C28"/>
    <w:rsid w:val="002F427E"/>
    <w:rsid w:val="002F430E"/>
    <w:rsid w:val="002F48EF"/>
    <w:rsid w:val="002F4F00"/>
    <w:rsid w:val="002F5286"/>
    <w:rsid w:val="002F52CF"/>
    <w:rsid w:val="002F6A96"/>
    <w:rsid w:val="002F7D36"/>
    <w:rsid w:val="002F7D96"/>
    <w:rsid w:val="00300072"/>
    <w:rsid w:val="003004B2"/>
    <w:rsid w:val="0030259A"/>
    <w:rsid w:val="00302974"/>
    <w:rsid w:val="00302BDD"/>
    <w:rsid w:val="003031CD"/>
    <w:rsid w:val="00303E44"/>
    <w:rsid w:val="0030455F"/>
    <w:rsid w:val="00306C21"/>
    <w:rsid w:val="00306E18"/>
    <w:rsid w:val="0030708B"/>
    <w:rsid w:val="003074BB"/>
    <w:rsid w:val="0030796C"/>
    <w:rsid w:val="00310B2A"/>
    <w:rsid w:val="00310BC3"/>
    <w:rsid w:val="00310E71"/>
    <w:rsid w:val="0031102F"/>
    <w:rsid w:val="003111B8"/>
    <w:rsid w:val="0031123A"/>
    <w:rsid w:val="00311ED7"/>
    <w:rsid w:val="00311EE7"/>
    <w:rsid w:val="00311FE8"/>
    <w:rsid w:val="003122AE"/>
    <w:rsid w:val="003144AA"/>
    <w:rsid w:val="00315234"/>
    <w:rsid w:val="00315D59"/>
    <w:rsid w:val="003165F1"/>
    <w:rsid w:val="00317A21"/>
    <w:rsid w:val="00317A53"/>
    <w:rsid w:val="00317CF5"/>
    <w:rsid w:val="00320152"/>
    <w:rsid w:val="0032048D"/>
    <w:rsid w:val="00320502"/>
    <w:rsid w:val="00320937"/>
    <w:rsid w:val="00320A82"/>
    <w:rsid w:val="00322155"/>
    <w:rsid w:val="00322768"/>
    <w:rsid w:val="003232B1"/>
    <w:rsid w:val="003232CF"/>
    <w:rsid w:val="00323C07"/>
    <w:rsid w:val="00323FD1"/>
    <w:rsid w:val="00324197"/>
    <w:rsid w:val="0032449F"/>
    <w:rsid w:val="00326133"/>
    <w:rsid w:val="003261E6"/>
    <w:rsid w:val="00326506"/>
    <w:rsid w:val="00326822"/>
    <w:rsid w:val="00326B12"/>
    <w:rsid w:val="00326F02"/>
    <w:rsid w:val="00327028"/>
    <w:rsid w:val="00327B41"/>
    <w:rsid w:val="00332B4A"/>
    <w:rsid w:val="00333167"/>
    <w:rsid w:val="0033455C"/>
    <w:rsid w:val="0033493A"/>
    <w:rsid w:val="00334DE0"/>
    <w:rsid w:val="00335575"/>
    <w:rsid w:val="00335D34"/>
    <w:rsid w:val="00335DD9"/>
    <w:rsid w:val="00336A6A"/>
    <w:rsid w:val="00337205"/>
    <w:rsid w:val="0033743E"/>
    <w:rsid w:val="00337B8D"/>
    <w:rsid w:val="00340F0E"/>
    <w:rsid w:val="003417C1"/>
    <w:rsid w:val="00342992"/>
    <w:rsid w:val="00342A96"/>
    <w:rsid w:val="00342BA0"/>
    <w:rsid w:val="00342E66"/>
    <w:rsid w:val="0034341C"/>
    <w:rsid w:val="00343E36"/>
    <w:rsid w:val="0034544D"/>
    <w:rsid w:val="00345611"/>
    <w:rsid w:val="00345F1C"/>
    <w:rsid w:val="00351053"/>
    <w:rsid w:val="003512FE"/>
    <w:rsid w:val="003520FD"/>
    <w:rsid w:val="003522EA"/>
    <w:rsid w:val="00353C38"/>
    <w:rsid w:val="00353C45"/>
    <w:rsid w:val="00355F1B"/>
    <w:rsid w:val="00356583"/>
    <w:rsid w:val="0035678A"/>
    <w:rsid w:val="00356D08"/>
    <w:rsid w:val="00357CE3"/>
    <w:rsid w:val="00360D5A"/>
    <w:rsid w:val="00360ECC"/>
    <w:rsid w:val="0036171C"/>
    <w:rsid w:val="00361982"/>
    <w:rsid w:val="00361EAB"/>
    <w:rsid w:val="0036380C"/>
    <w:rsid w:val="00363A62"/>
    <w:rsid w:val="00366F93"/>
    <w:rsid w:val="003672B5"/>
    <w:rsid w:val="00367546"/>
    <w:rsid w:val="00367D5C"/>
    <w:rsid w:val="00367FD9"/>
    <w:rsid w:val="00370BE4"/>
    <w:rsid w:val="00370E0D"/>
    <w:rsid w:val="00371562"/>
    <w:rsid w:val="00371DEC"/>
    <w:rsid w:val="003721BE"/>
    <w:rsid w:val="00372676"/>
    <w:rsid w:val="00372B7A"/>
    <w:rsid w:val="003739C7"/>
    <w:rsid w:val="003746B3"/>
    <w:rsid w:val="003754F3"/>
    <w:rsid w:val="00375D3E"/>
    <w:rsid w:val="00375D5B"/>
    <w:rsid w:val="00375E1D"/>
    <w:rsid w:val="00376985"/>
    <w:rsid w:val="003772DB"/>
    <w:rsid w:val="0037780F"/>
    <w:rsid w:val="0038133A"/>
    <w:rsid w:val="00381668"/>
    <w:rsid w:val="00381E53"/>
    <w:rsid w:val="003828A2"/>
    <w:rsid w:val="00382A3F"/>
    <w:rsid w:val="00383147"/>
    <w:rsid w:val="003831FE"/>
    <w:rsid w:val="00383505"/>
    <w:rsid w:val="00383BB4"/>
    <w:rsid w:val="00383CEA"/>
    <w:rsid w:val="0038497C"/>
    <w:rsid w:val="00384B77"/>
    <w:rsid w:val="00384F9B"/>
    <w:rsid w:val="00385641"/>
    <w:rsid w:val="003863C3"/>
    <w:rsid w:val="00386A7F"/>
    <w:rsid w:val="00386E40"/>
    <w:rsid w:val="0038715F"/>
    <w:rsid w:val="00390BBF"/>
    <w:rsid w:val="00391BD5"/>
    <w:rsid w:val="00392639"/>
    <w:rsid w:val="00393687"/>
    <w:rsid w:val="00393C82"/>
    <w:rsid w:val="003940E2"/>
    <w:rsid w:val="00394786"/>
    <w:rsid w:val="003947F7"/>
    <w:rsid w:val="003958EC"/>
    <w:rsid w:val="00395B6B"/>
    <w:rsid w:val="003961AA"/>
    <w:rsid w:val="003963E0"/>
    <w:rsid w:val="00396676"/>
    <w:rsid w:val="0039784C"/>
    <w:rsid w:val="003A0A7E"/>
    <w:rsid w:val="003A14DC"/>
    <w:rsid w:val="003A182F"/>
    <w:rsid w:val="003A2782"/>
    <w:rsid w:val="003A2824"/>
    <w:rsid w:val="003A2902"/>
    <w:rsid w:val="003A2B00"/>
    <w:rsid w:val="003A39BE"/>
    <w:rsid w:val="003A3F74"/>
    <w:rsid w:val="003A4975"/>
    <w:rsid w:val="003A650B"/>
    <w:rsid w:val="003B0DEE"/>
    <w:rsid w:val="003B138D"/>
    <w:rsid w:val="003B19B6"/>
    <w:rsid w:val="003B1CB8"/>
    <w:rsid w:val="003B2352"/>
    <w:rsid w:val="003B2693"/>
    <w:rsid w:val="003B2964"/>
    <w:rsid w:val="003B3575"/>
    <w:rsid w:val="003B360A"/>
    <w:rsid w:val="003B3A31"/>
    <w:rsid w:val="003B4639"/>
    <w:rsid w:val="003B46F4"/>
    <w:rsid w:val="003B4AFB"/>
    <w:rsid w:val="003B4B24"/>
    <w:rsid w:val="003B4B89"/>
    <w:rsid w:val="003B5419"/>
    <w:rsid w:val="003B5F30"/>
    <w:rsid w:val="003B6F7D"/>
    <w:rsid w:val="003B7E0D"/>
    <w:rsid w:val="003B7FED"/>
    <w:rsid w:val="003C0984"/>
    <w:rsid w:val="003C0FCC"/>
    <w:rsid w:val="003C15EB"/>
    <w:rsid w:val="003C18BA"/>
    <w:rsid w:val="003C1D94"/>
    <w:rsid w:val="003C266C"/>
    <w:rsid w:val="003C2830"/>
    <w:rsid w:val="003C3909"/>
    <w:rsid w:val="003C3E67"/>
    <w:rsid w:val="003C3FE7"/>
    <w:rsid w:val="003C4CAF"/>
    <w:rsid w:val="003C5217"/>
    <w:rsid w:val="003C7198"/>
    <w:rsid w:val="003C7849"/>
    <w:rsid w:val="003C7C62"/>
    <w:rsid w:val="003D1206"/>
    <w:rsid w:val="003D24FA"/>
    <w:rsid w:val="003D26E1"/>
    <w:rsid w:val="003D290F"/>
    <w:rsid w:val="003D300F"/>
    <w:rsid w:val="003D43D1"/>
    <w:rsid w:val="003D56CF"/>
    <w:rsid w:val="003D581D"/>
    <w:rsid w:val="003D7449"/>
    <w:rsid w:val="003E0330"/>
    <w:rsid w:val="003E1138"/>
    <w:rsid w:val="003E18AE"/>
    <w:rsid w:val="003E1EEE"/>
    <w:rsid w:val="003E22B5"/>
    <w:rsid w:val="003E237C"/>
    <w:rsid w:val="003E2B08"/>
    <w:rsid w:val="003E3443"/>
    <w:rsid w:val="003E3CC2"/>
    <w:rsid w:val="003E44BC"/>
    <w:rsid w:val="003E5E3C"/>
    <w:rsid w:val="003E7A84"/>
    <w:rsid w:val="003F08ED"/>
    <w:rsid w:val="003F176A"/>
    <w:rsid w:val="003F2478"/>
    <w:rsid w:val="003F2A82"/>
    <w:rsid w:val="003F3DBF"/>
    <w:rsid w:val="003F3F79"/>
    <w:rsid w:val="003F4F4D"/>
    <w:rsid w:val="003F5FE7"/>
    <w:rsid w:val="003F71F8"/>
    <w:rsid w:val="003F7217"/>
    <w:rsid w:val="00401D65"/>
    <w:rsid w:val="00401FEC"/>
    <w:rsid w:val="0040235A"/>
    <w:rsid w:val="00402BDA"/>
    <w:rsid w:val="00402C8F"/>
    <w:rsid w:val="00403154"/>
    <w:rsid w:val="004042F0"/>
    <w:rsid w:val="0040475C"/>
    <w:rsid w:val="004054AD"/>
    <w:rsid w:val="00406B8A"/>
    <w:rsid w:val="00406DBB"/>
    <w:rsid w:val="00406E22"/>
    <w:rsid w:val="00407461"/>
    <w:rsid w:val="00407888"/>
    <w:rsid w:val="0041171E"/>
    <w:rsid w:val="00411CF5"/>
    <w:rsid w:val="00412097"/>
    <w:rsid w:val="004128C5"/>
    <w:rsid w:val="00414255"/>
    <w:rsid w:val="00414A87"/>
    <w:rsid w:val="004154C4"/>
    <w:rsid w:val="00415DC6"/>
    <w:rsid w:val="004160D0"/>
    <w:rsid w:val="004204C8"/>
    <w:rsid w:val="004209C5"/>
    <w:rsid w:val="004209F6"/>
    <w:rsid w:val="00422276"/>
    <w:rsid w:val="0042237F"/>
    <w:rsid w:val="00422518"/>
    <w:rsid w:val="00422917"/>
    <w:rsid w:val="00422967"/>
    <w:rsid w:val="00422D49"/>
    <w:rsid w:val="00423D12"/>
    <w:rsid w:val="00424C3B"/>
    <w:rsid w:val="00424D6E"/>
    <w:rsid w:val="0042500A"/>
    <w:rsid w:val="00425575"/>
    <w:rsid w:val="00426D53"/>
    <w:rsid w:val="004274AC"/>
    <w:rsid w:val="0042766D"/>
    <w:rsid w:val="00427E60"/>
    <w:rsid w:val="0043024A"/>
    <w:rsid w:val="00431385"/>
    <w:rsid w:val="004317CF"/>
    <w:rsid w:val="004318BD"/>
    <w:rsid w:val="00431AFA"/>
    <w:rsid w:val="00432623"/>
    <w:rsid w:val="00432B99"/>
    <w:rsid w:val="00432E9D"/>
    <w:rsid w:val="00433ED9"/>
    <w:rsid w:val="004340AD"/>
    <w:rsid w:val="004354D4"/>
    <w:rsid w:val="0043587D"/>
    <w:rsid w:val="00435909"/>
    <w:rsid w:val="00436878"/>
    <w:rsid w:val="004368B1"/>
    <w:rsid w:val="00436B04"/>
    <w:rsid w:val="00436FD0"/>
    <w:rsid w:val="00437246"/>
    <w:rsid w:val="0043733B"/>
    <w:rsid w:val="00437DFD"/>
    <w:rsid w:val="00440304"/>
    <w:rsid w:val="00440843"/>
    <w:rsid w:val="00441AE5"/>
    <w:rsid w:val="00441C00"/>
    <w:rsid w:val="00442012"/>
    <w:rsid w:val="004421EA"/>
    <w:rsid w:val="0044240D"/>
    <w:rsid w:val="004424D4"/>
    <w:rsid w:val="00442C7A"/>
    <w:rsid w:val="0044363D"/>
    <w:rsid w:val="00443CE1"/>
    <w:rsid w:val="004452D9"/>
    <w:rsid w:val="00445E2F"/>
    <w:rsid w:val="004466A3"/>
    <w:rsid w:val="0044706A"/>
    <w:rsid w:val="00447D17"/>
    <w:rsid w:val="00450B64"/>
    <w:rsid w:val="00450DB3"/>
    <w:rsid w:val="00450E41"/>
    <w:rsid w:val="0045128F"/>
    <w:rsid w:val="00451BC9"/>
    <w:rsid w:val="0045334D"/>
    <w:rsid w:val="00454431"/>
    <w:rsid w:val="00454D49"/>
    <w:rsid w:val="00455AF5"/>
    <w:rsid w:val="00455FB9"/>
    <w:rsid w:val="004562F6"/>
    <w:rsid w:val="00456C55"/>
    <w:rsid w:val="00456D51"/>
    <w:rsid w:val="00456F6A"/>
    <w:rsid w:val="004605CA"/>
    <w:rsid w:val="0046111F"/>
    <w:rsid w:val="004629C1"/>
    <w:rsid w:val="00462A22"/>
    <w:rsid w:val="00462BD5"/>
    <w:rsid w:val="00464544"/>
    <w:rsid w:val="00464FC9"/>
    <w:rsid w:val="00466474"/>
    <w:rsid w:val="00467C3B"/>
    <w:rsid w:val="0047003F"/>
    <w:rsid w:val="00470E22"/>
    <w:rsid w:val="004717DF"/>
    <w:rsid w:val="00471D34"/>
    <w:rsid w:val="00472616"/>
    <w:rsid w:val="00472A09"/>
    <w:rsid w:val="00472EA7"/>
    <w:rsid w:val="00473047"/>
    <w:rsid w:val="00473681"/>
    <w:rsid w:val="00473AED"/>
    <w:rsid w:val="00473E83"/>
    <w:rsid w:val="0047411E"/>
    <w:rsid w:val="00474FEB"/>
    <w:rsid w:val="004750A8"/>
    <w:rsid w:val="0047587A"/>
    <w:rsid w:val="0047596D"/>
    <w:rsid w:val="00477C21"/>
    <w:rsid w:val="00477E82"/>
    <w:rsid w:val="00480173"/>
    <w:rsid w:val="00480D92"/>
    <w:rsid w:val="00481596"/>
    <w:rsid w:val="00481BEB"/>
    <w:rsid w:val="004826F9"/>
    <w:rsid w:val="00482ADD"/>
    <w:rsid w:val="00482F3A"/>
    <w:rsid w:val="0048320C"/>
    <w:rsid w:val="00483838"/>
    <w:rsid w:val="004845A0"/>
    <w:rsid w:val="00484978"/>
    <w:rsid w:val="0048544C"/>
    <w:rsid w:val="004867CB"/>
    <w:rsid w:val="0048722E"/>
    <w:rsid w:val="00487941"/>
    <w:rsid w:val="0048796C"/>
    <w:rsid w:val="00487F9C"/>
    <w:rsid w:val="0049008B"/>
    <w:rsid w:val="00490C55"/>
    <w:rsid w:val="00490D20"/>
    <w:rsid w:val="004913CC"/>
    <w:rsid w:val="004919A1"/>
    <w:rsid w:val="004927E9"/>
    <w:rsid w:val="00492F77"/>
    <w:rsid w:val="004930BF"/>
    <w:rsid w:val="00494309"/>
    <w:rsid w:val="0049451A"/>
    <w:rsid w:val="00495142"/>
    <w:rsid w:val="00495179"/>
    <w:rsid w:val="004959B5"/>
    <w:rsid w:val="00495B82"/>
    <w:rsid w:val="00497608"/>
    <w:rsid w:val="00497E25"/>
    <w:rsid w:val="004A03EE"/>
    <w:rsid w:val="004A046C"/>
    <w:rsid w:val="004A0872"/>
    <w:rsid w:val="004A2E62"/>
    <w:rsid w:val="004A326C"/>
    <w:rsid w:val="004A34B6"/>
    <w:rsid w:val="004A34B7"/>
    <w:rsid w:val="004A3CF2"/>
    <w:rsid w:val="004A3E59"/>
    <w:rsid w:val="004A433A"/>
    <w:rsid w:val="004A4C15"/>
    <w:rsid w:val="004A4E73"/>
    <w:rsid w:val="004A5592"/>
    <w:rsid w:val="004A7530"/>
    <w:rsid w:val="004B1985"/>
    <w:rsid w:val="004B2251"/>
    <w:rsid w:val="004B2C39"/>
    <w:rsid w:val="004B38DB"/>
    <w:rsid w:val="004B3DE6"/>
    <w:rsid w:val="004B430C"/>
    <w:rsid w:val="004B48A7"/>
    <w:rsid w:val="004B5331"/>
    <w:rsid w:val="004B661F"/>
    <w:rsid w:val="004B72EF"/>
    <w:rsid w:val="004B7C70"/>
    <w:rsid w:val="004B7CF8"/>
    <w:rsid w:val="004C045B"/>
    <w:rsid w:val="004C0C21"/>
    <w:rsid w:val="004C1287"/>
    <w:rsid w:val="004C14A1"/>
    <w:rsid w:val="004C14D5"/>
    <w:rsid w:val="004C1600"/>
    <w:rsid w:val="004C2117"/>
    <w:rsid w:val="004C33F0"/>
    <w:rsid w:val="004C3798"/>
    <w:rsid w:val="004C41C4"/>
    <w:rsid w:val="004C574B"/>
    <w:rsid w:val="004C5D4C"/>
    <w:rsid w:val="004C75B7"/>
    <w:rsid w:val="004C7E6C"/>
    <w:rsid w:val="004D0524"/>
    <w:rsid w:val="004D088D"/>
    <w:rsid w:val="004D0C5C"/>
    <w:rsid w:val="004D0D1E"/>
    <w:rsid w:val="004D0E1A"/>
    <w:rsid w:val="004D0FC6"/>
    <w:rsid w:val="004D192E"/>
    <w:rsid w:val="004D2B9C"/>
    <w:rsid w:val="004D311C"/>
    <w:rsid w:val="004D41E7"/>
    <w:rsid w:val="004D443B"/>
    <w:rsid w:val="004D4604"/>
    <w:rsid w:val="004D4951"/>
    <w:rsid w:val="004D4EF9"/>
    <w:rsid w:val="004D621D"/>
    <w:rsid w:val="004D6368"/>
    <w:rsid w:val="004D6A20"/>
    <w:rsid w:val="004D6F4C"/>
    <w:rsid w:val="004E0F4B"/>
    <w:rsid w:val="004E201A"/>
    <w:rsid w:val="004E21CC"/>
    <w:rsid w:val="004E262C"/>
    <w:rsid w:val="004E4374"/>
    <w:rsid w:val="004E43FC"/>
    <w:rsid w:val="004E4D98"/>
    <w:rsid w:val="004E563A"/>
    <w:rsid w:val="004E5AD4"/>
    <w:rsid w:val="004E6454"/>
    <w:rsid w:val="004E6A4C"/>
    <w:rsid w:val="004E6A7A"/>
    <w:rsid w:val="004E71B2"/>
    <w:rsid w:val="004F009A"/>
    <w:rsid w:val="004F0ABB"/>
    <w:rsid w:val="004F0C60"/>
    <w:rsid w:val="004F148A"/>
    <w:rsid w:val="004F149B"/>
    <w:rsid w:val="004F168C"/>
    <w:rsid w:val="004F4C2A"/>
    <w:rsid w:val="004F52A1"/>
    <w:rsid w:val="004F5EE6"/>
    <w:rsid w:val="004F63DA"/>
    <w:rsid w:val="0050096E"/>
    <w:rsid w:val="00500F0F"/>
    <w:rsid w:val="0050128F"/>
    <w:rsid w:val="00502002"/>
    <w:rsid w:val="005027BE"/>
    <w:rsid w:val="00502FDE"/>
    <w:rsid w:val="005031FD"/>
    <w:rsid w:val="0050444B"/>
    <w:rsid w:val="00504C93"/>
    <w:rsid w:val="0050521A"/>
    <w:rsid w:val="005056F9"/>
    <w:rsid w:val="00505775"/>
    <w:rsid w:val="00506993"/>
    <w:rsid w:val="00506ADE"/>
    <w:rsid w:val="00507C07"/>
    <w:rsid w:val="00510003"/>
    <w:rsid w:val="00510724"/>
    <w:rsid w:val="00510980"/>
    <w:rsid w:val="00510D91"/>
    <w:rsid w:val="00510F79"/>
    <w:rsid w:val="00512408"/>
    <w:rsid w:val="00512E9D"/>
    <w:rsid w:val="00513923"/>
    <w:rsid w:val="00513FE3"/>
    <w:rsid w:val="00514379"/>
    <w:rsid w:val="005143F4"/>
    <w:rsid w:val="00514F8E"/>
    <w:rsid w:val="00515158"/>
    <w:rsid w:val="0051585D"/>
    <w:rsid w:val="00515D34"/>
    <w:rsid w:val="005163B3"/>
    <w:rsid w:val="0051689B"/>
    <w:rsid w:val="00517232"/>
    <w:rsid w:val="00517416"/>
    <w:rsid w:val="005175C8"/>
    <w:rsid w:val="00520633"/>
    <w:rsid w:val="00520CDA"/>
    <w:rsid w:val="00520E69"/>
    <w:rsid w:val="00521EEE"/>
    <w:rsid w:val="005225F2"/>
    <w:rsid w:val="00523566"/>
    <w:rsid w:val="00525AB3"/>
    <w:rsid w:val="00525E8B"/>
    <w:rsid w:val="00526C96"/>
    <w:rsid w:val="00527DEA"/>
    <w:rsid w:val="005303E1"/>
    <w:rsid w:val="00530506"/>
    <w:rsid w:val="00530574"/>
    <w:rsid w:val="005307E0"/>
    <w:rsid w:val="00530D0D"/>
    <w:rsid w:val="00531005"/>
    <w:rsid w:val="005326B7"/>
    <w:rsid w:val="00532AD0"/>
    <w:rsid w:val="00532EBA"/>
    <w:rsid w:val="00534737"/>
    <w:rsid w:val="005358E5"/>
    <w:rsid w:val="0053601D"/>
    <w:rsid w:val="005361C6"/>
    <w:rsid w:val="00536309"/>
    <w:rsid w:val="00536FBF"/>
    <w:rsid w:val="00543FDE"/>
    <w:rsid w:val="0054412B"/>
    <w:rsid w:val="005447A8"/>
    <w:rsid w:val="005455E4"/>
    <w:rsid w:val="00550584"/>
    <w:rsid w:val="0055084F"/>
    <w:rsid w:val="00550C92"/>
    <w:rsid w:val="0055136F"/>
    <w:rsid w:val="00551784"/>
    <w:rsid w:val="00551A4A"/>
    <w:rsid w:val="00551DA1"/>
    <w:rsid w:val="00551EDA"/>
    <w:rsid w:val="00551F31"/>
    <w:rsid w:val="00552065"/>
    <w:rsid w:val="0055240B"/>
    <w:rsid w:val="00552FA8"/>
    <w:rsid w:val="0055376A"/>
    <w:rsid w:val="005559B3"/>
    <w:rsid w:val="00555A91"/>
    <w:rsid w:val="00556439"/>
    <w:rsid w:val="00556AC1"/>
    <w:rsid w:val="00557106"/>
    <w:rsid w:val="005610EF"/>
    <w:rsid w:val="00562608"/>
    <w:rsid w:val="00562C05"/>
    <w:rsid w:val="00562C11"/>
    <w:rsid w:val="00562E6A"/>
    <w:rsid w:val="00564615"/>
    <w:rsid w:val="00564721"/>
    <w:rsid w:val="00564C8C"/>
    <w:rsid w:val="00566166"/>
    <w:rsid w:val="00566A1A"/>
    <w:rsid w:val="00566E38"/>
    <w:rsid w:val="0056772C"/>
    <w:rsid w:val="00567F79"/>
    <w:rsid w:val="00570031"/>
    <w:rsid w:val="005707C9"/>
    <w:rsid w:val="00570F4D"/>
    <w:rsid w:val="00571827"/>
    <w:rsid w:val="005719D7"/>
    <w:rsid w:val="005722C3"/>
    <w:rsid w:val="0057308F"/>
    <w:rsid w:val="0057561B"/>
    <w:rsid w:val="00576798"/>
    <w:rsid w:val="0057704A"/>
    <w:rsid w:val="00577F1B"/>
    <w:rsid w:val="005807D7"/>
    <w:rsid w:val="00580EB9"/>
    <w:rsid w:val="00581A6D"/>
    <w:rsid w:val="00582D46"/>
    <w:rsid w:val="00583DA9"/>
    <w:rsid w:val="00583F4B"/>
    <w:rsid w:val="0058573D"/>
    <w:rsid w:val="005860C4"/>
    <w:rsid w:val="00586702"/>
    <w:rsid w:val="00586921"/>
    <w:rsid w:val="00586C23"/>
    <w:rsid w:val="00586F19"/>
    <w:rsid w:val="00590753"/>
    <w:rsid w:val="00590B26"/>
    <w:rsid w:val="005919A5"/>
    <w:rsid w:val="00591CE8"/>
    <w:rsid w:val="00592236"/>
    <w:rsid w:val="00592730"/>
    <w:rsid w:val="005929F8"/>
    <w:rsid w:val="005939B9"/>
    <w:rsid w:val="00594F78"/>
    <w:rsid w:val="00595D2C"/>
    <w:rsid w:val="005974D7"/>
    <w:rsid w:val="0059779E"/>
    <w:rsid w:val="00597C24"/>
    <w:rsid w:val="00597C33"/>
    <w:rsid w:val="005A02FF"/>
    <w:rsid w:val="005A1D49"/>
    <w:rsid w:val="005A2073"/>
    <w:rsid w:val="005A2805"/>
    <w:rsid w:val="005A2AA4"/>
    <w:rsid w:val="005A2BE7"/>
    <w:rsid w:val="005A3A2A"/>
    <w:rsid w:val="005A3BC0"/>
    <w:rsid w:val="005A3E9C"/>
    <w:rsid w:val="005A5151"/>
    <w:rsid w:val="005A5193"/>
    <w:rsid w:val="005A55CD"/>
    <w:rsid w:val="005A5CFB"/>
    <w:rsid w:val="005A68DF"/>
    <w:rsid w:val="005A7059"/>
    <w:rsid w:val="005A7443"/>
    <w:rsid w:val="005A7F0A"/>
    <w:rsid w:val="005B01B9"/>
    <w:rsid w:val="005B075D"/>
    <w:rsid w:val="005B0AE3"/>
    <w:rsid w:val="005B1550"/>
    <w:rsid w:val="005B1BB8"/>
    <w:rsid w:val="005B1BC9"/>
    <w:rsid w:val="005B1CCC"/>
    <w:rsid w:val="005B235A"/>
    <w:rsid w:val="005B264B"/>
    <w:rsid w:val="005B2FDC"/>
    <w:rsid w:val="005B3133"/>
    <w:rsid w:val="005B4CC1"/>
    <w:rsid w:val="005B512F"/>
    <w:rsid w:val="005B55F5"/>
    <w:rsid w:val="005B5F5A"/>
    <w:rsid w:val="005B6D99"/>
    <w:rsid w:val="005B6FAF"/>
    <w:rsid w:val="005B7633"/>
    <w:rsid w:val="005B76B1"/>
    <w:rsid w:val="005B7930"/>
    <w:rsid w:val="005C05D6"/>
    <w:rsid w:val="005C0B34"/>
    <w:rsid w:val="005C0B6A"/>
    <w:rsid w:val="005C0EF8"/>
    <w:rsid w:val="005C11D3"/>
    <w:rsid w:val="005C17FD"/>
    <w:rsid w:val="005C1A06"/>
    <w:rsid w:val="005C1AED"/>
    <w:rsid w:val="005C39AB"/>
    <w:rsid w:val="005C3B4A"/>
    <w:rsid w:val="005C4F7D"/>
    <w:rsid w:val="005C5C71"/>
    <w:rsid w:val="005C6F21"/>
    <w:rsid w:val="005C71E8"/>
    <w:rsid w:val="005C7DE2"/>
    <w:rsid w:val="005C7DEA"/>
    <w:rsid w:val="005D07E0"/>
    <w:rsid w:val="005D0EE1"/>
    <w:rsid w:val="005D24AD"/>
    <w:rsid w:val="005D250A"/>
    <w:rsid w:val="005D2B9D"/>
    <w:rsid w:val="005D311E"/>
    <w:rsid w:val="005D3577"/>
    <w:rsid w:val="005D35A1"/>
    <w:rsid w:val="005D35C9"/>
    <w:rsid w:val="005D3F65"/>
    <w:rsid w:val="005D4AC6"/>
    <w:rsid w:val="005D6359"/>
    <w:rsid w:val="005D668E"/>
    <w:rsid w:val="005D6A75"/>
    <w:rsid w:val="005D7728"/>
    <w:rsid w:val="005D7CAD"/>
    <w:rsid w:val="005E0357"/>
    <w:rsid w:val="005E062E"/>
    <w:rsid w:val="005E12B4"/>
    <w:rsid w:val="005E1697"/>
    <w:rsid w:val="005E29B2"/>
    <w:rsid w:val="005E4823"/>
    <w:rsid w:val="005E48D8"/>
    <w:rsid w:val="005E5603"/>
    <w:rsid w:val="005E57A4"/>
    <w:rsid w:val="005E590B"/>
    <w:rsid w:val="005E5D39"/>
    <w:rsid w:val="005E6C0C"/>
    <w:rsid w:val="005E7410"/>
    <w:rsid w:val="005E7A9C"/>
    <w:rsid w:val="005F066A"/>
    <w:rsid w:val="005F0E4E"/>
    <w:rsid w:val="005F10A4"/>
    <w:rsid w:val="005F1CBF"/>
    <w:rsid w:val="005F2AC1"/>
    <w:rsid w:val="005F324E"/>
    <w:rsid w:val="005F413E"/>
    <w:rsid w:val="005F4F1B"/>
    <w:rsid w:val="005F5085"/>
    <w:rsid w:val="005F5317"/>
    <w:rsid w:val="005F6137"/>
    <w:rsid w:val="005F77D1"/>
    <w:rsid w:val="00600C86"/>
    <w:rsid w:val="006011B7"/>
    <w:rsid w:val="00601AEA"/>
    <w:rsid w:val="00601BAF"/>
    <w:rsid w:val="00602B7A"/>
    <w:rsid w:val="006030E9"/>
    <w:rsid w:val="006035F2"/>
    <w:rsid w:val="00603753"/>
    <w:rsid w:val="006042DD"/>
    <w:rsid w:val="00604821"/>
    <w:rsid w:val="00604FA6"/>
    <w:rsid w:val="00605351"/>
    <w:rsid w:val="00605B06"/>
    <w:rsid w:val="00606E38"/>
    <w:rsid w:val="00607ACD"/>
    <w:rsid w:val="00607D1A"/>
    <w:rsid w:val="00607E0A"/>
    <w:rsid w:val="0061091F"/>
    <w:rsid w:val="006118BE"/>
    <w:rsid w:val="0061239C"/>
    <w:rsid w:val="00612807"/>
    <w:rsid w:val="00613306"/>
    <w:rsid w:val="00613F40"/>
    <w:rsid w:val="00613F7B"/>
    <w:rsid w:val="006146A6"/>
    <w:rsid w:val="006148A6"/>
    <w:rsid w:val="006158F1"/>
    <w:rsid w:val="00615946"/>
    <w:rsid w:val="00615D6C"/>
    <w:rsid w:val="00616AC8"/>
    <w:rsid w:val="00617759"/>
    <w:rsid w:val="00617D59"/>
    <w:rsid w:val="00620532"/>
    <w:rsid w:val="00621589"/>
    <w:rsid w:val="006221D5"/>
    <w:rsid w:val="00622F92"/>
    <w:rsid w:val="00622FE2"/>
    <w:rsid w:val="00623051"/>
    <w:rsid w:val="006236E3"/>
    <w:rsid w:val="006243A9"/>
    <w:rsid w:val="006252B6"/>
    <w:rsid w:val="00625440"/>
    <w:rsid w:val="00625B4B"/>
    <w:rsid w:val="00625F2F"/>
    <w:rsid w:val="00626F78"/>
    <w:rsid w:val="00627778"/>
    <w:rsid w:val="00627BA3"/>
    <w:rsid w:val="00627F8A"/>
    <w:rsid w:val="00630F27"/>
    <w:rsid w:val="006314C6"/>
    <w:rsid w:val="00632599"/>
    <w:rsid w:val="006332B6"/>
    <w:rsid w:val="006334EC"/>
    <w:rsid w:val="0063381E"/>
    <w:rsid w:val="00633F50"/>
    <w:rsid w:val="00634AD7"/>
    <w:rsid w:val="006352F5"/>
    <w:rsid w:val="00635462"/>
    <w:rsid w:val="0063561D"/>
    <w:rsid w:val="00635A91"/>
    <w:rsid w:val="00635B1B"/>
    <w:rsid w:val="00635D94"/>
    <w:rsid w:val="006360D2"/>
    <w:rsid w:val="0063618F"/>
    <w:rsid w:val="00636AC1"/>
    <w:rsid w:val="00636AD6"/>
    <w:rsid w:val="0063757C"/>
    <w:rsid w:val="00637A7D"/>
    <w:rsid w:val="00637DCF"/>
    <w:rsid w:val="0064023C"/>
    <w:rsid w:val="00640330"/>
    <w:rsid w:val="006409FA"/>
    <w:rsid w:val="0064118D"/>
    <w:rsid w:val="0064165E"/>
    <w:rsid w:val="006417FC"/>
    <w:rsid w:val="006422B4"/>
    <w:rsid w:val="00642BC5"/>
    <w:rsid w:val="00643056"/>
    <w:rsid w:val="006433D5"/>
    <w:rsid w:val="006435F0"/>
    <w:rsid w:val="00643D8D"/>
    <w:rsid w:val="00644210"/>
    <w:rsid w:val="0064436E"/>
    <w:rsid w:val="006444B2"/>
    <w:rsid w:val="006458F5"/>
    <w:rsid w:val="00650B7B"/>
    <w:rsid w:val="00650FD1"/>
    <w:rsid w:val="0065145E"/>
    <w:rsid w:val="00651A9F"/>
    <w:rsid w:val="00653594"/>
    <w:rsid w:val="006540A9"/>
    <w:rsid w:val="0065445D"/>
    <w:rsid w:val="00654F01"/>
    <w:rsid w:val="006557AF"/>
    <w:rsid w:val="006601D2"/>
    <w:rsid w:val="006609E2"/>
    <w:rsid w:val="00662AC1"/>
    <w:rsid w:val="00662B4F"/>
    <w:rsid w:val="006634CE"/>
    <w:rsid w:val="00664448"/>
    <w:rsid w:val="0066571E"/>
    <w:rsid w:val="0066598D"/>
    <w:rsid w:val="00665E89"/>
    <w:rsid w:val="00666480"/>
    <w:rsid w:val="00666B52"/>
    <w:rsid w:val="00666F1A"/>
    <w:rsid w:val="006672BC"/>
    <w:rsid w:val="00667719"/>
    <w:rsid w:val="0066796A"/>
    <w:rsid w:val="006679DD"/>
    <w:rsid w:val="00667D1A"/>
    <w:rsid w:val="00667ED0"/>
    <w:rsid w:val="00670C94"/>
    <w:rsid w:val="0067311B"/>
    <w:rsid w:val="006739C9"/>
    <w:rsid w:val="006748F5"/>
    <w:rsid w:val="00675025"/>
    <w:rsid w:val="00675CDC"/>
    <w:rsid w:val="006773C3"/>
    <w:rsid w:val="006779B2"/>
    <w:rsid w:val="00680635"/>
    <w:rsid w:val="00680876"/>
    <w:rsid w:val="00680F0A"/>
    <w:rsid w:val="006811AA"/>
    <w:rsid w:val="006819C4"/>
    <w:rsid w:val="00681F88"/>
    <w:rsid w:val="00683B5E"/>
    <w:rsid w:val="00685173"/>
    <w:rsid w:val="006852BE"/>
    <w:rsid w:val="00687BCC"/>
    <w:rsid w:val="00692B22"/>
    <w:rsid w:val="006937FA"/>
    <w:rsid w:val="00693D70"/>
    <w:rsid w:val="006941D5"/>
    <w:rsid w:val="00694D00"/>
    <w:rsid w:val="006956D6"/>
    <w:rsid w:val="006958BA"/>
    <w:rsid w:val="00695A05"/>
    <w:rsid w:val="00696531"/>
    <w:rsid w:val="0069654C"/>
    <w:rsid w:val="00697206"/>
    <w:rsid w:val="006976EE"/>
    <w:rsid w:val="00697A85"/>
    <w:rsid w:val="00697ADE"/>
    <w:rsid w:val="006A12F8"/>
    <w:rsid w:val="006A1513"/>
    <w:rsid w:val="006A1637"/>
    <w:rsid w:val="006A22AE"/>
    <w:rsid w:val="006A2C0E"/>
    <w:rsid w:val="006A33C4"/>
    <w:rsid w:val="006A3594"/>
    <w:rsid w:val="006A363C"/>
    <w:rsid w:val="006A379A"/>
    <w:rsid w:val="006A3833"/>
    <w:rsid w:val="006A3A09"/>
    <w:rsid w:val="006A5520"/>
    <w:rsid w:val="006A5A4A"/>
    <w:rsid w:val="006A5C88"/>
    <w:rsid w:val="006A5FD3"/>
    <w:rsid w:val="006A66BD"/>
    <w:rsid w:val="006A673F"/>
    <w:rsid w:val="006A6836"/>
    <w:rsid w:val="006A6C61"/>
    <w:rsid w:val="006A6D93"/>
    <w:rsid w:val="006A7020"/>
    <w:rsid w:val="006A7352"/>
    <w:rsid w:val="006A781A"/>
    <w:rsid w:val="006B1115"/>
    <w:rsid w:val="006B2D8D"/>
    <w:rsid w:val="006B2F56"/>
    <w:rsid w:val="006B2FF0"/>
    <w:rsid w:val="006B3161"/>
    <w:rsid w:val="006B32EC"/>
    <w:rsid w:val="006B364F"/>
    <w:rsid w:val="006B37FC"/>
    <w:rsid w:val="006B3A22"/>
    <w:rsid w:val="006B4599"/>
    <w:rsid w:val="006B4DC0"/>
    <w:rsid w:val="006B53A1"/>
    <w:rsid w:val="006B560B"/>
    <w:rsid w:val="006B6893"/>
    <w:rsid w:val="006B73CD"/>
    <w:rsid w:val="006C0291"/>
    <w:rsid w:val="006C0A26"/>
    <w:rsid w:val="006C159E"/>
    <w:rsid w:val="006C2051"/>
    <w:rsid w:val="006C2CDB"/>
    <w:rsid w:val="006C2D49"/>
    <w:rsid w:val="006C329A"/>
    <w:rsid w:val="006C3325"/>
    <w:rsid w:val="006C37EB"/>
    <w:rsid w:val="006C4F90"/>
    <w:rsid w:val="006C5EAA"/>
    <w:rsid w:val="006C6BB0"/>
    <w:rsid w:val="006C79F3"/>
    <w:rsid w:val="006D00F5"/>
    <w:rsid w:val="006D0427"/>
    <w:rsid w:val="006D0A5E"/>
    <w:rsid w:val="006D0B4E"/>
    <w:rsid w:val="006D1615"/>
    <w:rsid w:val="006D1BA8"/>
    <w:rsid w:val="006D2878"/>
    <w:rsid w:val="006D2AA8"/>
    <w:rsid w:val="006D3E2F"/>
    <w:rsid w:val="006D3F26"/>
    <w:rsid w:val="006D41CA"/>
    <w:rsid w:val="006D42D2"/>
    <w:rsid w:val="006D4521"/>
    <w:rsid w:val="006D5145"/>
    <w:rsid w:val="006D58DF"/>
    <w:rsid w:val="006D5DC7"/>
    <w:rsid w:val="006D61E5"/>
    <w:rsid w:val="006D679D"/>
    <w:rsid w:val="006D6865"/>
    <w:rsid w:val="006D77FC"/>
    <w:rsid w:val="006D7B4C"/>
    <w:rsid w:val="006D7E0B"/>
    <w:rsid w:val="006E000C"/>
    <w:rsid w:val="006E02B1"/>
    <w:rsid w:val="006E04D3"/>
    <w:rsid w:val="006E0981"/>
    <w:rsid w:val="006E198D"/>
    <w:rsid w:val="006E4201"/>
    <w:rsid w:val="006E4759"/>
    <w:rsid w:val="006E5303"/>
    <w:rsid w:val="006E5853"/>
    <w:rsid w:val="006E5C2F"/>
    <w:rsid w:val="006E607E"/>
    <w:rsid w:val="006E60E9"/>
    <w:rsid w:val="006E64C3"/>
    <w:rsid w:val="006E769B"/>
    <w:rsid w:val="006F024A"/>
    <w:rsid w:val="006F0F19"/>
    <w:rsid w:val="006F148F"/>
    <w:rsid w:val="006F1E7F"/>
    <w:rsid w:val="006F2398"/>
    <w:rsid w:val="006F242C"/>
    <w:rsid w:val="006F331E"/>
    <w:rsid w:val="006F3476"/>
    <w:rsid w:val="006F4227"/>
    <w:rsid w:val="006F47FE"/>
    <w:rsid w:val="006F4D11"/>
    <w:rsid w:val="006F512B"/>
    <w:rsid w:val="006F6A46"/>
    <w:rsid w:val="006F6C51"/>
    <w:rsid w:val="006F7AD9"/>
    <w:rsid w:val="00700767"/>
    <w:rsid w:val="00701758"/>
    <w:rsid w:val="00701B52"/>
    <w:rsid w:val="00702AE5"/>
    <w:rsid w:val="007039F0"/>
    <w:rsid w:val="00703AB7"/>
    <w:rsid w:val="0070503E"/>
    <w:rsid w:val="00705585"/>
    <w:rsid w:val="00705808"/>
    <w:rsid w:val="00705CA6"/>
    <w:rsid w:val="007062AB"/>
    <w:rsid w:val="00706CB0"/>
    <w:rsid w:val="0070722E"/>
    <w:rsid w:val="007103A3"/>
    <w:rsid w:val="00711165"/>
    <w:rsid w:val="007112CF"/>
    <w:rsid w:val="0071154F"/>
    <w:rsid w:val="00711559"/>
    <w:rsid w:val="0071168C"/>
    <w:rsid w:val="0071219A"/>
    <w:rsid w:val="00714A5A"/>
    <w:rsid w:val="00714DA5"/>
    <w:rsid w:val="0071527F"/>
    <w:rsid w:val="00715778"/>
    <w:rsid w:val="00716D80"/>
    <w:rsid w:val="007211E1"/>
    <w:rsid w:val="007214BB"/>
    <w:rsid w:val="00721513"/>
    <w:rsid w:val="0072240E"/>
    <w:rsid w:val="00722ED9"/>
    <w:rsid w:val="007232FF"/>
    <w:rsid w:val="00723670"/>
    <w:rsid w:val="00723FB1"/>
    <w:rsid w:val="007241CB"/>
    <w:rsid w:val="00724450"/>
    <w:rsid w:val="00726029"/>
    <w:rsid w:val="00726529"/>
    <w:rsid w:val="00726CCF"/>
    <w:rsid w:val="00726D0D"/>
    <w:rsid w:val="0072769F"/>
    <w:rsid w:val="007277AD"/>
    <w:rsid w:val="007278C5"/>
    <w:rsid w:val="0073118D"/>
    <w:rsid w:val="00731808"/>
    <w:rsid w:val="00732472"/>
    <w:rsid w:val="007328DE"/>
    <w:rsid w:val="00733B65"/>
    <w:rsid w:val="0073412D"/>
    <w:rsid w:val="00735E8F"/>
    <w:rsid w:val="00735ED2"/>
    <w:rsid w:val="00735F1D"/>
    <w:rsid w:val="007360C4"/>
    <w:rsid w:val="007368C4"/>
    <w:rsid w:val="00736AFD"/>
    <w:rsid w:val="00736FF2"/>
    <w:rsid w:val="0073702B"/>
    <w:rsid w:val="0073756E"/>
    <w:rsid w:val="00737CD4"/>
    <w:rsid w:val="007408DB"/>
    <w:rsid w:val="0074186C"/>
    <w:rsid w:val="00741FA7"/>
    <w:rsid w:val="007430CC"/>
    <w:rsid w:val="00746666"/>
    <w:rsid w:val="007466E3"/>
    <w:rsid w:val="00746DE1"/>
    <w:rsid w:val="00746EE6"/>
    <w:rsid w:val="007470BD"/>
    <w:rsid w:val="007472CC"/>
    <w:rsid w:val="00750735"/>
    <w:rsid w:val="007509C4"/>
    <w:rsid w:val="00750B62"/>
    <w:rsid w:val="00750E7C"/>
    <w:rsid w:val="00751B6B"/>
    <w:rsid w:val="00752598"/>
    <w:rsid w:val="007526BA"/>
    <w:rsid w:val="0075356D"/>
    <w:rsid w:val="00755070"/>
    <w:rsid w:val="0075521A"/>
    <w:rsid w:val="00755338"/>
    <w:rsid w:val="00756583"/>
    <w:rsid w:val="007578F5"/>
    <w:rsid w:val="00760020"/>
    <w:rsid w:val="007605D0"/>
    <w:rsid w:val="00760E20"/>
    <w:rsid w:val="007618B1"/>
    <w:rsid w:val="007623EF"/>
    <w:rsid w:val="00763347"/>
    <w:rsid w:val="0076372C"/>
    <w:rsid w:val="00765E1A"/>
    <w:rsid w:val="00765EF8"/>
    <w:rsid w:val="00766611"/>
    <w:rsid w:val="0076792D"/>
    <w:rsid w:val="00767995"/>
    <w:rsid w:val="00767D49"/>
    <w:rsid w:val="00770A47"/>
    <w:rsid w:val="007710E0"/>
    <w:rsid w:val="00771996"/>
    <w:rsid w:val="00772392"/>
    <w:rsid w:val="007723A2"/>
    <w:rsid w:val="00772973"/>
    <w:rsid w:val="00772C19"/>
    <w:rsid w:val="00772D5D"/>
    <w:rsid w:val="0077352D"/>
    <w:rsid w:val="00775D34"/>
    <w:rsid w:val="00775E11"/>
    <w:rsid w:val="00776126"/>
    <w:rsid w:val="007762CF"/>
    <w:rsid w:val="007770EB"/>
    <w:rsid w:val="00780E12"/>
    <w:rsid w:val="007815BD"/>
    <w:rsid w:val="007823FD"/>
    <w:rsid w:val="00782AC3"/>
    <w:rsid w:val="00782DE0"/>
    <w:rsid w:val="0078343A"/>
    <w:rsid w:val="007853AE"/>
    <w:rsid w:val="00785514"/>
    <w:rsid w:val="00786EF1"/>
    <w:rsid w:val="00787AB0"/>
    <w:rsid w:val="0079087F"/>
    <w:rsid w:val="0079189D"/>
    <w:rsid w:val="00791959"/>
    <w:rsid w:val="00791B80"/>
    <w:rsid w:val="00793871"/>
    <w:rsid w:val="00793B7C"/>
    <w:rsid w:val="00794508"/>
    <w:rsid w:val="00794DED"/>
    <w:rsid w:val="00795E1E"/>
    <w:rsid w:val="00796392"/>
    <w:rsid w:val="00796627"/>
    <w:rsid w:val="00796857"/>
    <w:rsid w:val="007969DC"/>
    <w:rsid w:val="007973C6"/>
    <w:rsid w:val="00797CDF"/>
    <w:rsid w:val="00797E36"/>
    <w:rsid w:val="007A01AF"/>
    <w:rsid w:val="007A024C"/>
    <w:rsid w:val="007A0B5F"/>
    <w:rsid w:val="007A0EFA"/>
    <w:rsid w:val="007A36C1"/>
    <w:rsid w:val="007A38A3"/>
    <w:rsid w:val="007A3B6A"/>
    <w:rsid w:val="007A4158"/>
    <w:rsid w:val="007A4313"/>
    <w:rsid w:val="007A4EC2"/>
    <w:rsid w:val="007A50C2"/>
    <w:rsid w:val="007A618C"/>
    <w:rsid w:val="007B03DE"/>
    <w:rsid w:val="007B1A92"/>
    <w:rsid w:val="007B3754"/>
    <w:rsid w:val="007B4BB1"/>
    <w:rsid w:val="007B4DB1"/>
    <w:rsid w:val="007B5067"/>
    <w:rsid w:val="007B6817"/>
    <w:rsid w:val="007B6BC0"/>
    <w:rsid w:val="007B6D4C"/>
    <w:rsid w:val="007C1633"/>
    <w:rsid w:val="007C1985"/>
    <w:rsid w:val="007C1AEF"/>
    <w:rsid w:val="007C1CD8"/>
    <w:rsid w:val="007C2018"/>
    <w:rsid w:val="007C20BF"/>
    <w:rsid w:val="007C2400"/>
    <w:rsid w:val="007C24D9"/>
    <w:rsid w:val="007C3294"/>
    <w:rsid w:val="007C520C"/>
    <w:rsid w:val="007C5892"/>
    <w:rsid w:val="007C6050"/>
    <w:rsid w:val="007C696A"/>
    <w:rsid w:val="007C7BA9"/>
    <w:rsid w:val="007C7E61"/>
    <w:rsid w:val="007D017E"/>
    <w:rsid w:val="007D0267"/>
    <w:rsid w:val="007D027E"/>
    <w:rsid w:val="007D0E8E"/>
    <w:rsid w:val="007D1556"/>
    <w:rsid w:val="007D195D"/>
    <w:rsid w:val="007D2177"/>
    <w:rsid w:val="007D4042"/>
    <w:rsid w:val="007D4C25"/>
    <w:rsid w:val="007D5072"/>
    <w:rsid w:val="007D526E"/>
    <w:rsid w:val="007D548C"/>
    <w:rsid w:val="007D71A8"/>
    <w:rsid w:val="007D7AA4"/>
    <w:rsid w:val="007D7C9E"/>
    <w:rsid w:val="007E02A0"/>
    <w:rsid w:val="007E1604"/>
    <w:rsid w:val="007E19A8"/>
    <w:rsid w:val="007E2010"/>
    <w:rsid w:val="007E2243"/>
    <w:rsid w:val="007E4427"/>
    <w:rsid w:val="007E4906"/>
    <w:rsid w:val="007E4CD3"/>
    <w:rsid w:val="007E528C"/>
    <w:rsid w:val="007E5740"/>
    <w:rsid w:val="007E5C84"/>
    <w:rsid w:val="007E5DC9"/>
    <w:rsid w:val="007E6FAB"/>
    <w:rsid w:val="007E7190"/>
    <w:rsid w:val="007E74BA"/>
    <w:rsid w:val="007E7651"/>
    <w:rsid w:val="007E7AAE"/>
    <w:rsid w:val="007F04A4"/>
    <w:rsid w:val="007F14B8"/>
    <w:rsid w:val="007F158B"/>
    <w:rsid w:val="007F1802"/>
    <w:rsid w:val="007F1A3C"/>
    <w:rsid w:val="007F1D26"/>
    <w:rsid w:val="007F2B26"/>
    <w:rsid w:val="007F2C32"/>
    <w:rsid w:val="007F3654"/>
    <w:rsid w:val="007F3F27"/>
    <w:rsid w:val="007F40C4"/>
    <w:rsid w:val="007F4368"/>
    <w:rsid w:val="007F4C15"/>
    <w:rsid w:val="007F6FDD"/>
    <w:rsid w:val="007F75E6"/>
    <w:rsid w:val="007F7A60"/>
    <w:rsid w:val="00800496"/>
    <w:rsid w:val="00800540"/>
    <w:rsid w:val="00800751"/>
    <w:rsid w:val="00800893"/>
    <w:rsid w:val="00800B0B"/>
    <w:rsid w:val="008011DF"/>
    <w:rsid w:val="008016B4"/>
    <w:rsid w:val="00801BAF"/>
    <w:rsid w:val="00801CAC"/>
    <w:rsid w:val="008031C2"/>
    <w:rsid w:val="00803EC2"/>
    <w:rsid w:val="00804658"/>
    <w:rsid w:val="00805D14"/>
    <w:rsid w:val="00807225"/>
    <w:rsid w:val="00807542"/>
    <w:rsid w:val="00810F5C"/>
    <w:rsid w:val="00811DEF"/>
    <w:rsid w:val="00812FA5"/>
    <w:rsid w:val="00813041"/>
    <w:rsid w:val="00813A0A"/>
    <w:rsid w:val="008151F5"/>
    <w:rsid w:val="00816428"/>
    <w:rsid w:val="00816756"/>
    <w:rsid w:val="00820355"/>
    <w:rsid w:val="0082051D"/>
    <w:rsid w:val="0082051F"/>
    <w:rsid w:val="00821835"/>
    <w:rsid w:val="00821CDC"/>
    <w:rsid w:val="00823B5D"/>
    <w:rsid w:val="00824815"/>
    <w:rsid w:val="00824843"/>
    <w:rsid w:val="00825386"/>
    <w:rsid w:val="0082547B"/>
    <w:rsid w:val="00826CC1"/>
    <w:rsid w:val="00826F62"/>
    <w:rsid w:val="00827E8B"/>
    <w:rsid w:val="00830FA1"/>
    <w:rsid w:val="00833BB4"/>
    <w:rsid w:val="008345D1"/>
    <w:rsid w:val="00834717"/>
    <w:rsid w:val="00834997"/>
    <w:rsid w:val="008377AA"/>
    <w:rsid w:val="00837BB5"/>
    <w:rsid w:val="0084010F"/>
    <w:rsid w:val="00843ACE"/>
    <w:rsid w:val="00843B8F"/>
    <w:rsid w:val="00844050"/>
    <w:rsid w:val="0084423A"/>
    <w:rsid w:val="00845E2C"/>
    <w:rsid w:val="0084668F"/>
    <w:rsid w:val="008516EE"/>
    <w:rsid w:val="0085177E"/>
    <w:rsid w:val="00851F21"/>
    <w:rsid w:val="00852A99"/>
    <w:rsid w:val="00852CF4"/>
    <w:rsid w:val="0085415B"/>
    <w:rsid w:val="008543A3"/>
    <w:rsid w:val="008551EA"/>
    <w:rsid w:val="008555FF"/>
    <w:rsid w:val="00855A93"/>
    <w:rsid w:val="00857BE7"/>
    <w:rsid w:val="00857E83"/>
    <w:rsid w:val="00857FD9"/>
    <w:rsid w:val="00860077"/>
    <w:rsid w:val="0086030E"/>
    <w:rsid w:val="00860543"/>
    <w:rsid w:val="00861139"/>
    <w:rsid w:val="00861167"/>
    <w:rsid w:val="008611E0"/>
    <w:rsid w:val="008614E0"/>
    <w:rsid w:val="00861AA7"/>
    <w:rsid w:val="0086206F"/>
    <w:rsid w:val="008621DF"/>
    <w:rsid w:val="0086297D"/>
    <w:rsid w:val="008636A5"/>
    <w:rsid w:val="008636E8"/>
    <w:rsid w:val="0086542A"/>
    <w:rsid w:val="00866794"/>
    <w:rsid w:val="00866CE7"/>
    <w:rsid w:val="00867CE8"/>
    <w:rsid w:val="00867F13"/>
    <w:rsid w:val="00870A11"/>
    <w:rsid w:val="00871DC8"/>
    <w:rsid w:val="00872DB2"/>
    <w:rsid w:val="008734B4"/>
    <w:rsid w:val="00873838"/>
    <w:rsid w:val="0087458B"/>
    <w:rsid w:val="00874925"/>
    <w:rsid w:val="0087559C"/>
    <w:rsid w:val="008760FE"/>
    <w:rsid w:val="008764E9"/>
    <w:rsid w:val="0087761F"/>
    <w:rsid w:val="008801F0"/>
    <w:rsid w:val="00880EB4"/>
    <w:rsid w:val="008813C7"/>
    <w:rsid w:val="008817A6"/>
    <w:rsid w:val="0088310C"/>
    <w:rsid w:val="00883371"/>
    <w:rsid w:val="00883B86"/>
    <w:rsid w:val="00884646"/>
    <w:rsid w:val="0088469A"/>
    <w:rsid w:val="00884893"/>
    <w:rsid w:val="00884F2C"/>
    <w:rsid w:val="0088503F"/>
    <w:rsid w:val="00885E94"/>
    <w:rsid w:val="00887779"/>
    <w:rsid w:val="00887A4F"/>
    <w:rsid w:val="00890426"/>
    <w:rsid w:val="00890DAD"/>
    <w:rsid w:val="00890FA9"/>
    <w:rsid w:val="008914E0"/>
    <w:rsid w:val="008915AC"/>
    <w:rsid w:val="00891823"/>
    <w:rsid w:val="00891CD8"/>
    <w:rsid w:val="008921D8"/>
    <w:rsid w:val="00892677"/>
    <w:rsid w:val="008926AC"/>
    <w:rsid w:val="008935DA"/>
    <w:rsid w:val="00893E61"/>
    <w:rsid w:val="0089488B"/>
    <w:rsid w:val="00894BA2"/>
    <w:rsid w:val="00894C30"/>
    <w:rsid w:val="00895368"/>
    <w:rsid w:val="008960E6"/>
    <w:rsid w:val="00896420"/>
    <w:rsid w:val="00896D26"/>
    <w:rsid w:val="00896F29"/>
    <w:rsid w:val="00897AB0"/>
    <w:rsid w:val="008A0173"/>
    <w:rsid w:val="008A15D2"/>
    <w:rsid w:val="008A1F04"/>
    <w:rsid w:val="008A271E"/>
    <w:rsid w:val="008A3C09"/>
    <w:rsid w:val="008A3F99"/>
    <w:rsid w:val="008A4B77"/>
    <w:rsid w:val="008A4CEC"/>
    <w:rsid w:val="008A4D07"/>
    <w:rsid w:val="008A57C0"/>
    <w:rsid w:val="008A6E83"/>
    <w:rsid w:val="008A7432"/>
    <w:rsid w:val="008B0085"/>
    <w:rsid w:val="008B0580"/>
    <w:rsid w:val="008B0D1D"/>
    <w:rsid w:val="008B10AD"/>
    <w:rsid w:val="008B110C"/>
    <w:rsid w:val="008B22C8"/>
    <w:rsid w:val="008B2B32"/>
    <w:rsid w:val="008B2FED"/>
    <w:rsid w:val="008B3163"/>
    <w:rsid w:val="008B35B9"/>
    <w:rsid w:val="008B4697"/>
    <w:rsid w:val="008B4DAC"/>
    <w:rsid w:val="008B66C7"/>
    <w:rsid w:val="008B6894"/>
    <w:rsid w:val="008B6AB6"/>
    <w:rsid w:val="008B6D79"/>
    <w:rsid w:val="008B6DB5"/>
    <w:rsid w:val="008B70DF"/>
    <w:rsid w:val="008C10E6"/>
    <w:rsid w:val="008C1F00"/>
    <w:rsid w:val="008C2104"/>
    <w:rsid w:val="008C2B8B"/>
    <w:rsid w:val="008C2CCB"/>
    <w:rsid w:val="008C3339"/>
    <w:rsid w:val="008C3D37"/>
    <w:rsid w:val="008C4492"/>
    <w:rsid w:val="008C46A4"/>
    <w:rsid w:val="008C4BB8"/>
    <w:rsid w:val="008C5413"/>
    <w:rsid w:val="008C55E4"/>
    <w:rsid w:val="008C6AFC"/>
    <w:rsid w:val="008C757E"/>
    <w:rsid w:val="008C7995"/>
    <w:rsid w:val="008D16C8"/>
    <w:rsid w:val="008D17FE"/>
    <w:rsid w:val="008D3B9E"/>
    <w:rsid w:val="008D3FC7"/>
    <w:rsid w:val="008D40DC"/>
    <w:rsid w:val="008D5267"/>
    <w:rsid w:val="008D5984"/>
    <w:rsid w:val="008D635A"/>
    <w:rsid w:val="008D761F"/>
    <w:rsid w:val="008D76D5"/>
    <w:rsid w:val="008D7AE3"/>
    <w:rsid w:val="008D7BE8"/>
    <w:rsid w:val="008E04B7"/>
    <w:rsid w:val="008E0A3A"/>
    <w:rsid w:val="008E0D55"/>
    <w:rsid w:val="008E0E10"/>
    <w:rsid w:val="008E1340"/>
    <w:rsid w:val="008E28A3"/>
    <w:rsid w:val="008E3354"/>
    <w:rsid w:val="008E34A5"/>
    <w:rsid w:val="008E35AA"/>
    <w:rsid w:val="008E3759"/>
    <w:rsid w:val="008E3AD4"/>
    <w:rsid w:val="008E51CE"/>
    <w:rsid w:val="008E5742"/>
    <w:rsid w:val="008E5A3F"/>
    <w:rsid w:val="008E60FE"/>
    <w:rsid w:val="008E6A6E"/>
    <w:rsid w:val="008F01D2"/>
    <w:rsid w:val="008F0E05"/>
    <w:rsid w:val="008F1461"/>
    <w:rsid w:val="008F16BF"/>
    <w:rsid w:val="008F1BD4"/>
    <w:rsid w:val="008F334D"/>
    <w:rsid w:val="008F3D04"/>
    <w:rsid w:val="008F67CD"/>
    <w:rsid w:val="008F78AF"/>
    <w:rsid w:val="009002B6"/>
    <w:rsid w:val="009006D4"/>
    <w:rsid w:val="009007D0"/>
    <w:rsid w:val="00900951"/>
    <w:rsid w:val="00901458"/>
    <w:rsid w:val="00902FC4"/>
    <w:rsid w:val="00903FE0"/>
    <w:rsid w:val="009045DA"/>
    <w:rsid w:val="00904635"/>
    <w:rsid w:val="00904B36"/>
    <w:rsid w:val="009061BE"/>
    <w:rsid w:val="009065EF"/>
    <w:rsid w:val="009065F1"/>
    <w:rsid w:val="00907A44"/>
    <w:rsid w:val="00910F0D"/>
    <w:rsid w:val="00911A7F"/>
    <w:rsid w:val="009122EA"/>
    <w:rsid w:val="009129DB"/>
    <w:rsid w:val="00912B5B"/>
    <w:rsid w:val="00912D3E"/>
    <w:rsid w:val="00913054"/>
    <w:rsid w:val="009132B6"/>
    <w:rsid w:val="00913518"/>
    <w:rsid w:val="00913F11"/>
    <w:rsid w:val="009140DB"/>
    <w:rsid w:val="00914416"/>
    <w:rsid w:val="0091473D"/>
    <w:rsid w:val="00914EAC"/>
    <w:rsid w:val="00915212"/>
    <w:rsid w:val="00915D22"/>
    <w:rsid w:val="009163E6"/>
    <w:rsid w:val="009167C5"/>
    <w:rsid w:val="00916981"/>
    <w:rsid w:val="009174A7"/>
    <w:rsid w:val="009174C4"/>
    <w:rsid w:val="00917643"/>
    <w:rsid w:val="00922126"/>
    <w:rsid w:val="009221F5"/>
    <w:rsid w:val="00922BBF"/>
    <w:rsid w:val="009244CE"/>
    <w:rsid w:val="009257CB"/>
    <w:rsid w:val="00925C5F"/>
    <w:rsid w:val="009265E8"/>
    <w:rsid w:val="00927064"/>
    <w:rsid w:val="0092799F"/>
    <w:rsid w:val="00927E8F"/>
    <w:rsid w:val="00930365"/>
    <w:rsid w:val="00930E50"/>
    <w:rsid w:val="0093123D"/>
    <w:rsid w:val="009313AC"/>
    <w:rsid w:val="00932126"/>
    <w:rsid w:val="00932378"/>
    <w:rsid w:val="00932ECD"/>
    <w:rsid w:val="00933AB3"/>
    <w:rsid w:val="00933E50"/>
    <w:rsid w:val="0093423E"/>
    <w:rsid w:val="00935111"/>
    <w:rsid w:val="00936725"/>
    <w:rsid w:val="00936BFF"/>
    <w:rsid w:val="00936E87"/>
    <w:rsid w:val="00937307"/>
    <w:rsid w:val="009377FF"/>
    <w:rsid w:val="009405D0"/>
    <w:rsid w:val="0094150F"/>
    <w:rsid w:val="00941F76"/>
    <w:rsid w:val="009422FC"/>
    <w:rsid w:val="00943208"/>
    <w:rsid w:val="009437C4"/>
    <w:rsid w:val="00944604"/>
    <w:rsid w:val="0094559D"/>
    <w:rsid w:val="009458E4"/>
    <w:rsid w:val="00946769"/>
    <w:rsid w:val="00947EF0"/>
    <w:rsid w:val="00951A25"/>
    <w:rsid w:val="009520EE"/>
    <w:rsid w:val="00952C31"/>
    <w:rsid w:val="00952F52"/>
    <w:rsid w:val="00953090"/>
    <w:rsid w:val="009531C3"/>
    <w:rsid w:val="00953380"/>
    <w:rsid w:val="0095490C"/>
    <w:rsid w:val="00954F23"/>
    <w:rsid w:val="00957362"/>
    <w:rsid w:val="00962327"/>
    <w:rsid w:val="0096336B"/>
    <w:rsid w:val="0096365D"/>
    <w:rsid w:val="00963D41"/>
    <w:rsid w:val="0096505C"/>
    <w:rsid w:val="0096508A"/>
    <w:rsid w:val="00965723"/>
    <w:rsid w:val="009659E1"/>
    <w:rsid w:val="00965CAA"/>
    <w:rsid w:val="009673BE"/>
    <w:rsid w:val="00967859"/>
    <w:rsid w:val="00970672"/>
    <w:rsid w:val="00971013"/>
    <w:rsid w:val="009713B7"/>
    <w:rsid w:val="009718F7"/>
    <w:rsid w:val="0097196A"/>
    <w:rsid w:val="009739E1"/>
    <w:rsid w:val="00973A58"/>
    <w:rsid w:val="00973DC5"/>
    <w:rsid w:val="009741EA"/>
    <w:rsid w:val="00976B1B"/>
    <w:rsid w:val="00977000"/>
    <w:rsid w:val="00977B8C"/>
    <w:rsid w:val="009808E3"/>
    <w:rsid w:val="00980DBE"/>
    <w:rsid w:val="009828E1"/>
    <w:rsid w:val="00982C6D"/>
    <w:rsid w:val="009831F8"/>
    <w:rsid w:val="00983A5C"/>
    <w:rsid w:val="00984225"/>
    <w:rsid w:val="00984552"/>
    <w:rsid w:val="00984FA9"/>
    <w:rsid w:val="009852E1"/>
    <w:rsid w:val="0098537A"/>
    <w:rsid w:val="00985EBA"/>
    <w:rsid w:val="00986054"/>
    <w:rsid w:val="00986667"/>
    <w:rsid w:val="0098710D"/>
    <w:rsid w:val="0099102D"/>
    <w:rsid w:val="0099206E"/>
    <w:rsid w:val="009921E7"/>
    <w:rsid w:val="009928EC"/>
    <w:rsid w:val="00992E60"/>
    <w:rsid w:val="0099320D"/>
    <w:rsid w:val="00993BAD"/>
    <w:rsid w:val="00993F19"/>
    <w:rsid w:val="0099462F"/>
    <w:rsid w:val="009948BF"/>
    <w:rsid w:val="00995835"/>
    <w:rsid w:val="00996374"/>
    <w:rsid w:val="00997232"/>
    <w:rsid w:val="00997643"/>
    <w:rsid w:val="0099796C"/>
    <w:rsid w:val="009A00F2"/>
    <w:rsid w:val="009A0B23"/>
    <w:rsid w:val="009A0C99"/>
    <w:rsid w:val="009A0F9F"/>
    <w:rsid w:val="009A2063"/>
    <w:rsid w:val="009A4795"/>
    <w:rsid w:val="009A4ACD"/>
    <w:rsid w:val="009A5068"/>
    <w:rsid w:val="009A52A1"/>
    <w:rsid w:val="009A5DE1"/>
    <w:rsid w:val="009A65BB"/>
    <w:rsid w:val="009A66BE"/>
    <w:rsid w:val="009A6916"/>
    <w:rsid w:val="009A78F3"/>
    <w:rsid w:val="009A7A8A"/>
    <w:rsid w:val="009B11B8"/>
    <w:rsid w:val="009B17A7"/>
    <w:rsid w:val="009B1E37"/>
    <w:rsid w:val="009B4D9C"/>
    <w:rsid w:val="009B50DF"/>
    <w:rsid w:val="009B54FC"/>
    <w:rsid w:val="009B5673"/>
    <w:rsid w:val="009B5A21"/>
    <w:rsid w:val="009C0930"/>
    <w:rsid w:val="009C1303"/>
    <w:rsid w:val="009C1383"/>
    <w:rsid w:val="009C2523"/>
    <w:rsid w:val="009C25A4"/>
    <w:rsid w:val="009C29B9"/>
    <w:rsid w:val="009C338A"/>
    <w:rsid w:val="009C3F79"/>
    <w:rsid w:val="009C40A4"/>
    <w:rsid w:val="009C45A0"/>
    <w:rsid w:val="009C4C6A"/>
    <w:rsid w:val="009C5676"/>
    <w:rsid w:val="009C5CD1"/>
    <w:rsid w:val="009C5CEB"/>
    <w:rsid w:val="009C66CE"/>
    <w:rsid w:val="009C6A22"/>
    <w:rsid w:val="009D076F"/>
    <w:rsid w:val="009D3436"/>
    <w:rsid w:val="009D3482"/>
    <w:rsid w:val="009D54A9"/>
    <w:rsid w:val="009D5551"/>
    <w:rsid w:val="009D5A5F"/>
    <w:rsid w:val="009D6D09"/>
    <w:rsid w:val="009D775B"/>
    <w:rsid w:val="009D78AF"/>
    <w:rsid w:val="009D7B57"/>
    <w:rsid w:val="009E0C03"/>
    <w:rsid w:val="009E1906"/>
    <w:rsid w:val="009E192F"/>
    <w:rsid w:val="009E24D9"/>
    <w:rsid w:val="009E2A04"/>
    <w:rsid w:val="009E2A06"/>
    <w:rsid w:val="009E3245"/>
    <w:rsid w:val="009E43B3"/>
    <w:rsid w:val="009E5575"/>
    <w:rsid w:val="009E5B7E"/>
    <w:rsid w:val="009E5C91"/>
    <w:rsid w:val="009E604D"/>
    <w:rsid w:val="009E6DBB"/>
    <w:rsid w:val="009F1169"/>
    <w:rsid w:val="009F1D66"/>
    <w:rsid w:val="009F1D7D"/>
    <w:rsid w:val="009F3E8F"/>
    <w:rsid w:val="009F4184"/>
    <w:rsid w:val="009F42DF"/>
    <w:rsid w:val="009F43ED"/>
    <w:rsid w:val="009F457A"/>
    <w:rsid w:val="009F4AF0"/>
    <w:rsid w:val="009F5518"/>
    <w:rsid w:val="009F6A83"/>
    <w:rsid w:val="009F705A"/>
    <w:rsid w:val="009F741D"/>
    <w:rsid w:val="009F7A75"/>
    <w:rsid w:val="009F7C4C"/>
    <w:rsid w:val="00A00948"/>
    <w:rsid w:val="00A02682"/>
    <w:rsid w:val="00A02A73"/>
    <w:rsid w:val="00A037BA"/>
    <w:rsid w:val="00A03FC9"/>
    <w:rsid w:val="00A049CD"/>
    <w:rsid w:val="00A06618"/>
    <w:rsid w:val="00A07038"/>
    <w:rsid w:val="00A070AF"/>
    <w:rsid w:val="00A07E98"/>
    <w:rsid w:val="00A07F58"/>
    <w:rsid w:val="00A10FEA"/>
    <w:rsid w:val="00A11D3A"/>
    <w:rsid w:val="00A11E91"/>
    <w:rsid w:val="00A12DA7"/>
    <w:rsid w:val="00A136D1"/>
    <w:rsid w:val="00A13DAD"/>
    <w:rsid w:val="00A14CBB"/>
    <w:rsid w:val="00A1602F"/>
    <w:rsid w:val="00A160D8"/>
    <w:rsid w:val="00A16AA4"/>
    <w:rsid w:val="00A17024"/>
    <w:rsid w:val="00A17568"/>
    <w:rsid w:val="00A201F9"/>
    <w:rsid w:val="00A20B47"/>
    <w:rsid w:val="00A21547"/>
    <w:rsid w:val="00A219C4"/>
    <w:rsid w:val="00A21C22"/>
    <w:rsid w:val="00A22F5F"/>
    <w:rsid w:val="00A230CE"/>
    <w:rsid w:val="00A2335F"/>
    <w:rsid w:val="00A2404F"/>
    <w:rsid w:val="00A253EE"/>
    <w:rsid w:val="00A256E6"/>
    <w:rsid w:val="00A25705"/>
    <w:rsid w:val="00A25CD2"/>
    <w:rsid w:val="00A26626"/>
    <w:rsid w:val="00A26ED4"/>
    <w:rsid w:val="00A26F5A"/>
    <w:rsid w:val="00A271FB"/>
    <w:rsid w:val="00A30496"/>
    <w:rsid w:val="00A31391"/>
    <w:rsid w:val="00A3167D"/>
    <w:rsid w:val="00A31DDD"/>
    <w:rsid w:val="00A31E95"/>
    <w:rsid w:val="00A3209D"/>
    <w:rsid w:val="00A324AD"/>
    <w:rsid w:val="00A32D89"/>
    <w:rsid w:val="00A33A1E"/>
    <w:rsid w:val="00A33CA8"/>
    <w:rsid w:val="00A33EAA"/>
    <w:rsid w:val="00A34252"/>
    <w:rsid w:val="00A34EC4"/>
    <w:rsid w:val="00A35558"/>
    <w:rsid w:val="00A357A7"/>
    <w:rsid w:val="00A3665B"/>
    <w:rsid w:val="00A366A9"/>
    <w:rsid w:val="00A36D78"/>
    <w:rsid w:val="00A37F10"/>
    <w:rsid w:val="00A4002D"/>
    <w:rsid w:val="00A415C1"/>
    <w:rsid w:val="00A41C14"/>
    <w:rsid w:val="00A41F62"/>
    <w:rsid w:val="00A4284A"/>
    <w:rsid w:val="00A42A71"/>
    <w:rsid w:val="00A42DB7"/>
    <w:rsid w:val="00A42E78"/>
    <w:rsid w:val="00A432A0"/>
    <w:rsid w:val="00A44096"/>
    <w:rsid w:val="00A44242"/>
    <w:rsid w:val="00A44857"/>
    <w:rsid w:val="00A448B8"/>
    <w:rsid w:val="00A44A1F"/>
    <w:rsid w:val="00A44D45"/>
    <w:rsid w:val="00A45270"/>
    <w:rsid w:val="00A4544F"/>
    <w:rsid w:val="00A45A71"/>
    <w:rsid w:val="00A45B52"/>
    <w:rsid w:val="00A46F17"/>
    <w:rsid w:val="00A47FAB"/>
    <w:rsid w:val="00A50B20"/>
    <w:rsid w:val="00A5141C"/>
    <w:rsid w:val="00A51B96"/>
    <w:rsid w:val="00A523FF"/>
    <w:rsid w:val="00A52EDE"/>
    <w:rsid w:val="00A53644"/>
    <w:rsid w:val="00A5394E"/>
    <w:rsid w:val="00A5396B"/>
    <w:rsid w:val="00A53D43"/>
    <w:rsid w:val="00A543C9"/>
    <w:rsid w:val="00A5485B"/>
    <w:rsid w:val="00A54920"/>
    <w:rsid w:val="00A55ACD"/>
    <w:rsid w:val="00A56F68"/>
    <w:rsid w:val="00A5700B"/>
    <w:rsid w:val="00A573B1"/>
    <w:rsid w:val="00A60C39"/>
    <w:rsid w:val="00A62A69"/>
    <w:rsid w:val="00A63383"/>
    <w:rsid w:val="00A64132"/>
    <w:rsid w:val="00A65E7A"/>
    <w:rsid w:val="00A66676"/>
    <w:rsid w:val="00A668BF"/>
    <w:rsid w:val="00A6744E"/>
    <w:rsid w:val="00A6796A"/>
    <w:rsid w:val="00A67D99"/>
    <w:rsid w:val="00A70AC1"/>
    <w:rsid w:val="00A71417"/>
    <w:rsid w:val="00A718A5"/>
    <w:rsid w:val="00A73153"/>
    <w:rsid w:val="00A73E4E"/>
    <w:rsid w:val="00A74670"/>
    <w:rsid w:val="00A748DD"/>
    <w:rsid w:val="00A74ADC"/>
    <w:rsid w:val="00A74C2F"/>
    <w:rsid w:val="00A75161"/>
    <w:rsid w:val="00A761D4"/>
    <w:rsid w:val="00A762B8"/>
    <w:rsid w:val="00A764E3"/>
    <w:rsid w:val="00A765B3"/>
    <w:rsid w:val="00A76D13"/>
    <w:rsid w:val="00A76FDC"/>
    <w:rsid w:val="00A77601"/>
    <w:rsid w:val="00A777DE"/>
    <w:rsid w:val="00A7781E"/>
    <w:rsid w:val="00A77942"/>
    <w:rsid w:val="00A804D1"/>
    <w:rsid w:val="00A823E6"/>
    <w:rsid w:val="00A82A27"/>
    <w:rsid w:val="00A83A6F"/>
    <w:rsid w:val="00A83E5A"/>
    <w:rsid w:val="00A83EEF"/>
    <w:rsid w:val="00A84E21"/>
    <w:rsid w:val="00A85631"/>
    <w:rsid w:val="00A85691"/>
    <w:rsid w:val="00A867E3"/>
    <w:rsid w:val="00A86B34"/>
    <w:rsid w:val="00A86CAF"/>
    <w:rsid w:val="00A87391"/>
    <w:rsid w:val="00A90E6A"/>
    <w:rsid w:val="00A916CB"/>
    <w:rsid w:val="00A91EE3"/>
    <w:rsid w:val="00A922D8"/>
    <w:rsid w:val="00A92403"/>
    <w:rsid w:val="00A925D2"/>
    <w:rsid w:val="00A92E9A"/>
    <w:rsid w:val="00A939CE"/>
    <w:rsid w:val="00A93CF1"/>
    <w:rsid w:val="00A9406E"/>
    <w:rsid w:val="00A9433E"/>
    <w:rsid w:val="00A947D4"/>
    <w:rsid w:val="00A9496D"/>
    <w:rsid w:val="00A952A5"/>
    <w:rsid w:val="00A95623"/>
    <w:rsid w:val="00A95C8C"/>
    <w:rsid w:val="00A960F2"/>
    <w:rsid w:val="00AA0384"/>
    <w:rsid w:val="00AA1511"/>
    <w:rsid w:val="00AA362D"/>
    <w:rsid w:val="00AA3BAC"/>
    <w:rsid w:val="00AA457C"/>
    <w:rsid w:val="00AA4938"/>
    <w:rsid w:val="00AA5575"/>
    <w:rsid w:val="00AA5A91"/>
    <w:rsid w:val="00AA6059"/>
    <w:rsid w:val="00AA7683"/>
    <w:rsid w:val="00AA7817"/>
    <w:rsid w:val="00AA7DF7"/>
    <w:rsid w:val="00AB1AC8"/>
    <w:rsid w:val="00AB3450"/>
    <w:rsid w:val="00AB3A3D"/>
    <w:rsid w:val="00AB443E"/>
    <w:rsid w:val="00AB4A8C"/>
    <w:rsid w:val="00AB54E0"/>
    <w:rsid w:val="00AB6292"/>
    <w:rsid w:val="00AB6589"/>
    <w:rsid w:val="00AB65E4"/>
    <w:rsid w:val="00AB66E9"/>
    <w:rsid w:val="00AB6D22"/>
    <w:rsid w:val="00AB6D69"/>
    <w:rsid w:val="00AC0D36"/>
    <w:rsid w:val="00AC114C"/>
    <w:rsid w:val="00AC12EC"/>
    <w:rsid w:val="00AC166C"/>
    <w:rsid w:val="00AC244B"/>
    <w:rsid w:val="00AC2950"/>
    <w:rsid w:val="00AC29AD"/>
    <w:rsid w:val="00AC4285"/>
    <w:rsid w:val="00AC4D7B"/>
    <w:rsid w:val="00AC4F5F"/>
    <w:rsid w:val="00AC5AE6"/>
    <w:rsid w:val="00AC5B37"/>
    <w:rsid w:val="00AC643B"/>
    <w:rsid w:val="00AC6A8C"/>
    <w:rsid w:val="00AD0E5C"/>
    <w:rsid w:val="00AD1A4C"/>
    <w:rsid w:val="00AD1F7E"/>
    <w:rsid w:val="00AD258D"/>
    <w:rsid w:val="00AD3020"/>
    <w:rsid w:val="00AD314B"/>
    <w:rsid w:val="00AD3373"/>
    <w:rsid w:val="00AD35A5"/>
    <w:rsid w:val="00AD4008"/>
    <w:rsid w:val="00AD47A8"/>
    <w:rsid w:val="00AD5437"/>
    <w:rsid w:val="00AD58CD"/>
    <w:rsid w:val="00AD5A87"/>
    <w:rsid w:val="00AD5F14"/>
    <w:rsid w:val="00AD68CA"/>
    <w:rsid w:val="00AD6E6A"/>
    <w:rsid w:val="00AE039D"/>
    <w:rsid w:val="00AE0E65"/>
    <w:rsid w:val="00AE1BA2"/>
    <w:rsid w:val="00AE32F3"/>
    <w:rsid w:val="00AE32FA"/>
    <w:rsid w:val="00AE3D09"/>
    <w:rsid w:val="00AE421D"/>
    <w:rsid w:val="00AE52BB"/>
    <w:rsid w:val="00AE67C3"/>
    <w:rsid w:val="00AE72BB"/>
    <w:rsid w:val="00AF2887"/>
    <w:rsid w:val="00AF47B9"/>
    <w:rsid w:val="00AF48A2"/>
    <w:rsid w:val="00AF5004"/>
    <w:rsid w:val="00AF67D4"/>
    <w:rsid w:val="00AF6D04"/>
    <w:rsid w:val="00AF7639"/>
    <w:rsid w:val="00AF7772"/>
    <w:rsid w:val="00AF7804"/>
    <w:rsid w:val="00B004E5"/>
    <w:rsid w:val="00B01190"/>
    <w:rsid w:val="00B028EE"/>
    <w:rsid w:val="00B03AB9"/>
    <w:rsid w:val="00B04156"/>
    <w:rsid w:val="00B04594"/>
    <w:rsid w:val="00B04B03"/>
    <w:rsid w:val="00B04C35"/>
    <w:rsid w:val="00B05530"/>
    <w:rsid w:val="00B05C33"/>
    <w:rsid w:val="00B061C8"/>
    <w:rsid w:val="00B067A4"/>
    <w:rsid w:val="00B0714D"/>
    <w:rsid w:val="00B071E9"/>
    <w:rsid w:val="00B073C5"/>
    <w:rsid w:val="00B07519"/>
    <w:rsid w:val="00B07CCA"/>
    <w:rsid w:val="00B07EC2"/>
    <w:rsid w:val="00B1123D"/>
    <w:rsid w:val="00B11717"/>
    <w:rsid w:val="00B11D84"/>
    <w:rsid w:val="00B11E8E"/>
    <w:rsid w:val="00B12789"/>
    <w:rsid w:val="00B12F40"/>
    <w:rsid w:val="00B13C1D"/>
    <w:rsid w:val="00B152DC"/>
    <w:rsid w:val="00B156D7"/>
    <w:rsid w:val="00B15AFC"/>
    <w:rsid w:val="00B15CE1"/>
    <w:rsid w:val="00B15D23"/>
    <w:rsid w:val="00B160BF"/>
    <w:rsid w:val="00B164F7"/>
    <w:rsid w:val="00B16D62"/>
    <w:rsid w:val="00B177C4"/>
    <w:rsid w:val="00B201EB"/>
    <w:rsid w:val="00B20329"/>
    <w:rsid w:val="00B20A39"/>
    <w:rsid w:val="00B21198"/>
    <w:rsid w:val="00B21BA9"/>
    <w:rsid w:val="00B228B5"/>
    <w:rsid w:val="00B2329F"/>
    <w:rsid w:val="00B23932"/>
    <w:rsid w:val="00B23E49"/>
    <w:rsid w:val="00B2417C"/>
    <w:rsid w:val="00B243AD"/>
    <w:rsid w:val="00B247E8"/>
    <w:rsid w:val="00B24AEA"/>
    <w:rsid w:val="00B25197"/>
    <w:rsid w:val="00B25476"/>
    <w:rsid w:val="00B25D09"/>
    <w:rsid w:val="00B26AD8"/>
    <w:rsid w:val="00B26BD3"/>
    <w:rsid w:val="00B27262"/>
    <w:rsid w:val="00B27529"/>
    <w:rsid w:val="00B3023F"/>
    <w:rsid w:val="00B30E62"/>
    <w:rsid w:val="00B325E2"/>
    <w:rsid w:val="00B326ED"/>
    <w:rsid w:val="00B33698"/>
    <w:rsid w:val="00B337C0"/>
    <w:rsid w:val="00B34439"/>
    <w:rsid w:val="00B350CF"/>
    <w:rsid w:val="00B3563A"/>
    <w:rsid w:val="00B35D2C"/>
    <w:rsid w:val="00B36749"/>
    <w:rsid w:val="00B36A0F"/>
    <w:rsid w:val="00B36BA4"/>
    <w:rsid w:val="00B374D8"/>
    <w:rsid w:val="00B40649"/>
    <w:rsid w:val="00B40701"/>
    <w:rsid w:val="00B40E67"/>
    <w:rsid w:val="00B414BB"/>
    <w:rsid w:val="00B416F4"/>
    <w:rsid w:val="00B422B9"/>
    <w:rsid w:val="00B4329D"/>
    <w:rsid w:val="00B43D58"/>
    <w:rsid w:val="00B43F0B"/>
    <w:rsid w:val="00B4468C"/>
    <w:rsid w:val="00B44E7A"/>
    <w:rsid w:val="00B45062"/>
    <w:rsid w:val="00B4737A"/>
    <w:rsid w:val="00B47AE4"/>
    <w:rsid w:val="00B50E48"/>
    <w:rsid w:val="00B51F2B"/>
    <w:rsid w:val="00B522DC"/>
    <w:rsid w:val="00B52B5D"/>
    <w:rsid w:val="00B52CBC"/>
    <w:rsid w:val="00B5398E"/>
    <w:rsid w:val="00B5529F"/>
    <w:rsid w:val="00B55B85"/>
    <w:rsid w:val="00B55D58"/>
    <w:rsid w:val="00B55F9D"/>
    <w:rsid w:val="00B5691A"/>
    <w:rsid w:val="00B57279"/>
    <w:rsid w:val="00B61E50"/>
    <w:rsid w:val="00B61F85"/>
    <w:rsid w:val="00B62812"/>
    <w:rsid w:val="00B636FB"/>
    <w:rsid w:val="00B63AF2"/>
    <w:rsid w:val="00B64D28"/>
    <w:rsid w:val="00B64D72"/>
    <w:rsid w:val="00B64DBD"/>
    <w:rsid w:val="00B659DE"/>
    <w:rsid w:val="00B66228"/>
    <w:rsid w:val="00B66963"/>
    <w:rsid w:val="00B66EF9"/>
    <w:rsid w:val="00B6707D"/>
    <w:rsid w:val="00B67AD8"/>
    <w:rsid w:val="00B67CC7"/>
    <w:rsid w:val="00B7060B"/>
    <w:rsid w:val="00B70A33"/>
    <w:rsid w:val="00B70BE1"/>
    <w:rsid w:val="00B70DFE"/>
    <w:rsid w:val="00B70E3D"/>
    <w:rsid w:val="00B72142"/>
    <w:rsid w:val="00B72E9E"/>
    <w:rsid w:val="00B73276"/>
    <w:rsid w:val="00B74055"/>
    <w:rsid w:val="00B7405B"/>
    <w:rsid w:val="00B7450E"/>
    <w:rsid w:val="00B75AED"/>
    <w:rsid w:val="00B77CF1"/>
    <w:rsid w:val="00B77FFD"/>
    <w:rsid w:val="00B80990"/>
    <w:rsid w:val="00B81909"/>
    <w:rsid w:val="00B8305A"/>
    <w:rsid w:val="00B83A8B"/>
    <w:rsid w:val="00B843F7"/>
    <w:rsid w:val="00B86E27"/>
    <w:rsid w:val="00B87246"/>
    <w:rsid w:val="00B872B8"/>
    <w:rsid w:val="00B9043B"/>
    <w:rsid w:val="00B9091D"/>
    <w:rsid w:val="00B911C9"/>
    <w:rsid w:val="00B918AB"/>
    <w:rsid w:val="00B91D65"/>
    <w:rsid w:val="00B91FA6"/>
    <w:rsid w:val="00B92540"/>
    <w:rsid w:val="00B9256D"/>
    <w:rsid w:val="00B92B63"/>
    <w:rsid w:val="00B92D3C"/>
    <w:rsid w:val="00B9304B"/>
    <w:rsid w:val="00B93A65"/>
    <w:rsid w:val="00B948B3"/>
    <w:rsid w:val="00B94903"/>
    <w:rsid w:val="00B958B2"/>
    <w:rsid w:val="00B95E98"/>
    <w:rsid w:val="00B968FC"/>
    <w:rsid w:val="00B96E2B"/>
    <w:rsid w:val="00B9723C"/>
    <w:rsid w:val="00BA0182"/>
    <w:rsid w:val="00BA0B04"/>
    <w:rsid w:val="00BA0B44"/>
    <w:rsid w:val="00BA2624"/>
    <w:rsid w:val="00BA2627"/>
    <w:rsid w:val="00BA3101"/>
    <w:rsid w:val="00BA3BC7"/>
    <w:rsid w:val="00BA3BDA"/>
    <w:rsid w:val="00BA3BF2"/>
    <w:rsid w:val="00BA5132"/>
    <w:rsid w:val="00BA550C"/>
    <w:rsid w:val="00BA57C8"/>
    <w:rsid w:val="00BA5D25"/>
    <w:rsid w:val="00BA5EEF"/>
    <w:rsid w:val="00BA6139"/>
    <w:rsid w:val="00BA642E"/>
    <w:rsid w:val="00BA78E2"/>
    <w:rsid w:val="00BA79EB"/>
    <w:rsid w:val="00BB050C"/>
    <w:rsid w:val="00BB084C"/>
    <w:rsid w:val="00BB107E"/>
    <w:rsid w:val="00BB1933"/>
    <w:rsid w:val="00BB28CD"/>
    <w:rsid w:val="00BB32AC"/>
    <w:rsid w:val="00BB4A24"/>
    <w:rsid w:val="00BB5CE0"/>
    <w:rsid w:val="00BB69A2"/>
    <w:rsid w:val="00BB7C29"/>
    <w:rsid w:val="00BB7DD3"/>
    <w:rsid w:val="00BC13B2"/>
    <w:rsid w:val="00BC16B0"/>
    <w:rsid w:val="00BC1C31"/>
    <w:rsid w:val="00BC204D"/>
    <w:rsid w:val="00BC23C1"/>
    <w:rsid w:val="00BC32EA"/>
    <w:rsid w:val="00BC3B32"/>
    <w:rsid w:val="00BC3E75"/>
    <w:rsid w:val="00BC4660"/>
    <w:rsid w:val="00BC4A5D"/>
    <w:rsid w:val="00BC4E0C"/>
    <w:rsid w:val="00BC546F"/>
    <w:rsid w:val="00BC5969"/>
    <w:rsid w:val="00BC6C2F"/>
    <w:rsid w:val="00BC6F40"/>
    <w:rsid w:val="00BC744E"/>
    <w:rsid w:val="00BC7953"/>
    <w:rsid w:val="00BC7BB7"/>
    <w:rsid w:val="00BD200B"/>
    <w:rsid w:val="00BD2922"/>
    <w:rsid w:val="00BD2E64"/>
    <w:rsid w:val="00BD2F65"/>
    <w:rsid w:val="00BD302E"/>
    <w:rsid w:val="00BD33C6"/>
    <w:rsid w:val="00BD3517"/>
    <w:rsid w:val="00BD36C5"/>
    <w:rsid w:val="00BD3741"/>
    <w:rsid w:val="00BD5113"/>
    <w:rsid w:val="00BD5168"/>
    <w:rsid w:val="00BD530E"/>
    <w:rsid w:val="00BD59CA"/>
    <w:rsid w:val="00BD6543"/>
    <w:rsid w:val="00BD65C4"/>
    <w:rsid w:val="00BD7172"/>
    <w:rsid w:val="00BD798A"/>
    <w:rsid w:val="00BE0820"/>
    <w:rsid w:val="00BE0BE5"/>
    <w:rsid w:val="00BE15BB"/>
    <w:rsid w:val="00BE1D3F"/>
    <w:rsid w:val="00BE2DA4"/>
    <w:rsid w:val="00BE35E3"/>
    <w:rsid w:val="00BE38B6"/>
    <w:rsid w:val="00BE490E"/>
    <w:rsid w:val="00BE5373"/>
    <w:rsid w:val="00BE693D"/>
    <w:rsid w:val="00BE7249"/>
    <w:rsid w:val="00BE7486"/>
    <w:rsid w:val="00BE7D44"/>
    <w:rsid w:val="00BF10C9"/>
    <w:rsid w:val="00BF1340"/>
    <w:rsid w:val="00BF16DF"/>
    <w:rsid w:val="00BF176D"/>
    <w:rsid w:val="00BF1C9E"/>
    <w:rsid w:val="00BF1D9C"/>
    <w:rsid w:val="00BF1F5A"/>
    <w:rsid w:val="00BF251A"/>
    <w:rsid w:val="00BF3510"/>
    <w:rsid w:val="00BF37E8"/>
    <w:rsid w:val="00BF4263"/>
    <w:rsid w:val="00BF4408"/>
    <w:rsid w:val="00BF57D5"/>
    <w:rsid w:val="00BF6DC5"/>
    <w:rsid w:val="00BF74FB"/>
    <w:rsid w:val="00BF7881"/>
    <w:rsid w:val="00BF7918"/>
    <w:rsid w:val="00C0087B"/>
    <w:rsid w:val="00C008CE"/>
    <w:rsid w:val="00C00E2F"/>
    <w:rsid w:val="00C00E4C"/>
    <w:rsid w:val="00C0250B"/>
    <w:rsid w:val="00C02654"/>
    <w:rsid w:val="00C0302E"/>
    <w:rsid w:val="00C03D6C"/>
    <w:rsid w:val="00C04DBE"/>
    <w:rsid w:val="00C04FD9"/>
    <w:rsid w:val="00C054C3"/>
    <w:rsid w:val="00C056A7"/>
    <w:rsid w:val="00C0574B"/>
    <w:rsid w:val="00C06CD3"/>
    <w:rsid w:val="00C07FE8"/>
    <w:rsid w:val="00C11A6A"/>
    <w:rsid w:val="00C11E8C"/>
    <w:rsid w:val="00C11F29"/>
    <w:rsid w:val="00C12227"/>
    <w:rsid w:val="00C12EF1"/>
    <w:rsid w:val="00C13A12"/>
    <w:rsid w:val="00C149F3"/>
    <w:rsid w:val="00C14F83"/>
    <w:rsid w:val="00C15E04"/>
    <w:rsid w:val="00C15FBC"/>
    <w:rsid w:val="00C16623"/>
    <w:rsid w:val="00C17149"/>
    <w:rsid w:val="00C1773C"/>
    <w:rsid w:val="00C217A4"/>
    <w:rsid w:val="00C21829"/>
    <w:rsid w:val="00C21852"/>
    <w:rsid w:val="00C21A28"/>
    <w:rsid w:val="00C23605"/>
    <w:rsid w:val="00C2369B"/>
    <w:rsid w:val="00C23F8A"/>
    <w:rsid w:val="00C2409B"/>
    <w:rsid w:val="00C24DE7"/>
    <w:rsid w:val="00C252B7"/>
    <w:rsid w:val="00C2532F"/>
    <w:rsid w:val="00C256F3"/>
    <w:rsid w:val="00C25BA3"/>
    <w:rsid w:val="00C25D2B"/>
    <w:rsid w:val="00C268C9"/>
    <w:rsid w:val="00C26E30"/>
    <w:rsid w:val="00C272A7"/>
    <w:rsid w:val="00C275B1"/>
    <w:rsid w:val="00C30614"/>
    <w:rsid w:val="00C3123F"/>
    <w:rsid w:val="00C31EE6"/>
    <w:rsid w:val="00C329B7"/>
    <w:rsid w:val="00C337CE"/>
    <w:rsid w:val="00C33D57"/>
    <w:rsid w:val="00C346E1"/>
    <w:rsid w:val="00C36390"/>
    <w:rsid w:val="00C36401"/>
    <w:rsid w:val="00C36618"/>
    <w:rsid w:val="00C36CA6"/>
    <w:rsid w:val="00C36D10"/>
    <w:rsid w:val="00C379A6"/>
    <w:rsid w:val="00C37AB9"/>
    <w:rsid w:val="00C37E20"/>
    <w:rsid w:val="00C40008"/>
    <w:rsid w:val="00C4048D"/>
    <w:rsid w:val="00C40B12"/>
    <w:rsid w:val="00C40C7A"/>
    <w:rsid w:val="00C4176F"/>
    <w:rsid w:val="00C417FF"/>
    <w:rsid w:val="00C418BE"/>
    <w:rsid w:val="00C4218C"/>
    <w:rsid w:val="00C424E6"/>
    <w:rsid w:val="00C42F61"/>
    <w:rsid w:val="00C4769C"/>
    <w:rsid w:val="00C47DFE"/>
    <w:rsid w:val="00C47E8E"/>
    <w:rsid w:val="00C50F50"/>
    <w:rsid w:val="00C5282F"/>
    <w:rsid w:val="00C52DA5"/>
    <w:rsid w:val="00C53D5A"/>
    <w:rsid w:val="00C55C83"/>
    <w:rsid w:val="00C55E0E"/>
    <w:rsid w:val="00C565A9"/>
    <w:rsid w:val="00C5678F"/>
    <w:rsid w:val="00C56A06"/>
    <w:rsid w:val="00C56D1C"/>
    <w:rsid w:val="00C570BD"/>
    <w:rsid w:val="00C600C5"/>
    <w:rsid w:val="00C6034D"/>
    <w:rsid w:val="00C606C4"/>
    <w:rsid w:val="00C607EE"/>
    <w:rsid w:val="00C60BA8"/>
    <w:rsid w:val="00C61C9D"/>
    <w:rsid w:val="00C61E13"/>
    <w:rsid w:val="00C63EFE"/>
    <w:rsid w:val="00C6496F"/>
    <w:rsid w:val="00C64FCA"/>
    <w:rsid w:val="00C6534C"/>
    <w:rsid w:val="00C65431"/>
    <w:rsid w:val="00C65458"/>
    <w:rsid w:val="00C65911"/>
    <w:rsid w:val="00C65A21"/>
    <w:rsid w:val="00C65F10"/>
    <w:rsid w:val="00C664AD"/>
    <w:rsid w:val="00C67206"/>
    <w:rsid w:val="00C67EDB"/>
    <w:rsid w:val="00C67EE9"/>
    <w:rsid w:val="00C705AF"/>
    <w:rsid w:val="00C718E6"/>
    <w:rsid w:val="00C71BA7"/>
    <w:rsid w:val="00C71F50"/>
    <w:rsid w:val="00C7312C"/>
    <w:rsid w:val="00C74702"/>
    <w:rsid w:val="00C75024"/>
    <w:rsid w:val="00C756EC"/>
    <w:rsid w:val="00C758C1"/>
    <w:rsid w:val="00C7698D"/>
    <w:rsid w:val="00C77142"/>
    <w:rsid w:val="00C805F6"/>
    <w:rsid w:val="00C810FF"/>
    <w:rsid w:val="00C81FE2"/>
    <w:rsid w:val="00C84D8C"/>
    <w:rsid w:val="00C851BB"/>
    <w:rsid w:val="00C85EBA"/>
    <w:rsid w:val="00C86BD1"/>
    <w:rsid w:val="00C86E6A"/>
    <w:rsid w:val="00C8740E"/>
    <w:rsid w:val="00C87838"/>
    <w:rsid w:val="00C87ED8"/>
    <w:rsid w:val="00C87FB2"/>
    <w:rsid w:val="00C923D0"/>
    <w:rsid w:val="00C92A10"/>
    <w:rsid w:val="00C93416"/>
    <w:rsid w:val="00C935AC"/>
    <w:rsid w:val="00C938BC"/>
    <w:rsid w:val="00C93C2F"/>
    <w:rsid w:val="00C93E2F"/>
    <w:rsid w:val="00C94AC8"/>
    <w:rsid w:val="00C94D97"/>
    <w:rsid w:val="00C94F5C"/>
    <w:rsid w:val="00C95618"/>
    <w:rsid w:val="00C96122"/>
    <w:rsid w:val="00C96A0E"/>
    <w:rsid w:val="00C972A2"/>
    <w:rsid w:val="00CA1071"/>
    <w:rsid w:val="00CA1B35"/>
    <w:rsid w:val="00CA3009"/>
    <w:rsid w:val="00CA414C"/>
    <w:rsid w:val="00CA4B28"/>
    <w:rsid w:val="00CA5058"/>
    <w:rsid w:val="00CA54BC"/>
    <w:rsid w:val="00CA5CDC"/>
    <w:rsid w:val="00CA78D9"/>
    <w:rsid w:val="00CA7D56"/>
    <w:rsid w:val="00CB013D"/>
    <w:rsid w:val="00CB02B8"/>
    <w:rsid w:val="00CB0B07"/>
    <w:rsid w:val="00CB1849"/>
    <w:rsid w:val="00CB1856"/>
    <w:rsid w:val="00CB1F39"/>
    <w:rsid w:val="00CB217D"/>
    <w:rsid w:val="00CB24FA"/>
    <w:rsid w:val="00CB2FED"/>
    <w:rsid w:val="00CB31D0"/>
    <w:rsid w:val="00CB423C"/>
    <w:rsid w:val="00CB469A"/>
    <w:rsid w:val="00CB5630"/>
    <w:rsid w:val="00CB6862"/>
    <w:rsid w:val="00CB745E"/>
    <w:rsid w:val="00CB7622"/>
    <w:rsid w:val="00CB7BAE"/>
    <w:rsid w:val="00CB7EE1"/>
    <w:rsid w:val="00CB7F27"/>
    <w:rsid w:val="00CC0618"/>
    <w:rsid w:val="00CC06C4"/>
    <w:rsid w:val="00CC0C79"/>
    <w:rsid w:val="00CC1F25"/>
    <w:rsid w:val="00CC2F15"/>
    <w:rsid w:val="00CC339E"/>
    <w:rsid w:val="00CC3532"/>
    <w:rsid w:val="00CC3BD9"/>
    <w:rsid w:val="00CC4289"/>
    <w:rsid w:val="00CC4870"/>
    <w:rsid w:val="00CC569F"/>
    <w:rsid w:val="00CC6446"/>
    <w:rsid w:val="00CC6F9E"/>
    <w:rsid w:val="00CC73EB"/>
    <w:rsid w:val="00CC76A4"/>
    <w:rsid w:val="00CC7A99"/>
    <w:rsid w:val="00CD0B32"/>
    <w:rsid w:val="00CD1501"/>
    <w:rsid w:val="00CD1A17"/>
    <w:rsid w:val="00CD2114"/>
    <w:rsid w:val="00CD32B2"/>
    <w:rsid w:val="00CD3E17"/>
    <w:rsid w:val="00CD4975"/>
    <w:rsid w:val="00CD57EB"/>
    <w:rsid w:val="00CD5DBF"/>
    <w:rsid w:val="00CD5F99"/>
    <w:rsid w:val="00CD6E82"/>
    <w:rsid w:val="00CD6F98"/>
    <w:rsid w:val="00CD709B"/>
    <w:rsid w:val="00CD7627"/>
    <w:rsid w:val="00CD7D2C"/>
    <w:rsid w:val="00CE2005"/>
    <w:rsid w:val="00CE326C"/>
    <w:rsid w:val="00CE363B"/>
    <w:rsid w:val="00CE4A4A"/>
    <w:rsid w:val="00CE6191"/>
    <w:rsid w:val="00CE68C2"/>
    <w:rsid w:val="00CE69F5"/>
    <w:rsid w:val="00CE7764"/>
    <w:rsid w:val="00CF08CF"/>
    <w:rsid w:val="00CF0CB7"/>
    <w:rsid w:val="00CF0FA4"/>
    <w:rsid w:val="00CF122B"/>
    <w:rsid w:val="00CF1E6A"/>
    <w:rsid w:val="00CF4C4A"/>
    <w:rsid w:val="00CF544A"/>
    <w:rsid w:val="00CF6172"/>
    <w:rsid w:val="00CF675A"/>
    <w:rsid w:val="00CF6C1E"/>
    <w:rsid w:val="00CF6D82"/>
    <w:rsid w:val="00CF771D"/>
    <w:rsid w:val="00CF7F2E"/>
    <w:rsid w:val="00D01C77"/>
    <w:rsid w:val="00D01E33"/>
    <w:rsid w:val="00D01F1C"/>
    <w:rsid w:val="00D0244C"/>
    <w:rsid w:val="00D024B1"/>
    <w:rsid w:val="00D02724"/>
    <w:rsid w:val="00D02A6E"/>
    <w:rsid w:val="00D02C62"/>
    <w:rsid w:val="00D03A75"/>
    <w:rsid w:val="00D03CEB"/>
    <w:rsid w:val="00D04E88"/>
    <w:rsid w:val="00D05323"/>
    <w:rsid w:val="00D05889"/>
    <w:rsid w:val="00D058DF"/>
    <w:rsid w:val="00D05C71"/>
    <w:rsid w:val="00D073A1"/>
    <w:rsid w:val="00D10023"/>
    <w:rsid w:val="00D10188"/>
    <w:rsid w:val="00D10BDA"/>
    <w:rsid w:val="00D1191A"/>
    <w:rsid w:val="00D12554"/>
    <w:rsid w:val="00D12934"/>
    <w:rsid w:val="00D12C5E"/>
    <w:rsid w:val="00D12FCC"/>
    <w:rsid w:val="00D13100"/>
    <w:rsid w:val="00D13840"/>
    <w:rsid w:val="00D14C9E"/>
    <w:rsid w:val="00D1690D"/>
    <w:rsid w:val="00D16911"/>
    <w:rsid w:val="00D169E3"/>
    <w:rsid w:val="00D16E79"/>
    <w:rsid w:val="00D1770C"/>
    <w:rsid w:val="00D17DED"/>
    <w:rsid w:val="00D21109"/>
    <w:rsid w:val="00D215BB"/>
    <w:rsid w:val="00D21B4A"/>
    <w:rsid w:val="00D21C28"/>
    <w:rsid w:val="00D22415"/>
    <w:rsid w:val="00D2377B"/>
    <w:rsid w:val="00D2388C"/>
    <w:rsid w:val="00D238FD"/>
    <w:rsid w:val="00D23B65"/>
    <w:rsid w:val="00D24884"/>
    <w:rsid w:val="00D24DEF"/>
    <w:rsid w:val="00D24E4D"/>
    <w:rsid w:val="00D24EDB"/>
    <w:rsid w:val="00D25F88"/>
    <w:rsid w:val="00D26F3F"/>
    <w:rsid w:val="00D271F3"/>
    <w:rsid w:val="00D273C6"/>
    <w:rsid w:val="00D27D5B"/>
    <w:rsid w:val="00D300A2"/>
    <w:rsid w:val="00D31231"/>
    <w:rsid w:val="00D3145F"/>
    <w:rsid w:val="00D31745"/>
    <w:rsid w:val="00D325DD"/>
    <w:rsid w:val="00D3318C"/>
    <w:rsid w:val="00D33E50"/>
    <w:rsid w:val="00D341BD"/>
    <w:rsid w:val="00D342E4"/>
    <w:rsid w:val="00D347A3"/>
    <w:rsid w:val="00D34939"/>
    <w:rsid w:val="00D34C82"/>
    <w:rsid w:val="00D36329"/>
    <w:rsid w:val="00D37459"/>
    <w:rsid w:val="00D37577"/>
    <w:rsid w:val="00D37D2E"/>
    <w:rsid w:val="00D412EA"/>
    <w:rsid w:val="00D412F3"/>
    <w:rsid w:val="00D415C6"/>
    <w:rsid w:val="00D41FC3"/>
    <w:rsid w:val="00D42177"/>
    <w:rsid w:val="00D4270A"/>
    <w:rsid w:val="00D43AE5"/>
    <w:rsid w:val="00D43CBA"/>
    <w:rsid w:val="00D44BDA"/>
    <w:rsid w:val="00D46284"/>
    <w:rsid w:val="00D46B34"/>
    <w:rsid w:val="00D46F66"/>
    <w:rsid w:val="00D471C5"/>
    <w:rsid w:val="00D47C5B"/>
    <w:rsid w:val="00D502AA"/>
    <w:rsid w:val="00D503A5"/>
    <w:rsid w:val="00D509D7"/>
    <w:rsid w:val="00D51A76"/>
    <w:rsid w:val="00D51EC8"/>
    <w:rsid w:val="00D521D7"/>
    <w:rsid w:val="00D52255"/>
    <w:rsid w:val="00D52AD3"/>
    <w:rsid w:val="00D52E7F"/>
    <w:rsid w:val="00D5375D"/>
    <w:rsid w:val="00D540F9"/>
    <w:rsid w:val="00D54A6B"/>
    <w:rsid w:val="00D567E2"/>
    <w:rsid w:val="00D577BA"/>
    <w:rsid w:val="00D6041E"/>
    <w:rsid w:val="00D60420"/>
    <w:rsid w:val="00D62119"/>
    <w:rsid w:val="00D62292"/>
    <w:rsid w:val="00D62C71"/>
    <w:rsid w:val="00D63129"/>
    <w:rsid w:val="00D63469"/>
    <w:rsid w:val="00D6451D"/>
    <w:rsid w:val="00D64C40"/>
    <w:rsid w:val="00D655FC"/>
    <w:rsid w:val="00D65A5A"/>
    <w:rsid w:val="00D6652E"/>
    <w:rsid w:val="00D669DC"/>
    <w:rsid w:val="00D66E84"/>
    <w:rsid w:val="00D66F92"/>
    <w:rsid w:val="00D707C0"/>
    <w:rsid w:val="00D711FC"/>
    <w:rsid w:val="00D71CF3"/>
    <w:rsid w:val="00D72913"/>
    <w:rsid w:val="00D7302E"/>
    <w:rsid w:val="00D731C0"/>
    <w:rsid w:val="00D736E6"/>
    <w:rsid w:val="00D73AFD"/>
    <w:rsid w:val="00D74290"/>
    <w:rsid w:val="00D74AAE"/>
    <w:rsid w:val="00D74AEA"/>
    <w:rsid w:val="00D74F42"/>
    <w:rsid w:val="00D74F5B"/>
    <w:rsid w:val="00D75087"/>
    <w:rsid w:val="00D75166"/>
    <w:rsid w:val="00D75347"/>
    <w:rsid w:val="00D75B03"/>
    <w:rsid w:val="00D77A09"/>
    <w:rsid w:val="00D80301"/>
    <w:rsid w:val="00D80369"/>
    <w:rsid w:val="00D806C1"/>
    <w:rsid w:val="00D80DB5"/>
    <w:rsid w:val="00D80DC8"/>
    <w:rsid w:val="00D80FDA"/>
    <w:rsid w:val="00D810E2"/>
    <w:rsid w:val="00D81A27"/>
    <w:rsid w:val="00D81E4B"/>
    <w:rsid w:val="00D8378B"/>
    <w:rsid w:val="00D83BB1"/>
    <w:rsid w:val="00D8413C"/>
    <w:rsid w:val="00D84197"/>
    <w:rsid w:val="00D84700"/>
    <w:rsid w:val="00D84A40"/>
    <w:rsid w:val="00D8686B"/>
    <w:rsid w:val="00D87AC2"/>
    <w:rsid w:val="00D87FE0"/>
    <w:rsid w:val="00D90440"/>
    <w:rsid w:val="00D905D5"/>
    <w:rsid w:val="00D906B2"/>
    <w:rsid w:val="00D90D4B"/>
    <w:rsid w:val="00D9142B"/>
    <w:rsid w:val="00D91CEE"/>
    <w:rsid w:val="00D93CC1"/>
    <w:rsid w:val="00D93DD9"/>
    <w:rsid w:val="00D9436E"/>
    <w:rsid w:val="00D96D54"/>
    <w:rsid w:val="00D97623"/>
    <w:rsid w:val="00DA0280"/>
    <w:rsid w:val="00DA040D"/>
    <w:rsid w:val="00DA040F"/>
    <w:rsid w:val="00DA11BB"/>
    <w:rsid w:val="00DA190F"/>
    <w:rsid w:val="00DA196F"/>
    <w:rsid w:val="00DA19A2"/>
    <w:rsid w:val="00DA1E89"/>
    <w:rsid w:val="00DA2278"/>
    <w:rsid w:val="00DA3650"/>
    <w:rsid w:val="00DA3CD2"/>
    <w:rsid w:val="00DA426C"/>
    <w:rsid w:val="00DA5F83"/>
    <w:rsid w:val="00DA70BB"/>
    <w:rsid w:val="00DA7534"/>
    <w:rsid w:val="00DB0341"/>
    <w:rsid w:val="00DB053B"/>
    <w:rsid w:val="00DB126B"/>
    <w:rsid w:val="00DB1622"/>
    <w:rsid w:val="00DB17A1"/>
    <w:rsid w:val="00DB2960"/>
    <w:rsid w:val="00DB31DB"/>
    <w:rsid w:val="00DB38B2"/>
    <w:rsid w:val="00DB4544"/>
    <w:rsid w:val="00DB489D"/>
    <w:rsid w:val="00DB4A81"/>
    <w:rsid w:val="00DB4D8D"/>
    <w:rsid w:val="00DB5769"/>
    <w:rsid w:val="00DB5C8D"/>
    <w:rsid w:val="00DB6335"/>
    <w:rsid w:val="00DB6851"/>
    <w:rsid w:val="00DB7A08"/>
    <w:rsid w:val="00DC0148"/>
    <w:rsid w:val="00DC0435"/>
    <w:rsid w:val="00DC0BB4"/>
    <w:rsid w:val="00DC0E88"/>
    <w:rsid w:val="00DC112C"/>
    <w:rsid w:val="00DC23E7"/>
    <w:rsid w:val="00DC254A"/>
    <w:rsid w:val="00DC2D7A"/>
    <w:rsid w:val="00DC2E8A"/>
    <w:rsid w:val="00DC3071"/>
    <w:rsid w:val="00DC35E2"/>
    <w:rsid w:val="00DC3F06"/>
    <w:rsid w:val="00DC407A"/>
    <w:rsid w:val="00DC42A6"/>
    <w:rsid w:val="00DC48A2"/>
    <w:rsid w:val="00DC4ED4"/>
    <w:rsid w:val="00DC6135"/>
    <w:rsid w:val="00DC651E"/>
    <w:rsid w:val="00DC67B1"/>
    <w:rsid w:val="00DC6D73"/>
    <w:rsid w:val="00DC6F7B"/>
    <w:rsid w:val="00DD0FB6"/>
    <w:rsid w:val="00DD1AAC"/>
    <w:rsid w:val="00DD248F"/>
    <w:rsid w:val="00DD2D61"/>
    <w:rsid w:val="00DD3962"/>
    <w:rsid w:val="00DD44D6"/>
    <w:rsid w:val="00DD45F8"/>
    <w:rsid w:val="00DD5693"/>
    <w:rsid w:val="00DD57A5"/>
    <w:rsid w:val="00DD57C2"/>
    <w:rsid w:val="00DD5914"/>
    <w:rsid w:val="00DD68CE"/>
    <w:rsid w:val="00DD696D"/>
    <w:rsid w:val="00DD6DAF"/>
    <w:rsid w:val="00DD70B8"/>
    <w:rsid w:val="00DD775B"/>
    <w:rsid w:val="00DE04FE"/>
    <w:rsid w:val="00DE053F"/>
    <w:rsid w:val="00DE086E"/>
    <w:rsid w:val="00DE228C"/>
    <w:rsid w:val="00DE272A"/>
    <w:rsid w:val="00DE2F0D"/>
    <w:rsid w:val="00DE44D1"/>
    <w:rsid w:val="00DE4754"/>
    <w:rsid w:val="00DE5DBF"/>
    <w:rsid w:val="00DE5EB7"/>
    <w:rsid w:val="00DE61FC"/>
    <w:rsid w:val="00DE652B"/>
    <w:rsid w:val="00DF080D"/>
    <w:rsid w:val="00DF1921"/>
    <w:rsid w:val="00DF1A3C"/>
    <w:rsid w:val="00DF1E30"/>
    <w:rsid w:val="00DF225B"/>
    <w:rsid w:val="00DF2BC8"/>
    <w:rsid w:val="00DF2F24"/>
    <w:rsid w:val="00DF3399"/>
    <w:rsid w:val="00DF3B3C"/>
    <w:rsid w:val="00DF3C0A"/>
    <w:rsid w:val="00DF46C1"/>
    <w:rsid w:val="00DF4813"/>
    <w:rsid w:val="00DF526B"/>
    <w:rsid w:val="00DF545E"/>
    <w:rsid w:val="00DF5683"/>
    <w:rsid w:val="00DF6DC4"/>
    <w:rsid w:val="00DF6E1C"/>
    <w:rsid w:val="00DF7080"/>
    <w:rsid w:val="00DF78EF"/>
    <w:rsid w:val="00E011B4"/>
    <w:rsid w:val="00E0143C"/>
    <w:rsid w:val="00E01526"/>
    <w:rsid w:val="00E021A5"/>
    <w:rsid w:val="00E03127"/>
    <w:rsid w:val="00E03B64"/>
    <w:rsid w:val="00E03E8A"/>
    <w:rsid w:val="00E03EA6"/>
    <w:rsid w:val="00E045C2"/>
    <w:rsid w:val="00E05D37"/>
    <w:rsid w:val="00E06356"/>
    <w:rsid w:val="00E066D7"/>
    <w:rsid w:val="00E06956"/>
    <w:rsid w:val="00E06AE8"/>
    <w:rsid w:val="00E1124A"/>
    <w:rsid w:val="00E11B02"/>
    <w:rsid w:val="00E11C91"/>
    <w:rsid w:val="00E1205F"/>
    <w:rsid w:val="00E12607"/>
    <w:rsid w:val="00E12753"/>
    <w:rsid w:val="00E12B2C"/>
    <w:rsid w:val="00E1326C"/>
    <w:rsid w:val="00E13C57"/>
    <w:rsid w:val="00E1587F"/>
    <w:rsid w:val="00E15AE2"/>
    <w:rsid w:val="00E168B0"/>
    <w:rsid w:val="00E16AAD"/>
    <w:rsid w:val="00E20773"/>
    <w:rsid w:val="00E21568"/>
    <w:rsid w:val="00E21FFB"/>
    <w:rsid w:val="00E224E7"/>
    <w:rsid w:val="00E22B29"/>
    <w:rsid w:val="00E22D6E"/>
    <w:rsid w:val="00E23EE7"/>
    <w:rsid w:val="00E23FD6"/>
    <w:rsid w:val="00E24616"/>
    <w:rsid w:val="00E249DA"/>
    <w:rsid w:val="00E24D78"/>
    <w:rsid w:val="00E25097"/>
    <w:rsid w:val="00E2566B"/>
    <w:rsid w:val="00E25801"/>
    <w:rsid w:val="00E263A1"/>
    <w:rsid w:val="00E270DD"/>
    <w:rsid w:val="00E27440"/>
    <w:rsid w:val="00E27794"/>
    <w:rsid w:val="00E277CE"/>
    <w:rsid w:val="00E279DF"/>
    <w:rsid w:val="00E27A45"/>
    <w:rsid w:val="00E32356"/>
    <w:rsid w:val="00E326A0"/>
    <w:rsid w:val="00E32A05"/>
    <w:rsid w:val="00E33768"/>
    <w:rsid w:val="00E3388C"/>
    <w:rsid w:val="00E33B83"/>
    <w:rsid w:val="00E35460"/>
    <w:rsid w:val="00E35EE3"/>
    <w:rsid w:val="00E40EDE"/>
    <w:rsid w:val="00E40FDF"/>
    <w:rsid w:val="00E414D1"/>
    <w:rsid w:val="00E4178C"/>
    <w:rsid w:val="00E42547"/>
    <w:rsid w:val="00E42803"/>
    <w:rsid w:val="00E42D8B"/>
    <w:rsid w:val="00E431FE"/>
    <w:rsid w:val="00E4385E"/>
    <w:rsid w:val="00E43FB7"/>
    <w:rsid w:val="00E4516F"/>
    <w:rsid w:val="00E45A6C"/>
    <w:rsid w:val="00E45D2D"/>
    <w:rsid w:val="00E4604D"/>
    <w:rsid w:val="00E4631D"/>
    <w:rsid w:val="00E467F8"/>
    <w:rsid w:val="00E4733E"/>
    <w:rsid w:val="00E47CA8"/>
    <w:rsid w:val="00E502A1"/>
    <w:rsid w:val="00E5138D"/>
    <w:rsid w:val="00E52DDB"/>
    <w:rsid w:val="00E53D7A"/>
    <w:rsid w:val="00E54383"/>
    <w:rsid w:val="00E54B80"/>
    <w:rsid w:val="00E55C8E"/>
    <w:rsid w:val="00E55EF3"/>
    <w:rsid w:val="00E563C3"/>
    <w:rsid w:val="00E5662C"/>
    <w:rsid w:val="00E56655"/>
    <w:rsid w:val="00E56730"/>
    <w:rsid w:val="00E56B00"/>
    <w:rsid w:val="00E57BF0"/>
    <w:rsid w:val="00E6007C"/>
    <w:rsid w:val="00E6044B"/>
    <w:rsid w:val="00E60913"/>
    <w:rsid w:val="00E60B62"/>
    <w:rsid w:val="00E6182E"/>
    <w:rsid w:val="00E625A3"/>
    <w:rsid w:val="00E626B2"/>
    <w:rsid w:val="00E62827"/>
    <w:rsid w:val="00E62C62"/>
    <w:rsid w:val="00E62D77"/>
    <w:rsid w:val="00E634AC"/>
    <w:rsid w:val="00E6352B"/>
    <w:rsid w:val="00E639BB"/>
    <w:rsid w:val="00E63E13"/>
    <w:rsid w:val="00E640D8"/>
    <w:rsid w:val="00E6532E"/>
    <w:rsid w:val="00E65B77"/>
    <w:rsid w:val="00E65BFB"/>
    <w:rsid w:val="00E6610C"/>
    <w:rsid w:val="00E672DC"/>
    <w:rsid w:val="00E67BB2"/>
    <w:rsid w:val="00E71201"/>
    <w:rsid w:val="00E72068"/>
    <w:rsid w:val="00E72945"/>
    <w:rsid w:val="00E7298C"/>
    <w:rsid w:val="00E73FEC"/>
    <w:rsid w:val="00E74DB7"/>
    <w:rsid w:val="00E74F9E"/>
    <w:rsid w:val="00E756D9"/>
    <w:rsid w:val="00E75C57"/>
    <w:rsid w:val="00E75E6B"/>
    <w:rsid w:val="00E760EA"/>
    <w:rsid w:val="00E763AE"/>
    <w:rsid w:val="00E7640F"/>
    <w:rsid w:val="00E76FE8"/>
    <w:rsid w:val="00E7762F"/>
    <w:rsid w:val="00E778E3"/>
    <w:rsid w:val="00E77C6C"/>
    <w:rsid w:val="00E77ED1"/>
    <w:rsid w:val="00E802BB"/>
    <w:rsid w:val="00E80C09"/>
    <w:rsid w:val="00E8143A"/>
    <w:rsid w:val="00E818E5"/>
    <w:rsid w:val="00E82CF5"/>
    <w:rsid w:val="00E83112"/>
    <w:rsid w:val="00E832BA"/>
    <w:rsid w:val="00E8395A"/>
    <w:rsid w:val="00E8415E"/>
    <w:rsid w:val="00E84BE3"/>
    <w:rsid w:val="00E85264"/>
    <w:rsid w:val="00E8582B"/>
    <w:rsid w:val="00E86198"/>
    <w:rsid w:val="00E86519"/>
    <w:rsid w:val="00E86BF0"/>
    <w:rsid w:val="00E8734D"/>
    <w:rsid w:val="00E87E82"/>
    <w:rsid w:val="00E9027A"/>
    <w:rsid w:val="00E90918"/>
    <w:rsid w:val="00E90F28"/>
    <w:rsid w:val="00E91122"/>
    <w:rsid w:val="00E916FB"/>
    <w:rsid w:val="00E91D63"/>
    <w:rsid w:val="00E92713"/>
    <w:rsid w:val="00E9332F"/>
    <w:rsid w:val="00E93536"/>
    <w:rsid w:val="00E93D18"/>
    <w:rsid w:val="00E94BBB"/>
    <w:rsid w:val="00E94D9F"/>
    <w:rsid w:val="00E96A68"/>
    <w:rsid w:val="00E970CC"/>
    <w:rsid w:val="00E975FE"/>
    <w:rsid w:val="00EA0B9C"/>
    <w:rsid w:val="00EA10EF"/>
    <w:rsid w:val="00EA130D"/>
    <w:rsid w:val="00EA1A59"/>
    <w:rsid w:val="00EA1CF6"/>
    <w:rsid w:val="00EA1DD5"/>
    <w:rsid w:val="00EA28F8"/>
    <w:rsid w:val="00EA2C49"/>
    <w:rsid w:val="00EA335D"/>
    <w:rsid w:val="00EA3503"/>
    <w:rsid w:val="00EA3D75"/>
    <w:rsid w:val="00EA435A"/>
    <w:rsid w:val="00EA487F"/>
    <w:rsid w:val="00EA4BF8"/>
    <w:rsid w:val="00EA575B"/>
    <w:rsid w:val="00EA589B"/>
    <w:rsid w:val="00EA5D6F"/>
    <w:rsid w:val="00EA6BFD"/>
    <w:rsid w:val="00EA6E9D"/>
    <w:rsid w:val="00EA7380"/>
    <w:rsid w:val="00EA74E7"/>
    <w:rsid w:val="00EA75E9"/>
    <w:rsid w:val="00EA7D2C"/>
    <w:rsid w:val="00EA7E41"/>
    <w:rsid w:val="00EB08B8"/>
    <w:rsid w:val="00EB09D0"/>
    <w:rsid w:val="00EB0AEC"/>
    <w:rsid w:val="00EB1521"/>
    <w:rsid w:val="00EB247E"/>
    <w:rsid w:val="00EB2A96"/>
    <w:rsid w:val="00EB32EA"/>
    <w:rsid w:val="00EB3430"/>
    <w:rsid w:val="00EB46DE"/>
    <w:rsid w:val="00EB47F8"/>
    <w:rsid w:val="00EB4D74"/>
    <w:rsid w:val="00EB52A8"/>
    <w:rsid w:val="00EB55C0"/>
    <w:rsid w:val="00EB5982"/>
    <w:rsid w:val="00EB5C67"/>
    <w:rsid w:val="00EB5DFD"/>
    <w:rsid w:val="00EB7145"/>
    <w:rsid w:val="00EC1067"/>
    <w:rsid w:val="00EC1B78"/>
    <w:rsid w:val="00EC1CE9"/>
    <w:rsid w:val="00EC1ED8"/>
    <w:rsid w:val="00EC273E"/>
    <w:rsid w:val="00EC386B"/>
    <w:rsid w:val="00EC3994"/>
    <w:rsid w:val="00EC3FE1"/>
    <w:rsid w:val="00EC44D7"/>
    <w:rsid w:val="00EC61CF"/>
    <w:rsid w:val="00EC76F3"/>
    <w:rsid w:val="00ED1525"/>
    <w:rsid w:val="00ED164E"/>
    <w:rsid w:val="00ED1B4F"/>
    <w:rsid w:val="00ED1B80"/>
    <w:rsid w:val="00ED3B12"/>
    <w:rsid w:val="00ED3EC1"/>
    <w:rsid w:val="00ED44C9"/>
    <w:rsid w:val="00ED4A48"/>
    <w:rsid w:val="00ED5746"/>
    <w:rsid w:val="00ED6F1F"/>
    <w:rsid w:val="00ED7073"/>
    <w:rsid w:val="00EE0136"/>
    <w:rsid w:val="00EE0808"/>
    <w:rsid w:val="00EE1C14"/>
    <w:rsid w:val="00EE1C3E"/>
    <w:rsid w:val="00EE20BD"/>
    <w:rsid w:val="00EE23BF"/>
    <w:rsid w:val="00EE2FA3"/>
    <w:rsid w:val="00EE44E4"/>
    <w:rsid w:val="00EE54CD"/>
    <w:rsid w:val="00EE628C"/>
    <w:rsid w:val="00EE6A98"/>
    <w:rsid w:val="00EF0608"/>
    <w:rsid w:val="00EF08A5"/>
    <w:rsid w:val="00EF0D0B"/>
    <w:rsid w:val="00EF0E3E"/>
    <w:rsid w:val="00EF10D4"/>
    <w:rsid w:val="00EF1111"/>
    <w:rsid w:val="00EF12B2"/>
    <w:rsid w:val="00EF131E"/>
    <w:rsid w:val="00EF13E1"/>
    <w:rsid w:val="00EF1D8C"/>
    <w:rsid w:val="00EF28C0"/>
    <w:rsid w:val="00EF29F3"/>
    <w:rsid w:val="00EF336A"/>
    <w:rsid w:val="00EF4977"/>
    <w:rsid w:val="00EF4C55"/>
    <w:rsid w:val="00EF50AC"/>
    <w:rsid w:val="00EF5E7A"/>
    <w:rsid w:val="00EF6383"/>
    <w:rsid w:val="00EF6A4E"/>
    <w:rsid w:val="00EF7171"/>
    <w:rsid w:val="00EF7288"/>
    <w:rsid w:val="00EF7351"/>
    <w:rsid w:val="00EF78F1"/>
    <w:rsid w:val="00F00F77"/>
    <w:rsid w:val="00F0189F"/>
    <w:rsid w:val="00F01A53"/>
    <w:rsid w:val="00F01A8C"/>
    <w:rsid w:val="00F025D1"/>
    <w:rsid w:val="00F029CD"/>
    <w:rsid w:val="00F02A0C"/>
    <w:rsid w:val="00F02E4C"/>
    <w:rsid w:val="00F04202"/>
    <w:rsid w:val="00F042B7"/>
    <w:rsid w:val="00F044E3"/>
    <w:rsid w:val="00F05EC4"/>
    <w:rsid w:val="00F060B9"/>
    <w:rsid w:val="00F065CD"/>
    <w:rsid w:val="00F07128"/>
    <w:rsid w:val="00F07870"/>
    <w:rsid w:val="00F1088E"/>
    <w:rsid w:val="00F111C8"/>
    <w:rsid w:val="00F12D82"/>
    <w:rsid w:val="00F13851"/>
    <w:rsid w:val="00F1393E"/>
    <w:rsid w:val="00F13F3C"/>
    <w:rsid w:val="00F1447D"/>
    <w:rsid w:val="00F14BD0"/>
    <w:rsid w:val="00F14D27"/>
    <w:rsid w:val="00F14F7F"/>
    <w:rsid w:val="00F1507A"/>
    <w:rsid w:val="00F15115"/>
    <w:rsid w:val="00F1513E"/>
    <w:rsid w:val="00F152F4"/>
    <w:rsid w:val="00F17D08"/>
    <w:rsid w:val="00F21025"/>
    <w:rsid w:val="00F2203F"/>
    <w:rsid w:val="00F231A7"/>
    <w:rsid w:val="00F23301"/>
    <w:rsid w:val="00F233CA"/>
    <w:rsid w:val="00F26704"/>
    <w:rsid w:val="00F2672C"/>
    <w:rsid w:val="00F27C03"/>
    <w:rsid w:val="00F27DC8"/>
    <w:rsid w:val="00F304A5"/>
    <w:rsid w:val="00F30A70"/>
    <w:rsid w:val="00F32865"/>
    <w:rsid w:val="00F32BEC"/>
    <w:rsid w:val="00F3304A"/>
    <w:rsid w:val="00F34C2F"/>
    <w:rsid w:val="00F353D7"/>
    <w:rsid w:val="00F3601B"/>
    <w:rsid w:val="00F36388"/>
    <w:rsid w:val="00F363BF"/>
    <w:rsid w:val="00F36552"/>
    <w:rsid w:val="00F36BD8"/>
    <w:rsid w:val="00F37ACE"/>
    <w:rsid w:val="00F4085D"/>
    <w:rsid w:val="00F41604"/>
    <w:rsid w:val="00F416C6"/>
    <w:rsid w:val="00F41B67"/>
    <w:rsid w:val="00F41EA0"/>
    <w:rsid w:val="00F41F99"/>
    <w:rsid w:val="00F4205B"/>
    <w:rsid w:val="00F425D5"/>
    <w:rsid w:val="00F42D58"/>
    <w:rsid w:val="00F4469C"/>
    <w:rsid w:val="00F4492B"/>
    <w:rsid w:val="00F45C06"/>
    <w:rsid w:val="00F469EE"/>
    <w:rsid w:val="00F47348"/>
    <w:rsid w:val="00F47818"/>
    <w:rsid w:val="00F47D32"/>
    <w:rsid w:val="00F47FBD"/>
    <w:rsid w:val="00F50B04"/>
    <w:rsid w:val="00F50DAA"/>
    <w:rsid w:val="00F50E48"/>
    <w:rsid w:val="00F5109C"/>
    <w:rsid w:val="00F51162"/>
    <w:rsid w:val="00F51EBA"/>
    <w:rsid w:val="00F5272B"/>
    <w:rsid w:val="00F53C26"/>
    <w:rsid w:val="00F54BA0"/>
    <w:rsid w:val="00F55327"/>
    <w:rsid w:val="00F55440"/>
    <w:rsid w:val="00F55CF0"/>
    <w:rsid w:val="00F563FE"/>
    <w:rsid w:val="00F564F7"/>
    <w:rsid w:val="00F56975"/>
    <w:rsid w:val="00F57A2B"/>
    <w:rsid w:val="00F60870"/>
    <w:rsid w:val="00F609D6"/>
    <w:rsid w:val="00F60B86"/>
    <w:rsid w:val="00F6129B"/>
    <w:rsid w:val="00F627D2"/>
    <w:rsid w:val="00F63578"/>
    <w:rsid w:val="00F63935"/>
    <w:rsid w:val="00F63ED3"/>
    <w:rsid w:val="00F64637"/>
    <w:rsid w:val="00F64A03"/>
    <w:rsid w:val="00F64FA5"/>
    <w:rsid w:val="00F65A7C"/>
    <w:rsid w:val="00F662E9"/>
    <w:rsid w:val="00F66951"/>
    <w:rsid w:val="00F66E71"/>
    <w:rsid w:val="00F67FAA"/>
    <w:rsid w:val="00F707C5"/>
    <w:rsid w:val="00F70DE8"/>
    <w:rsid w:val="00F7466D"/>
    <w:rsid w:val="00F75108"/>
    <w:rsid w:val="00F75156"/>
    <w:rsid w:val="00F751FE"/>
    <w:rsid w:val="00F753CE"/>
    <w:rsid w:val="00F762D9"/>
    <w:rsid w:val="00F76F4E"/>
    <w:rsid w:val="00F77383"/>
    <w:rsid w:val="00F7761A"/>
    <w:rsid w:val="00F7774A"/>
    <w:rsid w:val="00F77E57"/>
    <w:rsid w:val="00F80751"/>
    <w:rsid w:val="00F80B8C"/>
    <w:rsid w:val="00F80BE0"/>
    <w:rsid w:val="00F80D6F"/>
    <w:rsid w:val="00F81518"/>
    <w:rsid w:val="00F8162A"/>
    <w:rsid w:val="00F818DF"/>
    <w:rsid w:val="00F81C00"/>
    <w:rsid w:val="00F81DF0"/>
    <w:rsid w:val="00F82038"/>
    <w:rsid w:val="00F8222D"/>
    <w:rsid w:val="00F82E46"/>
    <w:rsid w:val="00F83F33"/>
    <w:rsid w:val="00F83F77"/>
    <w:rsid w:val="00F8400C"/>
    <w:rsid w:val="00F847C3"/>
    <w:rsid w:val="00F8510D"/>
    <w:rsid w:val="00F8563E"/>
    <w:rsid w:val="00F85B91"/>
    <w:rsid w:val="00F86A53"/>
    <w:rsid w:val="00F86D18"/>
    <w:rsid w:val="00F86D4D"/>
    <w:rsid w:val="00F90053"/>
    <w:rsid w:val="00F907DC"/>
    <w:rsid w:val="00F90D11"/>
    <w:rsid w:val="00F910ED"/>
    <w:rsid w:val="00F916C0"/>
    <w:rsid w:val="00F91DE4"/>
    <w:rsid w:val="00F92D10"/>
    <w:rsid w:val="00F93866"/>
    <w:rsid w:val="00F94118"/>
    <w:rsid w:val="00F94C36"/>
    <w:rsid w:val="00F94F63"/>
    <w:rsid w:val="00F95E56"/>
    <w:rsid w:val="00F971A3"/>
    <w:rsid w:val="00FA0353"/>
    <w:rsid w:val="00FA070B"/>
    <w:rsid w:val="00FA1ABC"/>
    <w:rsid w:val="00FA1F0D"/>
    <w:rsid w:val="00FA2440"/>
    <w:rsid w:val="00FA26C1"/>
    <w:rsid w:val="00FA2FDB"/>
    <w:rsid w:val="00FA3874"/>
    <w:rsid w:val="00FA3A3E"/>
    <w:rsid w:val="00FA3A84"/>
    <w:rsid w:val="00FA472C"/>
    <w:rsid w:val="00FA4AD6"/>
    <w:rsid w:val="00FA5ED3"/>
    <w:rsid w:val="00FA5F2D"/>
    <w:rsid w:val="00FA6BBF"/>
    <w:rsid w:val="00FA6CEB"/>
    <w:rsid w:val="00FB047C"/>
    <w:rsid w:val="00FB134F"/>
    <w:rsid w:val="00FB1BF7"/>
    <w:rsid w:val="00FB4051"/>
    <w:rsid w:val="00FB45A9"/>
    <w:rsid w:val="00FB45B4"/>
    <w:rsid w:val="00FB4857"/>
    <w:rsid w:val="00FB48BA"/>
    <w:rsid w:val="00FB4FAF"/>
    <w:rsid w:val="00FB51D2"/>
    <w:rsid w:val="00FB6A47"/>
    <w:rsid w:val="00FB759B"/>
    <w:rsid w:val="00FC0816"/>
    <w:rsid w:val="00FC0961"/>
    <w:rsid w:val="00FC0F3A"/>
    <w:rsid w:val="00FC4354"/>
    <w:rsid w:val="00FC442B"/>
    <w:rsid w:val="00FC529C"/>
    <w:rsid w:val="00FC53CE"/>
    <w:rsid w:val="00FC58D1"/>
    <w:rsid w:val="00FC5C22"/>
    <w:rsid w:val="00FC5EBC"/>
    <w:rsid w:val="00FC6099"/>
    <w:rsid w:val="00FC62EE"/>
    <w:rsid w:val="00FC674D"/>
    <w:rsid w:val="00FC731D"/>
    <w:rsid w:val="00FC7450"/>
    <w:rsid w:val="00FC7889"/>
    <w:rsid w:val="00FC7A86"/>
    <w:rsid w:val="00FD2449"/>
    <w:rsid w:val="00FD2591"/>
    <w:rsid w:val="00FD260C"/>
    <w:rsid w:val="00FD2B9B"/>
    <w:rsid w:val="00FD3390"/>
    <w:rsid w:val="00FD35F2"/>
    <w:rsid w:val="00FD39BE"/>
    <w:rsid w:val="00FD4113"/>
    <w:rsid w:val="00FD4B28"/>
    <w:rsid w:val="00FD555A"/>
    <w:rsid w:val="00FD57A3"/>
    <w:rsid w:val="00FD645D"/>
    <w:rsid w:val="00FD66FC"/>
    <w:rsid w:val="00FD6E7A"/>
    <w:rsid w:val="00FD6ED8"/>
    <w:rsid w:val="00FD7A9E"/>
    <w:rsid w:val="00FE038B"/>
    <w:rsid w:val="00FE093A"/>
    <w:rsid w:val="00FE24C2"/>
    <w:rsid w:val="00FE2801"/>
    <w:rsid w:val="00FE46F4"/>
    <w:rsid w:val="00FE4E07"/>
    <w:rsid w:val="00FE4E88"/>
    <w:rsid w:val="00FE53F8"/>
    <w:rsid w:val="00FE5F63"/>
    <w:rsid w:val="00FE6F0C"/>
    <w:rsid w:val="00FE6F9D"/>
    <w:rsid w:val="00FF0014"/>
    <w:rsid w:val="00FF0A50"/>
    <w:rsid w:val="00FF1D72"/>
    <w:rsid w:val="00FF2DA1"/>
    <w:rsid w:val="00FF2DE0"/>
    <w:rsid w:val="00FF31AE"/>
    <w:rsid w:val="00FF3600"/>
    <w:rsid w:val="00FF36D2"/>
    <w:rsid w:val="00FF381F"/>
    <w:rsid w:val="00FF3E19"/>
    <w:rsid w:val="00FF43E8"/>
    <w:rsid w:val="00FF4756"/>
    <w:rsid w:val="00FF48FD"/>
    <w:rsid w:val="00FF4CA3"/>
    <w:rsid w:val="00FF5DFE"/>
    <w:rsid w:val="00FF684B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D189A03"/>
  <w15:docId w15:val="{5D5B3103-5BD8-466C-8388-BEA926399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51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3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1A53"/>
    <w:pPr>
      <w:keepNext/>
      <w:keepLines/>
      <w:numPr>
        <w:ilvl w:val="1"/>
        <w:numId w:val="25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1A53"/>
    <w:pPr>
      <w:keepNext/>
      <w:keepLines/>
      <w:numPr>
        <w:ilvl w:val="2"/>
        <w:numId w:val="25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1A53"/>
    <w:pPr>
      <w:keepNext/>
      <w:keepLines/>
      <w:numPr>
        <w:ilvl w:val="3"/>
        <w:numId w:val="2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1A53"/>
    <w:pPr>
      <w:keepNext/>
      <w:keepLines/>
      <w:numPr>
        <w:ilvl w:val="4"/>
        <w:numId w:val="25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1A53"/>
    <w:pPr>
      <w:keepNext/>
      <w:keepLines/>
      <w:numPr>
        <w:ilvl w:val="5"/>
        <w:numId w:val="25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1A53"/>
    <w:pPr>
      <w:keepNext/>
      <w:keepLines/>
      <w:numPr>
        <w:ilvl w:val="6"/>
        <w:numId w:val="2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1A53"/>
    <w:pPr>
      <w:keepNext/>
      <w:keepLines/>
      <w:numPr>
        <w:ilvl w:val="7"/>
        <w:numId w:val="2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1A53"/>
    <w:pPr>
      <w:keepNext/>
      <w:keepLines/>
      <w:numPr>
        <w:ilvl w:val="8"/>
        <w:numId w:val="2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9451A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49451A"/>
    <w:pPr>
      <w:overflowPunct w:val="0"/>
      <w:autoSpaceDE w:val="0"/>
      <w:autoSpaceDN w:val="0"/>
      <w:adjustRightInd w:val="0"/>
      <w:ind w:left="284" w:firstLine="360"/>
      <w:jc w:val="both"/>
      <w:textAlignment w:val="baseline"/>
    </w:pPr>
    <w:rPr>
      <w:bCs/>
      <w:spacing w:val="-4"/>
      <w:szCs w:val="20"/>
    </w:rPr>
  </w:style>
  <w:style w:type="paragraph" w:styleId="Tekstpodstawowywcity">
    <w:name w:val="Body Text Indent"/>
    <w:basedOn w:val="Normalny"/>
    <w:semiHidden/>
    <w:rsid w:val="0049451A"/>
    <w:pPr>
      <w:overflowPunct w:val="0"/>
      <w:autoSpaceDE w:val="0"/>
      <w:autoSpaceDN w:val="0"/>
      <w:adjustRightInd w:val="0"/>
      <w:ind w:left="709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49451A"/>
  </w:style>
  <w:style w:type="paragraph" w:styleId="Nagwek">
    <w:name w:val="header"/>
    <w:basedOn w:val="Normalny"/>
    <w:link w:val="Nagwek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kstdymka">
    <w:name w:val="Balloon Text"/>
    <w:basedOn w:val="Normalny"/>
    <w:semiHidden/>
    <w:rsid w:val="004945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B47F8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817A6"/>
    <w:rPr>
      <w:color w:val="000000"/>
      <w:sz w:val="24"/>
    </w:rPr>
  </w:style>
  <w:style w:type="character" w:customStyle="1" w:styleId="ZnakZnak7">
    <w:name w:val="Znak Znak7"/>
    <w:semiHidden/>
    <w:rsid w:val="007F158B"/>
    <w:rPr>
      <w:color w:val="000000"/>
      <w:sz w:val="24"/>
      <w:lang w:val="pl-PL" w:eastAsia="pl-PL" w:bidi="ar-SA"/>
    </w:rPr>
  </w:style>
  <w:style w:type="character" w:customStyle="1" w:styleId="ZnakZnak5">
    <w:name w:val="Znak Znak5"/>
    <w:semiHidden/>
    <w:rsid w:val="00BF7918"/>
    <w:rPr>
      <w:color w:val="000000"/>
      <w:sz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semiHidden/>
    <w:rsid w:val="00046186"/>
    <w:rPr>
      <w:bCs/>
      <w:spacing w:val="-4"/>
      <w:sz w:val="24"/>
    </w:rPr>
  </w:style>
  <w:style w:type="character" w:customStyle="1" w:styleId="WW8Num1z0">
    <w:name w:val="WW8Num1z0"/>
    <w:rsid w:val="006C6BB0"/>
    <w:rPr>
      <w:rFonts w:ascii="Times New Roman" w:eastAsia="Times New Roman" w:hAnsi="Times New Roman" w:cs="Times New Roman" w:hint="default"/>
    </w:rPr>
  </w:style>
  <w:style w:type="paragraph" w:customStyle="1" w:styleId="Default">
    <w:name w:val="Default"/>
    <w:rsid w:val="00B8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2B8"/>
  </w:style>
  <w:style w:type="character" w:styleId="Odwoanieprzypisukocowego">
    <w:name w:val="endnote reference"/>
    <w:uiPriority w:val="99"/>
    <w:semiHidden/>
    <w:unhideWhenUsed/>
    <w:rsid w:val="00B872B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19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98D"/>
  </w:style>
  <w:style w:type="character" w:styleId="Odwoanieprzypisudolnego">
    <w:name w:val="footnote reference"/>
    <w:uiPriority w:val="99"/>
    <w:unhideWhenUsed/>
    <w:rsid w:val="006E198D"/>
    <w:rPr>
      <w:vertAlign w:val="superscript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7368C4"/>
    <w:pPr>
      <w:ind w:left="720"/>
      <w:contextualSpacing/>
    </w:pPr>
  </w:style>
  <w:style w:type="character" w:customStyle="1" w:styleId="paragraphpunkt2">
    <w:name w:val="paragraphpunkt2"/>
    <w:rsid w:val="00A44096"/>
    <w:rPr>
      <w:b/>
      <w:bCs/>
    </w:rPr>
  </w:style>
  <w:style w:type="paragraph" w:customStyle="1" w:styleId="Style">
    <w:name w:val="Style"/>
    <w:rsid w:val="00A44096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eastAsia="zh-CN"/>
    </w:rPr>
  </w:style>
  <w:style w:type="character" w:customStyle="1" w:styleId="FontStyle16">
    <w:name w:val="Font Style16"/>
    <w:rsid w:val="00A44096"/>
    <w:rPr>
      <w:rFonts w:ascii="Times New Roman" w:hAnsi="Times New Roman" w:cs="Times New Roman"/>
      <w:sz w:val="22"/>
      <w:szCs w:val="22"/>
    </w:rPr>
  </w:style>
  <w:style w:type="paragraph" w:customStyle="1" w:styleId="Akapitzlist2">
    <w:name w:val="Akapit z listą2"/>
    <w:basedOn w:val="Normalny"/>
    <w:rsid w:val="00C5282F"/>
    <w:pPr>
      <w:suppressAutoHyphens/>
      <w:spacing w:line="100" w:lineRule="atLeast"/>
      <w:ind w:left="720"/>
    </w:pPr>
    <w:rPr>
      <w:color w:val="00000A"/>
      <w:kern w:val="2"/>
    </w:rPr>
  </w:style>
  <w:style w:type="paragraph" w:customStyle="1" w:styleId="Tekstpodstawowy21">
    <w:name w:val="Tekst podstawowy 21"/>
    <w:basedOn w:val="Normalny"/>
    <w:rsid w:val="006E769B"/>
    <w:pPr>
      <w:suppressAutoHyphens/>
      <w:spacing w:after="120" w:line="480" w:lineRule="auto"/>
    </w:pPr>
    <w:rPr>
      <w:color w:val="00000A"/>
      <w:kern w:val="1"/>
    </w:rPr>
  </w:style>
  <w:style w:type="character" w:customStyle="1" w:styleId="WW8Num3z2">
    <w:name w:val="WW8Num3z2"/>
    <w:rsid w:val="005B1BC9"/>
  </w:style>
  <w:style w:type="character" w:customStyle="1" w:styleId="StopkaZnak">
    <w:name w:val="Stopka Znak"/>
    <w:basedOn w:val="Domylnaczcionkaakapitu"/>
    <w:link w:val="Stopka"/>
    <w:uiPriority w:val="99"/>
    <w:rsid w:val="001F2817"/>
  </w:style>
  <w:style w:type="character" w:customStyle="1" w:styleId="Nagwek1Znak">
    <w:name w:val="Nagłówek 1 Znak"/>
    <w:basedOn w:val="Domylnaczcionkaakapitu"/>
    <w:link w:val="Nagwek1"/>
    <w:uiPriority w:val="9"/>
    <w:rsid w:val="004E43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4374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7CB9"/>
    <w:pPr>
      <w:tabs>
        <w:tab w:val="right" w:leader="dot" w:pos="9113"/>
      </w:tabs>
      <w:spacing w:after="100"/>
      <w:jc w:val="center"/>
      <w:outlineLvl w:val="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4E437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4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64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64A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4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4AD"/>
    <w:rPr>
      <w:b/>
      <w:bCs/>
    </w:rPr>
  </w:style>
  <w:style w:type="character" w:customStyle="1" w:styleId="alb">
    <w:name w:val="a_lb"/>
    <w:basedOn w:val="Domylnaczcionkaakapitu"/>
    <w:rsid w:val="004867CB"/>
  </w:style>
  <w:style w:type="character" w:customStyle="1" w:styleId="AkapitzlistZnak">
    <w:name w:val="Akapit z listą Znak"/>
    <w:aliases w:val="Standard Znak"/>
    <w:link w:val="Akapitzlist"/>
    <w:uiPriority w:val="34"/>
    <w:rsid w:val="00E76FE8"/>
    <w:rPr>
      <w:sz w:val="24"/>
      <w:szCs w:val="24"/>
    </w:rPr>
  </w:style>
  <w:style w:type="numbering" w:customStyle="1" w:styleId="Biecalista1">
    <w:name w:val="Bieżąca lista1"/>
    <w:uiPriority w:val="99"/>
    <w:rsid w:val="00161DBE"/>
    <w:pPr>
      <w:numPr>
        <w:numId w:val="18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1A5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1A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1A5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1A5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1A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1A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1A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1A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56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56B0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35A91"/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B028EE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028EE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8F1BD4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yperlink" Target="http://weblex.milnet-z.ron.int/" TargetMode="Externa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people" Target="peop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2e985c-a804-47d8-8c5a-f98da3d40a72">
      <UserInfo>
        <DisplayName>Kwaśniak Agnieszka</DisplayName>
        <AccountId>152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6FEED-5435-4AD0-9829-A7C3C1D78B27}">
  <ds:schemaRefs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9e2e985c-a804-47d8-8c5a-f98da3d40a7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CEE943-9437-40CD-B8E5-81427E446D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7F187-88A5-4B9B-B3D9-56A6C2887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0EBC22-8AD2-4F7A-B888-5427F9595751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2E2FAEB-7C10-4D25-960B-58B2BE4E2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15961</Words>
  <Characters>95771</Characters>
  <Application>Microsoft Office Word</Application>
  <DocSecurity>0</DocSecurity>
  <Lines>798</Lines>
  <Paragraphs>223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2022</vt:lpstr>
    </vt:vector>
  </TitlesOfParts>
  <Company>SZI</Company>
  <LinksUpToDate>false</LinksUpToDate>
  <CharactersWithSpaces>111509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2022</dc:title>
  <dc:creator>Sadurska-Kisiel Monika</dc:creator>
  <cp:lastModifiedBy>Brunka Inga</cp:lastModifiedBy>
  <cp:revision>3</cp:revision>
  <cp:lastPrinted>2024-10-10T09:49:00Z</cp:lastPrinted>
  <dcterms:created xsi:type="dcterms:W3CDTF">2024-11-06T08:05:00Z</dcterms:created>
  <dcterms:modified xsi:type="dcterms:W3CDTF">2024-11-06T08:05:00Z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Typ dokumentu">
    <vt:lpwstr/>
  </property>
  <property fmtid="{D5CDD505-2E9C-101B-9397-08002B2CF9AE}" pid="4" name="docIndexRef">
    <vt:lpwstr>89894b4a-b877-4554-846b-fd075edcd28a</vt:lpwstr>
  </property>
  <property fmtid="{D5CDD505-2E9C-101B-9397-08002B2CF9AE}" pid="5" name="bjSaver">
    <vt:lpwstr>BJe/9vtl2xrysAPV5CpXkZhn3r5nph/7</vt:lpwstr>
  </property>
  <property fmtid="{D5CDD505-2E9C-101B-9397-08002B2CF9AE}" pid="6" name="bjClsUserRVM">
    <vt:lpwstr>[]</vt:lpwstr>
  </property>
  <property fmtid="{D5CDD505-2E9C-101B-9397-08002B2CF9AE}" pid="7" name="bjHeaderPrimaryTextBox">
    <vt:lpwstr>NATO UNCLASSIFIED</vt:lpwstr>
  </property>
  <property fmtid="{D5CDD505-2E9C-101B-9397-08002B2CF9AE}" pid="8" name="bjHeaderFirstTextBox">
    <vt:lpwstr>NATO UNCLASSIFIED</vt:lpwstr>
  </property>
  <property fmtid="{D5CDD505-2E9C-101B-9397-08002B2CF9AE}" pid="9" name="bjHeaderEvenTextBox">
    <vt:lpwstr>NATO UNCLASSIFIED</vt:lpwstr>
  </property>
  <property fmtid="{D5CDD505-2E9C-101B-9397-08002B2CF9AE}" pid="10" name="bjFooterPrimaryTextBox">
    <vt:lpwstr>NATO UNCLASSIFIED</vt:lpwstr>
  </property>
  <property fmtid="{D5CDD505-2E9C-101B-9397-08002B2CF9AE}" pid="11" name="bjFooterFirstTextBox">
    <vt:lpwstr>NATO UNCLASSIFIED</vt:lpwstr>
  </property>
  <property fmtid="{D5CDD505-2E9C-101B-9397-08002B2CF9AE}" pid="12" name="bjFooterEvenTextBox">
    <vt:lpwstr>NATO UNCLASSIFIED</vt:lpwstr>
  </property>
  <property fmtid="{D5CDD505-2E9C-101B-9397-08002B2CF9AE}" pid="1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  <property fmtid="{D5CDD505-2E9C-101B-9397-08002B2CF9AE}" pid="15" name="bjDocumentSecurityLabel">
    <vt:lpwstr>[d7220eed-17a6-431d-810c-83a0ddfed893]</vt:lpwstr>
  </property>
  <property fmtid="{D5CDD505-2E9C-101B-9397-08002B2CF9AE}" pid="16" name="bjPortionMark">
    <vt:lpwstr>[JAW]</vt:lpwstr>
  </property>
  <property fmtid="{D5CDD505-2E9C-101B-9397-08002B2CF9AE}" pid="17" name="s5636:Creator type=author">
    <vt:lpwstr>Sadurska-Kisiel Monika</vt:lpwstr>
  </property>
  <property fmtid="{D5CDD505-2E9C-101B-9397-08002B2CF9AE}" pid="18" name="s5636:Creator type=organization">
    <vt:lpwstr>MILNET-Z</vt:lpwstr>
  </property>
  <property fmtid="{D5CDD505-2E9C-101B-9397-08002B2CF9AE}" pid="19" name="s5636:Creator type=IP">
    <vt:lpwstr>10.11.46.85</vt:lpwstr>
  </property>
</Properties>
</file>