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08FB3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del w:id="17" w:author="Piotr Karol - Nadleśnictwo Strzyżów" w:date="2022-10-12T11:35:00Z">
        <w:r w:rsidDel="00F9546E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8" w:author="Piotr Karol - Nadleśnictwo Strzyżów" w:date="2022-10-12T11:35:00Z">
        <w:r w:rsidR="00F9546E">
          <w:rPr>
            <w:rFonts w:ascii="Cambria" w:hAnsi="Cambria" w:cs="Arial"/>
            <w:bCs/>
            <w:sz w:val="22"/>
            <w:szCs w:val="22"/>
          </w:rPr>
          <w:t>Strzyżów</w:t>
        </w:r>
        <w:r w:rsidR="00F9546E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ins w:id="19" w:author="Piotr Karol - Nadleśnictwo Strzyżów" w:date="2022-10-12T11:35:00Z">
        <w:r w:rsidR="00F9546E">
          <w:rPr>
            <w:rFonts w:ascii="Cambria" w:hAnsi="Cambria" w:cs="Arial"/>
            <w:bCs/>
            <w:sz w:val="22"/>
            <w:szCs w:val="22"/>
          </w:rPr>
          <w:t>2023</w:t>
        </w:r>
      </w:ins>
      <w:del w:id="20" w:author="Piotr Karol - Nadleśnictwo Strzyżów" w:date="2022-10-12T11:35:00Z">
        <w:r w:rsidDel="00F9546E">
          <w:rPr>
            <w:rFonts w:ascii="Cambria" w:hAnsi="Cambria" w:cs="Arial"/>
            <w:bCs/>
            <w:sz w:val="22"/>
            <w:szCs w:val="22"/>
          </w:rPr>
          <w:delText>________</w:delText>
        </w:r>
      </w:del>
      <w:bookmarkStart w:id="21" w:name="_GoBack"/>
      <w:bookmarkEnd w:id="21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484FB" w14:textId="77777777" w:rsidR="001D12D4" w:rsidRDefault="001D12D4">
      <w:r>
        <w:separator/>
      </w:r>
    </w:p>
  </w:endnote>
  <w:endnote w:type="continuationSeparator" w:id="0">
    <w:p w14:paraId="050D4926" w14:textId="77777777" w:rsidR="001D12D4" w:rsidRDefault="001D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54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28E6E" w14:textId="77777777" w:rsidR="001D12D4" w:rsidRDefault="001D12D4">
      <w:r>
        <w:separator/>
      </w:r>
    </w:p>
  </w:footnote>
  <w:footnote w:type="continuationSeparator" w:id="0">
    <w:p w14:paraId="2272624F" w14:textId="77777777" w:rsidR="001D12D4" w:rsidRDefault="001D1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otr Karol - Nadleśnictwo Strzyżów">
    <w15:presenceInfo w15:providerId="AD" w15:userId="S-1-5-21-1258824510-3303949563-3469234235-50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2D4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46E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</cp:revision>
  <cp:lastPrinted>2017-05-23T10:32:00Z</cp:lastPrinted>
  <dcterms:created xsi:type="dcterms:W3CDTF">2022-10-12T09:36:00Z</dcterms:created>
  <dcterms:modified xsi:type="dcterms:W3CDTF">2022-10-12T09:36:00Z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