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44A" w:rsidRDefault="0065144A" w:rsidP="009D1450">
      <w:pPr>
        <w:tabs>
          <w:tab w:val="left" w:pos="7356"/>
          <w:tab w:val="right" w:pos="9639"/>
        </w:tabs>
        <w:spacing w:before="120" w:line="276" w:lineRule="auto"/>
        <w:rPr>
          <w:rFonts w:ascii="Calibri" w:hAnsi="Calibri"/>
          <w:sz w:val="20"/>
        </w:rPr>
      </w:pPr>
    </w:p>
    <w:p w:rsidR="00CC7CC7" w:rsidRPr="00A152AA" w:rsidRDefault="009D1450" w:rsidP="009D1450">
      <w:pPr>
        <w:numPr>
          <w:ins w:id="0" w:author="monika.wojcik" w:date="2010-07-14T11:20:00Z"/>
        </w:numPr>
        <w:tabs>
          <w:tab w:val="left" w:pos="7356"/>
          <w:tab w:val="right" w:pos="9639"/>
        </w:tabs>
        <w:spacing w:before="120" w:line="276" w:lineRule="auto"/>
        <w:rPr>
          <w:rFonts w:ascii="Calibri" w:hAnsi="Calibri"/>
          <w:sz w:val="20"/>
        </w:rPr>
      </w:pPr>
      <w:r w:rsidRPr="00DB0EF3">
        <w:rPr>
          <w:rFonts w:ascii="Calibri" w:hAnsi="Calibri"/>
          <w:sz w:val="20"/>
        </w:rPr>
        <w:t>Nr postępowania: S</w:t>
      </w:r>
      <w:r w:rsidR="0088247B">
        <w:rPr>
          <w:rFonts w:ascii="Calibri" w:hAnsi="Calibri"/>
          <w:sz w:val="20"/>
        </w:rPr>
        <w:t>A</w:t>
      </w:r>
      <w:r w:rsidRPr="00DB0EF3">
        <w:rPr>
          <w:rFonts w:ascii="Calibri" w:hAnsi="Calibri"/>
          <w:sz w:val="20"/>
        </w:rPr>
        <w:t>.270.1</w:t>
      </w:r>
      <w:r w:rsidR="00DB0EF3" w:rsidRPr="00DB0EF3">
        <w:rPr>
          <w:rFonts w:ascii="Calibri" w:hAnsi="Calibri"/>
          <w:sz w:val="20"/>
        </w:rPr>
        <w:t>.</w:t>
      </w:r>
      <w:r w:rsidR="00F01D7A">
        <w:rPr>
          <w:rFonts w:ascii="Calibri" w:hAnsi="Calibri"/>
          <w:sz w:val="20"/>
        </w:rPr>
        <w:t>4</w:t>
      </w:r>
      <w:r w:rsidR="00DB0EF3" w:rsidRPr="00DB0EF3">
        <w:rPr>
          <w:rFonts w:ascii="Calibri" w:hAnsi="Calibri"/>
          <w:sz w:val="20"/>
        </w:rPr>
        <w:t>.</w:t>
      </w:r>
      <w:r w:rsidRPr="00DB0EF3">
        <w:rPr>
          <w:rFonts w:ascii="Calibri" w:hAnsi="Calibri"/>
          <w:sz w:val="20"/>
        </w:rPr>
        <w:t>202</w:t>
      </w:r>
      <w:r w:rsidR="00F01D7A">
        <w:rPr>
          <w:rFonts w:ascii="Calibri" w:hAnsi="Calibri"/>
          <w:sz w:val="20"/>
        </w:rPr>
        <w:t>4</w:t>
      </w:r>
      <w:r>
        <w:rPr>
          <w:rFonts w:ascii="Calibri" w:hAnsi="Calibri"/>
          <w:sz w:val="20"/>
        </w:rPr>
        <w:t xml:space="preserve">  </w:t>
      </w:r>
      <w:r>
        <w:rPr>
          <w:rFonts w:ascii="Calibri" w:hAnsi="Calibri"/>
          <w:sz w:val="20"/>
        </w:rPr>
        <w:tab/>
        <w:t xml:space="preserve">   </w:t>
      </w:r>
      <w:r w:rsidR="009D5ACB" w:rsidRPr="00A152AA">
        <w:rPr>
          <w:rFonts w:ascii="Calibri" w:hAnsi="Calibri"/>
          <w:sz w:val="20"/>
        </w:rPr>
        <w:t xml:space="preserve">Załącznik nr </w:t>
      </w:r>
      <w:r w:rsidR="002522E1" w:rsidRPr="00A152AA">
        <w:rPr>
          <w:rFonts w:ascii="Calibri" w:hAnsi="Calibri"/>
          <w:sz w:val="20"/>
        </w:rPr>
        <w:t>1</w:t>
      </w:r>
      <w:r w:rsidR="003D1EB0" w:rsidRPr="00A152AA">
        <w:rPr>
          <w:rFonts w:ascii="Calibri" w:hAnsi="Calibri"/>
          <w:sz w:val="20"/>
        </w:rPr>
        <w:t xml:space="preserve"> do SWZ </w:t>
      </w:r>
    </w:p>
    <w:p w:rsidR="009D1450" w:rsidRPr="00BC0048" w:rsidRDefault="009D1450" w:rsidP="0028439A">
      <w:pPr>
        <w:spacing w:before="120" w:line="276" w:lineRule="auto"/>
        <w:jc w:val="right"/>
        <w:rPr>
          <w:rFonts w:ascii="Calibri" w:hAnsi="Calibri"/>
          <w:sz w:val="16"/>
          <w:szCs w:val="16"/>
        </w:rPr>
      </w:pPr>
    </w:p>
    <w:p w:rsidR="003D1EB0" w:rsidRPr="00A152AA" w:rsidRDefault="00A9084F" w:rsidP="003C133F">
      <w:pPr>
        <w:pStyle w:val="Nagwek3"/>
        <w:spacing w:before="120" w:line="276" w:lineRule="auto"/>
        <w:ind w:left="0" w:firstLine="0"/>
        <w:jc w:val="center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Formularz ofertowy</w:t>
      </w:r>
    </w:p>
    <w:p w:rsidR="003D1EB0" w:rsidRPr="00A152AA" w:rsidRDefault="00C1100F" w:rsidP="00715AE5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rPr>
          <w:rFonts w:ascii="Calibri" w:hAnsi="Calibri"/>
          <w:sz w:val="20"/>
        </w:rPr>
      </w:pPr>
      <w:r w:rsidRPr="00A152AA">
        <w:rPr>
          <w:rFonts w:ascii="Calibri" w:hAnsi="Calibri"/>
          <w:sz w:val="20"/>
        </w:rPr>
        <w:t>Dane Wykonawcy</w:t>
      </w:r>
      <w:r w:rsidR="00A25C9F" w:rsidRPr="00A152AA">
        <w:rPr>
          <w:rFonts w:ascii="Calibri" w:hAnsi="Calibri"/>
          <w:sz w:val="20"/>
        </w:rPr>
        <w:t>*</w:t>
      </w:r>
      <w:r w:rsidR="00D54026" w:rsidRPr="00A152AA">
        <w:rPr>
          <w:rFonts w:ascii="Calibri" w:hAnsi="Calibri"/>
          <w:sz w:val="20"/>
        </w:rPr>
        <w:t xml:space="preserve"> </w:t>
      </w:r>
      <w:r w:rsidR="003A3E22" w:rsidRPr="00A152AA">
        <w:rPr>
          <w:rFonts w:ascii="Calibri" w:hAnsi="Calibri"/>
          <w:sz w:val="20"/>
        </w:rPr>
        <w:t>/</w:t>
      </w:r>
      <w:r w:rsidR="00D54026" w:rsidRPr="00A152AA">
        <w:rPr>
          <w:rFonts w:ascii="Calibri" w:hAnsi="Calibri"/>
          <w:sz w:val="20"/>
        </w:rPr>
        <w:t xml:space="preserve"> </w:t>
      </w:r>
      <w:r w:rsidR="003A3E22" w:rsidRPr="00A152AA">
        <w:rPr>
          <w:rFonts w:ascii="Calibri" w:hAnsi="Calibri"/>
          <w:sz w:val="20"/>
        </w:rPr>
        <w:t>Wykonawców</w:t>
      </w:r>
      <w:r w:rsidR="00A25C9F" w:rsidRPr="00A152AA">
        <w:rPr>
          <w:rFonts w:ascii="Calibri" w:hAnsi="Calibri"/>
          <w:sz w:val="20"/>
        </w:rPr>
        <w:t xml:space="preserve"> wspólnie ubiegających się o udzielenie zamówienia</w:t>
      </w:r>
      <w:r w:rsidR="00C86793" w:rsidRPr="00A152AA">
        <w:rPr>
          <w:rFonts w:ascii="Calibri" w:hAnsi="Calibri"/>
          <w:sz w:val="20"/>
        </w:rPr>
        <w:t>*</w:t>
      </w:r>
      <w:r w:rsidRPr="00A152AA">
        <w:rPr>
          <w:rFonts w:ascii="Calibri" w:hAnsi="Calibri"/>
          <w:sz w:val="20"/>
        </w:rPr>
        <w:t>:</w:t>
      </w:r>
    </w:p>
    <w:p w:rsidR="00C86598" w:rsidRPr="00A152AA" w:rsidRDefault="00C86598" w:rsidP="0028439A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A152AA">
        <w:rPr>
          <w:rFonts w:ascii="Calibri" w:hAnsi="Calibri"/>
          <w:sz w:val="20"/>
        </w:rPr>
        <w:t>Nazwa i adres</w:t>
      </w:r>
      <w:r w:rsidR="0028439A" w:rsidRPr="00A152AA">
        <w:rPr>
          <w:rFonts w:ascii="Calibri" w:hAnsi="Calibri"/>
          <w:sz w:val="20"/>
        </w:rPr>
        <w:t xml:space="preserve">: </w:t>
      </w:r>
      <w:r w:rsidRPr="00A152AA">
        <w:rPr>
          <w:rFonts w:ascii="Calibri" w:hAnsi="Calibri"/>
          <w:sz w:val="20"/>
        </w:rPr>
        <w:t>……………………........................................................................</w:t>
      </w:r>
      <w:r w:rsidR="0028439A" w:rsidRPr="00A152AA">
        <w:rPr>
          <w:rFonts w:ascii="Calibri" w:hAnsi="Calibri"/>
          <w:sz w:val="20"/>
        </w:rPr>
        <w:t>.................</w:t>
      </w:r>
      <w:r w:rsidR="00684DC6" w:rsidRPr="00A152AA">
        <w:rPr>
          <w:rFonts w:ascii="Calibri" w:hAnsi="Calibri"/>
          <w:sz w:val="20"/>
        </w:rPr>
        <w:t>....</w:t>
      </w:r>
      <w:r w:rsidR="0028439A" w:rsidRPr="00A152AA">
        <w:rPr>
          <w:rFonts w:ascii="Calibri" w:hAnsi="Calibri"/>
          <w:sz w:val="20"/>
        </w:rPr>
        <w:t>...............</w:t>
      </w:r>
      <w:r w:rsidRPr="00A152AA">
        <w:rPr>
          <w:rFonts w:ascii="Calibri" w:hAnsi="Calibri"/>
          <w:sz w:val="20"/>
        </w:rPr>
        <w:t>..............</w:t>
      </w:r>
      <w:r w:rsidR="004E2E14" w:rsidRPr="00A152AA">
        <w:rPr>
          <w:rFonts w:ascii="Calibri" w:hAnsi="Calibri"/>
          <w:sz w:val="20"/>
        </w:rPr>
        <w:t>..................</w:t>
      </w:r>
      <w:r w:rsidRPr="00A152AA">
        <w:rPr>
          <w:rFonts w:ascii="Calibri" w:hAnsi="Calibri"/>
          <w:sz w:val="20"/>
        </w:rPr>
        <w:t>....</w:t>
      </w:r>
    </w:p>
    <w:p w:rsidR="00C86598" w:rsidRPr="00A152AA" w:rsidRDefault="00C86598" w:rsidP="0028439A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A152AA">
        <w:rPr>
          <w:rFonts w:ascii="Calibri" w:hAnsi="Calibri"/>
          <w:sz w:val="20"/>
        </w:rPr>
        <w:t>………………………………….......................................................................................</w:t>
      </w:r>
      <w:r w:rsidR="0028439A" w:rsidRPr="00A152AA">
        <w:rPr>
          <w:rFonts w:ascii="Calibri" w:hAnsi="Calibri"/>
          <w:sz w:val="20"/>
        </w:rPr>
        <w:t>...............</w:t>
      </w:r>
      <w:r w:rsidRPr="00A152AA">
        <w:rPr>
          <w:rFonts w:ascii="Calibri" w:hAnsi="Calibri"/>
          <w:sz w:val="20"/>
        </w:rPr>
        <w:t>.......................</w:t>
      </w:r>
      <w:r w:rsidR="00754DC7" w:rsidRPr="00A152AA">
        <w:rPr>
          <w:rFonts w:ascii="Calibri" w:hAnsi="Calibri"/>
          <w:sz w:val="20"/>
        </w:rPr>
        <w:t>...</w:t>
      </w:r>
      <w:r w:rsidR="004E2E14" w:rsidRPr="00A152AA">
        <w:rPr>
          <w:rFonts w:ascii="Calibri" w:hAnsi="Calibri"/>
          <w:sz w:val="20"/>
        </w:rPr>
        <w:t>.................</w:t>
      </w:r>
      <w:r w:rsidR="00754DC7" w:rsidRPr="00A152AA">
        <w:rPr>
          <w:rFonts w:ascii="Calibri" w:hAnsi="Calibri"/>
          <w:sz w:val="20"/>
        </w:rPr>
        <w:t>..........</w:t>
      </w:r>
    </w:p>
    <w:p w:rsidR="002B6F95" w:rsidRPr="00A152AA" w:rsidRDefault="002B6F95" w:rsidP="002B6F95">
      <w:pPr>
        <w:jc w:val="center"/>
        <w:rPr>
          <w:rFonts w:ascii="Calibri" w:hAnsi="Calibri" w:cs="Calibri"/>
          <w:i/>
          <w:sz w:val="16"/>
          <w:szCs w:val="16"/>
        </w:rPr>
      </w:pPr>
      <w:r w:rsidRPr="00A152AA">
        <w:rPr>
          <w:rFonts w:ascii="Calibri" w:hAnsi="Calibri" w:cs="Calibri"/>
          <w:i/>
          <w:sz w:val="16"/>
          <w:szCs w:val="16"/>
        </w:rPr>
        <w:t>(pełna nazwa/firma, adres, NIP/PESEL, REGON, KRS/</w:t>
      </w:r>
      <w:proofErr w:type="spellStart"/>
      <w:r w:rsidRPr="00A152AA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A152AA">
        <w:rPr>
          <w:rFonts w:ascii="Calibri" w:hAnsi="Calibri" w:cs="Calibri"/>
          <w:i/>
          <w:sz w:val="16"/>
          <w:szCs w:val="16"/>
        </w:rPr>
        <w:t>)</w:t>
      </w:r>
    </w:p>
    <w:p w:rsidR="002B6F95" w:rsidRPr="00A152AA" w:rsidRDefault="002B6F95" w:rsidP="0028439A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A152AA">
        <w:rPr>
          <w:rFonts w:ascii="Calibri" w:hAnsi="Calibri"/>
          <w:sz w:val="20"/>
        </w:rPr>
        <w:t>reprezentowany przez: ………………………………………………………………………………………………………..………………….........................</w:t>
      </w:r>
    </w:p>
    <w:p w:rsidR="002B6F95" w:rsidRPr="00A152AA" w:rsidRDefault="002B6F95" w:rsidP="002B6F95">
      <w:pPr>
        <w:jc w:val="center"/>
        <w:rPr>
          <w:rFonts w:ascii="Calibri" w:hAnsi="Calibri" w:cs="Calibri"/>
          <w:i/>
          <w:sz w:val="16"/>
          <w:szCs w:val="16"/>
        </w:rPr>
      </w:pPr>
      <w:r w:rsidRPr="00A152AA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434495" w:rsidRDefault="0028439A" w:rsidP="00D54026">
      <w:pPr>
        <w:widowControl/>
        <w:suppressAutoHyphens w:val="0"/>
        <w:spacing w:before="120" w:line="276" w:lineRule="auto"/>
        <w:rPr>
          <w:rFonts w:ascii="Calibri" w:hAnsi="Calibri"/>
          <w:sz w:val="20"/>
        </w:rPr>
      </w:pPr>
      <w:r w:rsidRPr="00A152AA">
        <w:rPr>
          <w:rFonts w:ascii="Calibri" w:eastAsia="Times New Roman" w:hAnsi="Calibri"/>
          <w:sz w:val="20"/>
        </w:rPr>
        <w:t>R</w:t>
      </w:r>
      <w:r w:rsidR="00F40E88" w:rsidRPr="00A152AA">
        <w:rPr>
          <w:rFonts w:ascii="Calibri" w:eastAsia="Times New Roman" w:hAnsi="Calibri"/>
          <w:sz w:val="20"/>
        </w:rPr>
        <w:t>egon</w:t>
      </w:r>
      <w:r w:rsidRPr="00A152AA">
        <w:rPr>
          <w:rFonts w:ascii="Calibri" w:eastAsia="Times New Roman" w:hAnsi="Calibri"/>
          <w:sz w:val="20"/>
        </w:rPr>
        <w:t xml:space="preserve">: </w:t>
      </w:r>
      <w:r w:rsidR="00F40E88" w:rsidRPr="00A152AA">
        <w:rPr>
          <w:rFonts w:ascii="Calibri" w:eastAsia="Times New Roman" w:hAnsi="Calibri"/>
          <w:sz w:val="20"/>
        </w:rPr>
        <w:t>……….</w:t>
      </w:r>
      <w:r w:rsidR="00684DC6" w:rsidRPr="00A152AA">
        <w:rPr>
          <w:rFonts w:ascii="Calibri" w:eastAsia="Times New Roman" w:hAnsi="Calibri"/>
          <w:sz w:val="20"/>
        </w:rPr>
        <w:t xml:space="preserve">..…………………….. </w:t>
      </w:r>
      <w:r w:rsidR="00F40E88" w:rsidRPr="00A152AA">
        <w:rPr>
          <w:rFonts w:ascii="Calibri" w:eastAsia="Times New Roman" w:hAnsi="Calibri"/>
          <w:sz w:val="20"/>
        </w:rPr>
        <w:t>NIP: …</w:t>
      </w:r>
      <w:r w:rsidRPr="00A152AA">
        <w:rPr>
          <w:rFonts w:ascii="Calibri" w:eastAsia="Times New Roman" w:hAnsi="Calibri"/>
          <w:sz w:val="20"/>
        </w:rPr>
        <w:t>…</w:t>
      </w:r>
      <w:r w:rsidR="00684DC6" w:rsidRPr="00A152AA">
        <w:rPr>
          <w:rFonts w:ascii="Calibri" w:eastAsia="Times New Roman" w:hAnsi="Calibri"/>
          <w:sz w:val="20"/>
        </w:rPr>
        <w:t>……..</w:t>
      </w:r>
      <w:r w:rsidRPr="00A152AA">
        <w:rPr>
          <w:rFonts w:ascii="Calibri" w:eastAsia="Times New Roman" w:hAnsi="Calibri"/>
          <w:sz w:val="20"/>
        </w:rPr>
        <w:t>……………………………</w:t>
      </w:r>
      <w:r w:rsidR="00D54026" w:rsidRPr="00A152AA">
        <w:rPr>
          <w:rFonts w:ascii="Calibri" w:eastAsia="Times New Roman" w:hAnsi="Calibri"/>
          <w:sz w:val="20"/>
        </w:rPr>
        <w:t xml:space="preserve"> </w:t>
      </w:r>
      <w:r w:rsidRPr="00A152AA">
        <w:rPr>
          <w:rFonts w:ascii="Calibri" w:hAnsi="Calibri"/>
          <w:sz w:val="20"/>
        </w:rPr>
        <w:t>A</w:t>
      </w:r>
      <w:r w:rsidR="00434495" w:rsidRPr="00A152AA">
        <w:rPr>
          <w:rFonts w:ascii="Calibri" w:hAnsi="Calibri"/>
          <w:sz w:val="20"/>
        </w:rPr>
        <w:t>dres poczty elektronicznej: …</w:t>
      </w:r>
      <w:r w:rsidR="00684DC6" w:rsidRPr="00A152AA">
        <w:rPr>
          <w:rFonts w:ascii="Calibri" w:hAnsi="Calibri"/>
          <w:sz w:val="20"/>
        </w:rPr>
        <w:t>……………….……….</w:t>
      </w:r>
      <w:r w:rsidR="00434495" w:rsidRPr="00A152AA">
        <w:rPr>
          <w:rFonts w:ascii="Calibri" w:hAnsi="Calibri"/>
          <w:sz w:val="20"/>
        </w:rPr>
        <w:t>…………….</w:t>
      </w:r>
    </w:p>
    <w:p w:rsidR="00BC0048" w:rsidRPr="00BC0048" w:rsidRDefault="00BC0048" w:rsidP="00D54026">
      <w:pPr>
        <w:widowControl/>
        <w:suppressAutoHyphens w:val="0"/>
        <w:spacing w:before="120" w:line="276" w:lineRule="auto"/>
        <w:rPr>
          <w:rFonts w:ascii="Calibri" w:hAnsi="Calibri"/>
          <w:sz w:val="10"/>
          <w:szCs w:val="10"/>
        </w:rPr>
      </w:pPr>
    </w:p>
    <w:p w:rsidR="0035515E" w:rsidRPr="00A152AA" w:rsidRDefault="0035515E" w:rsidP="003B51A9">
      <w:pPr>
        <w:widowControl/>
        <w:shd w:val="clear" w:color="auto" w:fill="BFBFBF"/>
        <w:jc w:val="both"/>
        <w:rPr>
          <w:rFonts w:ascii="Calibri" w:hAnsi="Calibri"/>
          <w:b/>
          <w:lang w:eastAsia="en-US"/>
        </w:rPr>
      </w:pPr>
    </w:p>
    <w:p w:rsidR="008303C6" w:rsidRDefault="00434495" w:rsidP="00653849">
      <w:pPr>
        <w:pStyle w:val="Nagwek7"/>
        <w:spacing w:before="120" w:after="0" w:line="276" w:lineRule="auto"/>
        <w:ind w:left="567" w:hanging="567"/>
        <w:jc w:val="both"/>
        <w:rPr>
          <w:rFonts w:ascii="Calibri" w:hAnsi="Calibri"/>
          <w:sz w:val="20"/>
          <w:szCs w:val="20"/>
        </w:rPr>
      </w:pPr>
      <w:r w:rsidRPr="00A152AA">
        <w:rPr>
          <w:rFonts w:ascii="Calibri" w:hAnsi="Calibri"/>
          <w:sz w:val="20"/>
          <w:szCs w:val="20"/>
        </w:rPr>
        <w:t>Przystępując do postępowania o</w:t>
      </w:r>
      <w:r w:rsidRPr="00A152AA">
        <w:rPr>
          <w:sz w:val="20"/>
          <w:szCs w:val="20"/>
        </w:rPr>
        <w:t xml:space="preserve"> </w:t>
      </w:r>
      <w:r w:rsidRPr="00A152AA">
        <w:rPr>
          <w:rFonts w:ascii="Calibri" w:hAnsi="Calibri"/>
          <w:sz w:val="20"/>
          <w:szCs w:val="20"/>
        </w:rPr>
        <w:t>udzielenie zamówienia publicznego na roboty budowlane</w:t>
      </w:r>
      <w:r w:rsidRPr="00A152AA">
        <w:rPr>
          <w:b/>
          <w:sz w:val="20"/>
          <w:szCs w:val="20"/>
        </w:rPr>
        <w:t xml:space="preserve"> </w:t>
      </w:r>
      <w:r w:rsidR="008303C6" w:rsidRPr="00A152AA">
        <w:rPr>
          <w:rFonts w:ascii="Calibri" w:hAnsi="Calibri"/>
          <w:sz w:val="20"/>
          <w:szCs w:val="20"/>
        </w:rPr>
        <w:t xml:space="preserve">pn.: </w:t>
      </w:r>
    </w:p>
    <w:p w:rsidR="00B45328" w:rsidRDefault="00B45328" w:rsidP="00B45328">
      <w:pPr>
        <w:jc w:val="center"/>
        <w:rPr>
          <w:b/>
        </w:rPr>
      </w:pPr>
    </w:p>
    <w:p w:rsidR="0088247B" w:rsidRDefault="008C539B" w:rsidP="00B45328">
      <w:pPr>
        <w:jc w:val="center"/>
        <w:rPr>
          <w:b/>
        </w:rPr>
      </w:pPr>
      <w:r>
        <w:rPr>
          <w:b/>
        </w:rPr>
        <w:t>„</w:t>
      </w:r>
      <w:r w:rsidR="00F01D7A">
        <w:rPr>
          <w:b/>
        </w:rPr>
        <w:t xml:space="preserve">Ulepszenie lokalu mieszkalnego w </w:t>
      </w:r>
      <w:r w:rsidR="00A16F1D">
        <w:rPr>
          <w:b/>
        </w:rPr>
        <w:t>Dworku M</w:t>
      </w:r>
      <w:r w:rsidR="00F01D7A">
        <w:rPr>
          <w:b/>
        </w:rPr>
        <w:t>yśliwskim”</w:t>
      </w:r>
    </w:p>
    <w:p w:rsidR="0088247B" w:rsidRPr="00B45328" w:rsidRDefault="0088247B" w:rsidP="00B45328">
      <w:pPr>
        <w:jc w:val="center"/>
        <w:rPr>
          <w:b/>
        </w:rPr>
      </w:pPr>
    </w:p>
    <w:p w:rsidR="00653849" w:rsidRPr="00A152AA" w:rsidRDefault="00434495" w:rsidP="00653849">
      <w:pPr>
        <w:widowControl/>
        <w:spacing w:before="120" w:line="276" w:lineRule="auto"/>
        <w:jc w:val="both"/>
        <w:rPr>
          <w:rFonts w:ascii="Calibri" w:hAnsi="Calibri"/>
          <w:sz w:val="20"/>
        </w:rPr>
      </w:pPr>
      <w:r w:rsidRPr="00A152AA">
        <w:rPr>
          <w:rFonts w:ascii="Calibri" w:hAnsi="Calibri"/>
          <w:sz w:val="20"/>
        </w:rPr>
        <w:t xml:space="preserve">prowadzonego przez Zamawiającego – Nadleśnictwo </w:t>
      </w:r>
      <w:r w:rsidR="0088247B">
        <w:rPr>
          <w:rFonts w:ascii="Calibri" w:hAnsi="Calibri"/>
          <w:sz w:val="20"/>
        </w:rPr>
        <w:t>Gołdap</w:t>
      </w:r>
      <w:r w:rsidR="00FC6616">
        <w:rPr>
          <w:rFonts w:ascii="Calibri" w:hAnsi="Calibri"/>
          <w:sz w:val="20"/>
        </w:rPr>
        <w:t xml:space="preserve"> </w:t>
      </w:r>
      <w:r w:rsidR="00684DC6" w:rsidRPr="00A152AA">
        <w:rPr>
          <w:rFonts w:ascii="Calibri" w:hAnsi="Calibri"/>
          <w:sz w:val="20"/>
        </w:rPr>
        <w:t xml:space="preserve">w </w:t>
      </w:r>
      <w:r w:rsidR="00684DC6" w:rsidRPr="00A152AA">
        <w:rPr>
          <w:rFonts w:ascii="Calibri" w:hAnsi="Calibri"/>
          <w:b/>
          <w:sz w:val="20"/>
        </w:rPr>
        <w:t>trybie podstawowym</w:t>
      </w:r>
      <w:r w:rsidR="00653849" w:rsidRPr="00A152AA">
        <w:rPr>
          <w:rFonts w:ascii="Calibri" w:hAnsi="Calibri"/>
          <w:b/>
          <w:sz w:val="20"/>
        </w:rPr>
        <w:t xml:space="preserve"> </w:t>
      </w:r>
      <w:r w:rsidR="0088247B">
        <w:rPr>
          <w:rFonts w:ascii="Calibri" w:hAnsi="Calibri"/>
          <w:b/>
          <w:sz w:val="20"/>
        </w:rPr>
        <w:t>–</w:t>
      </w:r>
      <w:r w:rsidR="00684DC6" w:rsidRPr="00A152AA">
        <w:rPr>
          <w:rFonts w:ascii="Calibri" w:hAnsi="Calibri"/>
          <w:b/>
          <w:sz w:val="20"/>
        </w:rPr>
        <w:t xml:space="preserve"> </w:t>
      </w:r>
      <w:r w:rsidR="0088247B">
        <w:rPr>
          <w:rFonts w:ascii="Calibri" w:hAnsi="Calibri"/>
          <w:b/>
          <w:sz w:val="20"/>
        </w:rPr>
        <w:t>z możliwością negocjacji</w:t>
      </w:r>
      <w:r w:rsidR="00684DC6" w:rsidRPr="00A152AA">
        <w:rPr>
          <w:rFonts w:ascii="Calibri" w:hAnsi="Calibri"/>
          <w:sz w:val="20"/>
        </w:rPr>
        <w:t>, o</w:t>
      </w:r>
      <w:r w:rsidR="0035515E" w:rsidRPr="00A152AA">
        <w:rPr>
          <w:rFonts w:ascii="Calibri" w:hAnsi="Calibri"/>
          <w:sz w:val="20"/>
        </w:rPr>
        <w:t xml:space="preserve"> </w:t>
      </w:r>
      <w:r w:rsidR="0088247B">
        <w:rPr>
          <w:rFonts w:ascii="Calibri" w:hAnsi="Calibri"/>
          <w:sz w:val="20"/>
        </w:rPr>
        <w:t>którym mowa w art. 275 pkt 2</w:t>
      </w:r>
      <w:r w:rsidR="00684DC6" w:rsidRPr="00A152AA">
        <w:rPr>
          <w:rFonts w:ascii="Calibri" w:hAnsi="Calibri"/>
          <w:sz w:val="20"/>
        </w:rPr>
        <w:t xml:space="preserve"> ustawy Prawo za</w:t>
      </w:r>
      <w:r w:rsidR="00C51615">
        <w:rPr>
          <w:rFonts w:ascii="Calibri" w:hAnsi="Calibri"/>
          <w:sz w:val="20"/>
        </w:rPr>
        <w:t>mówień publicznych (Dz.U. z</w:t>
      </w:r>
      <w:r w:rsidR="00F01D7A">
        <w:rPr>
          <w:rFonts w:ascii="Calibri" w:hAnsi="Calibri"/>
          <w:sz w:val="20"/>
        </w:rPr>
        <w:t xml:space="preserve"> 2024</w:t>
      </w:r>
      <w:r w:rsidR="0035515E" w:rsidRPr="00A152AA">
        <w:rPr>
          <w:rFonts w:ascii="Calibri" w:hAnsi="Calibri"/>
          <w:sz w:val="20"/>
        </w:rPr>
        <w:t> </w:t>
      </w:r>
      <w:r w:rsidR="00684DC6" w:rsidRPr="00A152AA">
        <w:rPr>
          <w:rFonts w:ascii="Calibri" w:hAnsi="Calibri"/>
          <w:sz w:val="20"/>
        </w:rPr>
        <w:t>r., poz.</w:t>
      </w:r>
      <w:r w:rsidR="0035515E" w:rsidRPr="00A152AA">
        <w:rPr>
          <w:rFonts w:ascii="Calibri" w:hAnsi="Calibri"/>
          <w:sz w:val="20"/>
        </w:rPr>
        <w:t> </w:t>
      </w:r>
      <w:r w:rsidR="00F01D7A">
        <w:rPr>
          <w:rFonts w:ascii="Calibri" w:hAnsi="Calibri"/>
          <w:sz w:val="20"/>
        </w:rPr>
        <w:t>1320</w:t>
      </w:r>
      <w:r w:rsidR="00684DC6" w:rsidRPr="00A152AA">
        <w:rPr>
          <w:rFonts w:ascii="Calibri" w:hAnsi="Calibri"/>
          <w:sz w:val="20"/>
        </w:rPr>
        <w:t xml:space="preserve">, ze zm. - ustawa </w:t>
      </w:r>
      <w:proofErr w:type="spellStart"/>
      <w:r w:rsidR="00684DC6" w:rsidRPr="00A152AA">
        <w:rPr>
          <w:rFonts w:ascii="Calibri" w:hAnsi="Calibri"/>
          <w:sz w:val="20"/>
        </w:rPr>
        <w:t>Pzp</w:t>
      </w:r>
      <w:proofErr w:type="spellEnd"/>
      <w:r w:rsidR="00684DC6" w:rsidRPr="00A152AA">
        <w:rPr>
          <w:rFonts w:ascii="Calibri" w:hAnsi="Calibri"/>
          <w:sz w:val="20"/>
        </w:rPr>
        <w:t xml:space="preserve">), </w:t>
      </w:r>
      <w:r w:rsidR="00AE3900" w:rsidRPr="00A152AA">
        <w:rPr>
          <w:rFonts w:ascii="Calibri" w:hAnsi="Calibri"/>
          <w:sz w:val="20"/>
        </w:rPr>
        <w:t>w </w:t>
      </w:r>
      <w:r w:rsidRPr="00A152AA">
        <w:rPr>
          <w:rFonts w:ascii="Calibri" w:hAnsi="Calibri"/>
          <w:sz w:val="20"/>
        </w:rPr>
        <w:t>imieniu Wykonawcy wskazanego powyżej</w:t>
      </w:r>
      <w:r w:rsidR="0035515E" w:rsidRPr="00A152AA">
        <w:rPr>
          <w:rFonts w:ascii="Calibri" w:hAnsi="Calibri"/>
          <w:sz w:val="20"/>
        </w:rPr>
        <w:t xml:space="preserve"> składamy niniejszą ofertę</w:t>
      </w:r>
      <w:r w:rsidR="00653849" w:rsidRPr="00A152AA">
        <w:rPr>
          <w:rFonts w:ascii="Calibri" w:hAnsi="Calibri"/>
          <w:sz w:val="20"/>
        </w:rPr>
        <w:t>:</w:t>
      </w:r>
    </w:p>
    <w:p w:rsidR="00983A15" w:rsidRDefault="00653849" w:rsidP="003C5072">
      <w:pPr>
        <w:widowControl/>
        <w:numPr>
          <w:ilvl w:val="0"/>
          <w:numId w:val="14"/>
        </w:numPr>
        <w:spacing w:before="120" w:line="276" w:lineRule="auto"/>
        <w:jc w:val="both"/>
        <w:rPr>
          <w:rFonts w:ascii="Calibri" w:hAnsi="Calibri"/>
          <w:sz w:val="20"/>
        </w:rPr>
      </w:pPr>
      <w:r w:rsidRPr="00A152AA">
        <w:rPr>
          <w:rFonts w:ascii="Calibri" w:hAnsi="Calibri"/>
          <w:b/>
          <w:sz w:val="20"/>
        </w:rPr>
        <w:t>O</w:t>
      </w:r>
      <w:r w:rsidR="003D1EB0" w:rsidRPr="00A152AA">
        <w:rPr>
          <w:rFonts w:ascii="Calibri" w:hAnsi="Calibri"/>
          <w:b/>
          <w:sz w:val="20"/>
        </w:rPr>
        <w:t>feruje</w:t>
      </w:r>
      <w:r w:rsidR="00C1100F" w:rsidRPr="00A152AA">
        <w:rPr>
          <w:rFonts w:ascii="Calibri" w:hAnsi="Calibri"/>
          <w:b/>
          <w:sz w:val="20"/>
        </w:rPr>
        <w:t>my</w:t>
      </w:r>
      <w:r w:rsidR="00C1100F" w:rsidRPr="00A152AA">
        <w:rPr>
          <w:rFonts w:ascii="Calibri" w:hAnsi="Calibri"/>
          <w:sz w:val="20"/>
        </w:rPr>
        <w:t xml:space="preserve"> wykonanie zamówienia za cenę</w:t>
      </w:r>
      <w:r w:rsidR="00983A15" w:rsidRPr="00A152AA">
        <w:rPr>
          <w:rFonts w:ascii="Calibri" w:hAnsi="Calibri"/>
          <w:sz w:val="20"/>
        </w:rPr>
        <w:t>:</w:t>
      </w:r>
    </w:p>
    <w:p w:rsidR="009D7D81" w:rsidRDefault="009D7D81" w:rsidP="009D7D81">
      <w:pPr>
        <w:widowControl/>
        <w:spacing w:before="120" w:line="276" w:lineRule="auto"/>
        <w:ind w:left="360"/>
        <w:jc w:val="both"/>
        <w:rPr>
          <w:rFonts w:ascii="Calibri" w:hAnsi="Calibri"/>
          <w:sz w:val="20"/>
        </w:rPr>
      </w:pPr>
      <w:r w:rsidRPr="009D7D81">
        <w:rPr>
          <w:rFonts w:ascii="Calibri" w:hAnsi="Calibri"/>
          <w:sz w:val="20"/>
        </w:rPr>
        <w:t>Oferujemy wykonywanie przedmiotu zamówienia w zakresie określonym specyfikacją warunków zamówienia (SWZ)</w:t>
      </w:r>
      <w:r w:rsidR="008C539B">
        <w:rPr>
          <w:rFonts w:ascii="Calibri" w:hAnsi="Calibri"/>
          <w:sz w:val="20"/>
        </w:rPr>
        <w:t>,</w:t>
      </w:r>
      <w:r w:rsidRPr="009D7D81">
        <w:rPr>
          <w:rFonts w:ascii="Calibri" w:hAnsi="Calibri"/>
          <w:sz w:val="20"/>
        </w:rPr>
        <w:t xml:space="preserve"> kwota zgodna z wypełnionym</w:t>
      </w:r>
      <w:r w:rsidR="008C539B">
        <w:rPr>
          <w:rFonts w:ascii="Calibri" w:hAnsi="Calibri"/>
          <w:sz w:val="20"/>
        </w:rPr>
        <w:t>i</w:t>
      </w:r>
      <w:r w:rsidRPr="009D7D81">
        <w:rPr>
          <w:rFonts w:ascii="Calibri" w:hAnsi="Calibri"/>
          <w:sz w:val="20"/>
        </w:rPr>
        <w:t xml:space="preserve"> kosz</w:t>
      </w:r>
      <w:r w:rsidR="008C539B">
        <w:rPr>
          <w:rFonts w:ascii="Calibri" w:hAnsi="Calibri"/>
          <w:sz w:val="20"/>
        </w:rPr>
        <w:t>torysami ofertowymi</w:t>
      </w:r>
      <w:r w:rsidR="00EF68EE">
        <w:rPr>
          <w:rFonts w:ascii="Calibri" w:hAnsi="Calibri"/>
          <w:sz w:val="20"/>
        </w:rPr>
        <w:t xml:space="preserve"> </w:t>
      </w:r>
      <w:r w:rsidR="00C94B6C">
        <w:rPr>
          <w:rFonts w:ascii="Calibri" w:hAnsi="Calibri"/>
          <w:sz w:val="20"/>
        </w:rPr>
        <w:t>stanowiącym</w:t>
      </w:r>
      <w:r w:rsidR="008C539B">
        <w:rPr>
          <w:rFonts w:ascii="Calibri" w:hAnsi="Calibri"/>
          <w:sz w:val="20"/>
        </w:rPr>
        <w:t>i</w:t>
      </w:r>
      <w:r w:rsidR="00C94B6C">
        <w:rPr>
          <w:rFonts w:ascii="Calibri" w:hAnsi="Calibri"/>
          <w:sz w:val="20"/>
        </w:rPr>
        <w:t xml:space="preserve"> z</w:t>
      </w:r>
      <w:r w:rsidRPr="009D7D81">
        <w:rPr>
          <w:rFonts w:ascii="Calibri" w:hAnsi="Calibri"/>
          <w:sz w:val="20"/>
        </w:rPr>
        <w:t>ałącznik</w:t>
      </w:r>
      <w:r w:rsidR="008C539B">
        <w:rPr>
          <w:rFonts w:ascii="Calibri" w:hAnsi="Calibri"/>
          <w:sz w:val="20"/>
        </w:rPr>
        <w:t>i</w:t>
      </w:r>
      <w:r w:rsidRPr="009D7D81">
        <w:rPr>
          <w:rFonts w:ascii="Calibri" w:hAnsi="Calibri"/>
          <w:sz w:val="20"/>
        </w:rPr>
        <w:t xml:space="preserve"> nr </w:t>
      </w:r>
      <w:r w:rsidR="007D5FC2">
        <w:rPr>
          <w:rFonts w:ascii="Calibri" w:hAnsi="Calibri"/>
          <w:sz w:val="20"/>
        </w:rPr>
        <w:t xml:space="preserve">2 </w:t>
      </w:r>
      <w:r w:rsidR="0098020A">
        <w:rPr>
          <w:rFonts w:ascii="Calibri" w:hAnsi="Calibri"/>
          <w:sz w:val="20"/>
        </w:rPr>
        <w:t>do SWZ</w:t>
      </w:r>
      <w:r w:rsidRPr="009D7D81">
        <w:rPr>
          <w:rFonts w:ascii="Calibri" w:hAnsi="Calibri"/>
          <w:sz w:val="20"/>
        </w:rPr>
        <w:t>:</w:t>
      </w:r>
    </w:p>
    <w:p w:rsidR="00D249D6" w:rsidRDefault="008C539B" w:rsidP="008C539B">
      <w:pPr>
        <w:widowControl/>
        <w:spacing w:before="120" w:line="276" w:lineRule="auto"/>
        <w:ind w:left="360" w:firstLine="207"/>
        <w:jc w:val="both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Za cenę brutto ……………………</w:t>
      </w:r>
      <w:r w:rsidR="00D045A9">
        <w:rPr>
          <w:rFonts w:ascii="Calibri" w:hAnsi="Calibri"/>
          <w:sz w:val="20"/>
        </w:rPr>
        <w:t>………</w:t>
      </w:r>
      <w:r>
        <w:rPr>
          <w:rFonts w:ascii="Calibri" w:hAnsi="Calibri"/>
          <w:sz w:val="20"/>
        </w:rPr>
        <w:t>.</w:t>
      </w:r>
      <w:r w:rsidR="00D249D6" w:rsidRPr="00D249D6">
        <w:rPr>
          <w:rFonts w:ascii="Calibri" w:hAnsi="Calibri"/>
          <w:sz w:val="20"/>
        </w:rPr>
        <w:t xml:space="preserve"> Słownie: ……..........................................</w:t>
      </w:r>
      <w:r>
        <w:rPr>
          <w:rFonts w:ascii="Calibri" w:hAnsi="Calibri"/>
          <w:sz w:val="20"/>
        </w:rPr>
        <w:t>......................................................</w:t>
      </w:r>
      <w:r w:rsidR="00D045A9">
        <w:rPr>
          <w:rFonts w:ascii="Calibri" w:hAnsi="Calibri"/>
          <w:sz w:val="20"/>
        </w:rPr>
        <w:t>.</w:t>
      </w:r>
      <w:r w:rsidR="00D249D6" w:rsidRPr="00D249D6">
        <w:rPr>
          <w:rFonts w:ascii="Calibri" w:hAnsi="Calibri"/>
          <w:sz w:val="20"/>
        </w:rPr>
        <w:t>.</w:t>
      </w:r>
    </w:p>
    <w:p w:rsidR="008C539B" w:rsidRDefault="008C539B" w:rsidP="008C539B">
      <w:pPr>
        <w:widowControl/>
        <w:spacing w:before="120" w:line="276" w:lineRule="auto"/>
        <w:ind w:left="360" w:firstLine="207"/>
        <w:jc w:val="both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…………………………………………………………………………………………………………………………………………………………………………</w:t>
      </w:r>
    </w:p>
    <w:p w:rsidR="00BD11C9" w:rsidRDefault="00BD11C9" w:rsidP="008C539B">
      <w:pPr>
        <w:widowControl/>
        <w:spacing w:before="120" w:line="276" w:lineRule="auto"/>
        <w:ind w:left="360" w:firstLine="207"/>
        <w:jc w:val="both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W tym:</w:t>
      </w:r>
    </w:p>
    <w:p w:rsidR="00BD11C9" w:rsidRPr="00BD11C9" w:rsidRDefault="00BD11C9" w:rsidP="00BD11C9">
      <w:pPr>
        <w:pStyle w:val="Akapitzlist"/>
        <w:numPr>
          <w:ilvl w:val="0"/>
          <w:numId w:val="17"/>
        </w:numPr>
        <w:spacing w:before="120" w:line="276" w:lineRule="auto"/>
        <w:jc w:val="both"/>
        <w:rPr>
          <w:rFonts w:ascii="Calibri" w:hAnsi="Calibri"/>
          <w:sz w:val="20"/>
        </w:rPr>
      </w:pPr>
      <w:r w:rsidRPr="00BD11C9">
        <w:rPr>
          <w:rFonts w:ascii="Calibri" w:hAnsi="Calibri"/>
          <w:sz w:val="20"/>
        </w:rPr>
        <w:t>Kosztorysy dotyczące  lokalu mieszkalnego:</w:t>
      </w:r>
    </w:p>
    <w:p w:rsidR="00BD11C9" w:rsidRPr="00BD11C9" w:rsidRDefault="00BD11C9" w:rsidP="00BD11C9">
      <w:pPr>
        <w:widowControl/>
        <w:spacing w:before="120" w:line="276" w:lineRule="auto"/>
        <w:ind w:left="360" w:firstLine="207"/>
        <w:jc w:val="both"/>
        <w:rPr>
          <w:rFonts w:ascii="Calibri" w:hAnsi="Calibri"/>
          <w:sz w:val="20"/>
        </w:rPr>
      </w:pPr>
      <w:r w:rsidRPr="00BD11C9">
        <w:rPr>
          <w:rFonts w:ascii="Calibri" w:hAnsi="Calibri"/>
          <w:sz w:val="20"/>
        </w:rPr>
        <w:t xml:space="preserve">Cena ofertowa </w:t>
      </w:r>
      <w:r>
        <w:rPr>
          <w:rFonts w:ascii="Calibri" w:hAnsi="Calibri"/>
          <w:sz w:val="20"/>
        </w:rPr>
        <w:t>netto</w:t>
      </w:r>
      <w:r w:rsidRPr="00BD11C9">
        <w:rPr>
          <w:rFonts w:ascii="Calibri" w:hAnsi="Calibri"/>
          <w:sz w:val="20"/>
        </w:rPr>
        <w:t xml:space="preserve"> ..................</w:t>
      </w:r>
      <w:r>
        <w:rPr>
          <w:rFonts w:ascii="Calibri" w:hAnsi="Calibri"/>
          <w:sz w:val="20"/>
        </w:rPr>
        <w:t>.............</w:t>
      </w:r>
      <w:r w:rsidRPr="00BD11C9">
        <w:rPr>
          <w:rFonts w:ascii="Calibri" w:hAnsi="Calibri"/>
          <w:sz w:val="20"/>
        </w:rPr>
        <w:t>zł</w:t>
      </w:r>
      <w:r>
        <w:rPr>
          <w:rFonts w:ascii="Calibri" w:hAnsi="Calibri"/>
          <w:sz w:val="20"/>
        </w:rPr>
        <w:t xml:space="preserve"> </w:t>
      </w:r>
      <w:r w:rsidRPr="00BD11C9">
        <w:rPr>
          <w:rFonts w:ascii="Calibri" w:hAnsi="Calibri"/>
          <w:sz w:val="20"/>
        </w:rPr>
        <w:t>(słownie:...........................................................</w:t>
      </w:r>
      <w:r>
        <w:rPr>
          <w:rFonts w:ascii="Calibri" w:hAnsi="Calibri"/>
          <w:sz w:val="20"/>
        </w:rPr>
        <w:t>............................</w:t>
      </w:r>
      <w:r w:rsidRPr="00BD11C9">
        <w:rPr>
          <w:rFonts w:ascii="Calibri" w:hAnsi="Calibri"/>
          <w:sz w:val="20"/>
        </w:rPr>
        <w:t>.)</w:t>
      </w:r>
    </w:p>
    <w:p w:rsidR="00BD11C9" w:rsidRPr="00BD11C9" w:rsidRDefault="00BD11C9" w:rsidP="00BD11C9">
      <w:pPr>
        <w:widowControl/>
        <w:spacing w:before="120" w:line="276" w:lineRule="auto"/>
        <w:ind w:left="360" w:firstLine="207"/>
        <w:jc w:val="both"/>
        <w:rPr>
          <w:rFonts w:ascii="Calibri" w:hAnsi="Calibri"/>
          <w:sz w:val="20"/>
        </w:rPr>
      </w:pPr>
      <w:r w:rsidRPr="00BD11C9">
        <w:rPr>
          <w:rFonts w:ascii="Calibri" w:hAnsi="Calibri"/>
          <w:sz w:val="20"/>
        </w:rPr>
        <w:t>Stawka pod. VAT 8 %, wartość pod. VA</w:t>
      </w:r>
      <w:r>
        <w:rPr>
          <w:rFonts w:ascii="Calibri" w:hAnsi="Calibri"/>
          <w:sz w:val="20"/>
        </w:rPr>
        <w:t>T............................</w:t>
      </w:r>
      <w:r w:rsidRPr="00BD11C9">
        <w:rPr>
          <w:rFonts w:ascii="Calibri" w:hAnsi="Calibri"/>
          <w:sz w:val="20"/>
        </w:rPr>
        <w:t>zł</w:t>
      </w:r>
      <w:r>
        <w:rPr>
          <w:rFonts w:ascii="Calibri" w:hAnsi="Calibri"/>
          <w:sz w:val="20"/>
        </w:rPr>
        <w:t xml:space="preserve"> (słownie ………………………………………………………….)</w:t>
      </w:r>
    </w:p>
    <w:p w:rsidR="00BD11C9" w:rsidRPr="00BD11C9" w:rsidRDefault="00BD11C9" w:rsidP="00BD11C9">
      <w:pPr>
        <w:widowControl/>
        <w:spacing w:before="120" w:line="276" w:lineRule="auto"/>
        <w:ind w:left="360" w:firstLine="207"/>
        <w:jc w:val="both"/>
        <w:rPr>
          <w:rFonts w:ascii="Calibri" w:hAnsi="Calibri"/>
          <w:sz w:val="20"/>
        </w:rPr>
      </w:pPr>
      <w:r w:rsidRPr="00BD11C9">
        <w:rPr>
          <w:rFonts w:ascii="Calibri" w:hAnsi="Calibri"/>
          <w:sz w:val="20"/>
        </w:rPr>
        <w:t xml:space="preserve">Cena ofertowa </w:t>
      </w:r>
      <w:r>
        <w:rPr>
          <w:rFonts w:ascii="Calibri" w:hAnsi="Calibri"/>
          <w:sz w:val="20"/>
        </w:rPr>
        <w:t>brutto</w:t>
      </w:r>
      <w:r w:rsidRPr="00BD11C9">
        <w:rPr>
          <w:rFonts w:ascii="Calibri" w:hAnsi="Calibri"/>
          <w:sz w:val="20"/>
        </w:rPr>
        <w:t xml:space="preserve"> .....</w:t>
      </w:r>
      <w:r>
        <w:rPr>
          <w:rFonts w:ascii="Calibri" w:hAnsi="Calibri"/>
          <w:sz w:val="20"/>
        </w:rPr>
        <w:t>.........................</w:t>
      </w:r>
      <w:r w:rsidRPr="00BD11C9">
        <w:rPr>
          <w:rFonts w:ascii="Calibri" w:hAnsi="Calibri"/>
          <w:sz w:val="20"/>
        </w:rPr>
        <w:t>zł (słownie:</w:t>
      </w:r>
      <w:r>
        <w:rPr>
          <w:rFonts w:ascii="Calibri" w:hAnsi="Calibri"/>
          <w:sz w:val="20"/>
        </w:rPr>
        <w:t>……..</w:t>
      </w:r>
      <w:r w:rsidRPr="00BD11C9">
        <w:rPr>
          <w:rFonts w:ascii="Calibri" w:hAnsi="Calibri"/>
          <w:sz w:val="20"/>
        </w:rPr>
        <w:t>.........................................................................……)</w:t>
      </w:r>
    </w:p>
    <w:p w:rsidR="00BD11C9" w:rsidRPr="00BD11C9" w:rsidRDefault="00BD11C9" w:rsidP="00BD11C9">
      <w:pPr>
        <w:pStyle w:val="Akapitzlist"/>
        <w:numPr>
          <w:ilvl w:val="0"/>
          <w:numId w:val="17"/>
        </w:numPr>
        <w:spacing w:before="120" w:line="276" w:lineRule="auto"/>
        <w:jc w:val="both"/>
        <w:rPr>
          <w:rFonts w:ascii="Calibri" w:hAnsi="Calibri"/>
          <w:sz w:val="20"/>
        </w:rPr>
      </w:pPr>
      <w:r w:rsidRPr="00BD11C9">
        <w:rPr>
          <w:rFonts w:ascii="Calibri" w:hAnsi="Calibri"/>
          <w:sz w:val="20"/>
        </w:rPr>
        <w:t xml:space="preserve">Kosztorys dotyczący </w:t>
      </w:r>
      <w:r w:rsidR="00A16F1D">
        <w:rPr>
          <w:rFonts w:ascii="Calibri" w:hAnsi="Calibri"/>
          <w:sz w:val="20"/>
        </w:rPr>
        <w:t>pomieszczenia</w:t>
      </w:r>
      <w:r w:rsidRPr="00BD11C9">
        <w:rPr>
          <w:rFonts w:ascii="Calibri" w:hAnsi="Calibri"/>
          <w:sz w:val="20"/>
        </w:rPr>
        <w:t xml:space="preserve"> użytkowego (aneksu kuchennego).:</w:t>
      </w:r>
    </w:p>
    <w:p w:rsidR="00BD11C9" w:rsidRPr="00BD11C9" w:rsidRDefault="00BD11C9" w:rsidP="00BD11C9">
      <w:pPr>
        <w:widowControl/>
        <w:spacing w:before="120" w:line="276" w:lineRule="auto"/>
        <w:ind w:left="360" w:firstLine="207"/>
        <w:jc w:val="both"/>
        <w:rPr>
          <w:rFonts w:ascii="Calibri" w:hAnsi="Calibri"/>
          <w:sz w:val="20"/>
        </w:rPr>
      </w:pPr>
      <w:r w:rsidRPr="00BD11C9">
        <w:rPr>
          <w:rFonts w:ascii="Calibri" w:hAnsi="Calibri"/>
          <w:sz w:val="20"/>
        </w:rPr>
        <w:t>Cena ofertowa netto ...............................zł (słownie:........................................................................................)</w:t>
      </w:r>
    </w:p>
    <w:p w:rsidR="00BD11C9" w:rsidRPr="00BD11C9" w:rsidRDefault="00BD11C9" w:rsidP="00BD11C9">
      <w:pPr>
        <w:widowControl/>
        <w:spacing w:before="120" w:line="276" w:lineRule="auto"/>
        <w:ind w:left="360" w:firstLine="207"/>
        <w:jc w:val="both"/>
        <w:rPr>
          <w:rFonts w:ascii="Calibri" w:hAnsi="Calibri"/>
          <w:sz w:val="20"/>
        </w:rPr>
      </w:pPr>
      <w:r w:rsidRPr="00BD11C9">
        <w:rPr>
          <w:rFonts w:ascii="Calibri" w:hAnsi="Calibri"/>
          <w:sz w:val="20"/>
        </w:rPr>
        <w:t xml:space="preserve">Stawka pod. VAT </w:t>
      </w:r>
      <w:r>
        <w:rPr>
          <w:rFonts w:ascii="Calibri" w:hAnsi="Calibri"/>
          <w:sz w:val="20"/>
        </w:rPr>
        <w:t>23</w:t>
      </w:r>
      <w:r w:rsidRPr="00BD11C9">
        <w:rPr>
          <w:rFonts w:ascii="Calibri" w:hAnsi="Calibri"/>
          <w:sz w:val="20"/>
        </w:rPr>
        <w:t xml:space="preserve"> %, wartość pod. VAT............................zł (słownie ………………………………………………………….)</w:t>
      </w:r>
    </w:p>
    <w:p w:rsidR="00E739CD" w:rsidRDefault="00BD11C9" w:rsidP="00BD11C9">
      <w:pPr>
        <w:widowControl/>
        <w:spacing w:before="120" w:line="276" w:lineRule="auto"/>
        <w:ind w:left="360" w:firstLine="207"/>
        <w:jc w:val="both"/>
        <w:rPr>
          <w:rFonts w:ascii="Calibri" w:hAnsi="Calibri"/>
          <w:b/>
          <w:sz w:val="20"/>
        </w:rPr>
      </w:pPr>
      <w:r w:rsidRPr="00BD11C9">
        <w:rPr>
          <w:rFonts w:ascii="Calibri" w:hAnsi="Calibri"/>
          <w:sz w:val="20"/>
        </w:rPr>
        <w:t>Cena ofertowa brutto ..............................zł (słownie:……...........................................................................……)</w:t>
      </w:r>
    </w:p>
    <w:p w:rsidR="004D1848" w:rsidRPr="00A152AA" w:rsidRDefault="00653849" w:rsidP="0088381A">
      <w:pPr>
        <w:tabs>
          <w:tab w:val="left" w:pos="567"/>
        </w:tabs>
        <w:spacing w:before="120" w:line="276" w:lineRule="auto"/>
        <w:ind w:left="567" w:hanging="567"/>
        <w:jc w:val="both"/>
        <w:rPr>
          <w:rFonts w:ascii="Calibri" w:hAnsi="Calibri"/>
          <w:sz w:val="20"/>
        </w:rPr>
      </w:pPr>
      <w:r w:rsidRPr="00A152AA">
        <w:rPr>
          <w:rFonts w:ascii="Calibri" w:hAnsi="Calibri"/>
          <w:b/>
          <w:bCs/>
          <w:spacing w:val="-6"/>
          <w:sz w:val="20"/>
        </w:rPr>
        <w:t>2</w:t>
      </w:r>
      <w:r w:rsidR="00055152" w:rsidRPr="00A152AA">
        <w:rPr>
          <w:rFonts w:ascii="Calibri" w:hAnsi="Calibri"/>
          <w:b/>
          <w:bCs/>
          <w:spacing w:val="-6"/>
          <w:sz w:val="20"/>
        </w:rPr>
        <w:t>.</w:t>
      </w:r>
      <w:r w:rsidR="00715AE5" w:rsidRPr="00A152AA">
        <w:rPr>
          <w:rFonts w:ascii="Calibri" w:hAnsi="Calibri"/>
          <w:b/>
          <w:bCs/>
          <w:spacing w:val="-6"/>
          <w:sz w:val="20"/>
        </w:rPr>
        <w:tab/>
      </w:r>
      <w:r w:rsidR="008402FB" w:rsidRPr="00A152AA">
        <w:rPr>
          <w:rFonts w:ascii="Calibri" w:hAnsi="Calibri"/>
          <w:b/>
          <w:bCs/>
          <w:spacing w:val="-6"/>
          <w:sz w:val="20"/>
        </w:rPr>
        <w:t>Oświadczamy,</w:t>
      </w:r>
      <w:r w:rsidR="008402FB" w:rsidRPr="00A152AA">
        <w:rPr>
          <w:rFonts w:ascii="Calibri" w:hAnsi="Calibri"/>
          <w:b/>
          <w:spacing w:val="-6"/>
          <w:sz w:val="20"/>
        </w:rPr>
        <w:t xml:space="preserve"> że</w:t>
      </w:r>
      <w:r w:rsidR="008402FB" w:rsidRPr="00A152AA">
        <w:rPr>
          <w:rFonts w:ascii="Calibri" w:hAnsi="Calibri"/>
          <w:spacing w:val="-6"/>
          <w:sz w:val="20"/>
        </w:rPr>
        <w:t xml:space="preserve"> wynagrodzenie, o którym mowa w</w:t>
      </w:r>
      <w:bookmarkStart w:id="1" w:name="_GoBack"/>
      <w:bookmarkEnd w:id="1"/>
      <w:r w:rsidR="008402FB" w:rsidRPr="00A152AA">
        <w:rPr>
          <w:rFonts w:ascii="Calibri" w:hAnsi="Calibri"/>
          <w:spacing w:val="-6"/>
          <w:sz w:val="20"/>
        </w:rPr>
        <w:t xml:space="preserve"> </w:t>
      </w:r>
      <w:r w:rsidR="003C133F" w:rsidRPr="00A152AA">
        <w:rPr>
          <w:rFonts w:ascii="Calibri" w:hAnsi="Calibri"/>
          <w:spacing w:val="-6"/>
          <w:sz w:val="20"/>
        </w:rPr>
        <w:t>ust. </w:t>
      </w:r>
      <w:r w:rsidRPr="00A152AA">
        <w:rPr>
          <w:rFonts w:ascii="Calibri" w:hAnsi="Calibri"/>
          <w:spacing w:val="-6"/>
          <w:sz w:val="20"/>
        </w:rPr>
        <w:t xml:space="preserve">1, </w:t>
      </w:r>
      <w:r w:rsidR="008402FB" w:rsidRPr="00A152AA">
        <w:rPr>
          <w:rFonts w:ascii="Calibri" w:hAnsi="Calibri"/>
          <w:sz w:val="20"/>
        </w:rPr>
        <w:t xml:space="preserve">obejmuje wykonanie wszelkich czynności niezbędnych do realizacji przedmiotu zamówienia zgodnie z </w:t>
      </w:r>
      <w:r w:rsidR="00055152" w:rsidRPr="00A152AA">
        <w:rPr>
          <w:rFonts w:ascii="Calibri" w:hAnsi="Calibri"/>
          <w:sz w:val="20"/>
        </w:rPr>
        <w:t xml:space="preserve">postanowieniami </w:t>
      </w:r>
      <w:r w:rsidR="008402FB" w:rsidRPr="00A152AA">
        <w:rPr>
          <w:rFonts w:ascii="Calibri" w:hAnsi="Calibri"/>
          <w:sz w:val="20"/>
        </w:rPr>
        <w:t xml:space="preserve">SWZ </w:t>
      </w:r>
      <w:r w:rsidRPr="00A152AA">
        <w:rPr>
          <w:rFonts w:ascii="Calibri" w:hAnsi="Calibri"/>
          <w:sz w:val="20"/>
        </w:rPr>
        <w:t>wraz z </w:t>
      </w:r>
      <w:r w:rsidR="00434495" w:rsidRPr="00A152AA">
        <w:rPr>
          <w:rFonts w:ascii="Calibri" w:hAnsi="Calibri"/>
          <w:sz w:val="20"/>
        </w:rPr>
        <w:t xml:space="preserve">załącznikami </w:t>
      </w:r>
      <w:r w:rsidR="008402FB" w:rsidRPr="00A152AA">
        <w:rPr>
          <w:rFonts w:ascii="Calibri" w:hAnsi="Calibri"/>
          <w:sz w:val="20"/>
        </w:rPr>
        <w:t>oraz zgodnie ze złożoną Ofertą.</w:t>
      </w:r>
    </w:p>
    <w:p w:rsidR="0067656F" w:rsidRPr="00A152AA" w:rsidRDefault="006B0BEF" w:rsidP="0088381A">
      <w:pPr>
        <w:tabs>
          <w:tab w:val="left" w:pos="567"/>
        </w:tabs>
        <w:spacing w:before="120" w:line="276" w:lineRule="auto"/>
        <w:ind w:left="567" w:hanging="567"/>
        <w:jc w:val="both"/>
        <w:rPr>
          <w:rFonts w:ascii="Calibri" w:hAnsi="Calibri"/>
          <w:sz w:val="20"/>
        </w:rPr>
      </w:pPr>
      <w:r w:rsidRPr="00A152AA">
        <w:rPr>
          <w:rFonts w:ascii="Calibri" w:hAnsi="Calibri" w:cs="Calibri"/>
          <w:b/>
          <w:sz w:val="20"/>
        </w:rPr>
        <w:t>3</w:t>
      </w:r>
      <w:r w:rsidR="0067656F" w:rsidRPr="00A152AA">
        <w:rPr>
          <w:rFonts w:ascii="Calibri" w:hAnsi="Calibri" w:cs="Calibri"/>
          <w:b/>
          <w:sz w:val="20"/>
        </w:rPr>
        <w:t>.</w:t>
      </w:r>
      <w:r w:rsidR="0067656F" w:rsidRPr="00A152AA">
        <w:rPr>
          <w:rFonts w:ascii="Calibri" w:hAnsi="Calibri" w:cs="Calibri"/>
          <w:sz w:val="20"/>
        </w:rPr>
        <w:tab/>
        <w:t xml:space="preserve">Wynagrodzenie, o którym mowa w ust. 1, za wykonanie przedmiotu </w:t>
      </w:r>
      <w:r w:rsidR="0067656F" w:rsidRPr="00FC6616">
        <w:rPr>
          <w:rFonts w:ascii="Calibri" w:hAnsi="Calibri" w:cs="Calibri"/>
          <w:sz w:val="20"/>
        </w:rPr>
        <w:t xml:space="preserve">zamówienia </w:t>
      </w:r>
      <w:r w:rsidR="00FC6616" w:rsidRPr="00FC6616">
        <w:rPr>
          <w:rFonts w:ascii="Calibri" w:hAnsi="Calibri" w:cs="Calibri"/>
          <w:sz w:val="20"/>
        </w:rPr>
        <w:t>nie będzie</w:t>
      </w:r>
      <w:r w:rsidR="0067656F" w:rsidRPr="00FC6616">
        <w:rPr>
          <w:rFonts w:ascii="Calibri" w:hAnsi="Calibri" w:cs="Calibri"/>
          <w:sz w:val="20"/>
        </w:rPr>
        <w:t xml:space="preserve"> zmieniane</w:t>
      </w:r>
      <w:r w:rsidR="007408BE">
        <w:rPr>
          <w:rFonts w:ascii="Calibri" w:hAnsi="Calibri" w:cs="Calibri"/>
          <w:sz w:val="20"/>
        </w:rPr>
        <w:t xml:space="preserve"> w toku realizacji umowy</w:t>
      </w:r>
      <w:r w:rsidR="00F01D7A">
        <w:rPr>
          <w:rFonts w:ascii="Calibri" w:hAnsi="Calibri" w:cs="Calibri"/>
          <w:sz w:val="20"/>
        </w:rPr>
        <w:t>.</w:t>
      </w:r>
    </w:p>
    <w:p w:rsidR="009D7D81" w:rsidRPr="00A152AA" w:rsidRDefault="006B0BEF" w:rsidP="0088381A">
      <w:pPr>
        <w:widowControl/>
        <w:tabs>
          <w:tab w:val="left" w:pos="567"/>
        </w:tabs>
        <w:spacing w:before="120" w:line="276" w:lineRule="auto"/>
        <w:ind w:left="567" w:hanging="567"/>
        <w:jc w:val="both"/>
        <w:rPr>
          <w:rFonts w:ascii="Calibri" w:hAnsi="Calibri"/>
          <w:sz w:val="20"/>
        </w:rPr>
      </w:pPr>
      <w:r w:rsidRPr="00A152AA">
        <w:rPr>
          <w:rFonts w:ascii="Calibri" w:hAnsi="Calibri"/>
          <w:b/>
          <w:sz w:val="20"/>
        </w:rPr>
        <w:t>4</w:t>
      </w:r>
      <w:r w:rsidR="00055152" w:rsidRPr="00A152AA">
        <w:rPr>
          <w:rFonts w:ascii="Calibri" w:hAnsi="Calibri"/>
          <w:b/>
          <w:sz w:val="20"/>
        </w:rPr>
        <w:t>.</w:t>
      </w:r>
      <w:r w:rsidR="00715AE5" w:rsidRPr="00A152AA">
        <w:rPr>
          <w:rFonts w:ascii="Calibri" w:hAnsi="Calibri"/>
          <w:b/>
          <w:sz w:val="20"/>
        </w:rPr>
        <w:tab/>
      </w:r>
      <w:r w:rsidR="009D7D81">
        <w:rPr>
          <w:rFonts w:ascii="Calibri" w:hAnsi="Calibri"/>
          <w:sz w:val="20"/>
        </w:rPr>
        <w:t>Akceptuję (</w:t>
      </w:r>
      <w:proofErr w:type="spellStart"/>
      <w:r w:rsidR="009D7D81">
        <w:rPr>
          <w:rFonts w:ascii="Calibri" w:hAnsi="Calibri"/>
          <w:sz w:val="20"/>
        </w:rPr>
        <w:t>emy</w:t>
      </w:r>
      <w:proofErr w:type="spellEnd"/>
      <w:r w:rsidR="009D7D81" w:rsidRPr="009D7D81">
        <w:rPr>
          <w:rFonts w:ascii="Calibri" w:hAnsi="Calibri"/>
          <w:sz w:val="20"/>
        </w:rPr>
        <w:t xml:space="preserve">) bez zastrzeżeń wymagania i zasady obowiązujące na platformie </w:t>
      </w:r>
      <w:r w:rsidR="009D7D81">
        <w:rPr>
          <w:rFonts w:ascii="Calibri" w:hAnsi="Calibri"/>
          <w:sz w:val="20"/>
        </w:rPr>
        <w:t xml:space="preserve">zakupowej zamawiającego </w:t>
      </w:r>
      <w:r w:rsidR="00A9084F" w:rsidRPr="00A9084F">
        <w:rPr>
          <w:rFonts w:ascii="Calibri" w:hAnsi="Calibri"/>
          <w:sz w:val="20"/>
        </w:rPr>
        <w:t>https://platformazakupowa.pl/pn/lasy_goldap</w:t>
      </w:r>
      <w:r w:rsidR="009D7D81" w:rsidRPr="009D7D81">
        <w:rPr>
          <w:rFonts w:ascii="Calibri" w:hAnsi="Calibri"/>
          <w:sz w:val="20"/>
        </w:rPr>
        <w:t>,  opis przedmiotu zamó</w:t>
      </w:r>
      <w:r w:rsidR="0098020A">
        <w:rPr>
          <w:rFonts w:ascii="Calibri" w:hAnsi="Calibri"/>
          <w:sz w:val="20"/>
        </w:rPr>
        <w:t xml:space="preserve">wienia, wymagania zawarte w SWZ, </w:t>
      </w:r>
      <w:r w:rsidR="009D7D81" w:rsidRPr="009D7D81">
        <w:rPr>
          <w:rFonts w:ascii="Calibri" w:hAnsi="Calibri"/>
          <w:sz w:val="20"/>
        </w:rPr>
        <w:t>projekt umowy załączony do SWZ oraz</w:t>
      </w:r>
      <w:r w:rsidR="009D7D81">
        <w:rPr>
          <w:rFonts w:ascii="Calibri" w:hAnsi="Calibri"/>
          <w:sz w:val="20"/>
        </w:rPr>
        <w:t>,</w:t>
      </w:r>
      <w:r w:rsidR="009D7D81" w:rsidRPr="009D7D81">
        <w:rPr>
          <w:rFonts w:ascii="Calibri" w:hAnsi="Calibri"/>
          <w:sz w:val="20"/>
        </w:rPr>
        <w:t xml:space="preserve"> że uzyskaliśmy niezbędne do przygotowania Oferty informacje </w:t>
      </w:r>
      <w:r w:rsidR="009D7D81" w:rsidRPr="009D7D81">
        <w:rPr>
          <w:rFonts w:ascii="Calibri" w:hAnsi="Calibri"/>
          <w:sz w:val="20"/>
        </w:rPr>
        <w:lastRenderedPageBreak/>
        <w:t>i</w:t>
      </w:r>
      <w:r w:rsidR="00E866F5">
        <w:rPr>
          <w:rFonts w:ascii="Calibri" w:hAnsi="Calibri"/>
          <w:sz w:val="20"/>
        </w:rPr>
        <w:t> </w:t>
      </w:r>
      <w:r w:rsidR="009D7D81" w:rsidRPr="009D7D81">
        <w:rPr>
          <w:rFonts w:ascii="Calibri" w:hAnsi="Calibri"/>
          <w:sz w:val="20"/>
        </w:rPr>
        <w:t>zobowiązujemy się po wyborze oferty najkorzystniejszej do podpisania umowy na warunkach i zasadach obowiązujących w tym postępowaniu.</w:t>
      </w:r>
    </w:p>
    <w:p w:rsidR="004D1848" w:rsidRDefault="006B0BEF" w:rsidP="0088381A">
      <w:pPr>
        <w:pStyle w:val="Zwykytekst"/>
        <w:tabs>
          <w:tab w:val="left" w:pos="567"/>
        </w:tabs>
        <w:spacing w:before="120" w:line="276" w:lineRule="auto"/>
        <w:ind w:left="567" w:hanging="567"/>
        <w:jc w:val="both"/>
        <w:rPr>
          <w:rFonts w:ascii="Calibri" w:hAnsi="Calibri" w:cs="Times New Roman"/>
        </w:rPr>
      </w:pPr>
      <w:r w:rsidRPr="00A152AA">
        <w:rPr>
          <w:rFonts w:ascii="Calibri" w:hAnsi="Calibri" w:cs="Times New Roman"/>
          <w:b/>
        </w:rPr>
        <w:t>5</w:t>
      </w:r>
      <w:r w:rsidR="00055152" w:rsidRPr="00A152AA">
        <w:rPr>
          <w:rFonts w:ascii="Calibri" w:hAnsi="Calibri" w:cs="Times New Roman"/>
          <w:b/>
        </w:rPr>
        <w:t>.</w:t>
      </w:r>
      <w:r w:rsidR="00715AE5" w:rsidRPr="00A152AA">
        <w:rPr>
          <w:rFonts w:ascii="Calibri" w:hAnsi="Calibri" w:cs="Times New Roman"/>
          <w:b/>
        </w:rPr>
        <w:tab/>
      </w:r>
      <w:r w:rsidR="009D7D81">
        <w:rPr>
          <w:rFonts w:ascii="Calibri" w:hAnsi="Calibri" w:cs="Times New Roman"/>
        </w:rPr>
        <w:t>W przypadku uznania mojej (naszej</w:t>
      </w:r>
      <w:r w:rsidR="009D7D81" w:rsidRPr="009D7D81">
        <w:rPr>
          <w:rFonts w:ascii="Calibri" w:hAnsi="Calibri" w:cs="Times New Roman"/>
        </w:rPr>
        <w:t>) oferty za najkorzystniejszą zobowiązuję</w:t>
      </w:r>
      <w:r w:rsidR="009D7D81">
        <w:rPr>
          <w:rFonts w:ascii="Calibri" w:hAnsi="Calibri" w:cs="Times New Roman"/>
        </w:rPr>
        <w:t xml:space="preserve"> (</w:t>
      </w:r>
      <w:proofErr w:type="spellStart"/>
      <w:r w:rsidR="009D7D81">
        <w:rPr>
          <w:rFonts w:ascii="Calibri" w:hAnsi="Calibri" w:cs="Times New Roman"/>
        </w:rPr>
        <w:t>emy</w:t>
      </w:r>
      <w:proofErr w:type="spellEnd"/>
      <w:r w:rsidR="00E866F5">
        <w:rPr>
          <w:rFonts w:ascii="Calibri" w:hAnsi="Calibri" w:cs="Times New Roman"/>
        </w:rPr>
        <w:t>) się zawrzeć umowę w </w:t>
      </w:r>
      <w:r w:rsidR="009D7D81" w:rsidRPr="009D7D81">
        <w:rPr>
          <w:rFonts w:ascii="Calibri" w:hAnsi="Calibri" w:cs="Times New Roman"/>
        </w:rPr>
        <w:t>miejscu i terminie wskazanym przez zamawiającego.</w:t>
      </w:r>
    </w:p>
    <w:p w:rsidR="00E866F5" w:rsidRDefault="005F6BC5" w:rsidP="00C94B6C">
      <w:pPr>
        <w:pStyle w:val="Zwykytekst"/>
        <w:tabs>
          <w:tab w:val="left" w:pos="567"/>
        </w:tabs>
        <w:spacing w:before="120" w:line="276" w:lineRule="auto"/>
        <w:ind w:left="567" w:hanging="567"/>
        <w:jc w:val="both"/>
        <w:rPr>
          <w:rFonts w:ascii="Calibri" w:hAnsi="Calibri" w:cs="Times New Roman"/>
        </w:rPr>
      </w:pPr>
      <w:r>
        <w:rPr>
          <w:rFonts w:ascii="Calibri" w:hAnsi="Calibri" w:cs="Times New Roman"/>
          <w:b/>
        </w:rPr>
        <w:t>6.</w:t>
      </w:r>
      <w:r>
        <w:rPr>
          <w:rFonts w:ascii="Calibri" w:hAnsi="Calibri" w:cs="Times New Roman"/>
        </w:rPr>
        <w:t xml:space="preserve"> </w:t>
      </w:r>
      <w:r>
        <w:rPr>
          <w:rFonts w:ascii="Calibri" w:hAnsi="Calibri" w:cs="Times New Roman"/>
        </w:rPr>
        <w:tab/>
      </w:r>
      <w:r w:rsidRPr="005F6BC5">
        <w:rPr>
          <w:rFonts w:ascii="Calibri" w:hAnsi="Calibri" w:cs="Times New Roman"/>
        </w:rPr>
        <w:t>Osobą wyznaczoną do kontaktów w związku z prowadzonym postępowaniem oraz wymaganiami potrzebnymi do zawarcia umowy jest</w:t>
      </w:r>
      <w:r>
        <w:rPr>
          <w:rFonts w:ascii="Calibri" w:hAnsi="Calibri" w:cs="Times New Roman"/>
        </w:rPr>
        <w:t xml:space="preserve"> </w:t>
      </w:r>
      <w:r w:rsidRPr="005F6BC5">
        <w:rPr>
          <w:rFonts w:ascii="Calibri" w:hAnsi="Calibri" w:cs="Times New Roman"/>
        </w:rPr>
        <w:t>……………….………………………………….</w:t>
      </w:r>
      <w:r w:rsidR="00E866F5">
        <w:rPr>
          <w:rFonts w:ascii="Calibri" w:hAnsi="Calibri" w:cs="Times New Roman"/>
        </w:rPr>
        <w:t>, wszelką korespondencję w sprawie niniejszego postepowania należy kierować na e-mail: …………………………………………………………………………………………………………..</w:t>
      </w:r>
    </w:p>
    <w:p w:rsidR="004D1848" w:rsidRPr="00A152AA" w:rsidRDefault="005F6BC5" w:rsidP="0088381A">
      <w:pPr>
        <w:pStyle w:val="Zwykytekst"/>
        <w:tabs>
          <w:tab w:val="left" w:pos="567"/>
        </w:tabs>
        <w:spacing w:before="120" w:line="276" w:lineRule="auto"/>
        <w:ind w:left="567" w:hanging="567"/>
        <w:jc w:val="both"/>
        <w:rPr>
          <w:rFonts w:ascii="Calibri" w:hAnsi="Calibri" w:cs="Times New Roman"/>
        </w:rPr>
      </w:pPr>
      <w:r>
        <w:rPr>
          <w:rFonts w:ascii="Calibri" w:hAnsi="Calibri" w:cs="Times New Roman"/>
          <w:b/>
        </w:rPr>
        <w:t>7</w:t>
      </w:r>
      <w:r w:rsidR="00055152" w:rsidRPr="00A152AA">
        <w:rPr>
          <w:rFonts w:ascii="Calibri" w:hAnsi="Calibri" w:cs="Times New Roman"/>
          <w:b/>
        </w:rPr>
        <w:t>.</w:t>
      </w:r>
      <w:r w:rsidR="00715AE5" w:rsidRPr="00A152AA">
        <w:rPr>
          <w:rFonts w:ascii="Calibri" w:hAnsi="Calibri" w:cs="Times New Roman"/>
          <w:b/>
        </w:rPr>
        <w:tab/>
      </w:r>
      <w:r w:rsidR="008402FB" w:rsidRPr="00A152AA">
        <w:rPr>
          <w:rFonts w:ascii="Calibri" w:hAnsi="Calibri" w:cs="Times New Roman"/>
          <w:b/>
        </w:rPr>
        <w:t>Oświadczamy, że</w:t>
      </w:r>
      <w:r w:rsidR="008402FB" w:rsidRPr="00A152AA">
        <w:rPr>
          <w:rFonts w:ascii="Calibri" w:hAnsi="Calibri" w:cs="Times New Roman"/>
        </w:rPr>
        <w:t xml:space="preserve"> uważamy się za związanyc</w:t>
      </w:r>
      <w:r w:rsidR="00E54511" w:rsidRPr="00A152AA">
        <w:rPr>
          <w:rFonts w:ascii="Calibri" w:hAnsi="Calibri" w:cs="Times New Roman"/>
        </w:rPr>
        <w:t xml:space="preserve">h niniejszą Ofertą przez okres </w:t>
      </w:r>
      <w:r w:rsidR="00C51615">
        <w:rPr>
          <w:rFonts w:ascii="Calibri" w:hAnsi="Calibri" w:cs="Times New Roman"/>
        </w:rPr>
        <w:t>30 dni</w:t>
      </w:r>
      <w:r w:rsidR="004F4364">
        <w:rPr>
          <w:rFonts w:ascii="Calibri" w:hAnsi="Calibri" w:cs="Times New Roman"/>
        </w:rPr>
        <w:t>.</w:t>
      </w:r>
      <w:r w:rsidR="007E5E32" w:rsidRPr="00A152AA">
        <w:rPr>
          <w:rFonts w:ascii="Calibri" w:hAnsi="Calibri" w:cs="Times New Roman"/>
        </w:rPr>
        <w:t xml:space="preserve"> </w:t>
      </w:r>
    </w:p>
    <w:p w:rsidR="0035515E" w:rsidRPr="00A152AA" w:rsidRDefault="005F6BC5" w:rsidP="0088381A">
      <w:pPr>
        <w:pStyle w:val="Zwykytekst"/>
        <w:tabs>
          <w:tab w:val="left" w:pos="567"/>
        </w:tabs>
        <w:spacing w:before="120" w:line="276" w:lineRule="auto"/>
        <w:ind w:left="567" w:hanging="567"/>
        <w:jc w:val="both"/>
        <w:rPr>
          <w:rFonts w:ascii="Calibri" w:hAnsi="Calibri"/>
          <w:b/>
        </w:rPr>
      </w:pPr>
      <w:r>
        <w:rPr>
          <w:rFonts w:ascii="Calibri" w:hAnsi="Calibri" w:cs="Times New Roman"/>
          <w:b/>
        </w:rPr>
        <w:t>8</w:t>
      </w:r>
      <w:r w:rsidR="00055152" w:rsidRPr="00A152AA">
        <w:rPr>
          <w:rFonts w:ascii="Calibri" w:hAnsi="Calibri" w:cs="Times New Roman"/>
          <w:b/>
        </w:rPr>
        <w:t>.</w:t>
      </w:r>
      <w:r w:rsidR="00715AE5" w:rsidRPr="00A152AA">
        <w:rPr>
          <w:rFonts w:ascii="Calibri" w:hAnsi="Calibri" w:cs="Times New Roman"/>
          <w:b/>
        </w:rPr>
        <w:tab/>
      </w:r>
      <w:r w:rsidR="008402FB" w:rsidRPr="00A152AA">
        <w:rPr>
          <w:rFonts w:ascii="Calibri" w:hAnsi="Calibri" w:cs="Times New Roman"/>
          <w:b/>
          <w:bCs/>
        </w:rPr>
        <w:t>Oferujemy</w:t>
      </w:r>
      <w:r w:rsidR="00283543" w:rsidRPr="00A152AA">
        <w:rPr>
          <w:rFonts w:ascii="Calibri" w:hAnsi="Calibri"/>
          <w:b/>
        </w:rPr>
        <w:t xml:space="preserve"> okres gwarancji</w:t>
      </w:r>
      <w:r w:rsidR="00E866F5">
        <w:rPr>
          <w:rFonts w:ascii="Calibri" w:hAnsi="Calibri"/>
          <w:b/>
        </w:rPr>
        <w:t xml:space="preserve"> w liczbie ……………….. miesięcy (min. 60 miesięcy, max. 72 </w:t>
      </w:r>
      <w:r w:rsidR="00F01D7A">
        <w:rPr>
          <w:rFonts w:ascii="Calibri" w:hAnsi="Calibri"/>
          <w:b/>
        </w:rPr>
        <w:t>miesiące</w:t>
      </w:r>
      <w:r w:rsidR="00E866F5">
        <w:rPr>
          <w:rFonts w:ascii="Calibri" w:hAnsi="Calibri"/>
          <w:b/>
        </w:rPr>
        <w:t>)</w:t>
      </w:r>
      <w:r w:rsidR="00283543" w:rsidRPr="00A152AA">
        <w:rPr>
          <w:rFonts w:ascii="Calibri" w:hAnsi="Calibri"/>
          <w:b/>
        </w:rPr>
        <w:t xml:space="preserve">, </w:t>
      </w:r>
      <w:r w:rsidR="0067656F" w:rsidRPr="00A152AA">
        <w:rPr>
          <w:rFonts w:ascii="Calibri" w:hAnsi="Calibri"/>
          <w:b/>
        </w:rPr>
        <w:t xml:space="preserve">licząc od dnia podpisania protokołu odbioru końcowego </w:t>
      </w:r>
      <w:r w:rsidR="0035515E" w:rsidRPr="00A152AA">
        <w:rPr>
          <w:rFonts w:ascii="Calibri" w:hAnsi="Calibri"/>
          <w:b/>
        </w:rPr>
        <w:t>robót</w:t>
      </w:r>
      <w:r w:rsidR="00AA4B1D">
        <w:rPr>
          <w:rFonts w:ascii="Calibri" w:hAnsi="Calibri"/>
          <w:b/>
        </w:rPr>
        <w:t xml:space="preserve"> bez usterek.</w:t>
      </w:r>
    </w:p>
    <w:p w:rsidR="003A3E22" w:rsidRPr="00A152AA" w:rsidRDefault="005F6BC5" w:rsidP="0088381A">
      <w:pPr>
        <w:pStyle w:val="Zwykytekst"/>
        <w:keepNext/>
        <w:tabs>
          <w:tab w:val="left" w:pos="567"/>
        </w:tabs>
        <w:spacing w:before="120" w:line="276" w:lineRule="auto"/>
        <w:ind w:left="567" w:hanging="567"/>
        <w:jc w:val="both"/>
        <w:rPr>
          <w:rFonts w:ascii="Calibri" w:hAnsi="Calibri" w:cs="Times New Roman"/>
        </w:rPr>
      </w:pPr>
      <w:r>
        <w:rPr>
          <w:rFonts w:ascii="Calibri" w:hAnsi="Calibri" w:cs="Times New Roman"/>
          <w:b/>
        </w:rPr>
        <w:t>9</w:t>
      </w:r>
      <w:r w:rsidR="00055152" w:rsidRPr="00A152AA">
        <w:rPr>
          <w:rFonts w:ascii="Calibri" w:hAnsi="Calibri" w:cs="Times New Roman"/>
          <w:b/>
        </w:rPr>
        <w:t>.</w:t>
      </w:r>
      <w:r w:rsidR="00715AE5" w:rsidRPr="00A152AA">
        <w:rPr>
          <w:rFonts w:ascii="Calibri" w:hAnsi="Calibri" w:cs="Times New Roman"/>
          <w:b/>
        </w:rPr>
        <w:tab/>
      </w:r>
      <w:r w:rsidR="00B95FB1" w:rsidRPr="00A152AA">
        <w:rPr>
          <w:rFonts w:ascii="Calibri" w:hAnsi="Calibri" w:cs="Times New Roman"/>
          <w:b/>
        </w:rPr>
        <w:t>Oświadczamy</w:t>
      </w:r>
      <w:r w:rsidR="00B95FB1" w:rsidRPr="00A152AA">
        <w:rPr>
          <w:rFonts w:ascii="Calibri" w:hAnsi="Calibri" w:cs="Times New Roman"/>
        </w:rPr>
        <w:t>, że z</w:t>
      </w:r>
      <w:r w:rsidR="008402FB" w:rsidRPr="00A152AA">
        <w:rPr>
          <w:rFonts w:ascii="Calibri" w:hAnsi="Calibri" w:cs="Times New Roman"/>
        </w:rPr>
        <w:t>amówienie</w:t>
      </w:r>
      <w:r w:rsidR="00055152" w:rsidRPr="00A152AA">
        <w:rPr>
          <w:rFonts w:ascii="Calibri" w:hAnsi="Calibri" w:cs="Times New Roman"/>
        </w:rPr>
        <w:t xml:space="preserve"> zrealizujemy</w:t>
      </w:r>
      <w:r w:rsidR="00AE3900" w:rsidRPr="00A152AA">
        <w:rPr>
          <w:rFonts w:ascii="Calibri" w:hAnsi="Calibri" w:cs="Times New Roman"/>
        </w:rPr>
        <w:t>:</w:t>
      </w:r>
    </w:p>
    <w:p w:rsidR="003A3E22" w:rsidRPr="00A152AA" w:rsidRDefault="003A3E22" w:rsidP="0088381A">
      <w:pPr>
        <w:spacing w:before="120" w:line="276" w:lineRule="auto"/>
        <w:ind w:left="851" w:hanging="284"/>
        <w:jc w:val="both"/>
        <w:rPr>
          <w:rFonts w:ascii="Calibri" w:hAnsi="Calibri"/>
          <w:sz w:val="20"/>
        </w:rPr>
      </w:pPr>
      <w:r w:rsidRPr="00A152AA">
        <w:rPr>
          <w:rFonts w:ascii="Calibri" w:hAnsi="Calibri"/>
          <w:sz w:val="20"/>
        </w:rPr>
        <w:t>a)</w:t>
      </w:r>
      <w:r w:rsidR="00715AE5" w:rsidRPr="00A152AA">
        <w:rPr>
          <w:rFonts w:ascii="Calibri" w:hAnsi="Calibri"/>
          <w:sz w:val="20"/>
        </w:rPr>
        <w:tab/>
      </w:r>
      <w:r w:rsidR="00055152" w:rsidRPr="00A152AA">
        <w:rPr>
          <w:rFonts w:ascii="Calibri" w:hAnsi="Calibri"/>
          <w:sz w:val="20"/>
        </w:rPr>
        <w:t>sami</w:t>
      </w:r>
      <w:r w:rsidR="00715AE5" w:rsidRPr="00A152AA">
        <w:rPr>
          <w:rFonts w:ascii="Calibri" w:hAnsi="Calibri"/>
          <w:sz w:val="20"/>
        </w:rPr>
        <w:t>*</w:t>
      </w:r>
    </w:p>
    <w:p w:rsidR="00E62AE6" w:rsidRDefault="003A3E22" w:rsidP="0088381A">
      <w:pPr>
        <w:spacing w:before="120" w:line="276" w:lineRule="auto"/>
        <w:ind w:left="851" w:hanging="284"/>
        <w:jc w:val="both"/>
        <w:rPr>
          <w:rFonts w:ascii="Calibri" w:eastAsia="Times New Roman" w:hAnsi="Calibri"/>
          <w:sz w:val="20"/>
        </w:rPr>
      </w:pPr>
      <w:r w:rsidRPr="00A152AA">
        <w:rPr>
          <w:rFonts w:ascii="Calibri" w:hAnsi="Calibri"/>
          <w:sz w:val="20"/>
        </w:rPr>
        <w:t>b)</w:t>
      </w:r>
      <w:r w:rsidR="00715AE5" w:rsidRPr="00A152AA">
        <w:rPr>
          <w:rFonts w:ascii="Calibri" w:hAnsi="Calibri"/>
          <w:sz w:val="20"/>
        </w:rPr>
        <w:tab/>
      </w:r>
      <w:r w:rsidR="008402FB" w:rsidRPr="00A152AA">
        <w:rPr>
          <w:rFonts w:ascii="Calibri" w:hAnsi="Calibri"/>
          <w:sz w:val="20"/>
        </w:rPr>
        <w:t>przy udziale podwykonawców, którzy będą realizować części zamówienia</w:t>
      </w:r>
      <w:r w:rsidR="00055152" w:rsidRPr="00A152AA">
        <w:rPr>
          <w:rFonts w:ascii="Calibri" w:hAnsi="Calibri"/>
          <w:sz w:val="20"/>
        </w:rPr>
        <w:t xml:space="preserve"> zgo</w:t>
      </w:r>
      <w:r w:rsidR="00AE3900" w:rsidRPr="00A152AA">
        <w:rPr>
          <w:rFonts w:ascii="Calibri" w:hAnsi="Calibri"/>
          <w:sz w:val="20"/>
        </w:rPr>
        <w:t>dnie z</w:t>
      </w:r>
      <w:r w:rsidR="004E2E14" w:rsidRPr="00A152AA">
        <w:rPr>
          <w:rFonts w:ascii="Calibri" w:hAnsi="Calibri"/>
          <w:sz w:val="20"/>
        </w:rPr>
        <w:t xml:space="preserve"> </w:t>
      </w:r>
      <w:r w:rsidR="00DB176B" w:rsidRPr="00A152AA">
        <w:rPr>
          <w:rFonts w:ascii="Calibri" w:hAnsi="Calibri"/>
          <w:sz w:val="20"/>
        </w:rPr>
        <w:t xml:space="preserve">zamieszczonym </w:t>
      </w:r>
      <w:r w:rsidR="004E2E14" w:rsidRPr="00A152AA">
        <w:rPr>
          <w:rFonts w:ascii="Calibri" w:hAnsi="Calibri"/>
          <w:sz w:val="20"/>
        </w:rPr>
        <w:t>dalej</w:t>
      </w:r>
      <w:r w:rsidR="00055152" w:rsidRPr="00A152AA">
        <w:rPr>
          <w:rFonts w:ascii="Calibri" w:hAnsi="Calibri"/>
          <w:sz w:val="20"/>
        </w:rPr>
        <w:t xml:space="preserve"> </w:t>
      </w:r>
      <w:r w:rsidR="00E62AE6" w:rsidRPr="00A152AA">
        <w:rPr>
          <w:rFonts w:ascii="Calibri" w:hAnsi="Calibri"/>
          <w:sz w:val="20"/>
        </w:rPr>
        <w:t>„W</w:t>
      </w:r>
      <w:r w:rsidR="00E62AE6" w:rsidRPr="00A152AA">
        <w:rPr>
          <w:rFonts w:ascii="Calibri" w:eastAsia="Times New Roman" w:hAnsi="Calibri"/>
          <w:sz w:val="20"/>
        </w:rPr>
        <w:t>ykazem części zamówienia, których wykonanie wykonawca zamierza powierzyć podwykonawcom”</w:t>
      </w:r>
      <w:r w:rsidR="00715AE5" w:rsidRPr="00A152AA">
        <w:rPr>
          <w:rFonts w:ascii="Calibri" w:eastAsia="Times New Roman" w:hAnsi="Calibri"/>
          <w:sz w:val="20"/>
        </w:rPr>
        <w:t>*</w:t>
      </w:r>
    </w:p>
    <w:p w:rsidR="00E866F5" w:rsidRPr="00A152AA" w:rsidRDefault="00E866F5" w:rsidP="0088381A">
      <w:pPr>
        <w:spacing w:before="120" w:line="276" w:lineRule="auto"/>
        <w:ind w:left="851" w:hanging="284"/>
        <w:jc w:val="both"/>
        <w:rPr>
          <w:rFonts w:ascii="Calibri" w:eastAsia="Times New Roman" w:hAnsi="Calibri"/>
          <w:sz w:val="2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"/>
        <w:gridCol w:w="5771"/>
        <w:gridCol w:w="3525"/>
      </w:tblGrid>
      <w:tr w:rsidR="00A152AA" w:rsidRPr="00A152AA" w:rsidTr="00AE3900">
        <w:tc>
          <w:tcPr>
            <w:tcW w:w="9781" w:type="dxa"/>
            <w:gridSpan w:val="3"/>
          </w:tcPr>
          <w:p w:rsidR="00715AE5" w:rsidRPr="00A152AA" w:rsidRDefault="00715AE5" w:rsidP="00F86FC0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152AA">
              <w:rPr>
                <w:rFonts w:ascii="Calibri" w:hAnsi="Calibri"/>
                <w:b/>
                <w:sz w:val="18"/>
                <w:szCs w:val="18"/>
              </w:rPr>
              <w:t>Wykaz części zamówienia, których wykonanie Wykonawca zamierza powierzyć podwykonawcom</w:t>
            </w:r>
          </w:p>
        </w:tc>
      </w:tr>
      <w:tr w:rsidR="00A152AA" w:rsidRPr="00A152AA" w:rsidTr="00F86FC0">
        <w:tc>
          <w:tcPr>
            <w:tcW w:w="485" w:type="dxa"/>
          </w:tcPr>
          <w:p w:rsidR="00715AE5" w:rsidRPr="00A152AA" w:rsidRDefault="00715AE5" w:rsidP="00F86FC0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152AA">
              <w:rPr>
                <w:rFonts w:ascii="Calibri" w:hAnsi="Calibri"/>
                <w:b/>
                <w:sz w:val="18"/>
                <w:szCs w:val="18"/>
              </w:rPr>
              <w:t>L</w:t>
            </w:r>
            <w:r w:rsidR="00CC16C9" w:rsidRPr="00A152AA">
              <w:rPr>
                <w:rFonts w:ascii="Calibri" w:hAnsi="Calibri"/>
                <w:b/>
                <w:sz w:val="18"/>
                <w:szCs w:val="18"/>
              </w:rPr>
              <w:t>.</w:t>
            </w:r>
            <w:r w:rsidRPr="00A152AA">
              <w:rPr>
                <w:rFonts w:ascii="Calibri" w:hAnsi="Calibri"/>
                <w:b/>
                <w:sz w:val="18"/>
                <w:szCs w:val="18"/>
              </w:rPr>
              <w:t>p.</w:t>
            </w:r>
          </w:p>
        </w:tc>
        <w:tc>
          <w:tcPr>
            <w:tcW w:w="5771" w:type="dxa"/>
          </w:tcPr>
          <w:p w:rsidR="00715AE5" w:rsidRPr="00A152AA" w:rsidRDefault="00715AE5" w:rsidP="00F86FC0">
            <w:pPr>
              <w:pStyle w:val="Akapitzlist"/>
              <w:ind w:left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152AA">
              <w:rPr>
                <w:rFonts w:ascii="Calibri" w:hAnsi="Calibri"/>
                <w:b/>
                <w:sz w:val="18"/>
                <w:szCs w:val="18"/>
              </w:rPr>
              <w:t>Część przedmiotu zamówienia, którą Wykonawca zamierza powierzyć podwykonawcom</w:t>
            </w:r>
          </w:p>
          <w:p w:rsidR="00715AE5" w:rsidRPr="00A152AA" w:rsidRDefault="00715AE5" w:rsidP="00F86FC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152AA">
              <w:rPr>
                <w:rFonts w:ascii="Calibri" w:hAnsi="Calibri"/>
                <w:i/>
                <w:sz w:val="18"/>
                <w:szCs w:val="18"/>
              </w:rPr>
              <w:t>(wypełnić bez względu na to czy podwykonawca jest już znany)</w:t>
            </w:r>
          </w:p>
        </w:tc>
        <w:tc>
          <w:tcPr>
            <w:tcW w:w="3525" w:type="dxa"/>
          </w:tcPr>
          <w:p w:rsidR="00715AE5" w:rsidRPr="00A152AA" w:rsidRDefault="00715AE5" w:rsidP="00F86FC0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152AA">
              <w:rPr>
                <w:rFonts w:ascii="Calibri" w:hAnsi="Calibri"/>
                <w:b/>
                <w:sz w:val="18"/>
                <w:szCs w:val="18"/>
              </w:rPr>
              <w:t>Nazwa i adres podwykonawcy</w:t>
            </w:r>
          </w:p>
          <w:p w:rsidR="00715AE5" w:rsidRPr="00A152AA" w:rsidRDefault="00715AE5" w:rsidP="00F86FC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152AA">
              <w:rPr>
                <w:rFonts w:ascii="Calibri" w:hAnsi="Calibri"/>
                <w:i/>
                <w:sz w:val="18"/>
                <w:szCs w:val="18"/>
              </w:rPr>
              <w:t>(podać jeśli podwykonawca jest już znany</w:t>
            </w:r>
            <w:r w:rsidRPr="00A152AA">
              <w:rPr>
                <w:rFonts w:ascii="Calibri" w:hAnsi="Calibri"/>
                <w:sz w:val="18"/>
                <w:szCs w:val="18"/>
              </w:rPr>
              <w:t>)</w:t>
            </w:r>
          </w:p>
        </w:tc>
      </w:tr>
      <w:tr w:rsidR="00A152AA" w:rsidRPr="00A152AA" w:rsidTr="00BC0048">
        <w:trPr>
          <w:trHeight w:val="208"/>
        </w:trPr>
        <w:tc>
          <w:tcPr>
            <w:tcW w:w="485" w:type="dxa"/>
          </w:tcPr>
          <w:p w:rsidR="00684DC6" w:rsidRPr="00A152AA" w:rsidRDefault="00684DC6" w:rsidP="00F86FC0">
            <w:pPr>
              <w:rPr>
                <w:rFonts w:ascii="Calibri" w:hAnsi="Calibri"/>
                <w:sz w:val="20"/>
              </w:rPr>
            </w:pPr>
            <w:r w:rsidRPr="00A152AA">
              <w:rPr>
                <w:rFonts w:ascii="Calibri" w:hAnsi="Calibri"/>
                <w:b/>
                <w:sz w:val="20"/>
              </w:rPr>
              <w:t>1</w:t>
            </w:r>
            <w:r w:rsidR="00715AE5" w:rsidRPr="00A152AA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5771" w:type="dxa"/>
          </w:tcPr>
          <w:p w:rsidR="00684DC6" w:rsidRPr="00A152AA" w:rsidRDefault="00684DC6" w:rsidP="00F86FC0">
            <w:pPr>
              <w:rPr>
                <w:rFonts w:ascii="Calibri" w:hAnsi="Calibri"/>
                <w:sz w:val="20"/>
              </w:rPr>
            </w:pPr>
          </w:p>
        </w:tc>
        <w:tc>
          <w:tcPr>
            <w:tcW w:w="3525" w:type="dxa"/>
          </w:tcPr>
          <w:p w:rsidR="00684DC6" w:rsidRPr="00A152AA" w:rsidRDefault="00684DC6" w:rsidP="00F86FC0">
            <w:pPr>
              <w:rPr>
                <w:rFonts w:ascii="Calibri" w:hAnsi="Calibri"/>
                <w:sz w:val="20"/>
              </w:rPr>
            </w:pPr>
          </w:p>
        </w:tc>
      </w:tr>
      <w:tr w:rsidR="00A152AA" w:rsidRPr="00A152AA" w:rsidTr="00BC0048">
        <w:trPr>
          <w:trHeight w:val="274"/>
        </w:trPr>
        <w:tc>
          <w:tcPr>
            <w:tcW w:w="485" w:type="dxa"/>
          </w:tcPr>
          <w:p w:rsidR="00684DC6" w:rsidRPr="00A152AA" w:rsidRDefault="00684DC6" w:rsidP="00F86FC0">
            <w:pPr>
              <w:rPr>
                <w:rFonts w:ascii="Calibri" w:hAnsi="Calibri"/>
                <w:sz w:val="20"/>
              </w:rPr>
            </w:pPr>
            <w:r w:rsidRPr="00A152AA">
              <w:rPr>
                <w:rFonts w:ascii="Calibri" w:hAnsi="Calibri"/>
                <w:b/>
                <w:sz w:val="20"/>
              </w:rPr>
              <w:t>2</w:t>
            </w:r>
            <w:r w:rsidR="00715AE5" w:rsidRPr="00A152AA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5771" w:type="dxa"/>
          </w:tcPr>
          <w:p w:rsidR="00684DC6" w:rsidRPr="00A152AA" w:rsidRDefault="00684DC6" w:rsidP="00F86FC0">
            <w:pPr>
              <w:rPr>
                <w:rFonts w:ascii="Calibri" w:hAnsi="Calibri"/>
                <w:sz w:val="20"/>
              </w:rPr>
            </w:pPr>
          </w:p>
        </w:tc>
        <w:tc>
          <w:tcPr>
            <w:tcW w:w="3525" w:type="dxa"/>
          </w:tcPr>
          <w:p w:rsidR="00684DC6" w:rsidRPr="00A152AA" w:rsidRDefault="00684DC6" w:rsidP="00F86FC0">
            <w:pPr>
              <w:rPr>
                <w:rFonts w:ascii="Calibri" w:hAnsi="Calibri"/>
                <w:sz w:val="20"/>
              </w:rPr>
            </w:pPr>
          </w:p>
        </w:tc>
      </w:tr>
    </w:tbl>
    <w:p w:rsidR="00B95FB1" w:rsidRPr="00A152AA" w:rsidRDefault="005F6BC5" w:rsidP="0088381A">
      <w:pPr>
        <w:spacing w:before="120" w:line="276" w:lineRule="auto"/>
        <w:ind w:left="567" w:hanging="567"/>
        <w:jc w:val="both"/>
        <w:rPr>
          <w:rFonts w:ascii="Calibri" w:hAnsi="Calibri"/>
          <w:sz w:val="20"/>
        </w:rPr>
      </w:pPr>
      <w:r>
        <w:rPr>
          <w:rFonts w:ascii="Calibri" w:hAnsi="Calibri"/>
          <w:b/>
          <w:sz w:val="20"/>
        </w:rPr>
        <w:t>10</w:t>
      </w:r>
      <w:r w:rsidR="00055152" w:rsidRPr="00A152AA">
        <w:rPr>
          <w:rFonts w:ascii="Calibri" w:hAnsi="Calibri"/>
          <w:b/>
          <w:sz w:val="20"/>
        </w:rPr>
        <w:t>.</w:t>
      </w:r>
      <w:r w:rsidR="00715AE5" w:rsidRPr="00A152AA">
        <w:rPr>
          <w:rFonts w:ascii="Calibri" w:hAnsi="Calibri"/>
          <w:b/>
          <w:sz w:val="20"/>
        </w:rPr>
        <w:tab/>
      </w:r>
      <w:r w:rsidR="00B95FB1" w:rsidRPr="00A152AA">
        <w:rPr>
          <w:rFonts w:ascii="Calibri" w:hAnsi="Calibri"/>
          <w:b/>
          <w:sz w:val="20"/>
        </w:rPr>
        <w:t>Oświadczamy, że</w:t>
      </w:r>
      <w:r w:rsidR="00B95FB1" w:rsidRPr="00A152AA">
        <w:rPr>
          <w:rFonts w:ascii="Calibri" w:hAnsi="Calibri"/>
          <w:sz w:val="20"/>
        </w:rPr>
        <w:t xml:space="preserve"> a</w:t>
      </w:r>
      <w:r w:rsidR="008402FB" w:rsidRPr="00A152AA">
        <w:rPr>
          <w:rFonts w:ascii="Calibri" w:hAnsi="Calibri"/>
          <w:sz w:val="20"/>
        </w:rPr>
        <w:t>kceptujemy</w:t>
      </w:r>
      <w:r w:rsidR="0090002F" w:rsidRPr="00A152AA">
        <w:rPr>
          <w:rFonts w:ascii="Calibri" w:hAnsi="Calibri"/>
          <w:sz w:val="20"/>
        </w:rPr>
        <w:t xml:space="preserve"> termin płatnośc</w:t>
      </w:r>
      <w:r w:rsidR="00F40E88" w:rsidRPr="00A152AA">
        <w:rPr>
          <w:rFonts w:ascii="Calibri" w:hAnsi="Calibri"/>
          <w:sz w:val="20"/>
        </w:rPr>
        <w:t xml:space="preserve">i </w:t>
      </w:r>
      <w:r w:rsidR="00F40E88" w:rsidRPr="00224FE1">
        <w:rPr>
          <w:rFonts w:ascii="Calibri" w:hAnsi="Calibri"/>
          <w:sz w:val="20"/>
        </w:rPr>
        <w:t xml:space="preserve">wynoszący </w:t>
      </w:r>
      <w:r w:rsidR="004F7F31">
        <w:rPr>
          <w:rFonts w:ascii="Calibri" w:hAnsi="Calibri"/>
          <w:sz w:val="20"/>
        </w:rPr>
        <w:t xml:space="preserve">do </w:t>
      </w:r>
      <w:r w:rsidR="00F01D7A">
        <w:rPr>
          <w:rFonts w:ascii="Calibri" w:hAnsi="Calibri"/>
          <w:b/>
          <w:sz w:val="20"/>
        </w:rPr>
        <w:t>14</w:t>
      </w:r>
      <w:r w:rsidR="008402FB" w:rsidRPr="004F7F31">
        <w:rPr>
          <w:rFonts w:ascii="Calibri" w:hAnsi="Calibri"/>
          <w:b/>
          <w:sz w:val="20"/>
        </w:rPr>
        <w:t xml:space="preserve"> </w:t>
      </w:r>
      <w:r w:rsidR="008402FB" w:rsidRPr="00224FE1">
        <w:rPr>
          <w:rFonts w:ascii="Calibri" w:hAnsi="Calibri"/>
          <w:b/>
          <w:sz w:val="20"/>
        </w:rPr>
        <w:t>dni</w:t>
      </w:r>
      <w:r w:rsidR="008402FB" w:rsidRPr="00224FE1">
        <w:rPr>
          <w:rFonts w:ascii="Calibri" w:hAnsi="Calibri"/>
          <w:sz w:val="20"/>
        </w:rPr>
        <w:t xml:space="preserve"> liczonych</w:t>
      </w:r>
      <w:r w:rsidR="008402FB" w:rsidRPr="00A152AA">
        <w:rPr>
          <w:rFonts w:ascii="Calibri" w:hAnsi="Calibri"/>
          <w:sz w:val="20"/>
        </w:rPr>
        <w:t xml:space="preserve"> od daty otrzymania </w:t>
      </w:r>
      <w:r w:rsidR="00C86793" w:rsidRPr="00A152AA">
        <w:rPr>
          <w:rFonts w:ascii="Calibri" w:hAnsi="Calibri"/>
          <w:sz w:val="20"/>
        </w:rPr>
        <w:t xml:space="preserve">przez Zamawiającego </w:t>
      </w:r>
      <w:r w:rsidR="00055152" w:rsidRPr="00A152AA">
        <w:rPr>
          <w:rFonts w:ascii="Calibri" w:hAnsi="Calibri"/>
          <w:sz w:val="20"/>
        </w:rPr>
        <w:t>prawid</w:t>
      </w:r>
      <w:r w:rsidR="00512073" w:rsidRPr="00A152AA">
        <w:rPr>
          <w:rFonts w:ascii="Calibri" w:hAnsi="Calibri"/>
          <w:sz w:val="20"/>
        </w:rPr>
        <w:t>ł</w:t>
      </w:r>
      <w:r w:rsidR="00055152" w:rsidRPr="00A152AA">
        <w:rPr>
          <w:rFonts w:ascii="Calibri" w:hAnsi="Calibri"/>
          <w:sz w:val="20"/>
        </w:rPr>
        <w:t xml:space="preserve">owo sporządzonej </w:t>
      </w:r>
      <w:r w:rsidR="008402FB" w:rsidRPr="00A152AA">
        <w:rPr>
          <w:rFonts w:ascii="Calibri" w:hAnsi="Calibri"/>
          <w:sz w:val="20"/>
        </w:rPr>
        <w:t>faktury VAT.</w:t>
      </w:r>
    </w:p>
    <w:p w:rsidR="0088381A" w:rsidRDefault="004E2E14" w:rsidP="0088381A">
      <w:pPr>
        <w:spacing w:before="120" w:line="276" w:lineRule="auto"/>
        <w:ind w:left="567" w:hanging="567"/>
        <w:jc w:val="both"/>
        <w:rPr>
          <w:rFonts w:ascii="Calibri" w:hAnsi="Calibri"/>
          <w:sz w:val="20"/>
        </w:rPr>
      </w:pPr>
      <w:r w:rsidRPr="00A152AA">
        <w:rPr>
          <w:rFonts w:ascii="Calibri" w:hAnsi="Calibri"/>
          <w:b/>
          <w:sz w:val="20"/>
        </w:rPr>
        <w:t>1</w:t>
      </w:r>
      <w:r w:rsidR="005F6BC5">
        <w:rPr>
          <w:rFonts w:ascii="Calibri" w:hAnsi="Calibri"/>
          <w:b/>
          <w:sz w:val="20"/>
        </w:rPr>
        <w:t>1</w:t>
      </w:r>
      <w:r w:rsidR="0088381A" w:rsidRPr="00A152AA">
        <w:rPr>
          <w:rFonts w:ascii="Calibri" w:hAnsi="Calibri"/>
          <w:b/>
          <w:sz w:val="20"/>
        </w:rPr>
        <w:t>.</w:t>
      </w:r>
      <w:r w:rsidR="0088381A" w:rsidRPr="00A152AA">
        <w:rPr>
          <w:rFonts w:ascii="Calibri" w:hAnsi="Calibri"/>
          <w:b/>
          <w:sz w:val="20"/>
        </w:rPr>
        <w:tab/>
        <w:t>Oświadczamy, że</w:t>
      </w:r>
      <w:r w:rsidR="0088381A" w:rsidRPr="00A152AA">
        <w:rPr>
          <w:rFonts w:ascii="Calibri" w:hAnsi="Calibri"/>
          <w:sz w:val="20"/>
        </w:rPr>
        <w:t xml:space="preserve"> informacje i dokumenty zawarte w Ofercie na stronach od nr ..</w:t>
      </w:r>
      <w:r w:rsidR="00AE3900" w:rsidRPr="00A152AA">
        <w:rPr>
          <w:rFonts w:ascii="Calibri" w:hAnsi="Calibri"/>
          <w:sz w:val="20"/>
        </w:rPr>
        <w:t>......... do nr ........... / w </w:t>
      </w:r>
      <w:r w:rsidR="0088381A" w:rsidRPr="00A152AA">
        <w:rPr>
          <w:rFonts w:ascii="Calibri" w:hAnsi="Calibri"/>
          <w:sz w:val="20"/>
        </w:rPr>
        <w:t>załącznikach do oferty nr ……… (odpowiednio określić, które informacje i dokumenty objęte są tajemnicą) stanowią tajemnicę przedsiębiorstwa w rozumieniu przepisów o zwalc</w:t>
      </w:r>
      <w:r w:rsidR="00AE3900" w:rsidRPr="00A152AA">
        <w:rPr>
          <w:rFonts w:ascii="Calibri" w:hAnsi="Calibri"/>
          <w:sz w:val="20"/>
        </w:rPr>
        <w:t>zaniu nieuczciwej konkurencji i </w:t>
      </w:r>
      <w:r w:rsidR="0088381A" w:rsidRPr="00A152AA">
        <w:rPr>
          <w:rFonts w:ascii="Calibri" w:hAnsi="Calibri"/>
          <w:sz w:val="20"/>
        </w:rPr>
        <w:t>zastrzegamy, że nie mogą być one udostępniane. W załączeniu przedstawiamy uzasadnienie zastrzeżenia dowodzące, że informacje te stanowią tajemnicę przedsiębiorstwa. Informacje i dokumenty zawarte na pozostałych stronach Oferty są jawne.</w:t>
      </w:r>
    </w:p>
    <w:p w:rsidR="00A9084F" w:rsidRDefault="00A9084F" w:rsidP="0088381A">
      <w:pPr>
        <w:spacing w:before="120" w:line="276" w:lineRule="auto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A9084F">
        <w:rPr>
          <w:rFonts w:asciiTheme="minorHAnsi" w:hAnsiTheme="minorHAnsi" w:cstheme="minorHAnsi"/>
          <w:b/>
          <w:bCs/>
          <w:sz w:val="20"/>
        </w:rPr>
        <w:t>12</w:t>
      </w:r>
      <w:r w:rsidRPr="00A9084F">
        <w:rPr>
          <w:rFonts w:ascii="Cambria" w:hAnsi="Cambria" w:cs="Arial"/>
          <w:b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</w:r>
      <w:r w:rsidRPr="00D045A9">
        <w:rPr>
          <w:rFonts w:asciiTheme="minorHAnsi" w:hAnsiTheme="minorHAnsi" w:cstheme="minorHAnsi"/>
          <w:bCs/>
          <w:sz w:val="20"/>
        </w:rPr>
        <w:t>Oświadczamy, że następujące roboty budowlane stanowiące przedmiot zamówienia wykonają poszczególni Wykonawcy wspólnie ubiegający się o udzielenie</w:t>
      </w:r>
      <w:r w:rsidRPr="009F3FC8">
        <w:rPr>
          <w:rFonts w:ascii="Cambria" w:hAnsi="Cambria" w:cs="Arial"/>
          <w:bCs/>
          <w:sz w:val="22"/>
          <w:szCs w:val="22"/>
        </w:rPr>
        <w:t xml:space="preserve"> </w:t>
      </w:r>
      <w:r w:rsidRPr="00D045A9">
        <w:rPr>
          <w:rFonts w:asciiTheme="minorHAnsi" w:hAnsiTheme="minorHAnsi" w:cstheme="minorHAnsi"/>
          <w:bCs/>
          <w:sz w:val="20"/>
        </w:rPr>
        <w:t>zamówienia</w:t>
      </w:r>
      <w:r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Pr="009F3FC8">
        <w:rPr>
          <w:rFonts w:ascii="Cambria" w:hAnsi="Cambria" w:cs="Arial"/>
          <w:bCs/>
          <w:sz w:val="22"/>
          <w:szCs w:val="22"/>
        </w:rPr>
        <w:t>:</w:t>
      </w:r>
    </w:p>
    <w:p w:rsidR="00A9084F" w:rsidRDefault="00A9084F" w:rsidP="0088381A">
      <w:pPr>
        <w:spacing w:before="120" w:line="276" w:lineRule="auto"/>
        <w:ind w:left="567" w:hanging="567"/>
        <w:jc w:val="both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ab/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A9084F" w:rsidRPr="00134370" w:rsidTr="00106091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A9084F" w:rsidRPr="00D045A9" w:rsidRDefault="00A9084F" w:rsidP="00106091">
            <w:pPr>
              <w:spacing w:before="120"/>
              <w:ind w:left="29"/>
              <w:jc w:val="center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D045A9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Wykonawca wspólnie ubiegający się o udzielenie zamówienia </w:t>
            </w:r>
            <w:r w:rsidRPr="00D045A9">
              <w:rPr>
                <w:rFonts w:asciiTheme="minorHAnsi" w:hAnsiTheme="minorHAnsi" w:cstheme="minorHAnsi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A9084F" w:rsidRPr="00D045A9" w:rsidRDefault="00A9084F" w:rsidP="00106091">
            <w:pPr>
              <w:spacing w:before="120"/>
              <w:ind w:left="29" w:hanging="8"/>
              <w:jc w:val="center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D045A9">
              <w:rPr>
                <w:rFonts w:asciiTheme="minorHAnsi" w:hAnsiTheme="minorHAnsi" w:cstheme="minorHAnsi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A9084F" w:rsidRPr="00134370" w:rsidTr="0010609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F" w:rsidRDefault="00A9084F" w:rsidP="0010609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F" w:rsidRDefault="00A9084F" w:rsidP="0010609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A9084F" w:rsidRPr="00134370" w:rsidTr="0010609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F" w:rsidRDefault="00A9084F" w:rsidP="0010609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F" w:rsidRDefault="00A9084F" w:rsidP="0010609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A9084F" w:rsidRPr="00134370" w:rsidTr="00106091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F" w:rsidRDefault="00A9084F" w:rsidP="0010609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F" w:rsidRDefault="00A9084F" w:rsidP="0010609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:rsidR="0088381A" w:rsidRDefault="004E2E14" w:rsidP="0088381A">
      <w:pPr>
        <w:spacing w:before="120" w:line="276" w:lineRule="auto"/>
        <w:ind w:left="567" w:hanging="567"/>
        <w:jc w:val="both"/>
        <w:rPr>
          <w:rFonts w:ascii="Calibri" w:hAnsi="Calibri"/>
          <w:sz w:val="20"/>
        </w:rPr>
      </w:pPr>
      <w:r w:rsidRPr="00A152AA">
        <w:rPr>
          <w:rFonts w:ascii="Calibri" w:hAnsi="Calibri"/>
          <w:b/>
          <w:sz w:val="20"/>
        </w:rPr>
        <w:lastRenderedPageBreak/>
        <w:t>1</w:t>
      </w:r>
      <w:r w:rsidR="00A9084F">
        <w:rPr>
          <w:rFonts w:ascii="Calibri" w:hAnsi="Calibri"/>
          <w:b/>
          <w:sz w:val="20"/>
        </w:rPr>
        <w:t>3</w:t>
      </w:r>
      <w:r w:rsidR="008E7B61">
        <w:rPr>
          <w:rFonts w:ascii="Calibri" w:hAnsi="Calibri"/>
          <w:b/>
          <w:sz w:val="20"/>
        </w:rPr>
        <w:t>.</w:t>
      </w:r>
      <w:r w:rsidR="0088381A" w:rsidRPr="00A152AA">
        <w:rPr>
          <w:rFonts w:ascii="Calibri" w:hAnsi="Calibri"/>
          <w:b/>
          <w:sz w:val="20"/>
        </w:rPr>
        <w:tab/>
        <w:t>Oświadczamy, że</w:t>
      </w:r>
      <w:r w:rsidR="0088381A" w:rsidRPr="00A152AA">
        <w:rPr>
          <w:rFonts w:ascii="Calibri" w:hAnsi="Calibri"/>
          <w:sz w:val="20"/>
        </w:rPr>
        <w:t xml:space="preserve"> wypełniliśmy obowiązki i</w:t>
      </w:r>
      <w:r w:rsidR="00AE3900" w:rsidRPr="00A152AA">
        <w:rPr>
          <w:rFonts w:ascii="Calibri" w:hAnsi="Calibri"/>
          <w:sz w:val="20"/>
        </w:rPr>
        <w:t>nformacyjne przewidziane w art. </w:t>
      </w:r>
      <w:r w:rsidR="0088381A" w:rsidRPr="00A152AA">
        <w:rPr>
          <w:rFonts w:ascii="Calibri" w:hAnsi="Calibri"/>
          <w:sz w:val="20"/>
        </w:rPr>
        <w:t>13 lub art.</w:t>
      </w:r>
      <w:r w:rsidR="00AE3900" w:rsidRPr="00A152AA">
        <w:rPr>
          <w:rFonts w:ascii="Calibri" w:hAnsi="Calibri"/>
          <w:sz w:val="20"/>
        </w:rPr>
        <w:t> </w:t>
      </w:r>
      <w:r w:rsidR="0088381A" w:rsidRPr="00A152AA">
        <w:rPr>
          <w:rFonts w:ascii="Calibri" w:hAnsi="Calibri"/>
          <w:sz w:val="20"/>
        </w:rPr>
        <w:t>14 RODO</w:t>
      </w:r>
      <w:r w:rsidR="0088381A" w:rsidRPr="00A152AA">
        <w:rPr>
          <w:rFonts w:ascii="Calibri" w:hAnsi="Calibri"/>
          <w:sz w:val="20"/>
          <w:vertAlign w:val="superscript"/>
        </w:rPr>
        <w:t>1</w:t>
      </w:r>
      <w:r w:rsidR="0088381A" w:rsidRPr="00A152AA">
        <w:rPr>
          <w:rFonts w:ascii="Calibri" w:hAnsi="Calibri"/>
          <w:sz w:val="20"/>
        </w:rPr>
        <w:t xml:space="preserve"> wobec osób fizycznych, od których dane osobowe bezpośrednio lub pośrednio pozyskałem w celu ubiegania się o udzielenie zamówienia publicznego w niniejszym postępowaniu</w:t>
      </w:r>
      <w:r w:rsidR="0088381A" w:rsidRPr="00A152AA">
        <w:rPr>
          <w:rFonts w:ascii="Calibri" w:hAnsi="Calibri"/>
          <w:sz w:val="20"/>
          <w:vertAlign w:val="superscript"/>
        </w:rPr>
        <w:t>2</w:t>
      </w:r>
      <w:r w:rsidR="0088381A" w:rsidRPr="00A152AA">
        <w:rPr>
          <w:rFonts w:ascii="Calibri" w:hAnsi="Calibri"/>
          <w:sz w:val="20"/>
        </w:rPr>
        <w:t>.</w:t>
      </w:r>
    </w:p>
    <w:p w:rsidR="00383C52" w:rsidRPr="00383C52" w:rsidRDefault="00383C52" w:rsidP="00383C52">
      <w:pPr>
        <w:spacing w:before="120" w:line="276" w:lineRule="auto"/>
        <w:ind w:left="567" w:hanging="567"/>
        <w:jc w:val="both"/>
        <w:rPr>
          <w:rFonts w:ascii="Calibri" w:hAnsi="Calibri"/>
          <w:sz w:val="20"/>
        </w:rPr>
      </w:pPr>
      <w:r w:rsidRPr="00383C52">
        <w:rPr>
          <w:rFonts w:ascii="Calibri" w:hAnsi="Calibri"/>
          <w:b/>
          <w:sz w:val="20"/>
        </w:rPr>
        <w:t>1</w:t>
      </w:r>
      <w:r w:rsidR="00A9084F">
        <w:rPr>
          <w:rFonts w:ascii="Calibri" w:hAnsi="Calibri"/>
          <w:b/>
          <w:sz w:val="20"/>
        </w:rPr>
        <w:t>4</w:t>
      </w:r>
      <w:r w:rsidRPr="00383C52">
        <w:rPr>
          <w:rFonts w:ascii="Calibri" w:hAnsi="Calibri"/>
          <w:b/>
          <w:sz w:val="20"/>
        </w:rPr>
        <w:t>.</w:t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</w:r>
      <w:r w:rsidR="00E866F5">
        <w:rPr>
          <w:rFonts w:ascii="Calibri" w:hAnsi="Calibri"/>
          <w:sz w:val="20"/>
        </w:rPr>
        <w:t>Oświadczamy, że Wykonawca jest:</w:t>
      </w:r>
    </w:p>
    <w:p w:rsidR="00383C52" w:rsidRPr="00383C52" w:rsidRDefault="00383C52" w:rsidP="00383C52">
      <w:pPr>
        <w:spacing w:before="120" w:line="276" w:lineRule="auto"/>
        <w:ind w:left="567"/>
        <w:jc w:val="both"/>
        <w:rPr>
          <w:rFonts w:ascii="Calibri" w:hAnsi="Calibri"/>
          <w:sz w:val="20"/>
        </w:rPr>
      </w:pPr>
      <w:r w:rsidRPr="00383C52">
        <w:rPr>
          <w:rFonts w:ascii="Calibri" w:hAnsi="Calibri"/>
          <w:sz w:val="20"/>
        </w:rPr>
        <w:t>□ mikroprzedsiębiorstw</w:t>
      </w:r>
      <w:r w:rsidR="00E866F5">
        <w:rPr>
          <w:rFonts w:ascii="Calibri" w:hAnsi="Calibri"/>
          <w:sz w:val="20"/>
        </w:rPr>
        <w:t>em</w:t>
      </w:r>
      <w:r w:rsidRPr="00383C52">
        <w:rPr>
          <w:rFonts w:ascii="Calibri" w:hAnsi="Calibri"/>
          <w:sz w:val="20"/>
        </w:rPr>
        <w:t xml:space="preserve">,  </w:t>
      </w:r>
    </w:p>
    <w:p w:rsidR="00383C52" w:rsidRPr="00383C52" w:rsidRDefault="00E866F5" w:rsidP="00383C52">
      <w:pPr>
        <w:spacing w:before="120" w:line="276" w:lineRule="auto"/>
        <w:ind w:left="567"/>
        <w:jc w:val="both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□ małym przedsiębiorstwem</w:t>
      </w:r>
      <w:r w:rsidR="00383C52" w:rsidRPr="00383C52">
        <w:rPr>
          <w:rFonts w:ascii="Calibri" w:hAnsi="Calibri"/>
          <w:sz w:val="20"/>
        </w:rPr>
        <w:t xml:space="preserve">,  </w:t>
      </w:r>
    </w:p>
    <w:p w:rsidR="00383C52" w:rsidRPr="00383C52" w:rsidRDefault="00E866F5" w:rsidP="00383C52">
      <w:pPr>
        <w:spacing w:before="120" w:line="276" w:lineRule="auto"/>
        <w:ind w:left="567"/>
        <w:jc w:val="both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□ średnim przedsiębiorstwem</w:t>
      </w:r>
      <w:r w:rsidR="00383C52" w:rsidRPr="00383C52">
        <w:rPr>
          <w:rFonts w:ascii="Calibri" w:hAnsi="Calibri"/>
          <w:sz w:val="20"/>
        </w:rPr>
        <w:t xml:space="preserve">,  </w:t>
      </w:r>
    </w:p>
    <w:p w:rsidR="00383C52" w:rsidRPr="00383C52" w:rsidRDefault="00E866F5" w:rsidP="00383C52">
      <w:pPr>
        <w:spacing w:before="120" w:line="276" w:lineRule="auto"/>
        <w:ind w:left="567"/>
        <w:jc w:val="both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□ dużym przedsiębiorstwem</w:t>
      </w:r>
      <w:r w:rsidR="00383C52" w:rsidRPr="00383C52">
        <w:rPr>
          <w:rFonts w:ascii="Calibri" w:hAnsi="Calibri"/>
          <w:sz w:val="20"/>
        </w:rPr>
        <w:t>,</w:t>
      </w:r>
    </w:p>
    <w:p w:rsidR="00383C52" w:rsidRPr="00383C52" w:rsidRDefault="00383C52" w:rsidP="00383C52">
      <w:pPr>
        <w:spacing w:before="120" w:line="276" w:lineRule="auto"/>
        <w:ind w:left="567"/>
        <w:jc w:val="both"/>
        <w:rPr>
          <w:rFonts w:ascii="Calibri" w:hAnsi="Calibri"/>
          <w:sz w:val="20"/>
        </w:rPr>
      </w:pPr>
      <w:r w:rsidRPr="00383C52">
        <w:rPr>
          <w:rFonts w:ascii="Calibri" w:hAnsi="Calibri"/>
          <w:sz w:val="20"/>
        </w:rPr>
        <w:t xml:space="preserve">□ </w:t>
      </w:r>
      <w:r w:rsidR="00E866F5">
        <w:rPr>
          <w:rFonts w:ascii="Calibri" w:hAnsi="Calibri"/>
          <w:sz w:val="20"/>
        </w:rPr>
        <w:t>prowadzi jednoosobową działalność gospodarczą</w:t>
      </w:r>
      <w:r w:rsidRPr="00383C52">
        <w:rPr>
          <w:rFonts w:ascii="Calibri" w:hAnsi="Calibri"/>
          <w:sz w:val="20"/>
        </w:rPr>
        <w:t xml:space="preserve">,  </w:t>
      </w:r>
    </w:p>
    <w:p w:rsidR="00383C52" w:rsidRPr="00383C52" w:rsidRDefault="00E866F5" w:rsidP="00383C52">
      <w:pPr>
        <w:spacing w:before="120" w:line="276" w:lineRule="auto"/>
        <w:ind w:left="567"/>
        <w:jc w:val="both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□ osobą fizyczną</w:t>
      </w:r>
      <w:r w:rsidR="00383C52" w:rsidRPr="00383C52">
        <w:rPr>
          <w:rFonts w:ascii="Calibri" w:hAnsi="Calibri"/>
          <w:sz w:val="20"/>
        </w:rPr>
        <w:t xml:space="preserve"> nieprowadząca działalności gospodarczej, </w:t>
      </w:r>
    </w:p>
    <w:p w:rsidR="00383C52" w:rsidRPr="00383C52" w:rsidRDefault="00383C52" w:rsidP="00383C52">
      <w:pPr>
        <w:spacing w:before="120" w:line="276" w:lineRule="auto"/>
        <w:ind w:left="567"/>
        <w:jc w:val="both"/>
        <w:rPr>
          <w:rFonts w:ascii="Calibri" w:hAnsi="Calibri"/>
          <w:sz w:val="20"/>
        </w:rPr>
      </w:pPr>
      <w:r w:rsidRPr="00383C52">
        <w:rPr>
          <w:rFonts w:ascii="Calibri" w:hAnsi="Calibri"/>
          <w:sz w:val="20"/>
        </w:rPr>
        <w:t>□ inny rodzaj.</w:t>
      </w:r>
    </w:p>
    <w:p w:rsidR="00383C52" w:rsidRPr="00383C52" w:rsidRDefault="00383C52" w:rsidP="00383C52">
      <w:pPr>
        <w:spacing w:before="120" w:line="276" w:lineRule="auto"/>
        <w:ind w:left="567"/>
        <w:jc w:val="both"/>
        <w:rPr>
          <w:rFonts w:ascii="Calibri" w:hAnsi="Calibri"/>
          <w:sz w:val="20"/>
        </w:rPr>
      </w:pPr>
      <w:r w:rsidRPr="00383C52">
        <w:rPr>
          <w:rFonts w:ascii="Calibri" w:hAnsi="Calibri"/>
          <w:sz w:val="20"/>
        </w:rPr>
        <w:t xml:space="preserve"> (proszę o zakreślenie właściwej odpowiedzi)</w:t>
      </w:r>
    </w:p>
    <w:p w:rsidR="0088381A" w:rsidRPr="00A152AA" w:rsidRDefault="0088381A" w:rsidP="0088381A">
      <w:pPr>
        <w:spacing w:before="120"/>
        <w:ind w:left="596" w:hanging="596"/>
        <w:jc w:val="both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b/>
          <w:sz w:val="20"/>
        </w:rPr>
        <w:t>1</w:t>
      </w:r>
      <w:r w:rsidR="00A9084F">
        <w:rPr>
          <w:rFonts w:ascii="Calibri" w:hAnsi="Calibri" w:cs="Calibri"/>
          <w:b/>
          <w:sz w:val="20"/>
        </w:rPr>
        <w:t>5</w:t>
      </w:r>
      <w:r w:rsidRPr="00A152AA">
        <w:rPr>
          <w:rFonts w:ascii="Calibri" w:hAnsi="Calibri" w:cs="Calibri"/>
          <w:b/>
          <w:sz w:val="20"/>
        </w:rPr>
        <w:t>.</w:t>
      </w:r>
      <w:r w:rsidRPr="00A152AA">
        <w:rPr>
          <w:rFonts w:ascii="Calibri" w:hAnsi="Calibri" w:cs="Calibri"/>
          <w:b/>
          <w:sz w:val="20"/>
        </w:rPr>
        <w:tab/>
      </w:r>
      <w:r w:rsidR="00F86FC0" w:rsidRPr="00A152AA">
        <w:rPr>
          <w:rFonts w:ascii="Calibri" w:hAnsi="Calibri" w:cs="Calibri"/>
          <w:b/>
          <w:sz w:val="20"/>
        </w:rPr>
        <w:t>Niniejszym informujemy,</w:t>
      </w:r>
      <w:r w:rsidRPr="00A152AA">
        <w:rPr>
          <w:rFonts w:ascii="Calibri" w:hAnsi="Calibri" w:cs="Calibri"/>
          <w:b/>
          <w:sz w:val="20"/>
        </w:rPr>
        <w:t xml:space="preserve"> że</w:t>
      </w:r>
      <w:r w:rsidRPr="00A152AA">
        <w:rPr>
          <w:rFonts w:ascii="Calibri" w:hAnsi="Calibri" w:cs="Calibri"/>
          <w:sz w:val="20"/>
        </w:rPr>
        <w:t xml:space="preserve"> wybór naszej oferty:</w:t>
      </w:r>
    </w:p>
    <w:p w:rsidR="0088381A" w:rsidRPr="00A152AA" w:rsidRDefault="0088381A" w:rsidP="00AE3900">
      <w:pPr>
        <w:spacing w:before="120"/>
        <w:ind w:left="880" w:hanging="284"/>
        <w:jc w:val="both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sz w:val="20"/>
        </w:rPr>
        <w:t>1)</w:t>
      </w:r>
      <w:r w:rsidRPr="00A152AA">
        <w:rPr>
          <w:rFonts w:ascii="Calibri" w:hAnsi="Calibri" w:cs="Calibri"/>
          <w:sz w:val="20"/>
        </w:rPr>
        <w:tab/>
        <w:t xml:space="preserve">nie będzie prowadzić do powstania u Zamawiającego obowiązku podatkowego, </w:t>
      </w:r>
      <w:r w:rsidR="00F86FC0" w:rsidRPr="00A152AA">
        <w:rPr>
          <w:rFonts w:ascii="Calibri" w:hAnsi="Calibri" w:cs="Calibri"/>
          <w:sz w:val="20"/>
        </w:rPr>
        <w:t>zgodnie z ustawą z dnia 11 </w:t>
      </w:r>
      <w:r w:rsidRPr="00A152AA">
        <w:rPr>
          <w:rFonts w:ascii="Calibri" w:hAnsi="Calibri" w:cs="Calibri"/>
          <w:sz w:val="20"/>
        </w:rPr>
        <w:t xml:space="preserve">marca 2004 r. o podatku </w:t>
      </w:r>
      <w:r w:rsidR="00E866F5">
        <w:rPr>
          <w:rFonts w:ascii="Calibri" w:hAnsi="Calibri" w:cs="Calibri"/>
          <w:sz w:val="20"/>
        </w:rPr>
        <w:t>od towarów i usług (Dz. U. z 2022</w:t>
      </w:r>
      <w:r w:rsidRPr="00A152AA">
        <w:rPr>
          <w:rFonts w:ascii="Calibri" w:hAnsi="Calibri" w:cs="Calibri"/>
          <w:sz w:val="20"/>
        </w:rPr>
        <w:t xml:space="preserve"> r. poz. </w:t>
      </w:r>
      <w:r w:rsidR="00E866F5">
        <w:rPr>
          <w:rFonts w:ascii="Calibri" w:hAnsi="Calibri" w:cs="Calibri"/>
          <w:sz w:val="20"/>
        </w:rPr>
        <w:t>931</w:t>
      </w:r>
      <w:r w:rsidRPr="00A152AA">
        <w:rPr>
          <w:rFonts w:ascii="Calibri" w:hAnsi="Calibri" w:cs="Calibri"/>
          <w:sz w:val="20"/>
        </w:rPr>
        <w:t>, z</w:t>
      </w:r>
      <w:r w:rsidR="00F86FC0" w:rsidRPr="00A152AA">
        <w:rPr>
          <w:rFonts w:ascii="Calibri" w:hAnsi="Calibri" w:cs="Calibri"/>
          <w:sz w:val="20"/>
        </w:rPr>
        <w:t xml:space="preserve">e </w:t>
      </w:r>
      <w:r w:rsidRPr="00A152AA">
        <w:rPr>
          <w:rFonts w:ascii="Calibri" w:hAnsi="Calibri" w:cs="Calibri"/>
          <w:sz w:val="20"/>
        </w:rPr>
        <w:t>zm.)</w:t>
      </w:r>
      <w:r w:rsidR="00FC6616">
        <w:rPr>
          <w:rFonts w:ascii="Calibri" w:hAnsi="Calibri" w:cs="Calibri"/>
          <w:sz w:val="20"/>
        </w:rPr>
        <w:t>*</w:t>
      </w:r>
    </w:p>
    <w:p w:rsidR="0088381A" w:rsidRPr="00A152AA" w:rsidRDefault="0088381A" w:rsidP="00AE3900">
      <w:pPr>
        <w:spacing w:before="120"/>
        <w:ind w:left="880" w:hanging="284"/>
        <w:jc w:val="both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sz w:val="20"/>
        </w:rPr>
        <w:t>2)</w:t>
      </w:r>
      <w:r w:rsidRPr="00A152AA">
        <w:rPr>
          <w:rFonts w:ascii="Calibri" w:hAnsi="Calibri" w:cs="Calibri"/>
          <w:sz w:val="20"/>
        </w:rPr>
        <w:tab/>
        <w:t>będzie prowadzić do powstania u Zamawiającego obowiązku podatkowego, w związku z dostawą towarów lub świadczeniem usług wymienionych poniżej, o podanej wartości bez podatku od towarów i usług VAT oraz obowiązującej, zgodnie z wiedzą Wykonawcy, stawce podatku VAT:*</w:t>
      </w:r>
    </w:p>
    <w:p w:rsidR="0088381A" w:rsidRPr="00A152AA" w:rsidRDefault="0088381A" w:rsidP="0088381A">
      <w:pPr>
        <w:spacing w:before="120" w:line="276" w:lineRule="auto"/>
        <w:ind w:left="456" w:firstLine="424"/>
        <w:jc w:val="both"/>
        <w:rPr>
          <w:rFonts w:ascii="Calibri" w:hAnsi="Calibri"/>
          <w:sz w:val="20"/>
        </w:rPr>
      </w:pPr>
      <w:r w:rsidRPr="00A152AA">
        <w:rPr>
          <w:rFonts w:ascii="Calibri" w:hAnsi="Calibri" w:cs="Calibri"/>
          <w:sz w:val="20"/>
        </w:rPr>
        <w:t>…………………………………………..………, wartość netto ……………………… zł, stawka podatku VAT …….%*</w:t>
      </w:r>
    </w:p>
    <w:p w:rsidR="00653849" w:rsidRPr="00A152AA" w:rsidRDefault="00AE3900" w:rsidP="00653849">
      <w:pPr>
        <w:spacing w:before="120"/>
        <w:ind w:left="596" w:hanging="596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b/>
          <w:sz w:val="20"/>
        </w:rPr>
        <w:t>1</w:t>
      </w:r>
      <w:r w:rsidR="00A9084F">
        <w:rPr>
          <w:rFonts w:ascii="Calibri" w:hAnsi="Calibri" w:cs="Calibri"/>
          <w:b/>
          <w:sz w:val="20"/>
        </w:rPr>
        <w:t>6</w:t>
      </w:r>
      <w:r w:rsidRPr="00A152AA">
        <w:rPr>
          <w:rFonts w:ascii="Calibri" w:hAnsi="Calibri" w:cs="Calibri"/>
          <w:b/>
          <w:sz w:val="20"/>
        </w:rPr>
        <w:t>.</w:t>
      </w:r>
      <w:r w:rsidRPr="00A152AA">
        <w:rPr>
          <w:rFonts w:ascii="Calibri" w:hAnsi="Calibri" w:cs="Calibri"/>
          <w:b/>
          <w:sz w:val="20"/>
        </w:rPr>
        <w:tab/>
      </w:r>
      <w:r w:rsidR="00653849" w:rsidRPr="00A152AA">
        <w:rPr>
          <w:rFonts w:ascii="Calibri" w:hAnsi="Calibri" w:cs="Calibri"/>
          <w:sz w:val="20"/>
        </w:rPr>
        <w:t xml:space="preserve">Załącznikami do niniejszej Oferty są: </w:t>
      </w:r>
    </w:p>
    <w:p w:rsidR="00E866F5" w:rsidRDefault="00E866F5" w:rsidP="00E866F5">
      <w:pPr>
        <w:numPr>
          <w:ilvl w:val="0"/>
          <w:numId w:val="16"/>
        </w:numPr>
        <w:spacing w:before="120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Kosztorysy ofertowe </w:t>
      </w:r>
    </w:p>
    <w:p w:rsidR="00E866F5" w:rsidRDefault="00E866F5" w:rsidP="00E866F5">
      <w:pPr>
        <w:numPr>
          <w:ilvl w:val="0"/>
          <w:numId w:val="16"/>
        </w:numPr>
        <w:spacing w:before="120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Oświadczenie</w:t>
      </w:r>
      <w:r w:rsidR="00653849" w:rsidRPr="00A152AA">
        <w:rPr>
          <w:rFonts w:ascii="Calibri" w:hAnsi="Calibri" w:cs="Calibri"/>
          <w:sz w:val="20"/>
        </w:rPr>
        <w:t xml:space="preserve"> o niepodleganiu wykluczeniu</w:t>
      </w:r>
    </w:p>
    <w:p w:rsidR="00653849" w:rsidRDefault="00E866F5" w:rsidP="00E866F5">
      <w:pPr>
        <w:numPr>
          <w:ilvl w:val="0"/>
          <w:numId w:val="16"/>
        </w:numPr>
        <w:spacing w:before="120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Oświadczenie o</w:t>
      </w:r>
      <w:r w:rsidR="00653849" w:rsidRPr="00A152AA">
        <w:rPr>
          <w:rFonts w:ascii="Calibri" w:hAnsi="Calibri" w:cs="Calibri"/>
          <w:sz w:val="20"/>
        </w:rPr>
        <w:t xml:space="preserve"> spełnieniu warunków udziału w postępowaniu;</w:t>
      </w:r>
    </w:p>
    <w:p w:rsidR="00E866F5" w:rsidRDefault="00E866F5" w:rsidP="00E866F5">
      <w:pPr>
        <w:numPr>
          <w:ilvl w:val="0"/>
          <w:numId w:val="16"/>
        </w:numPr>
        <w:spacing w:before="120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………………………………………………..</w:t>
      </w:r>
    </w:p>
    <w:p w:rsidR="00E866F5" w:rsidRDefault="00E866F5" w:rsidP="00E866F5">
      <w:pPr>
        <w:numPr>
          <w:ilvl w:val="0"/>
          <w:numId w:val="16"/>
        </w:numPr>
        <w:spacing w:before="120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………………………………………………..</w:t>
      </w:r>
    </w:p>
    <w:p w:rsidR="00E866F5" w:rsidRPr="00A152AA" w:rsidRDefault="00E866F5" w:rsidP="00E866F5">
      <w:pPr>
        <w:numPr>
          <w:ilvl w:val="0"/>
          <w:numId w:val="16"/>
        </w:numPr>
        <w:spacing w:before="120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………………………………………………</w:t>
      </w:r>
    </w:p>
    <w:p w:rsidR="00C94B6C" w:rsidRPr="00A152AA" w:rsidRDefault="00C94B6C" w:rsidP="00F86FC0">
      <w:pPr>
        <w:spacing w:before="120" w:line="276" w:lineRule="auto"/>
        <w:ind w:left="880" w:hanging="284"/>
        <w:jc w:val="both"/>
        <w:rPr>
          <w:rFonts w:ascii="Calibri" w:hAnsi="Calibri" w:cs="Calibri"/>
          <w:sz w:val="20"/>
        </w:rPr>
      </w:pPr>
    </w:p>
    <w:p w:rsidR="00743EB7" w:rsidRPr="00AA4B1D" w:rsidRDefault="00743EB7" w:rsidP="00F86FC0">
      <w:pPr>
        <w:spacing w:before="120" w:line="276" w:lineRule="auto"/>
        <w:ind w:left="880" w:hanging="284"/>
        <w:jc w:val="both"/>
        <w:rPr>
          <w:rFonts w:ascii="Calibri" w:hAnsi="Calibri" w:cs="Calibri"/>
          <w:sz w:val="16"/>
          <w:szCs w:val="16"/>
        </w:rPr>
      </w:pPr>
    </w:p>
    <w:p w:rsidR="0035515E" w:rsidRPr="00A152AA" w:rsidRDefault="0035515E" w:rsidP="003B51A9">
      <w:pPr>
        <w:widowControl/>
        <w:shd w:val="clear" w:color="auto" w:fill="BFBFBF"/>
        <w:jc w:val="both"/>
        <w:rPr>
          <w:rFonts w:ascii="Calibri" w:hAnsi="Calibri"/>
          <w:b/>
          <w:sz w:val="20"/>
          <w:lang w:eastAsia="en-US"/>
        </w:rPr>
      </w:pPr>
      <w:r w:rsidRPr="00A152AA">
        <w:rPr>
          <w:rFonts w:ascii="Calibri" w:hAnsi="Calibri"/>
          <w:b/>
          <w:sz w:val="20"/>
          <w:lang w:eastAsia="en-US"/>
        </w:rPr>
        <w:t>OŚWIADCZENI</w:t>
      </w:r>
      <w:r w:rsidR="004D7788" w:rsidRPr="00A152AA">
        <w:rPr>
          <w:rFonts w:ascii="Calibri" w:hAnsi="Calibri"/>
          <w:b/>
          <w:sz w:val="20"/>
          <w:lang w:eastAsia="en-US"/>
        </w:rPr>
        <w:t>E DOTYCZĄCE PODANYCH INFORMACJI</w:t>
      </w:r>
    </w:p>
    <w:p w:rsidR="004E2E14" w:rsidRPr="00A152AA" w:rsidRDefault="0035515E" w:rsidP="0035515E">
      <w:pPr>
        <w:spacing w:before="120" w:line="276" w:lineRule="auto"/>
        <w:jc w:val="both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b/>
          <w:sz w:val="20"/>
        </w:rPr>
        <w:t>Oświadczam, że</w:t>
      </w:r>
      <w:r w:rsidRPr="00A152AA">
        <w:rPr>
          <w:rFonts w:ascii="Calibri" w:hAnsi="Calibri" w:cs="Calibri"/>
          <w:sz w:val="20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AA4B1D" w:rsidRDefault="00AA4B1D" w:rsidP="004E2E14">
      <w:pPr>
        <w:spacing w:before="120" w:line="276" w:lineRule="auto"/>
        <w:ind w:left="284" w:hanging="284"/>
        <w:jc w:val="both"/>
        <w:rPr>
          <w:rFonts w:ascii="Calibri" w:hAnsi="Calibri" w:cs="Calibri"/>
          <w:sz w:val="20"/>
        </w:rPr>
      </w:pPr>
    </w:p>
    <w:p w:rsidR="004E2E14" w:rsidRPr="00A152AA" w:rsidRDefault="00AE3900" w:rsidP="004E2E14">
      <w:pPr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A152AA">
        <w:rPr>
          <w:rFonts w:ascii="Calibri" w:hAnsi="Calibri" w:cs="Calibri"/>
          <w:sz w:val="20"/>
        </w:rPr>
        <w:t>Miejscowość …………………………… data …………………………</w:t>
      </w:r>
      <w:r w:rsidR="00AA4B1D">
        <w:rPr>
          <w:rFonts w:ascii="Calibri" w:hAnsi="Calibri" w:cs="Calibri"/>
          <w:sz w:val="20"/>
        </w:rPr>
        <w:t xml:space="preserve"> </w:t>
      </w:r>
      <w:r w:rsidR="00AA4B1D">
        <w:rPr>
          <w:rFonts w:ascii="Calibri" w:hAnsi="Calibri" w:cs="Calibri"/>
          <w:sz w:val="20"/>
        </w:rPr>
        <w:tab/>
      </w:r>
      <w:r w:rsidR="00AA4B1D">
        <w:rPr>
          <w:rFonts w:ascii="Calibri" w:hAnsi="Calibri" w:cs="Calibri"/>
          <w:sz w:val="20"/>
        </w:rPr>
        <w:tab/>
      </w:r>
      <w:r w:rsidR="00AA4B1D">
        <w:rPr>
          <w:rFonts w:ascii="Calibri" w:hAnsi="Calibri" w:cs="Calibri"/>
          <w:sz w:val="20"/>
        </w:rPr>
        <w:tab/>
      </w:r>
      <w:r w:rsidR="004E2E14" w:rsidRPr="00A152AA">
        <w:rPr>
          <w:rFonts w:ascii="Calibri" w:hAnsi="Calibri"/>
          <w:sz w:val="18"/>
          <w:szCs w:val="18"/>
        </w:rPr>
        <w:t>--------------------------------------------</w:t>
      </w:r>
    </w:p>
    <w:p w:rsidR="00AA4B1D" w:rsidRDefault="00AA4B1D" w:rsidP="003B51A9">
      <w:pPr>
        <w:spacing w:before="120"/>
        <w:jc w:val="both"/>
        <w:rPr>
          <w:rFonts w:ascii="Calibri" w:hAnsi="Calibri"/>
          <w:i/>
          <w:sz w:val="18"/>
          <w:szCs w:val="18"/>
        </w:rPr>
      </w:pPr>
    </w:p>
    <w:p w:rsidR="00BC0048" w:rsidRDefault="00BC0048" w:rsidP="003B51A9">
      <w:pPr>
        <w:spacing w:before="120"/>
        <w:jc w:val="both"/>
        <w:rPr>
          <w:rFonts w:ascii="Calibri" w:hAnsi="Calibri"/>
          <w:i/>
          <w:sz w:val="18"/>
          <w:szCs w:val="18"/>
        </w:rPr>
      </w:pPr>
    </w:p>
    <w:p w:rsidR="004E2E14" w:rsidRPr="00A152AA" w:rsidRDefault="00966432" w:rsidP="003B51A9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A152AA">
        <w:rPr>
          <w:rFonts w:ascii="Calibri" w:hAnsi="Calibri"/>
          <w:i/>
          <w:sz w:val="18"/>
          <w:szCs w:val="18"/>
        </w:rPr>
        <w:t>Proszę wypełnić każdą część o</w:t>
      </w:r>
      <w:r w:rsidR="004E2E14" w:rsidRPr="00A152AA">
        <w:rPr>
          <w:rFonts w:ascii="Calibri" w:hAnsi="Calibri"/>
          <w:i/>
          <w:sz w:val="18"/>
          <w:szCs w:val="18"/>
        </w:rPr>
        <w:t>świadczenia</w:t>
      </w:r>
      <w:r w:rsidRPr="00A152AA">
        <w:rPr>
          <w:rFonts w:ascii="Calibri" w:hAnsi="Calibri"/>
          <w:i/>
          <w:sz w:val="18"/>
          <w:szCs w:val="18"/>
        </w:rPr>
        <w:t xml:space="preserve"> składającego się na ofertę </w:t>
      </w:r>
      <w:r w:rsidR="004E2E14" w:rsidRPr="00A152AA">
        <w:rPr>
          <w:rFonts w:ascii="Calibri" w:hAnsi="Calibri"/>
          <w:i/>
          <w:sz w:val="18"/>
          <w:szCs w:val="18"/>
        </w:rPr>
        <w:t xml:space="preserve">– poprzez zaznaczenie właściwej odpowiedzi lub jej udzielenie - jeśli jakaś część oświadczenia nie dotyczy podmiotu składającego oświadczenie: proszę wpisać, że „nie dotyczy” </w:t>
      </w:r>
    </w:p>
    <w:p w:rsidR="004E2E14" w:rsidRPr="00A152AA" w:rsidRDefault="004E2E14" w:rsidP="003B51A9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A152AA">
        <w:rPr>
          <w:rFonts w:ascii="Calibri" w:hAnsi="Calibri"/>
          <w:i/>
          <w:sz w:val="18"/>
          <w:szCs w:val="18"/>
        </w:rPr>
        <w:t>W części dotyczącej podmiotu składającego oświadczenie proszę odpowiednio dostosować w zależności od tego czy ofertę składa Wykonawca, czy Wykonawcy wspólnie ubiegający się o udzielenie zamówienia.</w:t>
      </w:r>
    </w:p>
    <w:p w:rsidR="004E2E14" w:rsidRPr="00A152AA" w:rsidRDefault="004E2E14" w:rsidP="003B51A9">
      <w:pPr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A152AA">
        <w:rPr>
          <w:rFonts w:ascii="Calibri" w:hAnsi="Calibri"/>
          <w:i/>
          <w:sz w:val="18"/>
          <w:szCs w:val="18"/>
        </w:rPr>
        <w:t>*niepotrzebne skreślić</w:t>
      </w:r>
    </w:p>
    <w:p w:rsidR="00F86FC0" w:rsidRPr="00A152AA" w:rsidRDefault="00F86FC0" w:rsidP="003B51A9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A152AA">
        <w:rPr>
          <w:rFonts w:ascii="Calibri" w:hAnsi="Calibri" w:cs="Calibri"/>
          <w:i/>
          <w:sz w:val="18"/>
          <w:szCs w:val="18"/>
        </w:rPr>
        <w:t xml:space="preserve">Ofertę winna </w:t>
      </w:r>
      <w:r w:rsidRPr="00A152AA">
        <w:rPr>
          <w:rFonts w:ascii="Calibri" w:hAnsi="Calibri"/>
          <w:i/>
          <w:sz w:val="18"/>
          <w:szCs w:val="18"/>
        </w:rPr>
        <w:t xml:space="preserve">podpisać osoba </w:t>
      </w:r>
      <w:r w:rsidR="00966432" w:rsidRPr="00A152AA">
        <w:rPr>
          <w:rFonts w:ascii="Calibri" w:hAnsi="Calibri"/>
          <w:i/>
          <w:sz w:val="18"/>
          <w:szCs w:val="18"/>
        </w:rPr>
        <w:t xml:space="preserve">(osoby) </w:t>
      </w:r>
      <w:r w:rsidRPr="00A152AA">
        <w:rPr>
          <w:rFonts w:ascii="Calibri" w:hAnsi="Calibri"/>
          <w:i/>
          <w:sz w:val="18"/>
          <w:szCs w:val="18"/>
        </w:rPr>
        <w:t>uprawniona do reprezentacji Wykonawcy</w:t>
      </w:r>
      <w:r w:rsidR="004E2E14" w:rsidRPr="00A152AA">
        <w:rPr>
          <w:rFonts w:ascii="Calibri" w:hAnsi="Calibri"/>
          <w:i/>
          <w:sz w:val="18"/>
          <w:szCs w:val="18"/>
        </w:rPr>
        <w:t xml:space="preserve"> - </w:t>
      </w:r>
      <w:r w:rsidRPr="00A152AA">
        <w:rPr>
          <w:rFonts w:ascii="Calibri" w:hAnsi="Calibri"/>
          <w:i/>
          <w:sz w:val="18"/>
          <w:szCs w:val="18"/>
        </w:rPr>
        <w:t>Wymogi odnoszące si</w:t>
      </w:r>
      <w:r w:rsidR="004E2E14" w:rsidRPr="00A152AA">
        <w:rPr>
          <w:rFonts w:ascii="Calibri" w:hAnsi="Calibri"/>
          <w:i/>
          <w:sz w:val="18"/>
          <w:szCs w:val="18"/>
        </w:rPr>
        <w:t>ę do formy niniejszej oferty, w </w:t>
      </w:r>
      <w:r w:rsidRPr="00A152AA">
        <w:rPr>
          <w:rFonts w:ascii="Calibri" w:hAnsi="Calibri"/>
          <w:i/>
          <w:sz w:val="18"/>
          <w:szCs w:val="18"/>
        </w:rPr>
        <w:t>szczególności wymogi co do jej podpisania i złożenia, zostały szczegółowo opisane w SWZ.</w:t>
      </w:r>
    </w:p>
    <w:p w:rsidR="00F86FC0" w:rsidRPr="00A152AA" w:rsidRDefault="00F86FC0" w:rsidP="003B51A9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A152AA">
        <w:rPr>
          <w:rFonts w:ascii="Calibri" w:hAnsi="Calibri"/>
          <w:i/>
          <w:sz w:val="18"/>
          <w:szCs w:val="18"/>
          <w:vertAlign w:val="superscript"/>
        </w:rPr>
        <w:t>1</w:t>
      </w:r>
      <w:r w:rsidRPr="00A152AA">
        <w:rPr>
          <w:rFonts w:ascii="Calibri" w:hAnsi="Calibri"/>
          <w:i/>
          <w:sz w:val="18"/>
          <w:szCs w:val="18"/>
        </w:rPr>
        <w:t xml:space="preserve"> rozporządzenie Parlamentu Europejskiego i Rady (UE) 2016/679 z dnia 27 kwietnia 2016 r. w sprawie ochrony osób fizycznych </w:t>
      </w:r>
      <w:r w:rsidRPr="00A152AA">
        <w:rPr>
          <w:rFonts w:ascii="Calibri" w:hAnsi="Calibri"/>
          <w:i/>
          <w:sz w:val="18"/>
          <w:szCs w:val="18"/>
        </w:rPr>
        <w:lastRenderedPageBreak/>
        <w:t>w związku z przetwarzaniem danych osobowych i w sprawie swobodnego przepływu takich danych oraz uchylenia dyrektywy 95/46/WE (ogólne rozporządzenie o ochronie danych) (</w:t>
      </w:r>
      <w:proofErr w:type="spellStart"/>
      <w:r w:rsidRPr="00A152AA">
        <w:rPr>
          <w:rFonts w:ascii="Calibri" w:hAnsi="Calibri"/>
          <w:i/>
          <w:sz w:val="18"/>
          <w:szCs w:val="18"/>
        </w:rPr>
        <w:t>Dz.Urz</w:t>
      </w:r>
      <w:proofErr w:type="spellEnd"/>
      <w:r w:rsidRPr="00A152AA">
        <w:rPr>
          <w:rFonts w:ascii="Calibri" w:hAnsi="Calibri"/>
          <w:i/>
          <w:sz w:val="18"/>
          <w:szCs w:val="18"/>
        </w:rPr>
        <w:t>. UE L 119 z 04.05.2016, str. 1)</w:t>
      </w:r>
    </w:p>
    <w:p w:rsidR="00F86FC0" w:rsidRDefault="00F86FC0" w:rsidP="003B51A9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A152AA">
        <w:rPr>
          <w:rFonts w:ascii="Calibri" w:hAnsi="Calibri"/>
          <w:i/>
          <w:sz w:val="18"/>
          <w:szCs w:val="18"/>
          <w:vertAlign w:val="superscript"/>
        </w:rPr>
        <w:t>2</w:t>
      </w:r>
      <w:r w:rsidRPr="00A152AA">
        <w:rPr>
          <w:rFonts w:ascii="Calibri" w:hAnsi="Calibri"/>
          <w:i/>
          <w:sz w:val="18"/>
          <w:szCs w:val="18"/>
        </w:rPr>
        <w:t xml:space="preserve"> W przypadku gdy </w:t>
      </w:r>
      <w:r w:rsidR="004E2E14" w:rsidRPr="00A152AA">
        <w:rPr>
          <w:rFonts w:ascii="Calibri" w:hAnsi="Calibri"/>
          <w:i/>
          <w:sz w:val="18"/>
          <w:szCs w:val="18"/>
        </w:rPr>
        <w:t>W</w:t>
      </w:r>
      <w:r w:rsidRPr="00A152AA">
        <w:rPr>
          <w:rFonts w:ascii="Calibri" w:hAnsi="Calibri"/>
          <w:i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383C52" w:rsidRPr="00383C52" w:rsidRDefault="00383C52" w:rsidP="00383C52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383C52">
        <w:rPr>
          <w:rFonts w:ascii="Calibri" w:hAnsi="Calibri"/>
          <w:i/>
          <w:sz w:val="18"/>
          <w:szCs w:val="18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:rsidR="00383C52" w:rsidRPr="00383C52" w:rsidRDefault="00383C52" w:rsidP="00383C52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383C52">
        <w:rPr>
          <w:rFonts w:ascii="Calibri" w:hAnsi="Calibri"/>
          <w:i/>
          <w:sz w:val="18"/>
          <w:szCs w:val="18"/>
        </w:rPr>
        <w:t>Mikroprzedsiębiorstwo: przedsiębiorstwo, które zatrudnia mniej niż 10 osób i którego roczny obrót lub roczna suma bilansowa nie przekracza 2 milionów EUR.</w:t>
      </w:r>
    </w:p>
    <w:p w:rsidR="00383C52" w:rsidRPr="00383C52" w:rsidRDefault="00383C52" w:rsidP="00383C52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383C52">
        <w:rPr>
          <w:rFonts w:ascii="Calibri" w:hAnsi="Calibri"/>
          <w:i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:rsidR="00383C52" w:rsidRPr="00A152AA" w:rsidRDefault="00383C52" w:rsidP="00383C52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383C52">
        <w:rPr>
          <w:rFonts w:ascii="Calibri" w:hAnsi="Calibri"/>
          <w:i/>
          <w:sz w:val="18"/>
          <w:szCs w:val="18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sectPr w:rsidR="00383C52" w:rsidRPr="00A152AA" w:rsidSect="004E2E14">
      <w:footerReference w:type="even" r:id="rId8"/>
      <w:footerReference w:type="default" r:id="rId9"/>
      <w:pgSz w:w="11907" w:h="16840" w:code="9"/>
      <w:pgMar w:top="816" w:right="1134" w:bottom="907" w:left="1134" w:header="709" w:footer="25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BAA" w:rsidRDefault="00A30BAA">
      <w:r>
        <w:separator/>
      </w:r>
    </w:p>
  </w:endnote>
  <w:endnote w:type="continuationSeparator" w:id="0">
    <w:p w:rsidR="00A30BAA" w:rsidRDefault="00A30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DE2" w:rsidRDefault="00677DE2" w:rsidP="00427B2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77DE2" w:rsidRDefault="00677DE2" w:rsidP="00427B2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DE2" w:rsidRPr="00C9110F" w:rsidRDefault="00677DE2" w:rsidP="00427B24">
    <w:pPr>
      <w:pStyle w:val="Stopka"/>
      <w:framePr w:wrap="around" w:vAnchor="text" w:hAnchor="margin" w:xAlign="right" w:y="1"/>
      <w:rPr>
        <w:rStyle w:val="Numerstrony"/>
        <w:rFonts w:ascii="Calibri" w:hAnsi="Calibri"/>
        <w:sz w:val="22"/>
        <w:szCs w:val="22"/>
      </w:rPr>
    </w:pPr>
    <w:r w:rsidRPr="00C9110F">
      <w:rPr>
        <w:rStyle w:val="Numerstrony"/>
        <w:rFonts w:ascii="Calibri" w:hAnsi="Calibri"/>
        <w:sz w:val="22"/>
        <w:szCs w:val="22"/>
      </w:rPr>
      <w:fldChar w:fldCharType="begin"/>
    </w:r>
    <w:r w:rsidRPr="00C9110F">
      <w:rPr>
        <w:rStyle w:val="Numerstrony"/>
        <w:rFonts w:ascii="Calibri" w:hAnsi="Calibri"/>
        <w:sz w:val="22"/>
        <w:szCs w:val="22"/>
      </w:rPr>
      <w:instrText xml:space="preserve">PAGE  </w:instrText>
    </w:r>
    <w:r w:rsidRPr="00C9110F">
      <w:rPr>
        <w:rStyle w:val="Numerstrony"/>
        <w:rFonts w:ascii="Calibri" w:hAnsi="Calibri"/>
        <w:sz w:val="22"/>
        <w:szCs w:val="22"/>
      </w:rPr>
      <w:fldChar w:fldCharType="separate"/>
    </w:r>
    <w:r w:rsidR="00A16F1D">
      <w:rPr>
        <w:rStyle w:val="Numerstrony"/>
        <w:rFonts w:ascii="Calibri" w:hAnsi="Calibri"/>
        <w:noProof/>
        <w:sz w:val="22"/>
        <w:szCs w:val="22"/>
      </w:rPr>
      <w:t>4</w:t>
    </w:r>
    <w:r w:rsidRPr="00C9110F">
      <w:rPr>
        <w:rStyle w:val="Numerstrony"/>
        <w:rFonts w:ascii="Calibri" w:hAnsi="Calibri"/>
        <w:sz w:val="22"/>
        <w:szCs w:val="22"/>
      </w:rPr>
      <w:fldChar w:fldCharType="end"/>
    </w:r>
  </w:p>
  <w:p w:rsidR="00B45594" w:rsidRPr="00BF5472" w:rsidRDefault="00B45594" w:rsidP="00B45594">
    <w:pPr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BAA" w:rsidRDefault="00A30BAA">
      <w:r>
        <w:separator/>
      </w:r>
    </w:p>
  </w:footnote>
  <w:footnote w:type="continuationSeparator" w:id="0">
    <w:p w:rsidR="00A30BAA" w:rsidRDefault="00A30BAA">
      <w:r>
        <w:continuationSeparator/>
      </w:r>
    </w:p>
  </w:footnote>
  <w:footnote w:id="1">
    <w:p w:rsidR="00A9084F" w:rsidRDefault="00A9084F" w:rsidP="00A9084F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22"/>
    <w:multiLevelType w:val="multilevel"/>
    <w:tmpl w:val="00000022"/>
    <w:name w:val="WW8Num34"/>
    <w:lvl w:ilvl="0">
      <w:start w:val="1"/>
      <w:numFmt w:val="bullet"/>
      <w:pStyle w:val="Standartowy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0000079"/>
    <w:multiLevelType w:val="multilevel"/>
    <w:tmpl w:val="00000079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7" w15:restartNumberingAfterBreak="0">
    <w:nsid w:val="01012B88"/>
    <w:multiLevelType w:val="hybridMultilevel"/>
    <w:tmpl w:val="7C2E86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9B47563"/>
    <w:multiLevelType w:val="multilevel"/>
    <w:tmpl w:val="6424475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20F9337F"/>
    <w:multiLevelType w:val="hybridMultilevel"/>
    <w:tmpl w:val="250A4F6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B842FC6"/>
    <w:multiLevelType w:val="multilevel"/>
    <w:tmpl w:val="94BED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2C207AE7"/>
    <w:multiLevelType w:val="hybridMultilevel"/>
    <w:tmpl w:val="E73467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A86133"/>
    <w:multiLevelType w:val="hybridMultilevel"/>
    <w:tmpl w:val="6C903D00"/>
    <w:lvl w:ilvl="0" w:tplc="A114F374">
      <w:start w:val="1"/>
      <w:numFmt w:val="decimal"/>
      <w:lvlText w:val="%1."/>
      <w:lvlJc w:val="left"/>
      <w:pPr>
        <w:ind w:left="924" w:hanging="564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215A8E"/>
    <w:multiLevelType w:val="hybridMultilevel"/>
    <w:tmpl w:val="193456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B24D58"/>
    <w:multiLevelType w:val="hybridMultilevel"/>
    <w:tmpl w:val="D26AA82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59C769D9"/>
    <w:multiLevelType w:val="hybridMultilevel"/>
    <w:tmpl w:val="0DFCE81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4C1677"/>
    <w:multiLevelType w:val="hybridMultilevel"/>
    <w:tmpl w:val="4D4A7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8"/>
  </w:num>
  <w:num w:numId="5">
    <w:abstractNumId w:val="15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13"/>
  </w:num>
  <w:num w:numId="12">
    <w:abstractNumId w:val="16"/>
  </w:num>
  <w:num w:numId="13">
    <w:abstractNumId w:val="11"/>
  </w:num>
  <w:num w:numId="14">
    <w:abstractNumId w:val="12"/>
  </w:num>
  <w:num w:numId="15">
    <w:abstractNumId w:val="9"/>
  </w:num>
  <w:num w:numId="16">
    <w:abstractNumId w:val="14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B0"/>
    <w:rsid w:val="00003421"/>
    <w:rsid w:val="00004D40"/>
    <w:rsid w:val="000117CF"/>
    <w:rsid w:val="00014DD8"/>
    <w:rsid w:val="00022146"/>
    <w:rsid w:val="00024FCC"/>
    <w:rsid w:val="00055152"/>
    <w:rsid w:val="00062A41"/>
    <w:rsid w:val="00066D9C"/>
    <w:rsid w:val="00072764"/>
    <w:rsid w:val="00074FB3"/>
    <w:rsid w:val="0007536C"/>
    <w:rsid w:val="0008291A"/>
    <w:rsid w:val="0009310E"/>
    <w:rsid w:val="00097294"/>
    <w:rsid w:val="000B697E"/>
    <w:rsid w:val="000B7F8C"/>
    <w:rsid w:val="000D1B60"/>
    <w:rsid w:val="000E0B3B"/>
    <w:rsid w:val="000E72B0"/>
    <w:rsid w:val="000F456D"/>
    <w:rsid w:val="00105571"/>
    <w:rsid w:val="00106213"/>
    <w:rsid w:val="001151FC"/>
    <w:rsid w:val="001406C6"/>
    <w:rsid w:val="00147259"/>
    <w:rsid w:val="00147FB1"/>
    <w:rsid w:val="0015184E"/>
    <w:rsid w:val="001565DF"/>
    <w:rsid w:val="00157628"/>
    <w:rsid w:val="00157A20"/>
    <w:rsid w:val="00175928"/>
    <w:rsid w:val="00185901"/>
    <w:rsid w:val="00197960"/>
    <w:rsid w:val="001A78FE"/>
    <w:rsid w:val="001C5C31"/>
    <w:rsid w:val="001C6CF5"/>
    <w:rsid w:val="001E4FC2"/>
    <w:rsid w:val="001F0B9D"/>
    <w:rsid w:val="001F75AD"/>
    <w:rsid w:val="002132E7"/>
    <w:rsid w:val="00215BB6"/>
    <w:rsid w:val="00224FE1"/>
    <w:rsid w:val="002339E8"/>
    <w:rsid w:val="00234490"/>
    <w:rsid w:val="00242DB7"/>
    <w:rsid w:val="002448B4"/>
    <w:rsid w:val="002522E1"/>
    <w:rsid w:val="00252A9F"/>
    <w:rsid w:val="00256C7D"/>
    <w:rsid w:val="0025741E"/>
    <w:rsid w:val="002626BA"/>
    <w:rsid w:val="00266026"/>
    <w:rsid w:val="00283543"/>
    <w:rsid w:val="0028439A"/>
    <w:rsid w:val="00286C8A"/>
    <w:rsid w:val="00294E25"/>
    <w:rsid w:val="002A3DC6"/>
    <w:rsid w:val="002A4E83"/>
    <w:rsid w:val="002B533E"/>
    <w:rsid w:val="002B6F95"/>
    <w:rsid w:val="002D7CE6"/>
    <w:rsid w:val="002F34F6"/>
    <w:rsid w:val="00305CD2"/>
    <w:rsid w:val="003146E4"/>
    <w:rsid w:val="003400F5"/>
    <w:rsid w:val="0034047E"/>
    <w:rsid w:val="00352992"/>
    <w:rsid w:val="0035461A"/>
    <w:rsid w:val="0035515E"/>
    <w:rsid w:val="00355343"/>
    <w:rsid w:val="00366B0D"/>
    <w:rsid w:val="003834B9"/>
    <w:rsid w:val="00383C52"/>
    <w:rsid w:val="00391DB8"/>
    <w:rsid w:val="003950B1"/>
    <w:rsid w:val="003964AC"/>
    <w:rsid w:val="003A2E9E"/>
    <w:rsid w:val="003A3E22"/>
    <w:rsid w:val="003B51A9"/>
    <w:rsid w:val="003B7EAA"/>
    <w:rsid w:val="003C133F"/>
    <w:rsid w:val="003C5072"/>
    <w:rsid w:val="003D1EB0"/>
    <w:rsid w:val="003D1EC6"/>
    <w:rsid w:val="003F086A"/>
    <w:rsid w:val="003F181B"/>
    <w:rsid w:val="004109FE"/>
    <w:rsid w:val="00417C94"/>
    <w:rsid w:val="00426AC9"/>
    <w:rsid w:val="00427B24"/>
    <w:rsid w:val="00434495"/>
    <w:rsid w:val="00440E0D"/>
    <w:rsid w:val="00442A5D"/>
    <w:rsid w:val="00496A10"/>
    <w:rsid w:val="004D1848"/>
    <w:rsid w:val="004D6E8E"/>
    <w:rsid w:val="004D7788"/>
    <w:rsid w:val="004E1E6B"/>
    <w:rsid w:val="004E2E14"/>
    <w:rsid w:val="004E50D4"/>
    <w:rsid w:val="004F4364"/>
    <w:rsid w:val="004F5BDE"/>
    <w:rsid w:val="004F7F31"/>
    <w:rsid w:val="00512073"/>
    <w:rsid w:val="00513C06"/>
    <w:rsid w:val="00523B3F"/>
    <w:rsid w:val="00525132"/>
    <w:rsid w:val="005554EB"/>
    <w:rsid w:val="00555D86"/>
    <w:rsid w:val="00572F48"/>
    <w:rsid w:val="0058062A"/>
    <w:rsid w:val="00580EAD"/>
    <w:rsid w:val="005C2170"/>
    <w:rsid w:val="005C4DE5"/>
    <w:rsid w:val="005D41AD"/>
    <w:rsid w:val="005E369C"/>
    <w:rsid w:val="005F6BC5"/>
    <w:rsid w:val="006032F0"/>
    <w:rsid w:val="006046A0"/>
    <w:rsid w:val="00637327"/>
    <w:rsid w:val="0065144A"/>
    <w:rsid w:val="00653849"/>
    <w:rsid w:val="00666D0D"/>
    <w:rsid w:val="0067656F"/>
    <w:rsid w:val="00677DE2"/>
    <w:rsid w:val="0068168C"/>
    <w:rsid w:val="00684DC6"/>
    <w:rsid w:val="00692720"/>
    <w:rsid w:val="006B0BEF"/>
    <w:rsid w:val="006B684F"/>
    <w:rsid w:val="006E7FF3"/>
    <w:rsid w:val="00706C08"/>
    <w:rsid w:val="00714CAD"/>
    <w:rsid w:val="00715AE5"/>
    <w:rsid w:val="0072335C"/>
    <w:rsid w:val="00726EFF"/>
    <w:rsid w:val="007377EA"/>
    <w:rsid w:val="007408BE"/>
    <w:rsid w:val="00743EB7"/>
    <w:rsid w:val="00745C23"/>
    <w:rsid w:val="00754DC7"/>
    <w:rsid w:val="00757E17"/>
    <w:rsid w:val="0076047A"/>
    <w:rsid w:val="00784029"/>
    <w:rsid w:val="00790BE2"/>
    <w:rsid w:val="00792750"/>
    <w:rsid w:val="007B4CDA"/>
    <w:rsid w:val="007C10C4"/>
    <w:rsid w:val="007C794A"/>
    <w:rsid w:val="007D1A8A"/>
    <w:rsid w:val="007D30D4"/>
    <w:rsid w:val="007D383B"/>
    <w:rsid w:val="007D5FC2"/>
    <w:rsid w:val="007D68B0"/>
    <w:rsid w:val="007D7F02"/>
    <w:rsid w:val="007E5E32"/>
    <w:rsid w:val="007F084A"/>
    <w:rsid w:val="00815018"/>
    <w:rsid w:val="008160BF"/>
    <w:rsid w:val="00827698"/>
    <w:rsid w:val="008303C6"/>
    <w:rsid w:val="00832ABC"/>
    <w:rsid w:val="008359D4"/>
    <w:rsid w:val="008402FB"/>
    <w:rsid w:val="00840733"/>
    <w:rsid w:val="0084386F"/>
    <w:rsid w:val="008649FA"/>
    <w:rsid w:val="0087434F"/>
    <w:rsid w:val="008765DD"/>
    <w:rsid w:val="008804C3"/>
    <w:rsid w:val="0088247B"/>
    <w:rsid w:val="0088381A"/>
    <w:rsid w:val="00884788"/>
    <w:rsid w:val="00885AF7"/>
    <w:rsid w:val="00887279"/>
    <w:rsid w:val="008A666D"/>
    <w:rsid w:val="008C539B"/>
    <w:rsid w:val="008C70B7"/>
    <w:rsid w:val="008D0BB8"/>
    <w:rsid w:val="008E25C1"/>
    <w:rsid w:val="008E7B61"/>
    <w:rsid w:val="0090002F"/>
    <w:rsid w:val="00901217"/>
    <w:rsid w:val="00942D15"/>
    <w:rsid w:val="00944E1B"/>
    <w:rsid w:val="009472D0"/>
    <w:rsid w:val="009623DC"/>
    <w:rsid w:val="00966432"/>
    <w:rsid w:val="0097506E"/>
    <w:rsid w:val="0098020A"/>
    <w:rsid w:val="00983A15"/>
    <w:rsid w:val="009A0BC4"/>
    <w:rsid w:val="009A2B6B"/>
    <w:rsid w:val="009B5638"/>
    <w:rsid w:val="009C5F0E"/>
    <w:rsid w:val="009D1450"/>
    <w:rsid w:val="009D5ACB"/>
    <w:rsid w:val="009D7D81"/>
    <w:rsid w:val="009E3B7C"/>
    <w:rsid w:val="00A01064"/>
    <w:rsid w:val="00A1292A"/>
    <w:rsid w:val="00A152AA"/>
    <w:rsid w:val="00A16F1D"/>
    <w:rsid w:val="00A25C9F"/>
    <w:rsid w:val="00A30BAA"/>
    <w:rsid w:val="00A321AF"/>
    <w:rsid w:val="00A33B8A"/>
    <w:rsid w:val="00A43142"/>
    <w:rsid w:val="00A722B0"/>
    <w:rsid w:val="00A9084F"/>
    <w:rsid w:val="00A9142B"/>
    <w:rsid w:val="00A9570F"/>
    <w:rsid w:val="00AA0E3C"/>
    <w:rsid w:val="00AA1CDF"/>
    <w:rsid w:val="00AA4B1D"/>
    <w:rsid w:val="00AB41A2"/>
    <w:rsid w:val="00AC2126"/>
    <w:rsid w:val="00AD1384"/>
    <w:rsid w:val="00AD5D27"/>
    <w:rsid w:val="00AD7A75"/>
    <w:rsid w:val="00AE3900"/>
    <w:rsid w:val="00AF0163"/>
    <w:rsid w:val="00AF045E"/>
    <w:rsid w:val="00AF26C6"/>
    <w:rsid w:val="00AF4742"/>
    <w:rsid w:val="00AF5A42"/>
    <w:rsid w:val="00AF63E8"/>
    <w:rsid w:val="00B013EA"/>
    <w:rsid w:val="00B1227C"/>
    <w:rsid w:val="00B21162"/>
    <w:rsid w:val="00B33AB4"/>
    <w:rsid w:val="00B44C38"/>
    <w:rsid w:val="00B45328"/>
    <w:rsid w:val="00B45594"/>
    <w:rsid w:val="00B479F5"/>
    <w:rsid w:val="00B52C2C"/>
    <w:rsid w:val="00B65D7F"/>
    <w:rsid w:val="00B843E4"/>
    <w:rsid w:val="00B937BC"/>
    <w:rsid w:val="00B95FB1"/>
    <w:rsid w:val="00BA3F79"/>
    <w:rsid w:val="00BB1B56"/>
    <w:rsid w:val="00BC0048"/>
    <w:rsid w:val="00BD11C9"/>
    <w:rsid w:val="00BD3D55"/>
    <w:rsid w:val="00BE6E0B"/>
    <w:rsid w:val="00BF07A7"/>
    <w:rsid w:val="00BF1F40"/>
    <w:rsid w:val="00BF5472"/>
    <w:rsid w:val="00C037C1"/>
    <w:rsid w:val="00C1100F"/>
    <w:rsid w:val="00C51615"/>
    <w:rsid w:val="00C667AE"/>
    <w:rsid w:val="00C67A7D"/>
    <w:rsid w:val="00C86598"/>
    <w:rsid w:val="00C86793"/>
    <w:rsid w:val="00C868A9"/>
    <w:rsid w:val="00C9110F"/>
    <w:rsid w:val="00C94B6C"/>
    <w:rsid w:val="00C97AF8"/>
    <w:rsid w:val="00CB5DBA"/>
    <w:rsid w:val="00CC16C9"/>
    <w:rsid w:val="00CC3DDA"/>
    <w:rsid w:val="00CC4B9D"/>
    <w:rsid w:val="00CC5A2E"/>
    <w:rsid w:val="00CC6EA2"/>
    <w:rsid w:val="00CC7CC7"/>
    <w:rsid w:val="00CD3AC3"/>
    <w:rsid w:val="00CE21D6"/>
    <w:rsid w:val="00CF02E6"/>
    <w:rsid w:val="00D045A9"/>
    <w:rsid w:val="00D07059"/>
    <w:rsid w:val="00D249D6"/>
    <w:rsid w:val="00D51358"/>
    <w:rsid w:val="00D54026"/>
    <w:rsid w:val="00D87E2B"/>
    <w:rsid w:val="00D95AC8"/>
    <w:rsid w:val="00DB0EF3"/>
    <w:rsid w:val="00DB176B"/>
    <w:rsid w:val="00DB200F"/>
    <w:rsid w:val="00DB5283"/>
    <w:rsid w:val="00DB5637"/>
    <w:rsid w:val="00DC2E78"/>
    <w:rsid w:val="00DD3DEC"/>
    <w:rsid w:val="00DF0438"/>
    <w:rsid w:val="00DF1D3B"/>
    <w:rsid w:val="00DF5213"/>
    <w:rsid w:val="00E10269"/>
    <w:rsid w:val="00E23706"/>
    <w:rsid w:val="00E345E3"/>
    <w:rsid w:val="00E36396"/>
    <w:rsid w:val="00E54129"/>
    <w:rsid w:val="00E54511"/>
    <w:rsid w:val="00E5679A"/>
    <w:rsid w:val="00E61C3B"/>
    <w:rsid w:val="00E62AE6"/>
    <w:rsid w:val="00E72CD6"/>
    <w:rsid w:val="00E739CD"/>
    <w:rsid w:val="00E73DDE"/>
    <w:rsid w:val="00E84223"/>
    <w:rsid w:val="00E866F5"/>
    <w:rsid w:val="00EB3566"/>
    <w:rsid w:val="00EC32AB"/>
    <w:rsid w:val="00EC7E7E"/>
    <w:rsid w:val="00ED22D8"/>
    <w:rsid w:val="00ED6559"/>
    <w:rsid w:val="00EF303D"/>
    <w:rsid w:val="00EF4B74"/>
    <w:rsid w:val="00EF68EE"/>
    <w:rsid w:val="00EF6B25"/>
    <w:rsid w:val="00F01D7A"/>
    <w:rsid w:val="00F12F17"/>
    <w:rsid w:val="00F33D33"/>
    <w:rsid w:val="00F40E88"/>
    <w:rsid w:val="00F45880"/>
    <w:rsid w:val="00F51AFD"/>
    <w:rsid w:val="00F60A86"/>
    <w:rsid w:val="00F612A5"/>
    <w:rsid w:val="00F86FC0"/>
    <w:rsid w:val="00F935C0"/>
    <w:rsid w:val="00FB0A09"/>
    <w:rsid w:val="00FB23C2"/>
    <w:rsid w:val="00FC6616"/>
    <w:rsid w:val="00FD193D"/>
    <w:rsid w:val="00FD2181"/>
    <w:rsid w:val="00FE1335"/>
    <w:rsid w:val="00FE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750D911"/>
  <w15:chartTrackingRefBased/>
  <w15:docId w15:val="{F23636FA-C4B6-492A-80F6-AEB5325E5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39CD"/>
    <w:pPr>
      <w:widowControl w:val="0"/>
      <w:suppressAutoHyphens/>
    </w:pPr>
    <w:rPr>
      <w:rFonts w:eastAsia="Verdana"/>
      <w:sz w:val="24"/>
    </w:rPr>
  </w:style>
  <w:style w:type="paragraph" w:styleId="Nagwek1">
    <w:name w:val="heading 1"/>
    <w:basedOn w:val="Normalny"/>
    <w:next w:val="Normalny"/>
    <w:qFormat/>
    <w:rsid w:val="003D1EB0"/>
    <w:pPr>
      <w:keepNext/>
      <w:numPr>
        <w:numId w:val="2"/>
      </w:numPr>
      <w:tabs>
        <w:tab w:val="left" w:pos="6289"/>
      </w:tabs>
      <w:outlineLvl w:val="0"/>
    </w:pPr>
    <w:rPr>
      <w:b/>
    </w:rPr>
  </w:style>
  <w:style w:type="paragraph" w:styleId="Nagwek3">
    <w:name w:val="heading 3"/>
    <w:basedOn w:val="Normalny"/>
    <w:next w:val="Normalny"/>
    <w:qFormat/>
    <w:rsid w:val="003D1EB0"/>
    <w:pPr>
      <w:keepNext/>
      <w:ind w:left="2836" w:firstLine="709"/>
      <w:outlineLvl w:val="2"/>
    </w:pPr>
    <w:rPr>
      <w:rFonts w:ascii="Arial" w:hAnsi="Arial" w:cs="Arial"/>
      <w:b/>
      <w:bCs/>
      <w:sz w:val="28"/>
      <w:szCs w:val="28"/>
    </w:rPr>
  </w:style>
  <w:style w:type="paragraph" w:styleId="Nagwek7">
    <w:name w:val="heading 7"/>
    <w:basedOn w:val="Normalny"/>
    <w:next w:val="Normalny"/>
    <w:qFormat/>
    <w:rsid w:val="003D1EB0"/>
    <w:pPr>
      <w:spacing w:before="240" w:after="60"/>
      <w:outlineLvl w:val="6"/>
    </w:pPr>
    <w:rPr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rsid w:val="003D1EB0"/>
    <w:rPr>
      <w:rFonts w:cs="Tahoma"/>
    </w:rPr>
  </w:style>
  <w:style w:type="paragraph" w:styleId="Tekstpodstawowywcity">
    <w:name w:val="Body Text Indent"/>
    <w:basedOn w:val="Normalny"/>
    <w:rsid w:val="003D1EB0"/>
    <w:pPr>
      <w:ind w:firstLine="20"/>
    </w:pPr>
  </w:style>
  <w:style w:type="paragraph" w:customStyle="1" w:styleId="Standartowy">
    <w:name w:val="Standartowy"/>
    <w:basedOn w:val="Tekstpodstawowy"/>
    <w:rsid w:val="003D1EB0"/>
    <w:pPr>
      <w:widowControl/>
      <w:numPr>
        <w:numId w:val="1"/>
      </w:numPr>
      <w:suppressAutoHyphens w:val="0"/>
      <w:spacing w:after="0" w:line="360" w:lineRule="auto"/>
      <w:jc w:val="both"/>
    </w:pPr>
    <w:rPr>
      <w:rFonts w:ascii="Arial" w:eastAsia="Times New Roman" w:hAnsi="Arial"/>
      <w:sz w:val="22"/>
    </w:rPr>
  </w:style>
  <w:style w:type="paragraph" w:styleId="Tekstpodstawowy">
    <w:name w:val="Body Text"/>
    <w:basedOn w:val="Normalny"/>
    <w:rsid w:val="003D1EB0"/>
    <w:pPr>
      <w:spacing w:after="120"/>
    </w:pPr>
  </w:style>
  <w:style w:type="paragraph" w:styleId="Stopka">
    <w:name w:val="footer"/>
    <w:basedOn w:val="Normalny"/>
    <w:rsid w:val="00427B2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27B24"/>
  </w:style>
  <w:style w:type="paragraph" w:styleId="Tekstpodstawowy3">
    <w:name w:val="Body Text 3"/>
    <w:basedOn w:val="Normalny"/>
    <w:rsid w:val="0007276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link w:val="TekstdymkaZnak"/>
    <w:rsid w:val="008765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8765DD"/>
    <w:rPr>
      <w:rFonts w:ascii="Tahoma" w:eastAsia="Verdana" w:hAnsi="Tahoma" w:cs="Tahoma"/>
      <w:sz w:val="16"/>
      <w:szCs w:val="16"/>
    </w:rPr>
  </w:style>
  <w:style w:type="character" w:styleId="Odwoaniedokomentarza">
    <w:name w:val="annotation reference"/>
    <w:rsid w:val="0010557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05571"/>
    <w:rPr>
      <w:sz w:val="20"/>
    </w:rPr>
  </w:style>
  <w:style w:type="character" w:customStyle="1" w:styleId="TekstkomentarzaZnak">
    <w:name w:val="Tekst komentarza Znak"/>
    <w:link w:val="Tekstkomentarza"/>
    <w:rsid w:val="00105571"/>
    <w:rPr>
      <w:rFonts w:eastAsia="Verdana"/>
    </w:rPr>
  </w:style>
  <w:style w:type="paragraph" w:styleId="Tematkomentarza">
    <w:name w:val="annotation subject"/>
    <w:basedOn w:val="Tekstkomentarza"/>
    <w:next w:val="Tekstkomentarza"/>
    <w:link w:val="TematkomentarzaZnak"/>
    <w:rsid w:val="00105571"/>
    <w:rPr>
      <w:b/>
      <w:bCs/>
    </w:rPr>
  </w:style>
  <w:style w:type="character" w:customStyle="1" w:styleId="TematkomentarzaZnak">
    <w:name w:val="Temat komentarza Znak"/>
    <w:link w:val="Tematkomentarza"/>
    <w:rsid w:val="00105571"/>
    <w:rPr>
      <w:rFonts w:eastAsia="Verdana"/>
      <w:b/>
      <w:bCs/>
    </w:rPr>
  </w:style>
  <w:style w:type="table" w:styleId="Tabela-Siatka">
    <w:name w:val="Table Grid"/>
    <w:basedOn w:val="Standardowy"/>
    <w:rsid w:val="00CE21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rsid w:val="008C70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C70B7"/>
    <w:rPr>
      <w:rFonts w:eastAsia="Verdana"/>
      <w:sz w:val="24"/>
    </w:rPr>
  </w:style>
  <w:style w:type="paragraph" w:styleId="Tekstpodstawowywcity3">
    <w:name w:val="Body Text Indent 3"/>
    <w:basedOn w:val="Normalny"/>
    <w:link w:val="Tekstpodstawowywcity3Znak"/>
    <w:rsid w:val="008402F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8402FB"/>
    <w:rPr>
      <w:rFonts w:eastAsia="Verdana"/>
      <w:sz w:val="16"/>
      <w:szCs w:val="16"/>
    </w:rPr>
  </w:style>
  <w:style w:type="paragraph" w:styleId="Tekstpodstawowy2">
    <w:name w:val="Body Text 2"/>
    <w:basedOn w:val="Normalny"/>
    <w:link w:val="Tekstpodstawowy2Znak"/>
    <w:rsid w:val="008402FB"/>
    <w:pPr>
      <w:widowControl/>
      <w:suppressAutoHyphens w:val="0"/>
      <w:spacing w:after="120" w:line="480" w:lineRule="auto"/>
    </w:pPr>
    <w:rPr>
      <w:rFonts w:eastAsia="Times New Roman"/>
      <w:szCs w:val="24"/>
    </w:rPr>
  </w:style>
  <w:style w:type="character" w:customStyle="1" w:styleId="Tekstpodstawowy2Znak">
    <w:name w:val="Tekst podstawowy 2 Znak"/>
    <w:link w:val="Tekstpodstawowy2"/>
    <w:rsid w:val="008402FB"/>
    <w:rPr>
      <w:sz w:val="24"/>
      <w:szCs w:val="24"/>
    </w:rPr>
  </w:style>
  <w:style w:type="paragraph" w:customStyle="1" w:styleId="rozdzia">
    <w:name w:val="rozdział"/>
    <w:basedOn w:val="Normalny"/>
    <w:autoRedefine/>
    <w:rsid w:val="00B95FB1"/>
    <w:pPr>
      <w:widowControl/>
      <w:tabs>
        <w:tab w:val="left" w:pos="0"/>
        <w:tab w:val="left" w:pos="720"/>
      </w:tabs>
      <w:suppressAutoHyphens w:val="0"/>
      <w:jc w:val="both"/>
    </w:pPr>
    <w:rPr>
      <w:rFonts w:ascii="Calibri" w:eastAsia="Times New Roman" w:hAnsi="Calibri" w:cs="Verdana"/>
      <w:bCs/>
      <w:sz w:val="22"/>
      <w:szCs w:val="22"/>
    </w:rPr>
  </w:style>
  <w:style w:type="paragraph" w:styleId="Zwykytekst">
    <w:name w:val="Plain Text"/>
    <w:basedOn w:val="Normalny"/>
    <w:link w:val="ZwykytekstZnak"/>
    <w:rsid w:val="008402FB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character" w:customStyle="1" w:styleId="ZwykytekstZnak">
    <w:name w:val="Zwykły tekst Znak"/>
    <w:link w:val="Zwykytekst"/>
    <w:rsid w:val="008402FB"/>
    <w:rPr>
      <w:rFonts w:ascii="Courier New" w:hAnsi="Courier New" w:cs="Courier New"/>
    </w:rPr>
  </w:style>
  <w:style w:type="character" w:customStyle="1" w:styleId="Bold">
    <w:name w:val="Bold"/>
    <w:uiPriority w:val="99"/>
    <w:rsid w:val="00434495"/>
    <w:rPr>
      <w:b/>
    </w:rPr>
  </w:style>
  <w:style w:type="character" w:customStyle="1" w:styleId="NonbreakingSpace">
    <w:name w:val="Nonbreaking Space"/>
    <w:uiPriority w:val="99"/>
    <w:rsid w:val="00434495"/>
  </w:style>
  <w:style w:type="paragraph" w:customStyle="1" w:styleId="Default">
    <w:name w:val="Default"/>
    <w:rsid w:val="00DB176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ALACZNIKTEKST">
    <w:name w:val="ZALACZNIK_TEKST"/>
    <w:rsid w:val="008303C6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684DC6"/>
    <w:pPr>
      <w:widowControl/>
      <w:suppressAutoHyphens w:val="0"/>
      <w:ind w:left="708"/>
    </w:pPr>
    <w:rPr>
      <w:rFonts w:eastAsia="Times New Roman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684DC6"/>
    <w:rPr>
      <w:sz w:val="24"/>
      <w:szCs w:val="24"/>
    </w:rPr>
  </w:style>
  <w:style w:type="character" w:styleId="Hipercze">
    <w:name w:val="Hyperlink"/>
    <w:rsid w:val="007408BE"/>
    <w:rPr>
      <w:color w:val="0563C1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A9084F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A9084F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9084F"/>
    <w:pPr>
      <w:widowControl/>
      <w:suppressAutoHyphens w:val="0"/>
      <w:ind w:left="720" w:hanging="720"/>
      <w:jc w:val="both"/>
    </w:pPr>
    <w:rPr>
      <w:rFonts w:eastAsia="Calibri"/>
      <w:sz w:val="20"/>
      <w:lang w:eastAsia="en-GB"/>
    </w:rPr>
  </w:style>
  <w:style w:type="character" w:customStyle="1" w:styleId="TekstprzypisudolnegoZnak1">
    <w:name w:val="Tekst przypisu dolnego Znak1"/>
    <w:basedOn w:val="Domylnaczcionkaakapitu"/>
    <w:rsid w:val="00A9084F"/>
    <w:rPr>
      <w:rFonts w:eastAsia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5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AC5529-D8A2-4ECF-9A36-170910ECB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1366</Words>
  <Characters>8201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 ZG – 2710 –  …</vt:lpstr>
    </vt:vector>
  </TitlesOfParts>
  <Company>Nadleśnictwo Brzegi Dolne</Company>
  <LinksUpToDate>false</LinksUpToDate>
  <CharactersWithSpaces>9548</CharactersWithSpaces>
  <SharedDoc>false</SharedDoc>
  <HLinks>
    <vt:vector size="6" baseType="variant">
      <vt:variant>
        <vt:i4>983096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https://platformazakupowa.pl/pn/lasy_lezajsk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ZG – 2710 –  …</dc:title>
  <dc:subject/>
  <dc:creator>monika.wojcik</dc:creator>
  <cp:keywords/>
  <dc:description/>
  <cp:lastModifiedBy>Mariusz Wasilewski</cp:lastModifiedBy>
  <cp:revision>4</cp:revision>
  <cp:lastPrinted>2020-11-09T09:52:00Z</cp:lastPrinted>
  <dcterms:created xsi:type="dcterms:W3CDTF">2024-11-14T17:27:00Z</dcterms:created>
  <dcterms:modified xsi:type="dcterms:W3CDTF">2024-11-19T10:36:00Z</dcterms:modified>
</cp:coreProperties>
</file>