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1F087" w14:textId="77777777" w:rsidR="00BA01AD" w:rsidRPr="00B21DC2" w:rsidRDefault="00BA01AD" w:rsidP="00BA01AD">
      <w:pPr>
        <w:pStyle w:val="Nagwek"/>
        <w:tabs>
          <w:tab w:val="clear" w:pos="4536"/>
          <w:tab w:val="clear" w:pos="9072"/>
        </w:tabs>
        <w:rPr>
          <w:rFonts w:ascii="Tahoma" w:hAnsi="Tahoma" w:cs="Tahoma"/>
        </w:rPr>
      </w:pPr>
    </w:p>
    <w:p w14:paraId="5AC55EA8" w14:textId="77777777" w:rsidR="00BA01AD" w:rsidRPr="00B21DC2" w:rsidRDefault="00BA01AD" w:rsidP="00BA01AD">
      <w:pPr>
        <w:pStyle w:val="Nagwek"/>
        <w:tabs>
          <w:tab w:val="clear" w:pos="4536"/>
          <w:tab w:val="clear" w:pos="9072"/>
        </w:tabs>
        <w:rPr>
          <w:rFonts w:ascii="Tahoma" w:hAnsi="Tahoma" w:cs="Tahoma"/>
        </w:rPr>
      </w:pPr>
    </w:p>
    <w:p w14:paraId="60CD3749" w14:textId="77777777" w:rsidR="00BA01AD" w:rsidRPr="00B21DC2" w:rsidRDefault="00BA01AD" w:rsidP="00BA01AD">
      <w:pPr>
        <w:pStyle w:val="Nagwek"/>
        <w:tabs>
          <w:tab w:val="clear" w:pos="4536"/>
          <w:tab w:val="clear" w:pos="9072"/>
        </w:tabs>
        <w:rPr>
          <w:rFonts w:ascii="Tahoma" w:hAnsi="Tahoma" w:cs="Tahoma"/>
        </w:rPr>
      </w:pPr>
      <w:r w:rsidRPr="00B21DC2">
        <w:rPr>
          <w:rFonts w:ascii="Tahoma" w:hAnsi="Tahoma" w:cs="Tahoma"/>
          <w:noProof/>
        </w:rPr>
        <w:drawing>
          <wp:anchor distT="0" distB="0" distL="114935" distR="114935" simplePos="0" relativeHeight="251659264" behindDoc="0" locked="0" layoutInCell="1" allowOverlap="1" wp14:anchorId="260B42B1" wp14:editId="190A545F">
            <wp:simplePos x="0" y="0"/>
            <wp:positionH relativeFrom="column">
              <wp:posOffset>247650</wp:posOffset>
            </wp:positionH>
            <wp:positionV relativeFrom="paragraph">
              <wp:posOffset>-140335</wp:posOffset>
            </wp:positionV>
            <wp:extent cx="5758815" cy="105473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BCEC6B5" w14:textId="77777777" w:rsidR="00BA01AD" w:rsidRPr="00B21DC2" w:rsidRDefault="00BA01AD" w:rsidP="00BA01AD">
      <w:pPr>
        <w:pStyle w:val="Nagwek"/>
        <w:tabs>
          <w:tab w:val="clear" w:pos="4536"/>
          <w:tab w:val="clear" w:pos="9072"/>
        </w:tabs>
        <w:rPr>
          <w:rFonts w:ascii="Tahoma" w:hAnsi="Tahoma" w:cs="Tahoma"/>
        </w:rPr>
      </w:pPr>
    </w:p>
    <w:p w14:paraId="06A9E9C5" w14:textId="77777777" w:rsidR="00BA01AD" w:rsidRPr="00B21DC2" w:rsidRDefault="00BA01AD" w:rsidP="00BA01AD">
      <w:pPr>
        <w:pStyle w:val="Nagwek"/>
        <w:tabs>
          <w:tab w:val="clear" w:pos="4536"/>
          <w:tab w:val="clear" w:pos="9072"/>
        </w:tabs>
        <w:rPr>
          <w:rFonts w:ascii="Tahoma" w:hAnsi="Tahoma" w:cs="Tahoma"/>
        </w:rPr>
      </w:pPr>
    </w:p>
    <w:p w14:paraId="3F79E024" w14:textId="77777777" w:rsidR="00BA01AD" w:rsidRPr="00B21DC2" w:rsidRDefault="00BA01AD" w:rsidP="00BA01AD">
      <w:pPr>
        <w:pStyle w:val="Nagwek"/>
        <w:tabs>
          <w:tab w:val="clear" w:pos="4536"/>
          <w:tab w:val="clear" w:pos="9072"/>
        </w:tabs>
        <w:rPr>
          <w:rFonts w:ascii="Tahoma" w:hAnsi="Tahoma" w:cs="Tahoma"/>
        </w:rPr>
      </w:pPr>
    </w:p>
    <w:p w14:paraId="41989A0C" w14:textId="77777777" w:rsidR="00BA01AD" w:rsidRPr="00B21DC2" w:rsidRDefault="00BA01AD" w:rsidP="00BA01AD">
      <w:pPr>
        <w:pStyle w:val="Nagwek"/>
        <w:tabs>
          <w:tab w:val="clear" w:pos="4536"/>
          <w:tab w:val="clear" w:pos="9072"/>
        </w:tabs>
        <w:rPr>
          <w:rFonts w:ascii="Tahoma" w:hAnsi="Tahoma" w:cs="Tahoma"/>
        </w:rPr>
      </w:pPr>
    </w:p>
    <w:p w14:paraId="165A9774" w14:textId="77777777" w:rsidR="00BA01AD" w:rsidRPr="00B21DC2" w:rsidRDefault="00BA01AD" w:rsidP="00BA01AD">
      <w:pPr>
        <w:pStyle w:val="Nagwek9"/>
        <w:rPr>
          <w:rFonts w:ascii="Tahoma" w:hAnsi="Tahoma" w:cs="Tahoma"/>
          <w:sz w:val="36"/>
          <w:szCs w:val="36"/>
        </w:rPr>
      </w:pPr>
    </w:p>
    <w:p w14:paraId="2C70EF7E" w14:textId="77777777" w:rsidR="00BA01AD" w:rsidRPr="00B21DC2" w:rsidRDefault="00BA01AD" w:rsidP="00BA01AD"/>
    <w:p w14:paraId="03A09104" w14:textId="77777777" w:rsidR="00BA01AD" w:rsidRPr="00B21DC2" w:rsidRDefault="00BA01AD" w:rsidP="00BA01AD">
      <w:pPr>
        <w:pStyle w:val="Nagwek9"/>
        <w:rPr>
          <w:rFonts w:ascii="Tahoma" w:hAnsi="Tahoma" w:cs="Tahoma"/>
          <w:sz w:val="36"/>
          <w:szCs w:val="36"/>
        </w:rPr>
      </w:pPr>
    </w:p>
    <w:p w14:paraId="41E7EA92" w14:textId="77777777" w:rsidR="00BA01AD" w:rsidRPr="00B21DC2" w:rsidRDefault="00BA01AD" w:rsidP="00BA01AD">
      <w:pPr>
        <w:pStyle w:val="Nagwek9"/>
        <w:rPr>
          <w:rFonts w:ascii="Tahoma" w:hAnsi="Tahoma" w:cs="Tahoma"/>
          <w:sz w:val="36"/>
          <w:szCs w:val="36"/>
        </w:rPr>
      </w:pPr>
      <w:r w:rsidRPr="00B21DC2">
        <w:rPr>
          <w:rFonts w:ascii="Tahoma" w:hAnsi="Tahoma" w:cs="Tahoma"/>
          <w:sz w:val="36"/>
          <w:szCs w:val="36"/>
        </w:rPr>
        <w:t>Specyfikacja Warunków Zamówienia</w:t>
      </w:r>
    </w:p>
    <w:p w14:paraId="791EABA4" w14:textId="77777777" w:rsidR="00BA01AD" w:rsidRPr="00B21DC2" w:rsidRDefault="00BA01AD" w:rsidP="00BA01AD">
      <w:pPr>
        <w:pStyle w:val="Nagwek"/>
        <w:tabs>
          <w:tab w:val="clear" w:pos="4536"/>
          <w:tab w:val="clear" w:pos="9072"/>
        </w:tabs>
        <w:rPr>
          <w:rFonts w:ascii="Tahoma" w:hAnsi="Tahoma" w:cs="Tahoma"/>
        </w:rPr>
      </w:pPr>
    </w:p>
    <w:p w14:paraId="28ABB328" w14:textId="77777777" w:rsidR="00BA01AD" w:rsidRPr="00B21DC2" w:rsidRDefault="00BA01AD" w:rsidP="00BA01AD">
      <w:pPr>
        <w:pStyle w:val="Nagwek"/>
        <w:tabs>
          <w:tab w:val="clear" w:pos="4536"/>
          <w:tab w:val="clear" w:pos="9072"/>
        </w:tabs>
        <w:rPr>
          <w:rFonts w:ascii="Tahoma" w:hAnsi="Tahoma" w:cs="Tahoma"/>
        </w:rPr>
      </w:pPr>
    </w:p>
    <w:p w14:paraId="5E04D3AE" w14:textId="77777777" w:rsidR="00BA01AD" w:rsidRPr="00B21DC2" w:rsidRDefault="00BA01AD" w:rsidP="00BA01AD">
      <w:pPr>
        <w:rPr>
          <w:rFonts w:ascii="Tahoma" w:hAnsi="Tahoma" w:cs="Tahoma"/>
          <w:sz w:val="22"/>
          <w:szCs w:val="22"/>
        </w:rPr>
      </w:pPr>
    </w:p>
    <w:p w14:paraId="7A39A55B" w14:textId="77777777" w:rsidR="00BA01AD" w:rsidRPr="00B21DC2" w:rsidRDefault="00BA01AD" w:rsidP="00BA01AD">
      <w:pPr>
        <w:spacing w:line="360" w:lineRule="auto"/>
        <w:jc w:val="center"/>
        <w:rPr>
          <w:rFonts w:ascii="Tahoma" w:hAnsi="Tahoma" w:cs="Tahoma"/>
          <w:sz w:val="22"/>
          <w:szCs w:val="22"/>
        </w:rPr>
      </w:pPr>
      <w:r w:rsidRPr="00B21DC2">
        <w:rPr>
          <w:rFonts w:ascii="Tahoma" w:hAnsi="Tahoma" w:cs="Tahoma"/>
          <w:sz w:val="22"/>
          <w:szCs w:val="22"/>
        </w:rPr>
        <w:t>w postępowaniu o udzielenie zamówienia publicznego prowadzonym w trybie</w:t>
      </w:r>
    </w:p>
    <w:p w14:paraId="10898A86" w14:textId="1ECC6D36" w:rsidR="00BA01AD" w:rsidRPr="00B21DC2" w:rsidRDefault="00404BE8" w:rsidP="00404BE8">
      <w:pPr>
        <w:tabs>
          <w:tab w:val="left" w:pos="1860"/>
          <w:tab w:val="center" w:pos="5102"/>
        </w:tabs>
        <w:spacing w:line="360" w:lineRule="auto"/>
        <w:rPr>
          <w:rFonts w:ascii="Tahoma" w:hAnsi="Tahoma" w:cs="Tahoma"/>
          <w:b/>
          <w:sz w:val="22"/>
          <w:szCs w:val="22"/>
        </w:rPr>
      </w:pPr>
      <w:r>
        <w:rPr>
          <w:rFonts w:ascii="Tahoma" w:hAnsi="Tahoma" w:cs="Tahoma"/>
          <w:b/>
          <w:sz w:val="22"/>
          <w:szCs w:val="22"/>
        </w:rPr>
        <w:tab/>
      </w:r>
      <w:r>
        <w:rPr>
          <w:rFonts w:ascii="Tahoma" w:hAnsi="Tahoma" w:cs="Tahoma"/>
          <w:b/>
          <w:sz w:val="22"/>
          <w:szCs w:val="22"/>
        </w:rPr>
        <w:tab/>
      </w:r>
      <w:r w:rsidR="00BA01AD" w:rsidRPr="00B21DC2">
        <w:rPr>
          <w:rFonts w:ascii="Tahoma" w:hAnsi="Tahoma" w:cs="Tahoma"/>
          <w:b/>
          <w:sz w:val="22"/>
          <w:szCs w:val="22"/>
        </w:rPr>
        <w:t>przetargu nieograniczonego</w:t>
      </w:r>
    </w:p>
    <w:p w14:paraId="0793F0E7" w14:textId="77777777" w:rsidR="00BA01AD" w:rsidRPr="00B21DC2" w:rsidRDefault="00BA01AD" w:rsidP="00BA01AD">
      <w:pPr>
        <w:spacing w:line="360" w:lineRule="auto"/>
        <w:jc w:val="center"/>
        <w:rPr>
          <w:rFonts w:ascii="Tahoma" w:hAnsi="Tahoma" w:cs="Tahoma"/>
          <w:b/>
          <w:sz w:val="22"/>
          <w:szCs w:val="22"/>
        </w:rPr>
      </w:pPr>
    </w:p>
    <w:p w14:paraId="518D8690" w14:textId="77777777" w:rsidR="00BA01AD" w:rsidRPr="00B21DC2" w:rsidRDefault="00BA01AD" w:rsidP="00BA01AD">
      <w:pPr>
        <w:spacing w:line="360" w:lineRule="auto"/>
        <w:jc w:val="center"/>
        <w:rPr>
          <w:rFonts w:ascii="Tahoma" w:hAnsi="Tahoma" w:cs="Tahoma"/>
          <w:sz w:val="22"/>
          <w:szCs w:val="22"/>
        </w:rPr>
      </w:pPr>
      <w:r w:rsidRPr="00B21DC2">
        <w:rPr>
          <w:rFonts w:ascii="Tahoma" w:hAnsi="Tahoma" w:cs="Tahoma"/>
          <w:sz w:val="22"/>
          <w:szCs w:val="22"/>
        </w:rPr>
        <w:t xml:space="preserve">numer sprawy: </w:t>
      </w:r>
      <w:r w:rsidRPr="00BA01AD">
        <w:rPr>
          <w:rFonts w:ascii="Tahoma" w:hAnsi="Tahoma" w:cs="Tahoma"/>
          <w:b/>
          <w:sz w:val="22"/>
          <w:szCs w:val="22"/>
        </w:rPr>
        <w:t>94/</w:t>
      </w:r>
      <w:r w:rsidRPr="00B21DC2">
        <w:rPr>
          <w:rFonts w:ascii="Tahoma" w:hAnsi="Tahoma" w:cs="Tahoma"/>
          <w:b/>
          <w:sz w:val="22"/>
          <w:szCs w:val="22"/>
        </w:rPr>
        <w:t>PN/ZP/D/202</w:t>
      </w:r>
      <w:r>
        <w:rPr>
          <w:rFonts w:ascii="Tahoma" w:hAnsi="Tahoma" w:cs="Tahoma"/>
          <w:b/>
          <w:sz w:val="22"/>
          <w:szCs w:val="22"/>
        </w:rPr>
        <w:t>4</w:t>
      </w:r>
    </w:p>
    <w:p w14:paraId="3D702871" w14:textId="77777777" w:rsidR="00BA01AD" w:rsidRPr="00B21DC2" w:rsidRDefault="00BA01AD" w:rsidP="00BA01AD">
      <w:pPr>
        <w:pStyle w:val="Nagwek"/>
        <w:tabs>
          <w:tab w:val="clear" w:pos="4536"/>
          <w:tab w:val="clear" w:pos="9072"/>
        </w:tabs>
        <w:rPr>
          <w:rFonts w:ascii="Tahoma" w:hAnsi="Tahoma" w:cs="Tahoma"/>
          <w:highlight w:val="yellow"/>
        </w:rPr>
      </w:pPr>
    </w:p>
    <w:p w14:paraId="12CC40A2" w14:textId="77777777" w:rsidR="00BA01AD" w:rsidRPr="00B21DC2" w:rsidRDefault="00BA01AD" w:rsidP="00BA01AD">
      <w:pPr>
        <w:jc w:val="center"/>
        <w:rPr>
          <w:rFonts w:ascii="Tahoma" w:hAnsi="Tahoma" w:cs="Tahoma"/>
          <w:b/>
        </w:rPr>
      </w:pPr>
    </w:p>
    <w:p w14:paraId="40D84890" w14:textId="77777777" w:rsidR="00BA01AD" w:rsidRPr="00B21DC2" w:rsidRDefault="00BA01AD" w:rsidP="00BA01AD">
      <w:pPr>
        <w:jc w:val="center"/>
        <w:rPr>
          <w:rFonts w:ascii="Tahoma" w:hAnsi="Tahoma" w:cs="Tahoma"/>
          <w:b/>
        </w:rPr>
      </w:pPr>
      <w:bookmarkStart w:id="0" w:name="_Hlk113257346"/>
      <w:r w:rsidRPr="00B21DC2">
        <w:rPr>
          <w:rFonts w:ascii="Tahoma" w:hAnsi="Tahoma" w:cs="Tahoma"/>
          <w:b/>
        </w:rPr>
        <w:t>„</w:t>
      </w:r>
      <w:bookmarkStart w:id="1" w:name="_Hlk166142360"/>
      <w:bookmarkEnd w:id="0"/>
      <w:r>
        <w:rPr>
          <w:rFonts w:ascii="Tahoma" w:hAnsi="Tahoma" w:cs="Tahoma"/>
          <w:b/>
        </w:rPr>
        <w:t xml:space="preserve">Zakup </w:t>
      </w:r>
      <w:bookmarkEnd w:id="1"/>
      <w:r w:rsidR="00745729">
        <w:rPr>
          <w:rFonts w:ascii="Tahoma" w:hAnsi="Tahoma" w:cs="Tahoma"/>
          <w:b/>
        </w:rPr>
        <w:t>głowic do USG, kardiomonitora, pomp infuzyjnych, urządzeń do terapii podciśnieniowej, aparatu do terapii ultradźwiękowej i aparatów do elektroterapii</w:t>
      </w:r>
      <w:r>
        <w:rPr>
          <w:rFonts w:ascii="Tahoma" w:hAnsi="Tahoma" w:cs="Tahoma"/>
          <w:b/>
        </w:rPr>
        <w:t>.</w:t>
      </w:r>
      <w:r w:rsidRPr="00B21DC2">
        <w:rPr>
          <w:rFonts w:ascii="Tahoma" w:hAnsi="Tahoma" w:cs="Tahoma"/>
          <w:b/>
        </w:rPr>
        <w:t>”</w:t>
      </w:r>
    </w:p>
    <w:p w14:paraId="4464A19E" w14:textId="77777777" w:rsidR="00BA01AD" w:rsidRPr="00B21DC2" w:rsidRDefault="00BA01AD" w:rsidP="00BA01AD">
      <w:pPr>
        <w:jc w:val="center"/>
        <w:rPr>
          <w:rFonts w:ascii="Tahoma" w:hAnsi="Tahoma" w:cs="Tahoma"/>
          <w:b/>
        </w:rPr>
      </w:pPr>
    </w:p>
    <w:p w14:paraId="6398F40D" w14:textId="77777777" w:rsidR="00BA01AD" w:rsidRPr="00B21DC2" w:rsidRDefault="00BA01AD" w:rsidP="00BA01AD">
      <w:pPr>
        <w:pStyle w:val="ZALACZNIK-Wyliczenie2-x"/>
        <w:tabs>
          <w:tab w:val="clear" w:pos="539"/>
          <w:tab w:val="left" w:pos="426"/>
        </w:tabs>
        <w:spacing w:line="240" w:lineRule="auto"/>
        <w:ind w:left="426" w:right="0" w:firstLine="0"/>
        <w:jc w:val="center"/>
        <w:rPr>
          <w:rFonts w:ascii="Tahoma" w:hAnsi="Tahoma" w:cs="Tahoma"/>
          <w:b/>
          <w:sz w:val="18"/>
          <w:szCs w:val="18"/>
        </w:rPr>
      </w:pPr>
      <w:r>
        <w:rPr>
          <w:rFonts w:ascii="Tahoma" w:hAnsi="Tahoma" w:cs="Tahoma"/>
          <w:b/>
          <w:sz w:val="18"/>
          <w:szCs w:val="18"/>
        </w:rPr>
        <w:t>.</w:t>
      </w:r>
    </w:p>
    <w:p w14:paraId="7DD785C3" w14:textId="77777777" w:rsidR="00BA01AD" w:rsidRPr="00B21DC2" w:rsidRDefault="00BA01AD" w:rsidP="00BA01AD">
      <w:pPr>
        <w:jc w:val="center"/>
        <w:rPr>
          <w:rFonts w:ascii="Tahoma" w:hAnsi="Tahoma" w:cs="Tahoma"/>
          <w:b/>
          <w:bCs/>
          <w:sz w:val="22"/>
          <w:szCs w:val="22"/>
        </w:rPr>
      </w:pPr>
    </w:p>
    <w:p w14:paraId="50339162" w14:textId="77777777" w:rsidR="00BA01AD" w:rsidRPr="00B21DC2" w:rsidRDefault="00BA01AD" w:rsidP="00BA01AD">
      <w:pPr>
        <w:jc w:val="center"/>
        <w:rPr>
          <w:rFonts w:ascii="Tahoma" w:hAnsi="Tahoma" w:cs="Tahoma"/>
          <w:sz w:val="22"/>
          <w:szCs w:val="22"/>
        </w:rPr>
      </w:pPr>
    </w:p>
    <w:p w14:paraId="655D4D11" w14:textId="77777777" w:rsidR="00BA01AD" w:rsidRPr="00B21DC2" w:rsidRDefault="00BA01AD" w:rsidP="00BA01AD">
      <w:pPr>
        <w:jc w:val="center"/>
        <w:rPr>
          <w:rFonts w:ascii="Tahoma" w:hAnsi="Tahoma" w:cs="Tahoma"/>
          <w:sz w:val="22"/>
          <w:szCs w:val="22"/>
        </w:rPr>
      </w:pPr>
      <w:r w:rsidRPr="00B21DC2">
        <w:rPr>
          <w:rFonts w:ascii="Tahoma" w:hAnsi="Tahoma" w:cs="Tahoma"/>
          <w:sz w:val="22"/>
          <w:szCs w:val="22"/>
        </w:rPr>
        <w:t xml:space="preserve">Wartość szacunkowa zamówienia </w:t>
      </w:r>
      <w:r w:rsidRPr="00B21DC2">
        <w:rPr>
          <w:rFonts w:ascii="Tahoma" w:hAnsi="Tahoma" w:cs="Tahoma"/>
          <w:sz w:val="22"/>
          <w:szCs w:val="22"/>
          <w:u w:val="single"/>
        </w:rPr>
        <w:t>przekracza</w:t>
      </w:r>
      <w:r w:rsidRPr="00B21DC2">
        <w:rPr>
          <w:rFonts w:ascii="Tahoma" w:hAnsi="Tahoma" w:cs="Tahoma"/>
          <w:sz w:val="22"/>
          <w:szCs w:val="22"/>
        </w:rPr>
        <w:t xml:space="preserve"> wyrażoną w złotych </w:t>
      </w:r>
    </w:p>
    <w:p w14:paraId="476277AB" w14:textId="77777777" w:rsidR="00BA01AD" w:rsidRPr="00B21DC2" w:rsidRDefault="00BA01AD" w:rsidP="00BA01AD">
      <w:pPr>
        <w:jc w:val="center"/>
        <w:rPr>
          <w:rFonts w:ascii="Tahoma" w:hAnsi="Tahoma" w:cs="Tahoma"/>
        </w:rPr>
      </w:pPr>
      <w:r w:rsidRPr="00B21DC2">
        <w:rPr>
          <w:rFonts w:ascii="Tahoma" w:hAnsi="Tahoma" w:cs="Tahoma"/>
          <w:sz w:val="22"/>
          <w:szCs w:val="22"/>
        </w:rPr>
        <w:t>równowartość kwoty 14</w:t>
      </w:r>
      <w:r>
        <w:rPr>
          <w:rFonts w:ascii="Tahoma" w:hAnsi="Tahoma" w:cs="Tahoma"/>
          <w:sz w:val="22"/>
          <w:szCs w:val="22"/>
        </w:rPr>
        <w:t>3</w:t>
      </w:r>
      <w:r w:rsidRPr="00B21DC2">
        <w:rPr>
          <w:rFonts w:ascii="Tahoma" w:hAnsi="Tahoma" w:cs="Tahoma"/>
          <w:sz w:val="22"/>
          <w:szCs w:val="22"/>
        </w:rPr>
        <w:t> 000 EURO.</w:t>
      </w:r>
    </w:p>
    <w:p w14:paraId="2795A394" w14:textId="77777777" w:rsidR="00BA01AD" w:rsidRPr="00B21DC2" w:rsidRDefault="00BA01AD" w:rsidP="00BA01AD">
      <w:pPr>
        <w:jc w:val="both"/>
        <w:rPr>
          <w:rFonts w:ascii="Tahoma" w:hAnsi="Tahoma" w:cs="Tahoma"/>
        </w:rPr>
      </w:pPr>
    </w:p>
    <w:p w14:paraId="32B1310B" w14:textId="77777777" w:rsidR="00BA01AD" w:rsidRPr="00B21DC2" w:rsidRDefault="00BA01AD" w:rsidP="00BA01AD">
      <w:pPr>
        <w:jc w:val="center"/>
        <w:rPr>
          <w:rFonts w:ascii="Tahoma" w:hAnsi="Tahoma" w:cs="Tahoma"/>
        </w:rPr>
      </w:pPr>
    </w:p>
    <w:p w14:paraId="52B34963" w14:textId="77777777" w:rsidR="00BA01AD" w:rsidRPr="00B21DC2" w:rsidRDefault="00BA01AD" w:rsidP="00BA01AD">
      <w:pPr>
        <w:jc w:val="center"/>
        <w:rPr>
          <w:rFonts w:ascii="Tahoma" w:hAnsi="Tahoma" w:cs="Tahoma"/>
        </w:rPr>
      </w:pPr>
    </w:p>
    <w:p w14:paraId="21347A88" w14:textId="74233A66" w:rsidR="00161E07" w:rsidRPr="00786F88" w:rsidRDefault="00BA01AD" w:rsidP="00161E07">
      <w:pPr>
        <w:ind w:firstLine="1843"/>
        <w:rPr>
          <w:rFonts w:ascii="Tahoma" w:hAnsi="Tahoma" w:cs="Tahoma"/>
          <w:b/>
          <w:bCs/>
          <w:color w:val="000000"/>
        </w:rPr>
      </w:pPr>
      <w:r w:rsidRPr="00B21DC2">
        <w:rPr>
          <w:rFonts w:ascii="Tahoma" w:hAnsi="Tahoma" w:cs="Tahoma"/>
          <w:b/>
          <w:bCs/>
        </w:rPr>
        <w:t>Specyfikacja zatwierdzona przez:</w:t>
      </w:r>
      <w:r w:rsidR="00161E07">
        <w:rPr>
          <w:rFonts w:ascii="Tahoma" w:hAnsi="Tahoma" w:cs="Tahoma"/>
          <w:b/>
          <w:bCs/>
        </w:rPr>
        <w:t xml:space="preserve"> </w:t>
      </w:r>
      <w:r w:rsidRPr="00B21DC2">
        <w:rPr>
          <w:rFonts w:ascii="Tahoma" w:hAnsi="Tahoma" w:cs="Tahoma"/>
          <w:b/>
          <w:bCs/>
        </w:rPr>
        <w:t xml:space="preserve"> </w:t>
      </w:r>
      <w:r w:rsidR="00161E07">
        <w:rPr>
          <w:rFonts w:ascii="Tahoma" w:hAnsi="Tahoma" w:cs="Tahoma"/>
          <w:b/>
          <w:bCs/>
          <w:color w:val="000000"/>
        </w:rPr>
        <w:t>mgr Anna Dębińska</w:t>
      </w:r>
    </w:p>
    <w:p w14:paraId="754D82AD" w14:textId="77777777" w:rsidR="00161E07" w:rsidRPr="001C7E39" w:rsidRDefault="00161E07" w:rsidP="00161E07">
      <w:pPr>
        <w:spacing w:line="259" w:lineRule="auto"/>
        <w:ind w:firstLine="4253"/>
        <w:jc w:val="center"/>
        <w:rPr>
          <w:rFonts w:ascii="Calibri" w:eastAsia="Calibri" w:hAnsi="Calibri"/>
          <w:sz w:val="18"/>
          <w:szCs w:val="18"/>
          <w:lang w:eastAsia="en-US"/>
        </w:rPr>
      </w:pPr>
      <w:r w:rsidRPr="001C7E39">
        <w:rPr>
          <w:rFonts w:ascii="Calibri" w:eastAsia="Calibri" w:hAnsi="Calibri"/>
          <w:sz w:val="18"/>
          <w:szCs w:val="18"/>
          <w:lang w:eastAsia="en-US"/>
        </w:rPr>
        <w:t>Z-ca Dyrektora</w:t>
      </w:r>
    </w:p>
    <w:p w14:paraId="399B2DCB" w14:textId="77777777" w:rsidR="00161E07" w:rsidRPr="00786F88" w:rsidRDefault="00161E07" w:rsidP="00161E07">
      <w:pPr>
        <w:spacing w:line="259" w:lineRule="auto"/>
        <w:ind w:firstLine="4253"/>
        <w:jc w:val="center"/>
        <w:rPr>
          <w:rFonts w:ascii="Calibri" w:eastAsia="Calibri" w:hAnsi="Calibri"/>
          <w:sz w:val="18"/>
          <w:szCs w:val="18"/>
          <w:lang w:eastAsia="en-US"/>
        </w:rPr>
      </w:pPr>
      <w:r>
        <w:rPr>
          <w:rFonts w:ascii="Calibri" w:eastAsia="Calibri" w:hAnsi="Calibri"/>
          <w:sz w:val="18"/>
          <w:szCs w:val="18"/>
          <w:lang w:eastAsia="en-US"/>
        </w:rPr>
        <w:t>Ds. Administracji i Rozwoju Szpitala</w:t>
      </w:r>
    </w:p>
    <w:p w14:paraId="1138A3D5" w14:textId="77777777" w:rsidR="00161E07" w:rsidRDefault="00161E07" w:rsidP="00161E07">
      <w:pPr>
        <w:spacing w:line="259" w:lineRule="auto"/>
        <w:ind w:firstLine="4253"/>
        <w:jc w:val="center"/>
        <w:rPr>
          <w:rFonts w:ascii="Calibri" w:eastAsia="Calibri" w:hAnsi="Calibri"/>
          <w:sz w:val="18"/>
          <w:szCs w:val="18"/>
          <w:lang w:eastAsia="en-US"/>
        </w:rPr>
      </w:pPr>
      <w:r>
        <w:rPr>
          <w:rFonts w:ascii="Calibri" w:eastAsia="Calibri" w:hAnsi="Calibri"/>
          <w:sz w:val="18"/>
          <w:szCs w:val="18"/>
          <w:lang w:eastAsia="en-US"/>
        </w:rPr>
        <w:t>Uniwersyteckiego Szpitala Klinicznego nr 1</w:t>
      </w:r>
    </w:p>
    <w:p w14:paraId="4313455D" w14:textId="44F1E91C" w:rsidR="00BA01AD" w:rsidRPr="00B66361" w:rsidRDefault="00161E07" w:rsidP="00161E07">
      <w:pPr>
        <w:spacing w:line="259" w:lineRule="auto"/>
        <w:ind w:firstLine="4253"/>
        <w:jc w:val="center"/>
        <w:rPr>
          <w:rFonts w:asciiTheme="minorHAnsi" w:eastAsiaTheme="minorHAnsi" w:hAnsiTheme="minorHAnsi" w:cstheme="minorBidi"/>
          <w:sz w:val="28"/>
          <w:szCs w:val="28"/>
          <w:lang w:eastAsia="en-US"/>
        </w:rPr>
      </w:pPr>
      <w:r>
        <w:rPr>
          <w:rFonts w:ascii="Calibri" w:eastAsia="Calibri" w:hAnsi="Calibri"/>
          <w:sz w:val="18"/>
          <w:szCs w:val="18"/>
          <w:lang w:eastAsia="en-US"/>
        </w:rPr>
        <w:t>Im. N. Barlickiego w Łodzi</w:t>
      </w:r>
    </w:p>
    <w:p w14:paraId="5558D7ED" w14:textId="77777777" w:rsidR="00BA01AD" w:rsidRPr="00B66361" w:rsidRDefault="00BA01AD" w:rsidP="00BA01AD">
      <w:pPr>
        <w:rPr>
          <w:rFonts w:asciiTheme="minorHAnsi" w:eastAsiaTheme="minorHAnsi" w:hAnsiTheme="minorHAnsi" w:cstheme="minorBidi"/>
          <w:sz w:val="28"/>
          <w:szCs w:val="28"/>
          <w:lang w:eastAsia="en-US"/>
        </w:rPr>
      </w:pPr>
    </w:p>
    <w:p w14:paraId="4C608274" w14:textId="77777777" w:rsidR="00BA01AD" w:rsidRPr="00EF517F" w:rsidRDefault="00BA01AD" w:rsidP="00BA01AD">
      <w:pPr>
        <w:spacing w:line="259" w:lineRule="auto"/>
        <w:rPr>
          <w:rFonts w:asciiTheme="minorHAnsi" w:eastAsiaTheme="minorHAnsi" w:hAnsiTheme="minorHAnsi" w:cstheme="minorBidi"/>
          <w:sz w:val="22"/>
          <w:szCs w:val="22"/>
          <w:lang w:eastAsia="en-US"/>
        </w:rPr>
      </w:pPr>
    </w:p>
    <w:p w14:paraId="2D797070" w14:textId="77777777" w:rsidR="00BA01AD" w:rsidRPr="00B21DC2" w:rsidRDefault="00BA01AD" w:rsidP="00BA01AD">
      <w:pPr>
        <w:spacing w:line="259" w:lineRule="auto"/>
        <w:rPr>
          <w:rFonts w:asciiTheme="minorHAnsi" w:eastAsiaTheme="minorHAnsi" w:hAnsiTheme="minorHAnsi" w:cstheme="minorBidi"/>
          <w:sz w:val="18"/>
          <w:szCs w:val="18"/>
          <w:lang w:eastAsia="en-US"/>
        </w:rPr>
      </w:pPr>
    </w:p>
    <w:p w14:paraId="26DB396D" w14:textId="77777777" w:rsidR="00BA01AD" w:rsidRPr="00B21DC2" w:rsidRDefault="00BA01AD" w:rsidP="00BA01AD">
      <w:pPr>
        <w:spacing w:line="259" w:lineRule="auto"/>
        <w:rPr>
          <w:rFonts w:asciiTheme="minorHAnsi" w:eastAsiaTheme="minorHAnsi" w:hAnsiTheme="minorHAnsi" w:cstheme="minorBidi"/>
          <w:sz w:val="18"/>
          <w:szCs w:val="18"/>
          <w:lang w:eastAsia="en-US"/>
        </w:rPr>
      </w:pPr>
    </w:p>
    <w:p w14:paraId="4336E20A" w14:textId="77777777" w:rsidR="00BA01AD" w:rsidRPr="00B21DC2" w:rsidRDefault="00BA01AD" w:rsidP="00BA01AD">
      <w:pPr>
        <w:spacing w:line="259" w:lineRule="auto"/>
        <w:rPr>
          <w:rFonts w:asciiTheme="minorHAnsi" w:eastAsiaTheme="minorHAnsi" w:hAnsiTheme="minorHAnsi" w:cstheme="minorBidi"/>
          <w:sz w:val="18"/>
          <w:szCs w:val="18"/>
          <w:lang w:eastAsia="en-US"/>
        </w:rPr>
      </w:pPr>
    </w:p>
    <w:p w14:paraId="2B8A7280" w14:textId="77777777" w:rsidR="00BA01AD" w:rsidRPr="00B21DC2" w:rsidRDefault="00BA01AD" w:rsidP="00BA01AD">
      <w:pPr>
        <w:spacing w:line="259" w:lineRule="auto"/>
        <w:rPr>
          <w:rFonts w:asciiTheme="minorHAnsi" w:eastAsiaTheme="minorHAnsi" w:hAnsiTheme="minorHAnsi" w:cstheme="minorBidi"/>
          <w:sz w:val="18"/>
          <w:szCs w:val="18"/>
          <w:lang w:eastAsia="en-US"/>
        </w:rPr>
      </w:pPr>
    </w:p>
    <w:p w14:paraId="79575C4F" w14:textId="77777777" w:rsidR="00BA01AD" w:rsidRPr="00B21DC2" w:rsidRDefault="00BA01AD" w:rsidP="00BA01AD">
      <w:pPr>
        <w:spacing w:line="259" w:lineRule="auto"/>
        <w:rPr>
          <w:rFonts w:asciiTheme="minorHAnsi" w:eastAsiaTheme="minorHAnsi" w:hAnsiTheme="minorHAnsi" w:cstheme="minorBidi"/>
          <w:sz w:val="18"/>
          <w:szCs w:val="18"/>
          <w:lang w:eastAsia="en-US"/>
        </w:rPr>
      </w:pPr>
    </w:p>
    <w:p w14:paraId="277D2B4D" w14:textId="77777777" w:rsidR="00BA01AD" w:rsidRPr="00B21DC2" w:rsidRDefault="00BA01AD" w:rsidP="00BA01AD">
      <w:pPr>
        <w:spacing w:line="259" w:lineRule="auto"/>
        <w:rPr>
          <w:rFonts w:asciiTheme="minorHAnsi" w:eastAsiaTheme="minorHAnsi" w:hAnsiTheme="minorHAnsi" w:cstheme="minorBidi"/>
          <w:sz w:val="18"/>
          <w:szCs w:val="18"/>
          <w:lang w:eastAsia="en-US"/>
        </w:rPr>
      </w:pPr>
    </w:p>
    <w:p w14:paraId="07F2F255" w14:textId="77777777" w:rsidR="00BA01AD" w:rsidRPr="00B21DC2" w:rsidRDefault="00BA01AD" w:rsidP="00BA01AD">
      <w:pPr>
        <w:jc w:val="both"/>
        <w:rPr>
          <w:rFonts w:ascii="Tahoma" w:hAnsi="Tahoma" w:cs="Tahoma"/>
        </w:rPr>
      </w:pPr>
    </w:p>
    <w:p w14:paraId="0E4753B0" w14:textId="77777777" w:rsidR="00BA01AD" w:rsidRPr="00B21DC2" w:rsidRDefault="00BA01AD" w:rsidP="00BA01AD">
      <w:pPr>
        <w:jc w:val="center"/>
        <w:rPr>
          <w:rFonts w:ascii="Tahoma" w:hAnsi="Tahoma" w:cs="Tahoma"/>
          <w:b/>
          <w:sz w:val="22"/>
          <w:szCs w:val="22"/>
        </w:rPr>
      </w:pPr>
    </w:p>
    <w:p w14:paraId="6162523D" w14:textId="74AA3BA5" w:rsidR="00BA01AD" w:rsidRPr="00B21DC2" w:rsidRDefault="00BA01AD" w:rsidP="00BA01AD">
      <w:pPr>
        <w:jc w:val="center"/>
        <w:rPr>
          <w:rFonts w:ascii="Tahoma" w:hAnsi="Tahoma" w:cs="Tahoma"/>
          <w:i/>
          <w:sz w:val="12"/>
          <w:szCs w:val="12"/>
        </w:rPr>
      </w:pPr>
      <w:r w:rsidRPr="00B21DC2">
        <w:rPr>
          <w:rFonts w:ascii="Tahoma" w:hAnsi="Tahoma" w:cs="Tahoma"/>
          <w:b/>
          <w:sz w:val="22"/>
          <w:szCs w:val="22"/>
        </w:rPr>
        <w:t xml:space="preserve">Łódź, dnia </w:t>
      </w:r>
      <w:r w:rsidR="00161E07">
        <w:rPr>
          <w:rFonts w:ascii="Tahoma" w:hAnsi="Tahoma" w:cs="Tahoma"/>
          <w:b/>
          <w:sz w:val="22"/>
          <w:szCs w:val="22"/>
        </w:rPr>
        <w:t>22.08.</w:t>
      </w:r>
      <w:r w:rsidRPr="00B21DC2">
        <w:rPr>
          <w:rFonts w:ascii="Tahoma" w:hAnsi="Tahoma" w:cs="Tahoma"/>
          <w:b/>
          <w:sz w:val="22"/>
          <w:szCs w:val="22"/>
        </w:rPr>
        <w:t>202</w:t>
      </w:r>
      <w:r>
        <w:rPr>
          <w:rFonts w:ascii="Tahoma" w:hAnsi="Tahoma" w:cs="Tahoma"/>
          <w:b/>
          <w:sz w:val="22"/>
          <w:szCs w:val="22"/>
        </w:rPr>
        <w:t>4</w:t>
      </w:r>
      <w:r w:rsidRPr="00B21DC2">
        <w:rPr>
          <w:rFonts w:ascii="Tahoma" w:hAnsi="Tahoma" w:cs="Tahoma"/>
          <w:b/>
          <w:sz w:val="22"/>
          <w:szCs w:val="22"/>
        </w:rPr>
        <w:t xml:space="preserve"> r.</w:t>
      </w:r>
    </w:p>
    <w:p w14:paraId="13F9DD0F" w14:textId="77777777" w:rsidR="00BA01AD" w:rsidRPr="00B21DC2" w:rsidRDefault="00BA01AD" w:rsidP="00BA01AD">
      <w:pPr>
        <w:pStyle w:val="Nagwek4"/>
        <w:rPr>
          <w:rFonts w:ascii="Tahoma" w:hAnsi="Tahoma" w:cs="Tahoma"/>
        </w:rPr>
      </w:pPr>
    </w:p>
    <w:p w14:paraId="73A23554" w14:textId="77777777" w:rsidR="00BA01AD" w:rsidRPr="00B21DC2" w:rsidRDefault="00BA01AD" w:rsidP="00BA01AD">
      <w:pPr>
        <w:pStyle w:val="Nagwek4"/>
        <w:rPr>
          <w:rFonts w:ascii="Tahoma" w:hAnsi="Tahoma" w:cs="Tahoma"/>
        </w:rPr>
      </w:pPr>
      <w:r w:rsidRPr="00B21DC2">
        <w:rPr>
          <w:rFonts w:ascii="Tahoma" w:hAnsi="Tahoma" w:cs="Tahoma"/>
        </w:rPr>
        <w:br w:type="page"/>
      </w:r>
      <w:r w:rsidRPr="00B21DC2">
        <w:rPr>
          <w:rFonts w:ascii="Tahoma" w:hAnsi="Tahoma" w:cs="Tahoma"/>
        </w:rPr>
        <w:lastRenderedPageBreak/>
        <w:t>I. INFORMACJE OGÓLNE</w:t>
      </w:r>
    </w:p>
    <w:p w14:paraId="30E4D027" w14:textId="77777777" w:rsidR="00BA01AD" w:rsidRPr="00B21DC2" w:rsidRDefault="00BA01AD" w:rsidP="00BA01AD">
      <w:pPr>
        <w:rPr>
          <w:rFonts w:ascii="Tahoma" w:hAnsi="Tahoma" w:cs="Tahoma"/>
          <w:sz w:val="20"/>
          <w:szCs w:val="20"/>
        </w:rPr>
      </w:pPr>
    </w:p>
    <w:p w14:paraId="55122C94" w14:textId="77777777" w:rsidR="00BA01AD" w:rsidRPr="00B21DC2" w:rsidRDefault="00BA01AD" w:rsidP="00BA01AD">
      <w:pPr>
        <w:pStyle w:val="Nagwek4"/>
        <w:numPr>
          <w:ilvl w:val="0"/>
          <w:numId w:val="10"/>
        </w:numPr>
        <w:tabs>
          <w:tab w:val="clear" w:pos="720"/>
          <w:tab w:val="num" w:pos="360"/>
        </w:tabs>
        <w:suppressAutoHyphens/>
        <w:ind w:left="360"/>
        <w:rPr>
          <w:rFonts w:ascii="Tahoma" w:hAnsi="Tahoma" w:cs="Tahoma"/>
          <w:b w:val="0"/>
          <w:sz w:val="18"/>
          <w:szCs w:val="18"/>
        </w:rPr>
      </w:pPr>
      <w:r w:rsidRPr="00B21DC2">
        <w:rPr>
          <w:rFonts w:ascii="Tahoma" w:hAnsi="Tahoma" w:cs="Tahoma"/>
          <w:b w:val="0"/>
          <w:sz w:val="18"/>
          <w:szCs w:val="18"/>
        </w:rPr>
        <w:t>Samodzielny Publiczny Zakład Opieki Zdrowotnej Uniwersytecki Szpital Kliniczny Nr 1 im. Norberta Barlickiego</w:t>
      </w:r>
      <w:r w:rsidRPr="00B21DC2">
        <w:rPr>
          <w:rFonts w:ascii="Tahoma" w:hAnsi="Tahoma" w:cs="Tahoma"/>
          <w:b w:val="0"/>
        </w:rPr>
        <w:t xml:space="preserve"> </w:t>
      </w:r>
      <w:r w:rsidRPr="00B21DC2">
        <w:rPr>
          <w:rFonts w:ascii="Tahoma" w:hAnsi="Tahoma" w:cs="Tahoma"/>
          <w:b w:val="0"/>
          <w:sz w:val="18"/>
          <w:szCs w:val="18"/>
        </w:rPr>
        <w:t xml:space="preserve">w Łodzi zaprasza do składania ofert w postępowaniu prowadzonym na podstawie  art. 129 ust. 1 pkt. 1 oraz art. 132 i nast. Ustawy </w:t>
      </w:r>
      <w:r w:rsidRPr="00B21DC2">
        <w:rPr>
          <w:rFonts w:ascii="Tahoma" w:hAnsi="Tahoma" w:cs="Tahoma"/>
          <w:sz w:val="18"/>
          <w:szCs w:val="18"/>
        </w:rPr>
        <w:t>w trybie przetargu nieograniczonego</w:t>
      </w:r>
      <w:r w:rsidRPr="00B21DC2">
        <w:rPr>
          <w:rFonts w:ascii="Tahoma" w:hAnsi="Tahoma" w:cs="Tahoma"/>
          <w:b w:val="0"/>
          <w:sz w:val="18"/>
          <w:szCs w:val="18"/>
        </w:rPr>
        <w:t>.</w:t>
      </w:r>
    </w:p>
    <w:p w14:paraId="3544FD63" w14:textId="77777777" w:rsidR="00BA01AD" w:rsidRPr="00B21DC2" w:rsidRDefault="00BA01AD" w:rsidP="00BA01AD">
      <w:pPr>
        <w:pStyle w:val="Nagwek4"/>
        <w:numPr>
          <w:ilvl w:val="0"/>
          <w:numId w:val="10"/>
        </w:numPr>
        <w:tabs>
          <w:tab w:val="clear" w:pos="720"/>
          <w:tab w:val="num" w:pos="360"/>
        </w:tabs>
        <w:suppressAutoHyphens/>
        <w:ind w:left="360"/>
        <w:rPr>
          <w:rFonts w:ascii="Tahoma" w:hAnsi="Tahoma" w:cs="Tahoma"/>
          <w:b w:val="0"/>
          <w:sz w:val="18"/>
          <w:szCs w:val="18"/>
        </w:rPr>
      </w:pPr>
      <w:r w:rsidRPr="00B21DC2">
        <w:rPr>
          <w:rFonts w:ascii="Tahoma" w:hAnsi="Tahoma" w:cs="Tahoma"/>
          <w:b w:val="0"/>
          <w:sz w:val="18"/>
          <w:szCs w:val="18"/>
        </w:rPr>
        <w:t xml:space="preserve">Postępowanie zostanie przeprowadzone na podstawie ustawy z dnia 11 września  2019 r. Prawo zamówień publicznych, przepisów wykonawczych wydanych na  jej podstawie oraz niniejszej Specyfikacji Warunków Zamówienia. </w:t>
      </w:r>
      <w:r w:rsidRPr="00B21DC2">
        <w:rPr>
          <w:rFonts w:ascii="Tahoma" w:hAnsi="Tahoma" w:cs="Tahoma"/>
          <w:b w:val="0"/>
          <w:bCs/>
          <w:sz w:val="18"/>
          <w:szCs w:val="18"/>
        </w:rPr>
        <w:t xml:space="preserve">Postępowanie przeprowadzone jest na zasadach ogólnych. </w:t>
      </w:r>
      <w:r w:rsidRPr="00B21DC2">
        <w:rPr>
          <w:rFonts w:ascii="Tahoma" w:hAnsi="Tahoma" w:cs="Tahoma"/>
          <w:b w:val="0"/>
          <w:sz w:val="18"/>
          <w:szCs w:val="18"/>
        </w:rPr>
        <w:t>W sprawach nieuregulowanych ustawą zastosowanie mają przepisy ustawy z dnia 23 kwietnia 1964 r. - Kodeks cywilny.</w:t>
      </w:r>
    </w:p>
    <w:p w14:paraId="32B98DB7" w14:textId="77777777" w:rsidR="00BA01AD" w:rsidRPr="00B21DC2" w:rsidRDefault="00BA01AD" w:rsidP="00BA01AD">
      <w:pPr>
        <w:pStyle w:val="Nagwek4"/>
        <w:numPr>
          <w:ilvl w:val="0"/>
          <w:numId w:val="10"/>
        </w:numPr>
        <w:tabs>
          <w:tab w:val="clear" w:pos="720"/>
          <w:tab w:val="num" w:pos="360"/>
        </w:tabs>
        <w:suppressAutoHyphens/>
        <w:ind w:left="360"/>
        <w:rPr>
          <w:rFonts w:ascii="Tahoma" w:hAnsi="Tahoma" w:cs="Tahoma"/>
          <w:b w:val="0"/>
          <w:sz w:val="18"/>
          <w:szCs w:val="18"/>
        </w:rPr>
      </w:pPr>
      <w:r w:rsidRPr="00B21DC2">
        <w:rPr>
          <w:rFonts w:ascii="Tahoma" w:hAnsi="Tahoma" w:cs="Tahoma"/>
          <w:b w:val="0"/>
          <w:sz w:val="18"/>
          <w:szCs w:val="18"/>
        </w:rPr>
        <w:t xml:space="preserve">W uzasadnionych przypadkach Zamawiający może  przed upływem terminu do składania ofert zmienić treść Specyfikacji Warunków Zamówienia.  Dokonaną zmianę treści SWZ Zamawiający udostępnia na stornie internetowej prowadzonego postępowania. </w:t>
      </w:r>
    </w:p>
    <w:p w14:paraId="137E7BA7" w14:textId="77777777" w:rsidR="00BA01AD" w:rsidRPr="00B21DC2" w:rsidRDefault="00BA01AD" w:rsidP="00BA01AD">
      <w:pPr>
        <w:pStyle w:val="Nagwek4"/>
        <w:numPr>
          <w:ilvl w:val="0"/>
          <w:numId w:val="10"/>
        </w:numPr>
        <w:tabs>
          <w:tab w:val="clear" w:pos="720"/>
          <w:tab w:val="num" w:pos="360"/>
        </w:tabs>
        <w:suppressAutoHyphens/>
        <w:ind w:left="360"/>
        <w:rPr>
          <w:rFonts w:ascii="Tahoma" w:hAnsi="Tahoma" w:cs="Tahoma"/>
          <w:b w:val="0"/>
          <w:sz w:val="18"/>
          <w:szCs w:val="18"/>
        </w:rPr>
      </w:pPr>
      <w:r w:rsidRPr="00B21DC2">
        <w:rPr>
          <w:rFonts w:ascii="Tahoma" w:hAnsi="Tahoma" w:cs="Tahoma"/>
          <w:b w:val="0"/>
          <w:sz w:val="18"/>
          <w:szCs w:val="18"/>
        </w:rPr>
        <w:t>Użyte w Specyfikacji terminy mają następujące znaczenie:</w:t>
      </w:r>
    </w:p>
    <w:p w14:paraId="765A64CB" w14:textId="77777777" w:rsidR="00BA01AD" w:rsidRPr="00B21DC2" w:rsidRDefault="00BA01AD" w:rsidP="00BA01AD">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 xml:space="preserve">„USK im. </w:t>
      </w:r>
      <w:r w:rsidRPr="00B21DC2">
        <w:rPr>
          <w:rFonts w:ascii="Tahoma" w:hAnsi="Tahoma" w:cs="Tahoma"/>
          <w:b w:val="0"/>
          <w:i w:val="0"/>
          <w:sz w:val="18"/>
          <w:szCs w:val="18"/>
          <w:lang w:val="pl-PL"/>
        </w:rPr>
        <w:t>N. Barlickiego</w:t>
      </w:r>
      <w:r w:rsidRPr="00B21DC2">
        <w:rPr>
          <w:rFonts w:ascii="Tahoma" w:hAnsi="Tahoma" w:cs="Tahoma"/>
          <w:b w:val="0"/>
          <w:i w:val="0"/>
          <w:sz w:val="18"/>
          <w:szCs w:val="18"/>
        </w:rPr>
        <w:t xml:space="preserve">” lub „Zamawiający” – Samodzielny Publiczny Zakład Opieki Zdrowotnej Uniwersytecki Szpital Kliniczny </w:t>
      </w:r>
      <w:r w:rsidRPr="00B21DC2">
        <w:rPr>
          <w:rFonts w:ascii="Tahoma" w:hAnsi="Tahoma" w:cs="Tahoma"/>
          <w:b w:val="0"/>
          <w:i w:val="0"/>
          <w:sz w:val="18"/>
          <w:szCs w:val="18"/>
          <w:lang w:val="pl-PL"/>
        </w:rPr>
        <w:t xml:space="preserve">Nr 1 </w:t>
      </w:r>
      <w:r w:rsidRPr="00B21DC2">
        <w:rPr>
          <w:rFonts w:ascii="Tahoma" w:hAnsi="Tahoma" w:cs="Tahoma"/>
          <w:b w:val="0"/>
          <w:i w:val="0"/>
          <w:sz w:val="18"/>
          <w:szCs w:val="18"/>
        </w:rPr>
        <w:t xml:space="preserve">im. </w:t>
      </w:r>
      <w:r w:rsidRPr="00B21DC2">
        <w:rPr>
          <w:rFonts w:ascii="Tahoma" w:hAnsi="Tahoma" w:cs="Tahoma"/>
          <w:b w:val="0"/>
          <w:i w:val="0"/>
          <w:sz w:val="18"/>
          <w:szCs w:val="18"/>
          <w:lang w:val="pl-PL"/>
        </w:rPr>
        <w:t xml:space="preserve">N. Barlickiego Uniwersytetu </w:t>
      </w:r>
      <w:r w:rsidRPr="00B21DC2">
        <w:rPr>
          <w:rFonts w:ascii="Tahoma" w:hAnsi="Tahoma" w:cs="Tahoma"/>
          <w:b w:val="0"/>
          <w:i w:val="0"/>
          <w:sz w:val="18"/>
          <w:szCs w:val="18"/>
        </w:rPr>
        <w:t>Medycznego w Łodzi</w:t>
      </w:r>
      <w:r w:rsidRPr="00B21DC2">
        <w:rPr>
          <w:rFonts w:ascii="Tahoma" w:hAnsi="Tahoma" w:cs="Tahoma"/>
          <w:b w:val="0"/>
          <w:i w:val="0"/>
          <w:sz w:val="18"/>
          <w:szCs w:val="18"/>
          <w:lang w:val="pl-PL"/>
        </w:rPr>
        <w:t>.</w:t>
      </w:r>
    </w:p>
    <w:p w14:paraId="04D9C99E" w14:textId="77777777" w:rsidR="00BA01AD" w:rsidRPr="00B21DC2" w:rsidRDefault="00BA01AD" w:rsidP="00BA01AD">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„Postępowanie” – postępowanie prowadzone przez Zamawiającego na podstawie niniejszej Specyfikacji.</w:t>
      </w:r>
    </w:p>
    <w:p w14:paraId="32186E44" w14:textId="77777777" w:rsidR="00BA01AD" w:rsidRPr="00B21DC2" w:rsidRDefault="00BA01AD" w:rsidP="00BA01AD">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„SWZ” – niniejsza Specyfikacja Warunków Zamówienia.</w:t>
      </w:r>
    </w:p>
    <w:p w14:paraId="6E4B058F" w14:textId="77777777" w:rsidR="00BA01AD" w:rsidRPr="00B21DC2" w:rsidRDefault="00BA01AD" w:rsidP="00BA01AD">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„Ustawa” - ustawa z dnia 11 września 2019 r. - Prawo zamówień publicznych z późniejszymi zmianami (</w:t>
      </w:r>
      <w:r w:rsidRPr="00B21DC2">
        <w:rPr>
          <w:rFonts w:ascii="Tahoma" w:hAnsi="Tahoma" w:cs="Tahoma"/>
          <w:b w:val="0"/>
          <w:bCs w:val="0"/>
          <w:i w:val="0"/>
          <w:iCs w:val="0"/>
          <w:sz w:val="18"/>
          <w:szCs w:val="18"/>
        </w:rPr>
        <w:t>Dz. U. z 20</w:t>
      </w:r>
      <w:r w:rsidRPr="00B21DC2">
        <w:rPr>
          <w:rFonts w:ascii="Tahoma" w:hAnsi="Tahoma" w:cs="Tahoma"/>
          <w:b w:val="0"/>
          <w:bCs w:val="0"/>
          <w:i w:val="0"/>
          <w:iCs w:val="0"/>
          <w:sz w:val="18"/>
          <w:szCs w:val="18"/>
          <w:lang w:val="pl-PL"/>
        </w:rPr>
        <w:t>2</w:t>
      </w:r>
      <w:r>
        <w:rPr>
          <w:rFonts w:ascii="Tahoma" w:hAnsi="Tahoma" w:cs="Tahoma"/>
          <w:b w:val="0"/>
          <w:bCs w:val="0"/>
          <w:i w:val="0"/>
          <w:iCs w:val="0"/>
          <w:sz w:val="18"/>
          <w:szCs w:val="18"/>
          <w:lang w:val="pl-PL"/>
        </w:rPr>
        <w:t>3</w:t>
      </w:r>
      <w:r w:rsidRPr="00B21DC2">
        <w:rPr>
          <w:rFonts w:ascii="Tahoma" w:hAnsi="Tahoma" w:cs="Tahoma"/>
          <w:b w:val="0"/>
          <w:bCs w:val="0"/>
          <w:i w:val="0"/>
          <w:iCs w:val="0"/>
          <w:sz w:val="18"/>
          <w:szCs w:val="18"/>
        </w:rPr>
        <w:t xml:space="preserve"> r., poz. </w:t>
      </w:r>
      <w:r w:rsidRPr="00B21DC2">
        <w:rPr>
          <w:rFonts w:ascii="Tahoma" w:hAnsi="Tahoma" w:cs="Tahoma"/>
          <w:b w:val="0"/>
          <w:bCs w:val="0"/>
          <w:i w:val="0"/>
          <w:iCs w:val="0"/>
          <w:sz w:val="18"/>
          <w:szCs w:val="18"/>
          <w:lang w:val="pl-PL"/>
        </w:rPr>
        <w:t>1</w:t>
      </w:r>
      <w:r>
        <w:rPr>
          <w:rFonts w:ascii="Tahoma" w:hAnsi="Tahoma" w:cs="Tahoma"/>
          <w:b w:val="0"/>
          <w:bCs w:val="0"/>
          <w:i w:val="0"/>
          <w:iCs w:val="0"/>
          <w:sz w:val="18"/>
          <w:szCs w:val="18"/>
          <w:lang w:val="pl-PL"/>
        </w:rPr>
        <w:t>605</w:t>
      </w:r>
      <w:r w:rsidRPr="00B21DC2">
        <w:rPr>
          <w:rFonts w:ascii="Tahoma" w:hAnsi="Tahoma" w:cs="Tahoma"/>
          <w:b w:val="0"/>
          <w:bCs w:val="0"/>
          <w:i w:val="0"/>
          <w:iCs w:val="0"/>
          <w:sz w:val="18"/>
          <w:szCs w:val="18"/>
          <w:lang w:val="pl-PL"/>
        </w:rPr>
        <w:t xml:space="preserve">, </w:t>
      </w:r>
      <w:proofErr w:type="spellStart"/>
      <w:r w:rsidRPr="00B21DC2">
        <w:rPr>
          <w:rFonts w:ascii="Tahoma" w:hAnsi="Tahoma" w:cs="Tahoma"/>
          <w:b w:val="0"/>
          <w:bCs w:val="0"/>
          <w:i w:val="0"/>
          <w:iCs w:val="0"/>
          <w:sz w:val="18"/>
          <w:szCs w:val="18"/>
          <w:lang w:val="pl-PL"/>
        </w:rPr>
        <w:t>t.j</w:t>
      </w:r>
      <w:proofErr w:type="spellEnd"/>
      <w:r w:rsidRPr="00B21DC2">
        <w:rPr>
          <w:rFonts w:ascii="Tahoma" w:hAnsi="Tahoma" w:cs="Tahoma"/>
          <w:b w:val="0"/>
          <w:bCs w:val="0"/>
          <w:i w:val="0"/>
          <w:iCs w:val="0"/>
          <w:sz w:val="18"/>
          <w:szCs w:val="18"/>
          <w:lang w:val="pl-PL"/>
        </w:rPr>
        <w:t>.</w:t>
      </w:r>
      <w:r w:rsidRPr="00B21DC2">
        <w:rPr>
          <w:rFonts w:ascii="Tahoma" w:hAnsi="Tahoma" w:cs="Tahoma"/>
          <w:b w:val="0"/>
          <w:bCs w:val="0"/>
          <w:i w:val="0"/>
          <w:iCs w:val="0"/>
          <w:sz w:val="18"/>
          <w:szCs w:val="18"/>
        </w:rPr>
        <w:t xml:space="preserve"> - ze zm.</w:t>
      </w:r>
      <w:r w:rsidRPr="00B21DC2">
        <w:rPr>
          <w:rFonts w:ascii="Tahoma" w:hAnsi="Tahoma" w:cs="Tahoma"/>
          <w:b w:val="0"/>
          <w:i w:val="0"/>
          <w:sz w:val="18"/>
          <w:szCs w:val="18"/>
        </w:rPr>
        <w:t xml:space="preserve">). </w:t>
      </w:r>
    </w:p>
    <w:p w14:paraId="4F213D81" w14:textId="77777777" w:rsidR="00BA01AD" w:rsidRPr="00B21DC2" w:rsidRDefault="00BA01AD" w:rsidP="00BA01AD">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„Zamówienie” – należy przez to rozumieć zamówienie publiczne, którego przedmiot został w sposób szczegółowy opisany w punkcie II SWZ.</w:t>
      </w:r>
    </w:p>
    <w:p w14:paraId="49414FC2" w14:textId="77777777" w:rsidR="00BA01AD" w:rsidRPr="00B21DC2" w:rsidRDefault="00BA01AD" w:rsidP="00BA01AD">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”Wykonawca” – osoba fizyczn</w:t>
      </w:r>
      <w:r w:rsidRPr="00B21DC2">
        <w:rPr>
          <w:rFonts w:ascii="Tahoma" w:hAnsi="Tahoma" w:cs="Tahoma"/>
          <w:b w:val="0"/>
          <w:i w:val="0"/>
          <w:sz w:val="18"/>
          <w:szCs w:val="18"/>
          <w:lang w:val="pl-PL"/>
        </w:rPr>
        <w:t>a</w:t>
      </w:r>
      <w:r w:rsidRPr="00B21DC2">
        <w:rPr>
          <w:rFonts w:ascii="Tahoma" w:hAnsi="Tahoma" w:cs="Tahoma"/>
          <w:b w:val="0"/>
          <w:i w:val="0"/>
          <w:sz w:val="18"/>
          <w:szCs w:val="18"/>
        </w:rPr>
        <w:t>, osoba prawn</w:t>
      </w:r>
      <w:r w:rsidRPr="00B21DC2">
        <w:rPr>
          <w:rFonts w:ascii="Tahoma" w:hAnsi="Tahoma" w:cs="Tahoma"/>
          <w:b w:val="0"/>
          <w:i w:val="0"/>
          <w:sz w:val="18"/>
          <w:szCs w:val="18"/>
          <w:lang w:val="pl-PL"/>
        </w:rPr>
        <w:t>a</w:t>
      </w:r>
      <w:r w:rsidRPr="00B21DC2">
        <w:rPr>
          <w:rFonts w:ascii="Tahoma" w:hAnsi="Tahoma" w:cs="Tahoma"/>
          <w:b w:val="0"/>
          <w:i w:val="0"/>
          <w:sz w:val="18"/>
          <w:szCs w:val="18"/>
        </w:rPr>
        <w:t xml:space="preserve"> albo jednostk</w:t>
      </w:r>
      <w:r w:rsidRPr="00B21DC2">
        <w:rPr>
          <w:rFonts w:ascii="Tahoma" w:hAnsi="Tahoma" w:cs="Tahoma"/>
          <w:b w:val="0"/>
          <w:i w:val="0"/>
          <w:sz w:val="18"/>
          <w:szCs w:val="18"/>
          <w:lang w:val="pl-PL"/>
        </w:rPr>
        <w:t>a</w:t>
      </w:r>
      <w:r w:rsidRPr="00B21DC2">
        <w:rPr>
          <w:rFonts w:ascii="Tahoma" w:hAnsi="Tahoma" w:cs="Tahoma"/>
          <w:b w:val="0"/>
          <w:i w:val="0"/>
          <w:sz w:val="18"/>
          <w:szCs w:val="18"/>
        </w:rPr>
        <w:t xml:space="preserve"> organizacyjn</w:t>
      </w:r>
      <w:r w:rsidRPr="00B21DC2">
        <w:rPr>
          <w:rFonts w:ascii="Tahoma" w:hAnsi="Tahoma" w:cs="Tahoma"/>
          <w:b w:val="0"/>
          <w:i w:val="0"/>
          <w:sz w:val="18"/>
          <w:szCs w:val="18"/>
          <w:lang w:val="pl-PL"/>
        </w:rPr>
        <w:t>a</w:t>
      </w:r>
      <w:r w:rsidRPr="00B21DC2">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699DB3C5" w14:textId="77777777" w:rsidR="00BA01AD" w:rsidRPr="00B21DC2" w:rsidRDefault="00BA01AD" w:rsidP="00BA01AD">
      <w:pPr>
        <w:pStyle w:val="Nagwek4"/>
        <w:numPr>
          <w:ilvl w:val="0"/>
          <w:numId w:val="10"/>
        </w:numPr>
        <w:tabs>
          <w:tab w:val="clear" w:pos="720"/>
          <w:tab w:val="num" w:pos="360"/>
        </w:tabs>
        <w:suppressAutoHyphens/>
        <w:ind w:left="360"/>
        <w:rPr>
          <w:rFonts w:ascii="Tahoma" w:hAnsi="Tahoma" w:cs="Tahoma"/>
          <w:b w:val="0"/>
          <w:sz w:val="18"/>
          <w:szCs w:val="18"/>
        </w:rPr>
      </w:pPr>
      <w:r w:rsidRPr="00B21DC2">
        <w:rPr>
          <w:rFonts w:ascii="Tahoma" w:hAnsi="Tahoma" w:cs="Tahoma"/>
          <w:b w:val="0"/>
          <w:sz w:val="18"/>
          <w:szCs w:val="18"/>
        </w:rPr>
        <w:t>Dane Zamawiającego:</w:t>
      </w:r>
    </w:p>
    <w:p w14:paraId="620674CA" w14:textId="77777777" w:rsidR="00BA01AD" w:rsidRPr="00B21DC2" w:rsidRDefault="00BA01AD" w:rsidP="00BA01AD">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  Konto bankowe: </w:t>
      </w:r>
      <w:r w:rsidRPr="00B21DC2">
        <w:rPr>
          <w:rFonts w:ascii="Tahoma" w:hAnsi="Tahoma" w:cs="Tahoma"/>
          <w:b/>
          <w:sz w:val="18"/>
          <w:szCs w:val="18"/>
        </w:rPr>
        <w:t xml:space="preserve"> BGK O/Łódź</w:t>
      </w:r>
    </w:p>
    <w:p w14:paraId="2CBB5CA0" w14:textId="77777777" w:rsidR="00BA01AD" w:rsidRPr="00B21DC2" w:rsidRDefault="00BA01AD" w:rsidP="00BA01AD">
      <w:pPr>
        <w:numPr>
          <w:ilvl w:val="1"/>
          <w:numId w:val="36"/>
        </w:numPr>
        <w:suppressAutoHyphens/>
        <w:jc w:val="both"/>
        <w:rPr>
          <w:rFonts w:ascii="Tahoma" w:hAnsi="Tahoma" w:cs="Tahoma"/>
          <w:b/>
          <w:sz w:val="18"/>
          <w:szCs w:val="18"/>
        </w:rPr>
      </w:pPr>
      <w:r w:rsidRPr="00B21DC2">
        <w:rPr>
          <w:rFonts w:ascii="Tahoma" w:hAnsi="Tahoma" w:cs="Tahoma"/>
          <w:sz w:val="18"/>
          <w:szCs w:val="18"/>
        </w:rPr>
        <w:t>Nr konta bankowego:</w:t>
      </w:r>
      <w:r w:rsidRPr="00B21DC2">
        <w:rPr>
          <w:rFonts w:ascii="Tahoma" w:hAnsi="Tahoma" w:cs="Tahoma"/>
          <w:b/>
          <w:sz w:val="18"/>
          <w:szCs w:val="18"/>
        </w:rPr>
        <w:t xml:space="preserve"> 09 1130 1163 0014 7138 1320 0001, </w:t>
      </w:r>
      <w:r w:rsidRPr="00B21DC2">
        <w:rPr>
          <w:rFonts w:ascii="Tahoma" w:hAnsi="Tahoma" w:cs="Tahoma"/>
          <w:sz w:val="18"/>
          <w:szCs w:val="18"/>
        </w:rPr>
        <w:t xml:space="preserve">nr konta bankowego </w:t>
      </w:r>
      <w:r w:rsidRPr="00B21DC2">
        <w:rPr>
          <w:rFonts w:ascii="Tahoma" w:hAnsi="Tahoma" w:cs="Tahoma"/>
          <w:b/>
          <w:sz w:val="18"/>
          <w:szCs w:val="18"/>
        </w:rPr>
        <w:t>do wpłaty wadium: 41 1130 1163 0014 7138 1320 0007</w:t>
      </w:r>
    </w:p>
    <w:p w14:paraId="2ADD278A" w14:textId="77777777" w:rsidR="00BA01AD" w:rsidRPr="00B21DC2" w:rsidRDefault="00BA01AD" w:rsidP="00BA01AD">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NIP: </w:t>
      </w:r>
      <w:r w:rsidRPr="00B21DC2">
        <w:rPr>
          <w:rFonts w:ascii="Tahoma" w:hAnsi="Tahoma" w:cs="Tahoma"/>
          <w:b/>
          <w:sz w:val="18"/>
          <w:szCs w:val="18"/>
        </w:rPr>
        <w:t>725-10-19-093</w:t>
      </w:r>
    </w:p>
    <w:p w14:paraId="0142A291" w14:textId="77777777" w:rsidR="00BA01AD" w:rsidRPr="00B21DC2" w:rsidRDefault="00BA01AD" w:rsidP="00BA01AD">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REGON: </w:t>
      </w:r>
      <w:r w:rsidRPr="00B21DC2">
        <w:rPr>
          <w:rFonts w:ascii="Tahoma" w:hAnsi="Tahoma" w:cs="Tahoma"/>
          <w:b/>
          <w:sz w:val="18"/>
          <w:szCs w:val="18"/>
        </w:rPr>
        <w:t>000288774</w:t>
      </w:r>
    </w:p>
    <w:p w14:paraId="74634873" w14:textId="77777777" w:rsidR="00BA01AD" w:rsidRPr="00B21DC2" w:rsidRDefault="00BA01AD" w:rsidP="00BA01AD">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KRS: </w:t>
      </w:r>
      <w:r w:rsidRPr="00B21DC2">
        <w:rPr>
          <w:rFonts w:ascii="Tahoma" w:hAnsi="Tahoma" w:cs="Tahoma"/>
          <w:b/>
          <w:sz w:val="18"/>
          <w:szCs w:val="18"/>
        </w:rPr>
        <w:t>0000021295</w:t>
      </w:r>
    </w:p>
    <w:p w14:paraId="1FDF5153" w14:textId="77777777" w:rsidR="00BA01AD" w:rsidRPr="00B21DC2" w:rsidRDefault="00BA01AD" w:rsidP="00BA01AD">
      <w:pPr>
        <w:numPr>
          <w:ilvl w:val="1"/>
          <w:numId w:val="36"/>
        </w:numPr>
        <w:suppressAutoHyphens/>
        <w:jc w:val="both"/>
        <w:rPr>
          <w:rFonts w:ascii="Tahoma" w:hAnsi="Tahoma" w:cs="Tahoma"/>
          <w:b/>
          <w:sz w:val="18"/>
          <w:szCs w:val="18"/>
        </w:rPr>
      </w:pPr>
      <w:r w:rsidRPr="00B21DC2">
        <w:rPr>
          <w:rFonts w:ascii="Tahoma" w:hAnsi="Tahoma" w:cs="Tahoma"/>
          <w:sz w:val="18"/>
          <w:szCs w:val="18"/>
        </w:rPr>
        <w:t>BDO:</w:t>
      </w:r>
      <w:r w:rsidRPr="00B21DC2">
        <w:rPr>
          <w:rFonts w:ascii="Tahoma" w:hAnsi="Tahoma" w:cs="Tahoma"/>
          <w:b/>
          <w:sz w:val="18"/>
          <w:szCs w:val="18"/>
        </w:rPr>
        <w:t xml:space="preserve">  000015897</w:t>
      </w:r>
    </w:p>
    <w:p w14:paraId="553FB198" w14:textId="77777777" w:rsidR="00BA01AD" w:rsidRPr="00B21DC2" w:rsidRDefault="00BA01AD" w:rsidP="00BA01AD">
      <w:pPr>
        <w:numPr>
          <w:ilvl w:val="1"/>
          <w:numId w:val="36"/>
        </w:numPr>
        <w:suppressAutoHyphens/>
        <w:jc w:val="both"/>
        <w:rPr>
          <w:rFonts w:ascii="Tahoma" w:hAnsi="Tahoma" w:cs="Tahoma"/>
          <w:b/>
          <w:sz w:val="18"/>
          <w:szCs w:val="18"/>
        </w:rPr>
      </w:pPr>
      <w:r w:rsidRPr="00B21DC2">
        <w:rPr>
          <w:rFonts w:ascii="Tahoma" w:hAnsi="Tahoma" w:cs="Tahoma"/>
          <w:sz w:val="18"/>
          <w:szCs w:val="18"/>
        </w:rPr>
        <w:t>E-mail do faktur elektronicznych:</w:t>
      </w:r>
      <w:r w:rsidRPr="00B21DC2">
        <w:rPr>
          <w:rFonts w:ascii="Tahoma" w:hAnsi="Tahoma" w:cs="Tahoma"/>
          <w:b/>
          <w:sz w:val="18"/>
          <w:szCs w:val="18"/>
        </w:rPr>
        <w:t xml:space="preserve"> </w:t>
      </w:r>
      <w:hyperlink r:id="rId12" w:history="1">
        <w:r w:rsidRPr="00B21DC2">
          <w:rPr>
            <w:rStyle w:val="Hipercze"/>
            <w:rFonts w:ascii="Tahoma" w:hAnsi="Tahoma" w:cs="Tahoma"/>
            <w:sz w:val="18"/>
            <w:szCs w:val="18"/>
          </w:rPr>
          <w:t>faktury.vat@barlicki.pl</w:t>
        </w:r>
      </w:hyperlink>
    </w:p>
    <w:p w14:paraId="078D0943"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b/>
          <w:sz w:val="18"/>
          <w:szCs w:val="18"/>
        </w:rPr>
        <w:t>Dokładny adres do korespondencji</w:t>
      </w:r>
      <w:r w:rsidRPr="00B21DC2">
        <w:rPr>
          <w:rFonts w:ascii="Tahoma" w:hAnsi="Tahoma" w:cs="Tahoma"/>
          <w:sz w:val="18"/>
          <w:szCs w:val="18"/>
        </w:rPr>
        <w:t>:</w:t>
      </w:r>
      <w:r w:rsidRPr="00B21DC2">
        <w:rPr>
          <w:rFonts w:ascii="Tahoma" w:hAnsi="Tahoma" w:cs="Tahoma"/>
          <w:sz w:val="18"/>
          <w:szCs w:val="18"/>
        </w:rPr>
        <w:tab/>
      </w:r>
      <w:r w:rsidRPr="00B21DC2">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48A8F82D" w14:textId="77777777" w:rsidR="00BA01AD" w:rsidRPr="00B21DC2" w:rsidRDefault="00BA01AD" w:rsidP="00BA01AD">
      <w:pPr>
        <w:numPr>
          <w:ilvl w:val="1"/>
          <w:numId w:val="10"/>
        </w:numPr>
        <w:suppressAutoHyphens/>
        <w:ind w:left="1134" w:hanging="425"/>
        <w:jc w:val="both"/>
        <w:rPr>
          <w:rFonts w:ascii="Tahoma" w:hAnsi="Tahoma" w:cs="Tahoma"/>
          <w:b/>
          <w:sz w:val="18"/>
          <w:szCs w:val="18"/>
        </w:rPr>
      </w:pPr>
      <w:r w:rsidRPr="00B21DC2">
        <w:rPr>
          <w:rFonts w:ascii="Tahoma" w:hAnsi="Tahoma" w:cs="Tahoma"/>
          <w:sz w:val="18"/>
          <w:szCs w:val="18"/>
        </w:rPr>
        <w:t xml:space="preserve">Adres internetowy zamawiającego: </w:t>
      </w:r>
      <w:hyperlink r:id="rId13" w:history="1">
        <w:r w:rsidRPr="00B21DC2">
          <w:rPr>
            <w:rStyle w:val="Hipercze"/>
            <w:rFonts w:ascii="Tahoma" w:hAnsi="Tahoma" w:cs="Tahoma"/>
            <w:i/>
            <w:sz w:val="18"/>
            <w:szCs w:val="18"/>
          </w:rPr>
          <w:t>http://www.barlicki.pl</w:t>
        </w:r>
      </w:hyperlink>
    </w:p>
    <w:p w14:paraId="1545AFF7" w14:textId="77777777" w:rsidR="00BA01AD" w:rsidRPr="00B21DC2" w:rsidRDefault="00BA01AD" w:rsidP="00BA01AD">
      <w:pPr>
        <w:numPr>
          <w:ilvl w:val="1"/>
          <w:numId w:val="10"/>
        </w:numPr>
        <w:suppressAutoHyphens/>
        <w:ind w:left="1134" w:hanging="425"/>
        <w:jc w:val="both"/>
        <w:rPr>
          <w:rFonts w:ascii="Tahoma" w:hAnsi="Tahoma" w:cs="Tahoma"/>
          <w:b/>
          <w:sz w:val="18"/>
          <w:szCs w:val="18"/>
        </w:rPr>
      </w:pPr>
      <w:r w:rsidRPr="00B21DC2">
        <w:rPr>
          <w:rFonts w:ascii="Tahoma" w:hAnsi="Tahoma" w:cs="Tahoma"/>
          <w:sz w:val="18"/>
          <w:szCs w:val="18"/>
        </w:rPr>
        <w:t xml:space="preserve">korespondencja w sprawie zamówienia: </w:t>
      </w:r>
      <w:hyperlink r:id="rId14" w:history="1">
        <w:r w:rsidRPr="00B21DC2">
          <w:rPr>
            <w:rStyle w:val="Hipercze"/>
            <w:rFonts w:ascii="Tahoma" w:hAnsi="Tahoma" w:cs="Tahoma"/>
            <w:sz w:val="18"/>
            <w:szCs w:val="18"/>
          </w:rPr>
          <w:t>https://platformazakupowa.pl</w:t>
        </w:r>
      </w:hyperlink>
    </w:p>
    <w:p w14:paraId="2D7C5380"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sz w:val="18"/>
          <w:szCs w:val="18"/>
        </w:rPr>
        <w:t xml:space="preserve">W postępowaniu o udzielenie zamówienia  komunikacja między Zamawiającym a Wykonawcami odbywa się za pośrednictwem </w:t>
      </w:r>
      <w:r w:rsidRPr="00B21DC2">
        <w:rPr>
          <w:rFonts w:ascii="Tahoma" w:hAnsi="Tahoma" w:cs="Tahoma"/>
          <w:b/>
          <w:sz w:val="18"/>
          <w:szCs w:val="18"/>
        </w:rPr>
        <w:t xml:space="preserve">platformy zakupowej Open </w:t>
      </w:r>
      <w:proofErr w:type="spellStart"/>
      <w:r w:rsidRPr="00B21DC2">
        <w:rPr>
          <w:rFonts w:ascii="Tahoma" w:hAnsi="Tahoma" w:cs="Tahoma"/>
          <w:b/>
          <w:sz w:val="18"/>
          <w:szCs w:val="18"/>
        </w:rPr>
        <w:t>Nexus</w:t>
      </w:r>
      <w:proofErr w:type="spellEnd"/>
      <w:r w:rsidRPr="00B21DC2">
        <w:rPr>
          <w:rFonts w:ascii="Tahoma" w:hAnsi="Tahoma" w:cs="Tahoma"/>
          <w:b/>
          <w:sz w:val="18"/>
          <w:szCs w:val="18"/>
        </w:rPr>
        <w:t xml:space="preserve"> dostępnej pod adresem</w:t>
      </w:r>
      <w:r w:rsidRPr="00B21DC2">
        <w:rPr>
          <w:rFonts w:ascii="Tahoma" w:hAnsi="Tahoma" w:cs="Tahoma"/>
          <w:sz w:val="18"/>
          <w:szCs w:val="18"/>
        </w:rPr>
        <w:t xml:space="preserve">: </w:t>
      </w:r>
      <w:hyperlink r:id="rId15" w:history="1">
        <w:r w:rsidRPr="00B21DC2">
          <w:rPr>
            <w:rStyle w:val="Hipercze"/>
            <w:rFonts w:ascii="Tahoma" w:hAnsi="Tahoma" w:cs="Tahoma"/>
            <w:sz w:val="18"/>
            <w:szCs w:val="18"/>
          </w:rPr>
          <w:t>https://platformazakupowa.pl</w:t>
        </w:r>
      </w:hyperlink>
    </w:p>
    <w:p w14:paraId="159C14E4"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B21DC2">
        <w:rPr>
          <w:rFonts w:ascii="Tahoma" w:hAnsi="Tahoma" w:cs="Tahoma"/>
          <w:sz w:val="18"/>
          <w:szCs w:val="18"/>
        </w:rPr>
        <w:t>Nexus</w:t>
      </w:r>
      <w:proofErr w:type="spellEnd"/>
      <w:r w:rsidRPr="00B21DC2">
        <w:rPr>
          <w:rFonts w:ascii="Tahoma" w:hAnsi="Tahoma" w:cs="Tahoma"/>
          <w:sz w:val="18"/>
          <w:szCs w:val="18"/>
        </w:rPr>
        <w:t xml:space="preserve"> Sp. z o. o. </w:t>
      </w:r>
      <w:hyperlink r:id="rId16" w:history="1">
        <w:r w:rsidRPr="00B21DC2">
          <w:rPr>
            <w:rStyle w:val="Hipercze"/>
            <w:rFonts w:ascii="Tahoma" w:hAnsi="Tahoma" w:cs="Tahoma"/>
            <w:sz w:val="18"/>
            <w:szCs w:val="18"/>
          </w:rPr>
          <w:t>https://platformazakupowa.pl/strona/1-regulamin</w:t>
        </w:r>
      </w:hyperlink>
    </w:p>
    <w:p w14:paraId="1FDA3BEE"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B21DC2">
        <w:rPr>
          <w:rFonts w:ascii="Tahoma" w:hAnsi="Tahoma" w:cs="Tahoma"/>
          <w:b/>
          <w:sz w:val="18"/>
          <w:szCs w:val="18"/>
          <w:u w:val="single"/>
        </w:rPr>
        <w:t>https://platformazakupowa.pl/pn/barlicki</w:t>
      </w:r>
      <w:r w:rsidRPr="00B21DC2">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1239EFC8"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sz w:val="18"/>
          <w:szCs w:val="18"/>
        </w:rPr>
        <w:t xml:space="preserve">Znak Postępowania: </w:t>
      </w:r>
      <w:r>
        <w:rPr>
          <w:rFonts w:ascii="Tahoma" w:hAnsi="Tahoma" w:cs="Tahoma"/>
          <w:b/>
          <w:sz w:val="18"/>
          <w:szCs w:val="18"/>
        </w:rPr>
        <w:t>94</w:t>
      </w:r>
      <w:r w:rsidRPr="00B21DC2">
        <w:rPr>
          <w:rFonts w:ascii="Tahoma" w:hAnsi="Tahoma" w:cs="Tahoma"/>
          <w:b/>
          <w:sz w:val="18"/>
          <w:szCs w:val="18"/>
        </w:rPr>
        <w:t>/PN/ZP/D/202</w:t>
      </w:r>
      <w:r>
        <w:rPr>
          <w:rFonts w:ascii="Tahoma" w:hAnsi="Tahoma" w:cs="Tahoma"/>
          <w:b/>
          <w:sz w:val="18"/>
          <w:szCs w:val="18"/>
        </w:rPr>
        <w:t>4</w:t>
      </w:r>
      <w:r w:rsidRPr="00B21DC2">
        <w:rPr>
          <w:rFonts w:ascii="Tahoma" w:hAnsi="Tahoma" w:cs="Tahoma"/>
          <w:sz w:val="18"/>
          <w:szCs w:val="18"/>
        </w:rPr>
        <w:t xml:space="preserve">. </w:t>
      </w:r>
      <w:r w:rsidRPr="00B21DC2">
        <w:rPr>
          <w:rFonts w:ascii="Tahoma" w:hAnsi="Tahoma" w:cs="Tahoma"/>
          <w:b/>
          <w:sz w:val="18"/>
          <w:szCs w:val="18"/>
        </w:rPr>
        <w:t>Uwaga:</w:t>
      </w:r>
      <w:r w:rsidRPr="00B21DC2">
        <w:rPr>
          <w:rFonts w:ascii="Tahoma" w:hAnsi="Tahoma" w:cs="Tahoma"/>
          <w:sz w:val="18"/>
          <w:szCs w:val="18"/>
        </w:rPr>
        <w:t xml:space="preserve"> w korespondencji kierowanej do Zamawiającego należy posługiwać się tym znakiem</w:t>
      </w:r>
      <w:r w:rsidRPr="00B21DC2">
        <w:rPr>
          <w:rFonts w:ascii="Tahoma" w:hAnsi="Tahoma" w:cs="Tahoma"/>
          <w:sz w:val="20"/>
          <w:szCs w:val="20"/>
        </w:rPr>
        <w:t>.</w:t>
      </w:r>
    </w:p>
    <w:p w14:paraId="53B088B9"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3679FC78"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b/>
          <w:sz w:val="18"/>
          <w:szCs w:val="18"/>
        </w:rPr>
        <w:t>Zamawiający informuje, że zgodnie z art. 7 ust. 5 ustawy, o której mowa w ust. 11, przez ubieganie się o udzielenie zamówienia publicznego rozumie się złożenie oferty.</w:t>
      </w:r>
    </w:p>
    <w:p w14:paraId="00D76A94"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zamówień, o których mowa w art. 214 ust. 1 pkt. 8 Ustawy.</w:t>
      </w:r>
    </w:p>
    <w:p w14:paraId="63206137"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aukcji elektronicznej.</w:t>
      </w:r>
    </w:p>
    <w:p w14:paraId="6C3E76B0"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złożenia oferty w postaci katalogów elektronicznych.</w:t>
      </w:r>
    </w:p>
    <w:p w14:paraId="335C1EF9"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prowadzi postępowania w celu zawarcia umowy ramowej.</w:t>
      </w:r>
    </w:p>
    <w:p w14:paraId="701CF29F"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sz w:val="18"/>
          <w:szCs w:val="18"/>
        </w:rPr>
        <w:t>Zamawiający nie dopuszcza możliwości złożenia oferty wariantowej.</w:t>
      </w:r>
    </w:p>
    <w:p w14:paraId="2194B87F"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sz w:val="18"/>
          <w:szCs w:val="18"/>
        </w:rPr>
        <w:t>Zamawiający nie zastrzega możliwości ubiegania się o udzielenie zamówienia wyłącznie przez Wykonawców, o których mowa w art. 94 PZP.</w:t>
      </w:r>
    </w:p>
    <w:p w14:paraId="6176A7D7"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przeprowadzenia przez Wykonawcę wizji lokalnej.</w:t>
      </w:r>
    </w:p>
    <w:p w14:paraId="2011DCCB"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b/>
          <w:bCs/>
          <w:iCs/>
          <w:sz w:val="18"/>
          <w:szCs w:val="18"/>
        </w:rPr>
        <w:lastRenderedPageBreak/>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68500A9F"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bCs/>
          <w:iCs/>
          <w:sz w:val="18"/>
          <w:szCs w:val="18"/>
        </w:rPr>
        <w:t>Jeżeli wobec Wykonawcy, o którym mowa w pkt. 20,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61B45C69" w14:textId="77777777" w:rsidR="00BA01AD" w:rsidRPr="00B21DC2" w:rsidRDefault="00BA01AD" w:rsidP="00BA01AD">
      <w:pPr>
        <w:numPr>
          <w:ilvl w:val="0"/>
          <w:numId w:val="10"/>
        </w:numPr>
        <w:tabs>
          <w:tab w:val="clear" w:pos="720"/>
          <w:tab w:val="num" w:pos="426"/>
        </w:tabs>
        <w:suppressAutoHyphens/>
        <w:ind w:left="426"/>
        <w:jc w:val="both"/>
        <w:rPr>
          <w:rFonts w:ascii="Tahoma" w:hAnsi="Tahoma" w:cs="Tahoma"/>
          <w:b/>
          <w:sz w:val="18"/>
          <w:szCs w:val="18"/>
        </w:rPr>
      </w:pPr>
      <w:r w:rsidRPr="00B21DC2">
        <w:rPr>
          <w:rFonts w:ascii="Tahoma" w:hAnsi="Tahoma" w:cs="Tahoma"/>
          <w:bCs/>
          <w:iCs/>
          <w:sz w:val="18"/>
          <w:szCs w:val="18"/>
        </w:rPr>
        <w:t>Zamawiający będzie kontynuował  procedurę ponownego badania i oceny ofert, o której mowa w pkt. 21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5F4A2280" w14:textId="77777777" w:rsidR="00BA01AD" w:rsidRPr="00B21DC2" w:rsidRDefault="00BA01AD" w:rsidP="00BA01AD">
      <w:pPr>
        <w:suppressAutoHyphens/>
        <w:ind w:left="426"/>
        <w:jc w:val="both"/>
        <w:rPr>
          <w:rFonts w:ascii="Tahoma" w:hAnsi="Tahoma" w:cs="Tahoma"/>
          <w:b/>
          <w:sz w:val="18"/>
          <w:szCs w:val="18"/>
        </w:rPr>
      </w:pPr>
    </w:p>
    <w:p w14:paraId="3A1A7A18" w14:textId="77777777" w:rsidR="00BA01AD" w:rsidRPr="00B21DC2" w:rsidRDefault="00BA01AD" w:rsidP="00BA01AD">
      <w:pPr>
        <w:tabs>
          <w:tab w:val="center" w:pos="5976"/>
          <w:tab w:val="right" w:pos="10512"/>
        </w:tabs>
        <w:spacing w:line="260" w:lineRule="atLeast"/>
        <w:ind w:left="360"/>
        <w:jc w:val="both"/>
        <w:rPr>
          <w:rFonts w:ascii="Tahoma" w:hAnsi="Tahoma" w:cs="Tahoma"/>
          <w:b/>
          <w:sz w:val="20"/>
          <w:szCs w:val="20"/>
        </w:rPr>
      </w:pPr>
      <w:r w:rsidRPr="00B21DC2">
        <w:rPr>
          <w:rFonts w:ascii="Tahoma" w:hAnsi="Tahoma" w:cs="Tahoma"/>
          <w:b/>
          <w:sz w:val="20"/>
          <w:szCs w:val="20"/>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B21DC2">
        <w:rPr>
          <w:rFonts w:ascii="Tahoma" w:hAnsi="Tahoma" w:cs="Tahoma"/>
          <w:sz w:val="20"/>
          <w:szCs w:val="20"/>
        </w:rPr>
        <w:t xml:space="preserve"> </w:t>
      </w:r>
      <w:r w:rsidRPr="00B21DC2">
        <w:rPr>
          <w:rFonts w:ascii="Tahoma" w:hAnsi="Tahoma" w:cs="Tahoma"/>
          <w:b/>
          <w:sz w:val="20"/>
          <w:szCs w:val="20"/>
        </w:rPr>
        <w:t>szczegółowo opisane w rozdziale VIII i IX.</w:t>
      </w:r>
    </w:p>
    <w:p w14:paraId="24CAAC48" w14:textId="77777777" w:rsidR="00BA01AD" w:rsidRPr="00B21DC2" w:rsidRDefault="00BA01AD" w:rsidP="00BA01AD">
      <w:pPr>
        <w:tabs>
          <w:tab w:val="center" w:pos="5976"/>
          <w:tab w:val="right" w:pos="10512"/>
        </w:tabs>
        <w:spacing w:line="260" w:lineRule="atLeast"/>
        <w:ind w:left="360"/>
        <w:jc w:val="both"/>
        <w:rPr>
          <w:rFonts w:ascii="Tahoma" w:hAnsi="Tahoma" w:cs="Tahoma"/>
          <w:b/>
          <w:sz w:val="20"/>
          <w:szCs w:val="20"/>
        </w:rPr>
      </w:pPr>
    </w:p>
    <w:p w14:paraId="0E401D87" w14:textId="77777777" w:rsidR="00BA01AD" w:rsidRPr="00B21DC2" w:rsidRDefault="00BA01AD" w:rsidP="00BA01AD">
      <w:pPr>
        <w:pStyle w:val="Nagwek4"/>
        <w:rPr>
          <w:rFonts w:ascii="Tahoma" w:hAnsi="Tahoma" w:cs="Tahoma"/>
        </w:rPr>
      </w:pPr>
      <w:r w:rsidRPr="00B21DC2">
        <w:rPr>
          <w:rFonts w:ascii="Tahoma" w:hAnsi="Tahoma" w:cs="Tahoma"/>
        </w:rPr>
        <w:t>II. OPIS PRZEDMIOTU ZAMÓWIENIA</w:t>
      </w:r>
    </w:p>
    <w:p w14:paraId="4CB96F93" w14:textId="77777777" w:rsidR="00BA01AD" w:rsidRPr="00B21DC2" w:rsidRDefault="00BA01AD" w:rsidP="00BA01AD">
      <w:pPr>
        <w:rPr>
          <w:rFonts w:ascii="Tahoma" w:hAnsi="Tahoma" w:cs="Tahoma"/>
          <w:sz w:val="20"/>
          <w:szCs w:val="20"/>
        </w:rPr>
      </w:pPr>
    </w:p>
    <w:p w14:paraId="00FA48B3" w14:textId="77777777" w:rsidR="00BA01AD" w:rsidRPr="00B21DC2" w:rsidRDefault="00BA01AD" w:rsidP="00C3459D">
      <w:pPr>
        <w:numPr>
          <w:ilvl w:val="0"/>
          <w:numId w:val="43"/>
        </w:numPr>
        <w:suppressAutoHyphens/>
        <w:jc w:val="both"/>
        <w:rPr>
          <w:rFonts w:ascii="Tahoma" w:hAnsi="Tahoma" w:cs="Tahoma"/>
          <w:sz w:val="18"/>
          <w:szCs w:val="18"/>
        </w:rPr>
      </w:pPr>
      <w:r w:rsidRPr="00B21DC2">
        <w:rPr>
          <w:rFonts w:ascii="Tahoma" w:hAnsi="Tahoma" w:cs="Tahoma"/>
          <w:sz w:val="18"/>
          <w:szCs w:val="18"/>
        </w:rPr>
        <w:t xml:space="preserve">Przedmiotem zamówienia niniejszego postępowania przetargowego </w:t>
      </w:r>
      <w:r w:rsidR="00745729">
        <w:rPr>
          <w:rFonts w:ascii="Tahoma" w:hAnsi="Tahoma" w:cs="Tahoma"/>
          <w:sz w:val="18"/>
          <w:szCs w:val="18"/>
        </w:rPr>
        <w:t xml:space="preserve">jest </w:t>
      </w:r>
      <w:r w:rsidR="00745729" w:rsidRPr="00745729">
        <w:rPr>
          <w:rFonts w:ascii="Tahoma" w:hAnsi="Tahoma" w:cs="Tahoma"/>
          <w:b/>
          <w:bCs/>
          <w:sz w:val="18"/>
          <w:szCs w:val="18"/>
        </w:rPr>
        <w:t>zakup</w:t>
      </w:r>
      <w:r>
        <w:rPr>
          <w:rFonts w:ascii="Tahoma" w:hAnsi="Tahoma" w:cs="Tahoma"/>
          <w:b/>
          <w:bCs/>
          <w:sz w:val="18"/>
          <w:szCs w:val="18"/>
        </w:rPr>
        <w:t xml:space="preserve"> sprzętu medycznego</w:t>
      </w:r>
      <w:r w:rsidR="00745729">
        <w:rPr>
          <w:rFonts w:ascii="Tahoma" w:hAnsi="Tahoma" w:cs="Tahoma"/>
          <w:b/>
          <w:bCs/>
          <w:sz w:val="18"/>
          <w:szCs w:val="18"/>
        </w:rPr>
        <w:t>:</w:t>
      </w:r>
      <w:r>
        <w:rPr>
          <w:rFonts w:ascii="Tahoma" w:hAnsi="Tahoma" w:cs="Tahoma"/>
          <w:b/>
          <w:bCs/>
          <w:sz w:val="18"/>
          <w:szCs w:val="18"/>
        </w:rPr>
        <w:t xml:space="preserve"> </w:t>
      </w:r>
      <w:r w:rsidR="00745729" w:rsidRPr="00745729">
        <w:rPr>
          <w:rFonts w:ascii="Tahoma" w:hAnsi="Tahoma" w:cs="Tahoma"/>
          <w:b/>
          <w:bCs/>
          <w:sz w:val="18"/>
          <w:szCs w:val="18"/>
        </w:rPr>
        <w:t>głowic do USG, kardiomonitora, pomp infuzyjnych, urządzeń do terapii podciśnieniowej, aparatu do terapii ultradźwiękowej i aparatów do elektroterapii</w:t>
      </w:r>
      <w:r w:rsidRPr="00745729">
        <w:rPr>
          <w:rFonts w:ascii="Tahoma" w:hAnsi="Tahoma" w:cs="Tahoma"/>
          <w:b/>
          <w:bCs/>
          <w:sz w:val="18"/>
          <w:szCs w:val="18"/>
        </w:rPr>
        <w:t>,</w:t>
      </w:r>
      <w:r w:rsidRPr="00B21DC2">
        <w:rPr>
          <w:rFonts w:ascii="Tahoma" w:hAnsi="Tahoma" w:cs="Tahoma"/>
          <w:sz w:val="18"/>
          <w:szCs w:val="18"/>
        </w:rPr>
        <w:t xml:space="preserve"> </w:t>
      </w:r>
      <w:r w:rsidRPr="00B21DC2">
        <w:rPr>
          <w:rFonts w:ascii="Tahoma" w:hAnsi="Tahoma" w:cs="Tahoma"/>
          <w:bCs/>
          <w:sz w:val="18"/>
          <w:szCs w:val="18"/>
        </w:rPr>
        <w:t>(zwan</w:t>
      </w:r>
      <w:r>
        <w:rPr>
          <w:rFonts w:ascii="Tahoma" w:hAnsi="Tahoma" w:cs="Tahoma"/>
          <w:bCs/>
          <w:sz w:val="18"/>
          <w:szCs w:val="18"/>
        </w:rPr>
        <w:t>ego</w:t>
      </w:r>
      <w:r w:rsidRPr="00B21DC2">
        <w:rPr>
          <w:rFonts w:ascii="Tahoma" w:hAnsi="Tahoma" w:cs="Tahoma"/>
          <w:bCs/>
          <w:sz w:val="18"/>
          <w:szCs w:val="18"/>
        </w:rPr>
        <w:t xml:space="preserve"> dalej towarem</w:t>
      </w:r>
      <w:r>
        <w:rPr>
          <w:rFonts w:ascii="Tahoma" w:hAnsi="Tahoma" w:cs="Tahoma"/>
          <w:bCs/>
          <w:sz w:val="18"/>
          <w:szCs w:val="18"/>
        </w:rPr>
        <w:t xml:space="preserve"> lub sprzętem</w:t>
      </w:r>
      <w:r w:rsidRPr="00B21DC2">
        <w:rPr>
          <w:rFonts w:ascii="Tahoma" w:hAnsi="Tahoma" w:cs="Tahoma"/>
          <w:bCs/>
          <w:sz w:val="18"/>
          <w:szCs w:val="18"/>
        </w:rPr>
        <w:t>), zgodnie z rodzajem asortymentu i ilościami określonymi w „Formularzu asortymentowo-cenowym” stanowiącym załącznik nr 2 do SWZ i zgodnie z Formularzem Oferty, stanowiącym załącznik nr 1 do SWZ i spełniającego parametry graniczne sprecyzowane w załączniku „Parametry techniczne” (załącznik 1a1, 1a2</w:t>
      </w:r>
      <w:r>
        <w:rPr>
          <w:rFonts w:ascii="Tahoma" w:hAnsi="Tahoma" w:cs="Tahoma"/>
          <w:bCs/>
          <w:sz w:val="18"/>
          <w:szCs w:val="18"/>
        </w:rPr>
        <w:t>, 1a3, 1a4, 1a5, 1a6</w:t>
      </w:r>
      <w:r w:rsidR="00215C10">
        <w:rPr>
          <w:rFonts w:ascii="Tahoma" w:hAnsi="Tahoma" w:cs="Tahoma"/>
          <w:bCs/>
          <w:sz w:val="18"/>
          <w:szCs w:val="18"/>
        </w:rPr>
        <w:t>, 1a7, 1a8</w:t>
      </w:r>
      <w:r w:rsidRPr="00B21DC2">
        <w:rPr>
          <w:rFonts w:ascii="Tahoma" w:hAnsi="Tahoma" w:cs="Tahoma"/>
          <w:bCs/>
          <w:sz w:val="18"/>
          <w:szCs w:val="18"/>
        </w:rPr>
        <w:t xml:space="preserve"> do Formularza Oferty). Szczegółowy opis przedmiotu zamówienia znajduje się w załączniku nr 2 do SWZ („Formularz asortymentowo-cenowy”) i w załączniku do Formularza Oferty („Parametry techniczne”).</w:t>
      </w:r>
    </w:p>
    <w:p w14:paraId="1CC3BCE4" w14:textId="77777777" w:rsidR="00BA01AD" w:rsidRPr="00B21DC2" w:rsidRDefault="00BA01AD" w:rsidP="00C3459D">
      <w:pPr>
        <w:numPr>
          <w:ilvl w:val="0"/>
          <w:numId w:val="43"/>
        </w:numPr>
        <w:suppressAutoHyphens/>
        <w:jc w:val="both"/>
        <w:rPr>
          <w:rFonts w:ascii="Tahoma" w:hAnsi="Tahoma" w:cs="Tahoma"/>
          <w:b/>
          <w:sz w:val="18"/>
          <w:szCs w:val="18"/>
        </w:rPr>
      </w:pPr>
      <w:r w:rsidRPr="00B21DC2">
        <w:rPr>
          <w:rFonts w:ascii="Tahoma" w:hAnsi="Tahoma" w:cs="Tahoma"/>
          <w:sz w:val="18"/>
          <w:szCs w:val="18"/>
        </w:rPr>
        <w:t>Oferowany przez Wykonawcę towar musi:</w:t>
      </w:r>
    </w:p>
    <w:p w14:paraId="1C3243B5" w14:textId="07B983EF" w:rsidR="00BA01AD" w:rsidRPr="00B21DC2" w:rsidRDefault="00BA01AD" w:rsidP="00C3459D">
      <w:pPr>
        <w:numPr>
          <w:ilvl w:val="2"/>
          <w:numId w:val="42"/>
        </w:numPr>
        <w:autoSpaceDE w:val="0"/>
        <w:autoSpaceDN w:val="0"/>
        <w:adjustRightInd w:val="0"/>
        <w:ind w:left="709"/>
        <w:jc w:val="both"/>
        <w:rPr>
          <w:rFonts w:ascii="Tahoma" w:hAnsi="Tahoma" w:cs="Tahoma"/>
          <w:sz w:val="18"/>
          <w:szCs w:val="18"/>
        </w:rPr>
      </w:pPr>
      <w:r w:rsidRPr="00B21DC2">
        <w:rPr>
          <w:rFonts w:ascii="Tahoma" w:hAnsi="Tahoma" w:cs="Tahoma"/>
          <w:sz w:val="18"/>
          <w:szCs w:val="18"/>
        </w:rPr>
        <w:t>być dopuszczony do obrotu na rynek polski, zgodnie z ustawą z dnia 7 kwietnia 2022 r. o wyrobach medycznych (Dz.U. 2022, poz. 974</w:t>
      </w:r>
      <w:ins w:id="2" w:author="Eliza Michalska-Kowalczyk" w:date="2024-08-18T13:30:00Z">
        <w:r w:rsidR="001F2C8C">
          <w:rPr>
            <w:rFonts w:ascii="Tahoma" w:hAnsi="Tahoma" w:cs="Tahoma"/>
            <w:sz w:val="18"/>
            <w:szCs w:val="18"/>
          </w:rPr>
          <w:t xml:space="preserve"> </w:t>
        </w:r>
      </w:ins>
      <w:r w:rsidR="001F2C8C">
        <w:rPr>
          <w:rFonts w:ascii="Tahoma" w:hAnsi="Tahoma" w:cs="Tahoma"/>
          <w:sz w:val="18"/>
          <w:szCs w:val="18"/>
        </w:rPr>
        <w:t xml:space="preserve">z </w:t>
      </w:r>
      <w:proofErr w:type="spellStart"/>
      <w:r w:rsidR="001F2C8C">
        <w:rPr>
          <w:rFonts w:ascii="Tahoma" w:hAnsi="Tahoma" w:cs="Tahoma"/>
          <w:sz w:val="18"/>
          <w:szCs w:val="18"/>
        </w:rPr>
        <w:t>późń</w:t>
      </w:r>
      <w:proofErr w:type="spellEnd"/>
      <w:r w:rsidR="001F2C8C">
        <w:rPr>
          <w:rFonts w:ascii="Tahoma" w:hAnsi="Tahoma" w:cs="Tahoma"/>
          <w:sz w:val="18"/>
          <w:szCs w:val="18"/>
        </w:rPr>
        <w:t>. zm.</w:t>
      </w:r>
      <w:r w:rsidRPr="00B21DC2">
        <w:rPr>
          <w:rFonts w:ascii="Tahoma" w:hAnsi="Tahoma" w:cs="Tahoma"/>
          <w:sz w:val="18"/>
          <w:szCs w:val="18"/>
        </w:rPr>
        <w:t xml:space="preserve">). </w:t>
      </w:r>
    </w:p>
    <w:p w14:paraId="4F5C43AB" w14:textId="77777777" w:rsidR="00BA01AD" w:rsidRPr="00B21DC2" w:rsidRDefault="00BA01AD" w:rsidP="00C3459D">
      <w:pPr>
        <w:numPr>
          <w:ilvl w:val="2"/>
          <w:numId w:val="42"/>
        </w:numPr>
        <w:autoSpaceDE w:val="0"/>
        <w:autoSpaceDN w:val="0"/>
        <w:adjustRightInd w:val="0"/>
        <w:ind w:left="709"/>
        <w:jc w:val="both"/>
        <w:rPr>
          <w:rFonts w:ascii="Tahoma" w:hAnsi="Tahoma" w:cs="Tahoma"/>
          <w:sz w:val="18"/>
          <w:szCs w:val="18"/>
        </w:rPr>
      </w:pPr>
      <w:r w:rsidRPr="00B21DC2">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219CCF34" w14:textId="77777777" w:rsidR="00BA01AD" w:rsidRPr="00B21DC2" w:rsidRDefault="00BA01AD" w:rsidP="00C3459D">
      <w:pPr>
        <w:numPr>
          <w:ilvl w:val="2"/>
          <w:numId w:val="42"/>
        </w:numPr>
        <w:autoSpaceDE w:val="0"/>
        <w:autoSpaceDN w:val="0"/>
        <w:adjustRightInd w:val="0"/>
        <w:ind w:left="709"/>
        <w:jc w:val="both"/>
        <w:rPr>
          <w:rFonts w:ascii="Tahoma" w:hAnsi="Tahoma" w:cs="Tahoma"/>
          <w:sz w:val="18"/>
          <w:szCs w:val="18"/>
        </w:rPr>
      </w:pPr>
      <w:r w:rsidRPr="00B21DC2">
        <w:rPr>
          <w:rFonts w:ascii="Tahoma" w:hAnsi="Tahoma" w:cs="Tahoma"/>
          <w:sz w:val="18"/>
          <w:szCs w:val="18"/>
        </w:rPr>
        <w:t>być fabrycznie nowy, musi odpowiadać standardom jakościowym i technicznym, wynikającym z funkcji i przeznaczenia, musi być wolny od wad materiałowych i prawnych, oraz nie może być obciążony żadnymi prawami na rzecz osób trzecich, nie może być prototypem.</w:t>
      </w:r>
    </w:p>
    <w:p w14:paraId="17C5B21E" w14:textId="77777777" w:rsidR="00BA01AD" w:rsidRPr="00B21DC2" w:rsidRDefault="00BA01AD" w:rsidP="00C3459D">
      <w:pPr>
        <w:numPr>
          <w:ilvl w:val="0"/>
          <w:numId w:val="43"/>
        </w:numPr>
        <w:rPr>
          <w:rFonts w:ascii="Tahoma" w:hAnsi="Tahoma" w:cs="Tahoma"/>
          <w:sz w:val="18"/>
          <w:szCs w:val="18"/>
        </w:rPr>
      </w:pPr>
      <w:r w:rsidRPr="00B21DC2">
        <w:rPr>
          <w:rFonts w:ascii="Tahoma" w:hAnsi="Tahoma" w:cs="Tahoma"/>
          <w:sz w:val="18"/>
          <w:szCs w:val="18"/>
        </w:rPr>
        <w:t>Ocena spełnienia warunków określonych w ust. 2 powyżej nastąpi na podstawie przedstawionych przez Wykonawcę przedmiotowych środków dowodowych, o których mowa w rozdz. II.A</w:t>
      </w:r>
    </w:p>
    <w:p w14:paraId="164EF388" w14:textId="77777777" w:rsidR="00BA01AD" w:rsidRPr="00B21DC2" w:rsidRDefault="00BA01AD" w:rsidP="00C3459D">
      <w:pPr>
        <w:numPr>
          <w:ilvl w:val="0"/>
          <w:numId w:val="43"/>
        </w:numPr>
        <w:jc w:val="both"/>
        <w:rPr>
          <w:rFonts w:ascii="Tahoma" w:hAnsi="Tahoma" w:cs="Tahoma"/>
          <w:sz w:val="18"/>
          <w:szCs w:val="18"/>
        </w:rPr>
      </w:pPr>
      <w:r w:rsidRPr="00B21DC2">
        <w:rPr>
          <w:rFonts w:ascii="Tahoma" w:hAnsi="Tahoma" w:cs="Tahoma"/>
          <w:b/>
          <w:bCs/>
          <w:sz w:val="18"/>
          <w:szCs w:val="18"/>
        </w:rPr>
        <w:t>Numer CPV</w:t>
      </w:r>
      <w:r w:rsidRPr="00B21DC2">
        <w:rPr>
          <w:rFonts w:ascii="Tahoma" w:hAnsi="Tahoma" w:cs="Tahoma"/>
          <w:sz w:val="18"/>
          <w:szCs w:val="18"/>
        </w:rPr>
        <w:t xml:space="preserve"> dotyczący przedmiotu zamówienia:</w:t>
      </w:r>
    </w:p>
    <w:p w14:paraId="6DE15895" w14:textId="77777777" w:rsidR="00BA01AD" w:rsidRPr="00B21DC2" w:rsidRDefault="00BA01AD" w:rsidP="00C3459D">
      <w:pPr>
        <w:numPr>
          <w:ilvl w:val="2"/>
          <w:numId w:val="42"/>
        </w:numPr>
        <w:autoSpaceDE w:val="0"/>
        <w:autoSpaceDN w:val="0"/>
        <w:adjustRightInd w:val="0"/>
        <w:ind w:left="709"/>
        <w:jc w:val="both"/>
        <w:rPr>
          <w:rFonts w:ascii="Tahoma" w:hAnsi="Tahoma" w:cs="Tahoma"/>
          <w:sz w:val="18"/>
          <w:szCs w:val="18"/>
        </w:rPr>
      </w:pPr>
      <w:r w:rsidRPr="00B21DC2">
        <w:rPr>
          <w:rFonts w:ascii="Tahoma" w:hAnsi="Tahoma" w:cs="Tahoma"/>
          <w:b/>
          <w:sz w:val="18"/>
          <w:szCs w:val="18"/>
        </w:rPr>
        <w:t>33.10.00.00-1</w:t>
      </w:r>
      <w:r w:rsidRPr="00B21DC2">
        <w:rPr>
          <w:rFonts w:ascii="Tahoma" w:hAnsi="Tahoma" w:cs="Tahoma"/>
          <w:sz w:val="18"/>
          <w:szCs w:val="18"/>
        </w:rPr>
        <w:t xml:space="preserve"> (Urządzenia medyczne)</w:t>
      </w:r>
    </w:p>
    <w:p w14:paraId="79104476" w14:textId="77777777" w:rsidR="00BA01AD" w:rsidRPr="00B21DC2" w:rsidRDefault="00BA01AD" w:rsidP="00C3459D">
      <w:pPr>
        <w:pStyle w:val="Akapitzlist"/>
        <w:numPr>
          <w:ilvl w:val="0"/>
          <w:numId w:val="43"/>
        </w:numPr>
        <w:jc w:val="both"/>
        <w:rPr>
          <w:rFonts w:ascii="Tahoma" w:hAnsi="Tahoma" w:cs="Tahoma"/>
          <w:b/>
          <w:sz w:val="18"/>
          <w:szCs w:val="18"/>
        </w:rPr>
      </w:pPr>
      <w:r w:rsidRPr="00B21DC2">
        <w:rPr>
          <w:rFonts w:ascii="Tahoma" w:hAnsi="Tahoma" w:cs="Tahoma"/>
          <w:b/>
          <w:sz w:val="18"/>
          <w:szCs w:val="18"/>
        </w:rPr>
        <w:t>Zamawiający dopuszcza składania ofert częściowych na poszczególne pakiety.</w:t>
      </w:r>
      <w:r w:rsidRPr="00F93608">
        <w:t xml:space="preserve"> </w:t>
      </w:r>
      <w:r w:rsidRPr="00F93608">
        <w:rPr>
          <w:rFonts w:ascii="Tahoma" w:hAnsi="Tahoma" w:cs="Tahoma"/>
          <w:b/>
          <w:sz w:val="18"/>
          <w:szCs w:val="18"/>
        </w:rPr>
        <w:t>W ramach pakietów Zamawiający wymaga złożenia oferty pełnej, tj.: oferta musi obejmować całość przedmiotu zamówienia pod względem asortymentu jak i ilości. W przeciwnym wypadku oferta zostanie odrzucona jako niezgodna z warunkami zamówienia. Wykonawca może złożyć ofertę na wszystkie części (pakiety).</w:t>
      </w:r>
    </w:p>
    <w:p w14:paraId="001F5822" w14:textId="77777777" w:rsidR="00BA01AD" w:rsidRPr="00B21DC2" w:rsidRDefault="00BA01AD" w:rsidP="00BA01AD">
      <w:pPr>
        <w:pStyle w:val="Tekstpodstawowywcity3"/>
        <w:ind w:left="0"/>
        <w:rPr>
          <w:b/>
          <w:bCs/>
        </w:rPr>
      </w:pPr>
    </w:p>
    <w:p w14:paraId="4D84CE2B" w14:textId="77777777" w:rsidR="00BA01AD" w:rsidRPr="00B21DC2" w:rsidRDefault="00BA01AD" w:rsidP="00BA01AD">
      <w:pPr>
        <w:pStyle w:val="Tekstpodstawowywcity3"/>
        <w:ind w:left="0"/>
        <w:rPr>
          <w:b/>
          <w:bCs/>
        </w:rPr>
      </w:pPr>
      <w:r w:rsidRPr="00B21DC2">
        <w:rPr>
          <w:b/>
          <w:bCs/>
        </w:rPr>
        <w:t>II.A PRZEDMIOTOWE ŚRODKI DOWODOWE</w:t>
      </w:r>
    </w:p>
    <w:p w14:paraId="7AE61BD7" w14:textId="77777777" w:rsidR="00BA01AD" w:rsidRPr="00B21DC2" w:rsidRDefault="00BA01AD" w:rsidP="00BA01AD">
      <w:pPr>
        <w:pStyle w:val="Tekstpodstawowywcity3"/>
        <w:ind w:left="0"/>
        <w:rPr>
          <w:b/>
          <w:bCs/>
        </w:rPr>
      </w:pPr>
    </w:p>
    <w:p w14:paraId="68C6F59F" w14:textId="513F245C" w:rsidR="00BA01AD" w:rsidRPr="00B21DC2" w:rsidRDefault="00BA01AD" w:rsidP="00C3459D">
      <w:pPr>
        <w:pStyle w:val="Tekstpodstawowywcity3"/>
        <w:numPr>
          <w:ilvl w:val="0"/>
          <w:numId w:val="40"/>
        </w:numPr>
        <w:tabs>
          <w:tab w:val="clear" w:pos="720"/>
          <w:tab w:val="num" w:pos="426"/>
        </w:tabs>
        <w:ind w:left="426" w:hanging="426"/>
        <w:rPr>
          <w:bCs/>
          <w:sz w:val="18"/>
          <w:szCs w:val="18"/>
        </w:rPr>
      </w:pPr>
      <w:r w:rsidRPr="00B21DC2">
        <w:rPr>
          <w:bCs/>
          <w:sz w:val="18"/>
          <w:szCs w:val="18"/>
        </w:rPr>
        <w:t xml:space="preserve">W celu potwierdzenia, że oferowane dostawy spełniają  określone przez Zamawiającego wymagania, cechy lub kryteria, Wykonawca zobowiązany jest  </w:t>
      </w:r>
      <w:r w:rsidRPr="00B21DC2">
        <w:rPr>
          <w:b/>
          <w:bCs/>
          <w:sz w:val="18"/>
          <w:szCs w:val="18"/>
        </w:rPr>
        <w:t>złożyć wraz z ofertą</w:t>
      </w:r>
      <w:r w:rsidRPr="00B21DC2">
        <w:rPr>
          <w:bCs/>
          <w:sz w:val="18"/>
          <w:szCs w:val="18"/>
        </w:rPr>
        <w:t xml:space="preserve"> następujące </w:t>
      </w:r>
      <w:r w:rsidRPr="00B21DC2">
        <w:rPr>
          <w:b/>
          <w:bCs/>
          <w:sz w:val="18"/>
          <w:szCs w:val="18"/>
        </w:rPr>
        <w:t>przedmiotowe środki dowodowe:</w:t>
      </w:r>
    </w:p>
    <w:p w14:paraId="33C9D1F8" w14:textId="77777777" w:rsidR="00BA01AD" w:rsidRPr="00B94077" w:rsidRDefault="00BA01AD" w:rsidP="00C3459D">
      <w:pPr>
        <w:numPr>
          <w:ilvl w:val="1"/>
          <w:numId w:val="40"/>
        </w:numPr>
        <w:tabs>
          <w:tab w:val="clear" w:pos="1440"/>
          <w:tab w:val="num" w:pos="993"/>
        </w:tabs>
        <w:ind w:left="993" w:hanging="567"/>
        <w:jc w:val="both"/>
        <w:rPr>
          <w:rFonts w:ascii="Tahoma" w:hAnsi="Tahoma" w:cs="Tahoma"/>
          <w:sz w:val="18"/>
          <w:szCs w:val="18"/>
          <w:lang w:eastAsia="ar-SA"/>
        </w:rPr>
      </w:pPr>
      <w:r w:rsidRPr="00B94077">
        <w:rPr>
          <w:rFonts w:ascii="Tahoma" w:hAnsi="Tahoma" w:cs="Tahoma"/>
          <w:sz w:val="18"/>
          <w:szCs w:val="18"/>
        </w:rPr>
        <w:t>Certyfikat CE (podać nr certyfikatu), oznakowanie znakiem CE – jeśli dotyczy</w:t>
      </w:r>
    </w:p>
    <w:p w14:paraId="6088DE93" w14:textId="77777777" w:rsidR="00BA01AD" w:rsidRPr="00B94077" w:rsidRDefault="00BA01AD" w:rsidP="00C3459D">
      <w:pPr>
        <w:numPr>
          <w:ilvl w:val="1"/>
          <w:numId w:val="40"/>
        </w:numPr>
        <w:tabs>
          <w:tab w:val="clear" w:pos="1440"/>
          <w:tab w:val="num" w:pos="993"/>
        </w:tabs>
        <w:ind w:left="993" w:hanging="567"/>
        <w:jc w:val="both"/>
        <w:rPr>
          <w:rFonts w:ascii="Tahoma" w:hAnsi="Tahoma" w:cs="Tahoma"/>
          <w:sz w:val="18"/>
          <w:szCs w:val="18"/>
        </w:rPr>
      </w:pPr>
      <w:r w:rsidRPr="00B94077">
        <w:rPr>
          <w:rFonts w:ascii="Tahoma" w:hAnsi="Tahoma" w:cs="Tahoma"/>
          <w:sz w:val="18"/>
          <w:szCs w:val="18"/>
        </w:rPr>
        <w:t>Deklaracje zgodności UE albo oświadczenie, o którym mowa w art. 22 ust. 1 lub 3 rozporządzenia 2017/745</w:t>
      </w:r>
    </w:p>
    <w:p w14:paraId="7DCF922D" w14:textId="77777777" w:rsidR="00BA01AD" w:rsidRPr="00B94077" w:rsidRDefault="00BA01AD" w:rsidP="00C3459D">
      <w:pPr>
        <w:numPr>
          <w:ilvl w:val="1"/>
          <w:numId w:val="40"/>
        </w:numPr>
        <w:tabs>
          <w:tab w:val="clear" w:pos="1440"/>
          <w:tab w:val="num" w:pos="993"/>
        </w:tabs>
        <w:ind w:left="993" w:hanging="567"/>
        <w:jc w:val="both"/>
        <w:rPr>
          <w:bCs/>
          <w:sz w:val="18"/>
          <w:szCs w:val="18"/>
        </w:rPr>
      </w:pPr>
      <w:r w:rsidRPr="00B94077">
        <w:rPr>
          <w:rFonts w:ascii="Tahoma" w:hAnsi="Tahoma" w:cs="Tahoma"/>
          <w:b/>
          <w:sz w:val="18"/>
          <w:szCs w:val="18"/>
        </w:rPr>
        <w:t>Informacje (np. katalogi, prospekty, ulotki, instrukcje użytkowania) nt. parametrów oferowanego towaru</w:t>
      </w:r>
      <w:r w:rsidRPr="00B94077">
        <w:rPr>
          <w:rFonts w:ascii="Tahoma" w:hAnsi="Tahoma" w:cs="Tahoma"/>
          <w:sz w:val="18"/>
          <w:szCs w:val="18"/>
        </w:rPr>
        <w:t>, potwierdzające zgodność z przedmiotem zamówienia, określonym w Formularzu asortymentowo-cenowym  (załącznik nr 2 do  SWZ) i w Parametrach technicznych (załącznik nr 1a1</w:t>
      </w:r>
      <w:r>
        <w:rPr>
          <w:rFonts w:ascii="Tahoma" w:hAnsi="Tahoma" w:cs="Tahoma"/>
          <w:sz w:val="18"/>
          <w:szCs w:val="18"/>
        </w:rPr>
        <w:t>, 1a2, 1a3, 1a4, 1a5, 1a6</w:t>
      </w:r>
      <w:r w:rsidR="00215C10">
        <w:rPr>
          <w:rFonts w:ascii="Tahoma" w:hAnsi="Tahoma" w:cs="Tahoma"/>
          <w:sz w:val="18"/>
          <w:szCs w:val="18"/>
        </w:rPr>
        <w:t>,1a7, 1a8</w:t>
      </w:r>
      <w:r>
        <w:rPr>
          <w:rFonts w:ascii="Tahoma" w:hAnsi="Tahoma" w:cs="Tahoma"/>
          <w:sz w:val="18"/>
          <w:szCs w:val="18"/>
        </w:rPr>
        <w:t xml:space="preserve"> </w:t>
      </w:r>
      <w:r w:rsidRPr="00B94077">
        <w:rPr>
          <w:rFonts w:ascii="Tahoma" w:hAnsi="Tahoma" w:cs="Tahoma"/>
          <w:sz w:val="18"/>
          <w:szCs w:val="18"/>
        </w:rPr>
        <w:t xml:space="preserve">do SWZ). </w:t>
      </w:r>
      <w:r w:rsidRPr="00B94077">
        <w:rPr>
          <w:rFonts w:ascii="Tahoma" w:hAnsi="Tahoma" w:cs="Tahoma"/>
          <w:sz w:val="18"/>
          <w:szCs w:val="18"/>
          <w:u w:val="single"/>
        </w:rPr>
        <w:t>Prosimy o zaznaczenie na poszczególnych dokumentach/plikach, której  pozycji one dotyczą.</w:t>
      </w:r>
    </w:p>
    <w:p w14:paraId="1F27D451" w14:textId="77777777" w:rsidR="00BA01AD" w:rsidRPr="00B21DC2" w:rsidRDefault="00BA01AD" w:rsidP="00C3459D">
      <w:pPr>
        <w:pStyle w:val="Tekstpodstawowywcity3"/>
        <w:numPr>
          <w:ilvl w:val="0"/>
          <w:numId w:val="40"/>
        </w:numPr>
        <w:tabs>
          <w:tab w:val="clear" w:pos="720"/>
          <w:tab w:val="num" w:pos="426"/>
        </w:tabs>
        <w:ind w:left="426" w:hanging="426"/>
        <w:rPr>
          <w:bCs/>
          <w:sz w:val="18"/>
          <w:szCs w:val="18"/>
        </w:rPr>
      </w:pPr>
      <w:r w:rsidRPr="00B21DC2">
        <w:rPr>
          <w:bCs/>
          <w:sz w:val="18"/>
          <w:szCs w:val="18"/>
        </w:rPr>
        <w:t>Jeżeli Wykonawca nie złoży ww. przedmiotowych środków dowodowych lub złożone przedmiotowe środki dowodowe będą niekompletne, Zamawiający wezwie do ich złożenia lub uzupełnienia w wyznaczonym terminie.</w:t>
      </w:r>
    </w:p>
    <w:p w14:paraId="5608E697" w14:textId="77777777" w:rsidR="00BA01AD" w:rsidRPr="00B21DC2" w:rsidRDefault="00BA01AD" w:rsidP="00C3459D">
      <w:pPr>
        <w:pStyle w:val="Tekstpodstawowywcity3"/>
        <w:numPr>
          <w:ilvl w:val="0"/>
          <w:numId w:val="40"/>
        </w:numPr>
        <w:tabs>
          <w:tab w:val="clear" w:pos="720"/>
          <w:tab w:val="num" w:pos="426"/>
        </w:tabs>
        <w:ind w:left="426" w:hanging="426"/>
        <w:rPr>
          <w:bCs/>
          <w:sz w:val="18"/>
          <w:szCs w:val="18"/>
        </w:rPr>
      </w:pPr>
      <w:r w:rsidRPr="00B21DC2">
        <w:rPr>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2E830D6B" w14:textId="77777777" w:rsidR="00BA01AD" w:rsidRPr="00B21DC2" w:rsidRDefault="00BA01AD" w:rsidP="00C3459D">
      <w:pPr>
        <w:pStyle w:val="Tekstpodstawowywcity3"/>
        <w:numPr>
          <w:ilvl w:val="0"/>
          <w:numId w:val="40"/>
        </w:numPr>
        <w:tabs>
          <w:tab w:val="clear" w:pos="720"/>
          <w:tab w:val="num" w:pos="426"/>
        </w:tabs>
        <w:ind w:left="426" w:hanging="426"/>
        <w:rPr>
          <w:bCs/>
          <w:sz w:val="18"/>
          <w:szCs w:val="18"/>
        </w:rPr>
      </w:pPr>
      <w:r w:rsidRPr="00B21DC2">
        <w:rPr>
          <w:bCs/>
          <w:sz w:val="18"/>
          <w:szCs w:val="18"/>
        </w:rPr>
        <w:t>Zamawiający może żądać od Wykonawców wyjaśnień dotyczących treści przedmiotowych środków dowodowych.</w:t>
      </w:r>
    </w:p>
    <w:p w14:paraId="74A67E2F" w14:textId="77777777" w:rsidR="00BA01AD" w:rsidRPr="00B21DC2" w:rsidRDefault="00BA01AD" w:rsidP="00BA01AD">
      <w:pPr>
        <w:pStyle w:val="Tekstpodstawowywcity3"/>
        <w:ind w:left="426"/>
        <w:rPr>
          <w:bCs/>
          <w:sz w:val="18"/>
          <w:szCs w:val="18"/>
        </w:rPr>
      </w:pPr>
    </w:p>
    <w:p w14:paraId="3243D9BF" w14:textId="77777777" w:rsidR="00BA01AD" w:rsidRPr="00B21DC2" w:rsidRDefault="00BA01AD" w:rsidP="00BA01AD">
      <w:pPr>
        <w:jc w:val="both"/>
        <w:rPr>
          <w:rFonts w:ascii="Tahoma" w:hAnsi="Tahoma" w:cs="Tahoma"/>
          <w:b/>
          <w:sz w:val="20"/>
          <w:szCs w:val="20"/>
        </w:rPr>
      </w:pPr>
      <w:r w:rsidRPr="00B21DC2">
        <w:rPr>
          <w:rFonts w:ascii="Tahoma" w:hAnsi="Tahoma" w:cs="Tahoma"/>
          <w:b/>
          <w:sz w:val="20"/>
          <w:szCs w:val="20"/>
        </w:rPr>
        <w:t xml:space="preserve">III. TERMIN I MIEJSCE WYKONANIA UMOWY </w:t>
      </w:r>
    </w:p>
    <w:p w14:paraId="700533D9" w14:textId="77777777" w:rsidR="00BA01AD" w:rsidRPr="00B21DC2" w:rsidRDefault="00BA01AD" w:rsidP="00BA01AD">
      <w:pPr>
        <w:jc w:val="both"/>
        <w:rPr>
          <w:rFonts w:ascii="Tahoma" w:hAnsi="Tahoma" w:cs="Tahoma"/>
          <w:b/>
          <w:sz w:val="20"/>
          <w:szCs w:val="20"/>
        </w:rPr>
      </w:pPr>
    </w:p>
    <w:p w14:paraId="12A30645" w14:textId="77777777" w:rsidR="00BA01AD" w:rsidRPr="00F93608" w:rsidRDefault="00BA01AD" w:rsidP="00BA01AD">
      <w:pPr>
        <w:numPr>
          <w:ilvl w:val="0"/>
          <w:numId w:val="37"/>
        </w:numPr>
        <w:tabs>
          <w:tab w:val="left" w:pos="426"/>
        </w:tabs>
        <w:ind w:left="426" w:hanging="425"/>
        <w:jc w:val="both"/>
        <w:rPr>
          <w:rFonts w:ascii="Tahoma" w:hAnsi="Tahoma" w:cs="Tahoma"/>
          <w:b/>
          <w:sz w:val="18"/>
          <w:szCs w:val="18"/>
        </w:rPr>
      </w:pPr>
      <w:r w:rsidRPr="00B21DC2">
        <w:rPr>
          <w:rFonts w:ascii="Tahoma" w:hAnsi="Tahoma" w:cs="Tahoma"/>
          <w:b/>
          <w:sz w:val="18"/>
          <w:szCs w:val="18"/>
        </w:rPr>
        <w:t>Termin realizacji zamówienia:</w:t>
      </w:r>
      <w:r>
        <w:rPr>
          <w:rFonts w:ascii="Tahoma" w:hAnsi="Tahoma" w:cs="Tahoma"/>
          <w:b/>
          <w:sz w:val="18"/>
          <w:szCs w:val="18"/>
        </w:rPr>
        <w:t xml:space="preserve"> </w:t>
      </w:r>
      <w:r w:rsidR="00745729">
        <w:rPr>
          <w:rFonts w:ascii="Tahoma" w:hAnsi="Tahoma" w:cs="Tahoma"/>
          <w:b/>
          <w:bCs/>
          <w:sz w:val="18"/>
          <w:szCs w:val="18"/>
        </w:rPr>
        <w:t>8 tygodni</w:t>
      </w:r>
      <w:r w:rsidRPr="00F93608">
        <w:rPr>
          <w:rFonts w:ascii="Tahoma" w:hAnsi="Tahoma" w:cs="Tahoma"/>
          <w:b/>
          <w:bCs/>
          <w:sz w:val="18"/>
          <w:szCs w:val="18"/>
        </w:rPr>
        <w:t xml:space="preserve"> od dnia zawarcia umowy. </w:t>
      </w:r>
      <w:r w:rsidRPr="00F93608">
        <w:rPr>
          <w:rFonts w:ascii="Tahoma" w:hAnsi="Tahoma" w:cs="Tahoma"/>
          <w:sz w:val="18"/>
          <w:szCs w:val="18"/>
        </w:rPr>
        <w:t xml:space="preserve"> </w:t>
      </w:r>
    </w:p>
    <w:p w14:paraId="133430E7" w14:textId="77777777" w:rsidR="00BA01AD" w:rsidRDefault="00BA01AD" w:rsidP="00745729">
      <w:pPr>
        <w:tabs>
          <w:tab w:val="left" w:pos="851"/>
        </w:tabs>
        <w:jc w:val="both"/>
        <w:rPr>
          <w:rFonts w:ascii="Tahoma" w:hAnsi="Tahoma" w:cs="Tahoma"/>
          <w:sz w:val="18"/>
          <w:szCs w:val="18"/>
        </w:rPr>
      </w:pPr>
      <w:r>
        <w:rPr>
          <w:rFonts w:ascii="Tahoma" w:hAnsi="Tahoma" w:cs="Tahoma"/>
          <w:sz w:val="18"/>
          <w:szCs w:val="18"/>
        </w:rPr>
        <w:lastRenderedPageBreak/>
        <w:t xml:space="preserve">        </w:t>
      </w:r>
      <w:r w:rsidRPr="00F9736B">
        <w:rPr>
          <w:rFonts w:ascii="Tahoma" w:hAnsi="Tahoma" w:cs="Tahoma"/>
          <w:sz w:val="18"/>
          <w:szCs w:val="18"/>
        </w:rPr>
        <w:t xml:space="preserve">Dostawa, montaż, instalacja, uruchomienie i szkolenie muszą być potwierdzone protokołem zdawczo-odbiorczym podpisanym przez Zamawiającego i Wykonawcę. </w:t>
      </w:r>
    </w:p>
    <w:p w14:paraId="5444CB5C" w14:textId="77777777" w:rsidR="00BA01AD" w:rsidRPr="00F9736B" w:rsidRDefault="00BA01AD" w:rsidP="00745729">
      <w:pPr>
        <w:numPr>
          <w:ilvl w:val="0"/>
          <w:numId w:val="37"/>
        </w:numPr>
        <w:tabs>
          <w:tab w:val="left" w:pos="426"/>
        </w:tabs>
        <w:ind w:left="426" w:hanging="425"/>
        <w:jc w:val="both"/>
        <w:rPr>
          <w:rFonts w:ascii="Tahoma" w:hAnsi="Tahoma" w:cs="Tahoma"/>
          <w:sz w:val="18"/>
          <w:szCs w:val="18"/>
        </w:rPr>
      </w:pPr>
      <w:r w:rsidRPr="00F9736B">
        <w:rPr>
          <w:rFonts w:ascii="Tahoma" w:hAnsi="Tahoma" w:cs="Tahoma"/>
          <w:b/>
          <w:sz w:val="18"/>
          <w:szCs w:val="18"/>
        </w:rPr>
        <w:t>Miejsce wykonania zamówienia:</w:t>
      </w:r>
      <w:r>
        <w:rPr>
          <w:rFonts w:ascii="Tahoma" w:hAnsi="Tahoma" w:cs="Tahoma"/>
          <w:b/>
          <w:sz w:val="18"/>
          <w:szCs w:val="18"/>
        </w:rPr>
        <w:t xml:space="preserve"> </w:t>
      </w:r>
    </w:p>
    <w:p w14:paraId="6E3A6029" w14:textId="77777777" w:rsidR="00BA01AD" w:rsidRPr="00404BE8" w:rsidRDefault="00BA01AD" w:rsidP="00404BE8">
      <w:pPr>
        <w:tabs>
          <w:tab w:val="left" w:pos="851"/>
        </w:tabs>
        <w:jc w:val="both"/>
        <w:rPr>
          <w:rFonts w:ascii="Tahoma" w:hAnsi="Tahoma" w:cs="Tahoma"/>
          <w:sz w:val="18"/>
          <w:szCs w:val="18"/>
        </w:rPr>
      </w:pPr>
      <w:r w:rsidRPr="00404BE8">
        <w:rPr>
          <w:rFonts w:ascii="Tahoma" w:hAnsi="Tahoma" w:cs="Tahoma"/>
          <w:bCs/>
          <w:sz w:val="18"/>
          <w:szCs w:val="18"/>
        </w:rPr>
        <w:t>Uniwersytecki Szpital Kliniczny nr 1 im. N. Barlickiego w Łodzi ul. Kopcińskiego 22, 90-153 Łódź.</w:t>
      </w:r>
    </w:p>
    <w:p w14:paraId="5087F9A2" w14:textId="77777777" w:rsidR="00BA01AD" w:rsidRPr="00B21DC2" w:rsidRDefault="00BA01AD" w:rsidP="00BA01AD">
      <w:pPr>
        <w:suppressAutoHyphens/>
        <w:jc w:val="both"/>
        <w:rPr>
          <w:rFonts w:ascii="Tahoma" w:hAnsi="Tahoma" w:cs="Tahoma"/>
          <w:b/>
          <w:sz w:val="20"/>
          <w:szCs w:val="20"/>
        </w:rPr>
      </w:pPr>
    </w:p>
    <w:p w14:paraId="0B80958B" w14:textId="77777777" w:rsidR="00BA01AD" w:rsidRPr="00B21DC2" w:rsidRDefault="00BA01AD" w:rsidP="00BA01AD">
      <w:pPr>
        <w:suppressAutoHyphens/>
        <w:jc w:val="both"/>
        <w:rPr>
          <w:rFonts w:ascii="Tahoma" w:hAnsi="Tahoma" w:cs="Tahoma"/>
          <w:b/>
          <w:sz w:val="20"/>
          <w:szCs w:val="20"/>
        </w:rPr>
      </w:pPr>
    </w:p>
    <w:p w14:paraId="5EF5B93B" w14:textId="77777777" w:rsidR="00BA01AD" w:rsidRPr="00B21DC2" w:rsidRDefault="00BA01AD" w:rsidP="00BA01AD">
      <w:pPr>
        <w:suppressAutoHyphens/>
        <w:jc w:val="both"/>
        <w:rPr>
          <w:rFonts w:ascii="Tahoma" w:hAnsi="Tahoma" w:cs="Tahoma"/>
          <w:b/>
          <w:sz w:val="20"/>
          <w:szCs w:val="20"/>
        </w:rPr>
      </w:pPr>
      <w:r w:rsidRPr="00B21DC2">
        <w:rPr>
          <w:rFonts w:ascii="Tahoma" w:hAnsi="Tahoma" w:cs="Tahoma"/>
          <w:b/>
          <w:sz w:val="20"/>
          <w:szCs w:val="20"/>
        </w:rPr>
        <w:t xml:space="preserve">IV. WARUNKI UDZIAŁU W POSTĘPOWANIU </w:t>
      </w:r>
    </w:p>
    <w:p w14:paraId="13CFEE11" w14:textId="77777777" w:rsidR="00BA01AD" w:rsidRPr="00B21DC2" w:rsidRDefault="00BA01AD" w:rsidP="00BA01AD">
      <w:pPr>
        <w:suppressAutoHyphens/>
        <w:jc w:val="both"/>
        <w:rPr>
          <w:rFonts w:ascii="Tahoma" w:hAnsi="Tahoma" w:cs="Tahoma"/>
          <w:b/>
          <w:sz w:val="20"/>
          <w:szCs w:val="20"/>
        </w:rPr>
      </w:pPr>
    </w:p>
    <w:p w14:paraId="2AECCFA7" w14:textId="77777777" w:rsidR="00BA01AD" w:rsidRPr="00B21DC2" w:rsidRDefault="00BA01AD" w:rsidP="00BA01AD">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B21DC2">
        <w:rPr>
          <w:rFonts w:ascii="Tahoma" w:hAnsi="Tahoma" w:cs="Tahoma"/>
          <w:b/>
          <w:bCs/>
          <w:sz w:val="18"/>
          <w:szCs w:val="18"/>
          <w:shd w:val="clear" w:color="auto" w:fill="FFFFFF"/>
        </w:rPr>
        <w:t xml:space="preserve"> </w:t>
      </w:r>
      <w:r w:rsidRPr="00B21DC2">
        <w:rPr>
          <w:rFonts w:ascii="Tahoma" w:hAnsi="Tahoma" w:cs="Tahoma"/>
          <w:sz w:val="18"/>
          <w:szCs w:val="18"/>
          <w:shd w:val="clear" w:color="auto" w:fill="FFFFFF"/>
        </w:rPr>
        <w:t>udziału w postępowaniu</w:t>
      </w:r>
      <w:r w:rsidRPr="00B21DC2">
        <w:rPr>
          <w:rFonts w:ascii="Tahoma" w:hAnsi="Tahoma" w:cs="Tahoma"/>
          <w:sz w:val="18"/>
          <w:szCs w:val="18"/>
        </w:rPr>
        <w:t>.</w:t>
      </w:r>
    </w:p>
    <w:p w14:paraId="59E70C76" w14:textId="77777777" w:rsidR="00BA01AD" w:rsidRPr="00B21DC2" w:rsidRDefault="00BA01AD" w:rsidP="00BA01AD">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O udzielenie zamówienia mogą ubiegać się Wykonawcy, którzy spełniają warunki dotyczące:</w:t>
      </w:r>
    </w:p>
    <w:p w14:paraId="0FD6000F" w14:textId="77777777" w:rsidR="00BA01AD" w:rsidRPr="00B21DC2" w:rsidRDefault="00BA01AD" w:rsidP="00BA01AD">
      <w:pPr>
        <w:numPr>
          <w:ilvl w:val="0"/>
          <w:numId w:val="15"/>
        </w:numPr>
        <w:tabs>
          <w:tab w:val="left" w:pos="851"/>
        </w:tabs>
        <w:ind w:left="851" w:right="23" w:hanging="425"/>
        <w:jc w:val="both"/>
        <w:textAlignment w:val="baseline"/>
        <w:rPr>
          <w:rFonts w:ascii="Tahoma" w:hAnsi="Tahoma" w:cs="Tahoma"/>
          <w:sz w:val="18"/>
          <w:szCs w:val="18"/>
        </w:rPr>
      </w:pPr>
      <w:r w:rsidRPr="00B21DC2">
        <w:rPr>
          <w:rFonts w:ascii="Tahoma" w:hAnsi="Tahoma" w:cs="Tahoma"/>
          <w:b/>
          <w:bCs/>
          <w:sz w:val="18"/>
          <w:szCs w:val="18"/>
        </w:rPr>
        <w:t>zdolności do występowania w obrocie gospodarczym:</w:t>
      </w:r>
    </w:p>
    <w:p w14:paraId="1FCCF639" w14:textId="77777777" w:rsidR="00BA01AD" w:rsidRPr="00B21DC2" w:rsidRDefault="00BA01AD" w:rsidP="00BA01AD">
      <w:pPr>
        <w:ind w:left="143" w:right="23" w:firstLine="708"/>
        <w:jc w:val="both"/>
        <w:textAlignment w:val="baseline"/>
        <w:rPr>
          <w:rFonts w:ascii="Tahoma" w:hAnsi="Tahoma" w:cs="Tahoma"/>
          <w:sz w:val="18"/>
          <w:szCs w:val="18"/>
        </w:rPr>
      </w:pPr>
      <w:bookmarkStart w:id="3" w:name="_Hlk94526533"/>
      <w:r w:rsidRPr="00B21DC2">
        <w:rPr>
          <w:rFonts w:ascii="Tahoma" w:hAnsi="Tahoma" w:cs="Tahoma"/>
          <w:sz w:val="18"/>
          <w:szCs w:val="18"/>
        </w:rPr>
        <w:t>Zamawiający nie stawia warunku w powyższym zakresie.</w:t>
      </w:r>
      <w:bookmarkEnd w:id="3"/>
    </w:p>
    <w:p w14:paraId="150EBA15" w14:textId="77777777" w:rsidR="00BA01AD" w:rsidRPr="00B21DC2" w:rsidRDefault="00BA01AD" w:rsidP="00BA01AD">
      <w:pPr>
        <w:numPr>
          <w:ilvl w:val="0"/>
          <w:numId w:val="15"/>
        </w:numPr>
        <w:tabs>
          <w:tab w:val="left" w:pos="851"/>
        </w:tabs>
        <w:ind w:left="851" w:right="23" w:hanging="425"/>
        <w:jc w:val="both"/>
        <w:textAlignment w:val="baseline"/>
        <w:rPr>
          <w:rFonts w:ascii="Tahoma" w:hAnsi="Tahoma" w:cs="Tahoma"/>
          <w:b/>
          <w:bCs/>
          <w:sz w:val="18"/>
          <w:szCs w:val="18"/>
        </w:rPr>
      </w:pPr>
      <w:r w:rsidRPr="00B21DC2">
        <w:rPr>
          <w:rFonts w:ascii="Tahoma" w:hAnsi="Tahoma" w:cs="Tahoma"/>
          <w:b/>
          <w:bCs/>
          <w:sz w:val="18"/>
          <w:szCs w:val="18"/>
        </w:rPr>
        <w:t>uprawnień do prowadzenia określonej działalności gospodarczej lub zawodowej, o ile wynika to z odrębnych przepisów:</w:t>
      </w:r>
    </w:p>
    <w:p w14:paraId="71057524" w14:textId="77777777" w:rsidR="00BA01AD" w:rsidRPr="00B21DC2" w:rsidRDefault="00BA01AD" w:rsidP="00BA01AD">
      <w:pPr>
        <w:ind w:left="143" w:right="23" w:firstLine="708"/>
        <w:jc w:val="both"/>
        <w:textAlignment w:val="baseline"/>
        <w:rPr>
          <w:rFonts w:ascii="Tahoma" w:hAnsi="Tahoma" w:cs="Tahoma"/>
          <w:sz w:val="18"/>
          <w:szCs w:val="18"/>
        </w:rPr>
      </w:pPr>
      <w:r w:rsidRPr="00B21DC2">
        <w:rPr>
          <w:rFonts w:ascii="Tahoma" w:hAnsi="Tahoma" w:cs="Tahoma"/>
          <w:sz w:val="18"/>
          <w:szCs w:val="18"/>
        </w:rPr>
        <w:t>Zamawiający nie stawia warunku w powyższym zakresie.</w:t>
      </w:r>
    </w:p>
    <w:p w14:paraId="796BEB26" w14:textId="77777777" w:rsidR="00BA01AD" w:rsidRPr="00B21DC2" w:rsidRDefault="00BA01AD" w:rsidP="00BA01AD">
      <w:pPr>
        <w:numPr>
          <w:ilvl w:val="0"/>
          <w:numId w:val="15"/>
        </w:numPr>
        <w:tabs>
          <w:tab w:val="left" w:pos="851"/>
        </w:tabs>
        <w:ind w:left="851" w:right="23" w:hanging="425"/>
        <w:jc w:val="both"/>
        <w:textAlignment w:val="baseline"/>
        <w:rPr>
          <w:rFonts w:ascii="Tahoma" w:hAnsi="Tahoma" w:cs="Tahoma"/>
          <w:b/>
          <w:bCs/>
          <w:sz w:val="18"/>
          <w:szCs w:val="18"/>
        </w:rPr>
      </w:pPr>
      <w:r w:rsidRPr="00B21DC2">
        <w:rPr>
          <w:rFonts w:ascii="Tahoma" w:hAnsi="Tahoma" w:cs="Tahoma"/>
          <w:b/>
          <w:bCs/>
          <w:sz w:val="18"/>
          <w:szCs w:val="18"/>
        </w:rPr>
        <w:t>sytuacji ekonomicznej lub finansowej:</w:t>
      </w:r>
    </w:p>
    <w:p w14:paraId="3C29016C" w14:textId="77777777" w:rsidR="00BA01AD" w:rsidRPr="00B21DC2" w:rsidRDefault="00BA01AD" w:rsidP="00BA01AD">
      <w:pPr>
        <w:ind w:left="143" w:right="23" w:firstLine="708"/>
        <w:jc w:val="both"/>
        <w:rPr>
          <w:rFonts w:ascii="Tahoma" w:hAnsi="Tahoma" w:cs="Tahoma"/>
          <w:sz w:val="18"/>
          <w:szCs w:val="18"/>
        </w:rPr>
      </w:pPr>
      <w:bookmarkStart w:id="4" w:name="_Hlk94526565"/>
      <w:r w:rsidRPr="00B21DC2">
        <w:rPr>
          <w:rFonts w:ascii="Tahoma" w:hAnsi="Tahoma" w:cs="Tahoma"/>
          <w:sz w:val="18"/>
          <w:szCs w:val="18"/>
        </w:rPr>
        <w:t>Zamawiający nie stawia warunku w powyższym zakresie.</w:t>
      </w:r>
    </w:p>
    <w:bookmarkEnd w:id="4"/>
    <w:p w14:paraId="0C286660" w14:textId="77777777" w:rsidR="00BA01AD" w:rsidRPr="00B21DC2" w:rsidRDefault="00BA01AD" w:rsidP="00BA01AD">
      <w:pPr>
        <w:numPr>
          <w:ilvl w:val="0"/>
          <w:numId w:val="15"/>
        </w:numPr>
        <w:tabs>
          <w:tab w:val="left" w:pos="851"/>
        </w:tabs>
        <w:ind w:left="851" w:right="23" w:hanging="425"/>
        <w:jc w:val="both"/>
        <w:textAlignment w:val="baseline"/>
        <w:rPr>
          <w:rFonts w:ascii="Tahoma" w:hAnsi="Tahoma" w:cs="Tahoma"/>
          <w:b/>
          <w:bCs/>
          <w:sz w:val="18"/>
          <w:szCs w:val="18"/>
        </w:rPr>
      </w:pPr>
      <w:r w:rsidRPr="00B21DC2">
        <w:rPr>
          <w:rFonts w:ascii="Tahoma" w:hAnsi="Tahoma" w:cs="Tahoma"/>
          <w:b/>
          <w:bCs/>
          <w:sz w:val="18"/>
          <w:szCs w:val="18"/>
        </w:rPr>
        <w:t>zdolności technicznej lub zawodowej:</w:t>
      </w:r>
    </w:p>
    <w:p w14:paraId="04EC3810" w14:textId="77777777" w:rsidR="00BA01AD" w:rsidRPr="00B21DC2" w:rsidRDefault="00BA01AD" w:rsidP="00BA01AD">
      <w:pPr>
        <w:ind w:left="851" w:right="23"/>
        <w:jc w:val="both"/>
        <w:rPr>
          <w:rFonts w:ascii="Tahoma" w:hAnsi="Tahoma" w:cs="Tahoma"/>
          <w:sz w:val="18"/>
          <w:szCs w:val="18"/>
        </w:rPr>
      </w:pPr>
      <w:r w:rsidRPr="00B21DC2">
        <w:rPr>
          <w:rFonts w:ascii="Tahoma" w:hAnsi="Tahoma" w:cs="Tahoma"/>
          <w:sz w:val="18"/>
          <w:szCs w:val="18"/>
        </w:rPr>
        <w:t>Zamawiający nie stawia warunku w powyższym zakresie.</w:t>
      </w:r>
    </w:p>
    <w:p w14:paraId="752F605A" w14:textId="77777777" w:rsidR="00BA01AD" w:rsidRPr="00B21DC2" w:rsidRDefault="00BA01AD" w:rsidP="00BA01AD">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359052C9" w14:textId="77777777" w:rsidR="00BA01AD" w:rsidRPr="00B21DC2" w:rsidRDefault="00BA01AD" w:rsidP="00BA01AD">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CC4A6AF" w14:textId="77777777" w:rsidR="00BA01AD" w:rsidRPr="00B21DC2" w:rsidRDefault="00BA01AD" w:rsidP="00BA01AD">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b/>
          <w:sz w:val="18"/>
          <w:szCs w:val="18"/>
        </w:rPr>
        <w:t>Wykonawca, który polega na zdolnościach lub sytuacji podmiotów udostępniających zasoby, składa, wraz z ofertą, zobowiązanie podmiotu udostępniającego zasoby</w:t>
      </w:r>
      <w:r w:rsidRPr="00B21DC2">
        <w:rPr>
          <w:rFonts w:ascii="Tahoma" w:hAnsi="Tahoma" w:cs="Tahoma"/>
          <w:sz w:val="18"/>
          <w:szCs w:val="18"/>
        </w:rPr>
        <w:t xml:space="preserve"> do oddania mu do dyspozycji niezbędnych zasobów na potrzeby realizacji danego zamówienia </w:t>
      </w:r>
      <w:r w:rsidRPr="00B21DC2">
        <w:rPr>
          <w:rFonts w:ascii="Tahoma" w:hAnsi="Tahoma" w:cs="Tahoma"/>
          <w:b/>
          <w:sz w:val="18"/>
          <w:szCs w:val="18"/>
        </w:rPr>
        <w:t>lub inny podmiotowy środek dowodowy</w:t>
      </w:r>
      <w:r w:rsidRPr="00B21DC2">
        <w:rPr>
          <w:rFonts w:ascii="Tahoma" w:hAnsi="Tahoma" w:cs="Tahoma"/>
          <w:sz w:val="18"/>
          <w:szCs w:val="18"/>
        </w:rPr>
        <w:t xml:space="preserve"> potwierdzający, że wykonawca realizując zamówienie, będzie dysponował niezbędnymi zasobami tych podmiotów.</w:t>
      </w:r>
    </w:p>
    <w:p w14:paraId="1F3B7439" w14:textId="77777777" w:rsidR="00BA01AD" w:rsidRPr="00B21DC2" w:rsidRDefault="00BA01AD" w:rsidP="00BA01AD">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46E670B8" w14:textId="77777777" w:rsidR="00BA01AD" w:rsidRPr="00B21DC2" w:rsidRDefault="00BA01AD" w:rsidP="00BA01AD">
      <w:pPr>
        <w:pStyle w:val="Default"/>
        <w:numPr>
          <w:ilvl w:val="0"/>
          <w:numId w:val="16"/>
        </w:numPr>
        <w:tabs>
          <w:tab w:val="left" w:pos="993"/>
        </w:tabs>
        <w:ind w:left="993" w:hanging="567"/>
        <w:rPr>
          <w:rFonts w:ascii="Tahoma" w:hAnsi="Tahoma" w:cs="Tahoma"/>
          <w:color w:val="auto"/>
          <w:sz w:val="18"/>
          <w:szCs w:val="18"/>
        </w:rPr>
      </w:pPr>
      <w:r w:rsidRPr="00B21DC2">
        <w:rPr>
          <w:rFonts w:ascii="Tahoma" w:hAnsi="Tahoma" w:cs="Tahoma"/>
          <w:color w:val="auto"/>
          <w:sz w:val="18"/>
          <w:szCs w:val="18"/>
        </w:rPr>
        <w:t xml:space="preserve">zakres dostępnych wykonawcy zasobów podmiotu udostępniającego zasoby; </w:t>
      </w:r>
    </w:p>
    <w:p w14:paraId="117F1DA9" w14:textId="77777777" w:rsidR="00BA01AD" w:rsidRPr="00B21DC2" w:rsidRDefault="00BA01AD" w:rsidP="00BA01AD">
      <w:pPr>
        <w:pStyle w:val="Default"/>
        <w:numPr>
          <w:ilvl w:val="0"/>
          <w:numId w:val="16"/>
        </w:numPr>
        <w:tabs>
          <w:tab w:val="left" w:pos="993"/>
        </w:tabs>
        <w:ind w:left="993" w:hanging="567"/>
        <w:jc w:val="both"/>
        <w:rPr>
          <w:rFonts w:ascii="Tahoma" w:hAnsi="Tahoma" w:cs="Tahoma"/>
          <w:color w:val="auto"/>
          <w:sz w:val="18"/>
          <w:szCs w:val="18"/>
        </w:rPr>
      </w:pPr>
      <w:r w:rsidRPr="00B21DC2">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54A19590" w14:textId="77777777" w:rsidR="00BA01AD" w:rsidRPr="00B21DC2" w:rsidRDefault="00BA01AD" w:rsidP="00BA01AD">
      <w:pPr>
        <w:numPr>
          <w:ilvl w:val="0"/>
          <w:numId w:val="16"/>
        </w:numPr>
        <w:tabs>
          <w:tab w:val="left" w:pos="360"/>
          <w:tab w:val="left" w:pos="993"/>
        </w:tabs>
        <w:suppressAutoHyphens/>
        <w:ind w:left="993" w:hanging="567"/>
        <w:jc w:val="both"/>
        <w:rPr>
          <w:rFonts w:ascii="Tahoma" w:hAnsi="Tahoma" w:cs="Tahoma"/>
          <w:sz w:val="18"/>
          <w:szCs w:val="18"/>
        </w:rPr>
      </w:pPr>
      <w:r w:rsidRPr="00B21DC2">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5F3A5DB" w14:textId="77777777" w:rsidR="00BA01AD" w:rsidRPr="00B21DC2" w:rsidRDefault="00BA01AD" w:rsidP="00BA01AD">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7F2E95A7" w14:textId="77777777" w:rsidR="00BA01AD" w:rsidRPr="00B21DC2" w:rsidRDefault="00BA01AD" w:rsidP="00BA01AD">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930125E" w14:textId="77777777" w:rsidR="00BA01AD" w:rsidRPr="00B21DC2" w:rsidRDefault="00BA01AD" w:rsidP="00BA01AD">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43D6CCE" w14:textId="77777777" w:rsidR="00BA01AD" w:rsidRPr="00B21DC2" w:rsidRDefault="00BA01AD" w:rsidP="00BA01AD">
      <w:pPr>
        <w:suppressAutoHyphens/>
        <w:jc w:val="both"/>
        <w:rPr>
          <w:rFonts w:ascii="Tahoma" w:hAnsi="Tahoma" w:cs="Tahoma"/>
          <w:b/>
          <w:sz w:val="20"/>
          <w:szCs w:val="20"/>
        </w:rPr>
      </w:pPr>
    </w:p>
    <w:p w14:paraId="4383C758" w14:textId="77777777" w:rsidR="00BA01AD" w:rsidRPr="00B21DC2" w:rsidRDefault="00BA01AD" w:rsidP="00BA01AD">
      <w:pPr>
        <w:suppressAutoHyphens/>
        <w:jc w:val="both"/>
        <w:rPr>
          <w:rFonts w:ascii="Tahoma" w:hAnsi="Tahoma" w:cs="Tahoma"/>
          <w:b/>
          <w:sz w:val="20"/>
          <w:szCs w:val="20"/>
        </w:rPr>
      </w:pPr>
    </w:p>
    <w:p w14:paraId="318350C3" w14:textId="77777777" w:rsidR="00BA01AD" w:rsidRPr="00B21DC2" w:rsidRDefault="00BA01AD" w:rsidP="00BA01AD">
      <w:pPr>
        <w:suppressAutoHyphens/>
        <w:jc w:val="both"/>
        <w:rPr>
          <w:rFonts w:ascii="Tahoma" w:hAnsi="Tahoma" w:cs="Tahoma"/>
          <w:b/>
          <w:bCs/>
          <w:sz w:val="20"/>
          <w:szCs w:val="20"/>
        </w:rPr>
      </w:pPr>
      <w:r w:rsidRPr="00B21DC2">
        <w:rPr>
          <w:rFonts w:ascii="Tahoma" w:hAnsi="Tahoma" w:cs="Tahoma"/>
          <w:b/>
          <w:sz w:val="20"/>
          <w:szCs w:val="20"/>
        </w:rPr>
        <w:t xml:space="preserve">V. </w:t>
      </w:r>
      <w:r w:rsidRPr="00B21DC2">
        <w:rPr>
          <w:rFonts w:ascii="Tahoma" w:hAnsi="Tahoma" w:cs="Tahoma"/>
          <w:b/>
          <w:bCs/>
          <w:sz w:val="20"/>
          <w:szCs w:val="20"/>
        </w:rPr>
        <w:t>PODSTAWY WYKLUCZENIA</w:t>
      </w:r>
    </w:p>
    <w:p w14:paraId="15BE21DC" w14:textId="77777777" w:rsidR="00BA01AD" w:rsidRPr="00B21DC2" w:rsidRDefault="00BA01AD" w:rsidP="00BA01AD">
      <w:pPr>
        <w:suppressAutoHyphens/>
        <w:jc w:val="both"/>
        <w:rPr>
          <w:rFonts w:ascii="Tahoma" w:hAnsi="Tahoma" w:cs="Tahoma"/>
          <w:b/>
          <w:sz w:val="20"/>
          <w:szCs w:val="20"/>
        </w:rPr>
      </w:pPr>
    </w:p>
    <w:p w14:paraId="3A25A04E" w14:textId="77777777" w:rsidR="00BA01AD" w:rsidRPr="00374EAC" w:rsidRDefault="00BA01AD" w:rsidP="00C3459D">
      <w:pPr>
        <w:numPr>
          <w:ilvl w:val="0"/>
          <w:numId w:val="58"/>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Z postępowania o udzielenie zamówienia wyklucza się, z zastrzeżeniem art. 110 ust. 2 </w:t>
      </w:r>
      <w:proofErr w:type="spellStart"/>
      <w:r w:rsidRPr="00374EAC">
        <w:rPr>
          <w:rFonts w:ascii="Tahoma" w:eastAsia="Calibri" w:hAnsi="Tahoma" w:cs="Tahoma"/>
          <w:sz w:val="18"/>
          <w:szCs w:val="18"/>
          <w:lang w:eastAsia="ar-SA"/>
        </w:rPr>
        <w:t>pzp</w:t>
      </w:r>
      <w:proofErr w:type="spellEnd"/>
      <w:r w:rsidRPr="00374EAC">
        <w:rPr>
          <w:rFonts w:ascii="Tahoma" w:eastAsia="Calibri" w:hAnsi="Tahoma" w:cs="Tahoma"/>
          <w:sz w:val="18"/>
          <w:szCs w:val="18"/>
          <w:lang w:eastAsia="ar-SA"/>
        </w:rPr>
        <w:t>, Wykonawcę:</w:t>
      </w:r>
    </w:p>
    <w:p w14:paraId="5083B0B1" w14:textId="77777777" w:rsidR="00BA01AD" w:rsidRPr="00374EAC" w:rsidRDefault="00BA01AD" w:rsidP="00C3459D">
      <w:pPr>
        <w:numPr>
          <w:ilvl w:val="1"/>
          <w:numId w:val="58"/>
        </w:numPr>
        <w:tabs>
          <w:tab w:val="left" w:pos="851"/>
        </w:tabs>
        <w:suppressAutoHyphens/>
        <w:spacing w:line="100" w:lineRule="atLeast"/>
        <w:ind w:left="567" w:hanging="141"/>
        <w:jc w:val="both"/>
        <w:rPr>
          <w:rFonts w:ascii="Tahoma" w:eastAsia="Calibri" w:hAnsi="Tahoma" w:cs="Tahoma"/>
          <w:sz w:val="18"/>
          <w:szCs w:val="18"/>
          <w:lang w:eastAsia="ar-SA"/>
        </w:rPr>
      </w:pPr>
      <w:r w:rsidRPr="00374EAC">
        <w:rPr>
          <w:rFonts w:ascii="Tahoma" w:eastAsia="Calibri" w:hAnsi="Tahoma" w:cs="Tahoma"/>
          <w:sz w:val="18"/>
          <w:szCs w:val="18"/>
          <w:lang w:eastAsia="ar-SA"/>
        </w:rPr>
        <w:t>będącego osobą fizyczną, którego prawomocnie skazano za przestępstwo:</w:t>
      </w:r>
    </w:p>
    <w:p w14:paraId="671E66C4" w14:textId="77777777" w:rsidR="00BA01AD" w:rsidRPr="00374EAC" w:rsidRDefault="00BA01AD" w:rsidP="00C3459D">
      <w:pPr>
        <w:numPr>
          <w:ilvl w:val="0"/>
          <w:numId w:val="59"/>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udziału w zorganizowanej grupie przestępczej albo związku mającym na celu popełnienie przestępstwa lub przestępstwa skarbowego, o którym mowa w art. 258 Kodeksu karnego, </w:t>
      </w:r>
    </w:p>
    <w:p w14:paraId="14595FB2" w14:textId="77777777" w:rsidR="00BA01AD" w:rsidRPr="00374EAC" w:rsidRDefault="00BA01AD" w:rsidP="00C3459D">
      <w:pPr>
        <w:numPr>
          <w:ilvl w:val="0"/>
          <w:numId w:val="59"/>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 handlu ludźmi, o którym mowa w art. 189a Kodeksu karnego, </w:t>
      </w:r>
    </w:p>
    <w:p w14:paraId="43B8F81F" w14:textId="77777777" w:rsidR="00BA01AD" w:rsidRPr="00374EAC" w:rsidRDefault="00BA01AD" w:rsidP="00C3459D">
      <w:pPr>
        <w:numPr>
          <w:ilvl w:val="0"/>
          <w:numId w:val="59"/>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o którym mowa w art. 228–230a, art. 250a Kodeksu karnego, w art. 46–48 ustawy z dnia 25 czerwca 2010 r. o sporcie (Dz. U. z 2023 poz. 2048 </w:t>
      </w:r>
      <w:proofErr w:type="spellStart"/>
      <w:r w:rsidRPr="00374EAC">
        <w:rPr>
          <w:rFonts w:ascii="Tahoma" w:eastAsia="Calibri" w:hAnsi="Tahoma" w:cs="Tahoma"/>
          <w:sz w:val="18"/>
          <w:szCs w:val="18"/>
          <w:lang w:eastAsia="ar-SA"/>
        </w:rPr>
        <w:t>t.j</w:t>
      </w:r>
      <w:proofErr w:type="spellEnd"/>
      <w:r w:rsidRPr="00374EAC">
        <w:rPr>
          <w:rFonts w:ascii="Tahoma" w:eastAsia="Calibri" w:hAnsi="Tahoma" w:cs="Tahoma"/>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sidRPr="00374EAC">
        <w:rPr>
          <w:rFonts w:ascii="Tahoma" w:eastAsia="Calibri" w:hAnsi="Tahoma" w:cs="Tahoma"/>
          <w:sz w:val="18"/>
          <w:szCs w:val="18"/>
          <w:lang w:eastAsia="ar-SA"/>
        </w:rPr>
        <w:t>t.j</w:t>
      </w:r>
      <w:proofErr w:type="spellEnd"/>
      <w:r w:rsidRPr="00374EAC">
        <w:rPr>
          <w:rFonts w:ascii="Tahoma" w:eastAsia="Calibri" w:hAnsi="Tahoma" w:cs="Tahoma"/>
          <w:sz w:val="18"/>
          <w:szCs w:val="18"/>
          <w:lang w:eastAsia="ar-SA"/>
        </w:rPr>
        <w:t xml:space="preserve">.), </w:t>
      </w:r>
    </w:p>
    <w:p w14:paraId="2A13898A" w14:textId="77777777" w:rsidR="00BA01AD" w:rsidRPr="00374EAC" w:rsidRDefault="00BA01AD" w:rsidP="00C3459D">
      <w:pPr>
        <w:numPr>
          <w:ilvl w:val="0"/>
          <w:numId w:val="59"/>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904986" w14:textId="77777777" w:rsidR="00BA01AD" w:rsidRPr="00374EAC" w:rsidRDefault="00BA01AD" w:rsidP="00C3459D">
      <w:pPr>
        <w:numPr>
          <w:ilvl w:val="0"/>
          <w:numId w:val="59"/>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o charakterze terrorystycznym, o którym mowa w art. 115 § 20 Kodeksu karnego, lub mające na celu popełnienie tego przestępstwa, </w:t>
      </w:r>
    </w:p>
    <w:p w14:paraId="1C618415" w14:textId="77777777" w:rsidR="00BA01AD" w:rsidRPr="00374EAC" w:rsidRDefault="00BA01AD" w:rsidP="00C3459D">
      <w:pPr>
        <w:numPr>
          <w:ilvl w:val="0"/>
          <w:numId w:val="59"/>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lastRenderedPageBreak/>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414CA68" w14:textId="77777777" w:rsidR="00BA01AD" w:rsidRPr="00374EAC" w:rsidRDefault="00BA01AD" w:rsidP="00C3459D">
      <w:pPr>
        <w:numPr>
          <w:ilvl w:val="0"/>
          <w:numId w:val="59"/>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CA5DB24" w14:textId="77777777" w:rsidR="00BA01AD" w:rsidRPr="00374EAC" w:rsidRDefault="00BA01AD" w:rsidP="00C3459D">
      <w:pPr>
        <w:numPr>
          <w:ilvl w:val="0"/>
          <w:numId w:val="59"/>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51D4A202" w14:textId="77777777" w:rsidR="00BA01AD" w:rsidRPr="00374EAC" w:rsidRDefault="00BA01AD" w:rsidP="00C3459D">
      <w:pPr>
        <w:numPr>
          <w:ilvl w:val="1"/>
          <w:numId w:val="58"/>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5580DD3" w14:textId="77777777" w:rsidR="00BA01AD" w:rsidRPr="00374EAC" w:rsidRDefault="00BA01AD" w:rsidP="00C3459D">
      <w:pPr>
        <w:numPr>
          <w:ilvl w:val="1"/>
          <w:numId w:val="58"/>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E175574" w14:textId="77777777" w:rsidR="00BA01AD" w:rsidRPr="00374EAC" w:rsidRDefault="00BA01AD" w:rsidP="00C3459D">
      <w:pPr>
        <w:numPr>
          <w:ilvl w:val="1"/>
          <w:numId w:val="58"/>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wobec którego prawomocnie orzeczono zakaz ubiegania się o zamówienia publiczne;</w:t>
      </w:r>
    </w:p>
    <w:p w14:paraId="6036425E" w14:textId="77777777" w:rsidR="00BA01AD" w:rsidRPr="00374EAC" w:rsidRDefault="00BA01AD" w:rsidP="00C3459D">
      <w:pPr>
        <w:numPr>
          <w:ilvl w:val="1"/>
          <w:numId w:val="58"/>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C9CFA53" w14:textId="77777777" w:rsidR="00BA01AD" w:rsidRPr="00374EAC" w:rsidRDefault="00BA01AD" w:rsidP="00C3459D">
      <w:pPr>
        <w:numPr>
          <w:ilvl w:val="1"/>
          <w:numId w:val="58"/>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w:t>
      </w:r>
      <w:r>
        <w:rPr>
          <w:rFonts w:ascii="Tahoma" w:eastAsia="Calibri" w:hAnsi="Tahoma" w:cs="Tahoma"/>
          <w:sz w:val="18"/>
          <w:szCs w:val="18"/>
          <w:lang w:eastAsia="ar-SA"/>
        </w:rPr>
        <w:t xml:space="preserve"> </w:t>
      </w:r>
      <w:r w:rsidRPr="00374EAC">
        <w:rPr>
          <w:rFonts w:ascii="Tahoma" w:eastAsia="Calibri" w:hAnsi="Tahoma" w:cs="Tahoma"/>
          <w:sz w:val="18"/>
          <w:szCs w:val="18"/>
          <w:lang w:eastAsia="ar-SA"/>
        </w:rPr>
        <w:t>inny sposób niż przez wykluczenie wykonawcy z udziału w postępowaniu o udzielenie zamówienia.</w:t>
      </w:r>
    </w:p>
    <w:p w14:paraId="4D3C0463" w14:textId="77777777" w:rsidR="00BA01AD" w:rsidRPr="00374EAC" w:rsidRDefault="00BA01AD" w:rsidP="00C3459D">
      <w:pPr>
        <w:numPr>
          <w:ilvl w:val="1"/>
          <w:numId w:val="58"/>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128139B0" w14:textId="77777777" w:rsidR="00BA01AD" w:rsidRPr="00374EAC" w:rsidRDefault="00BA01AD" w:rsidP="00C3459D">
      <w:pPr>
        <w:numPr>
          <w:ilvl w:val="0"/>
          <w:numId w:val="58"/>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Wykonawca może zostać wykluczony przez Zamawiającego na każdym etapie postępowania o udzielenie zamówienia.</w:t>
      </w:r>
    </w:p>
    <w:p w14:paraId="028EC1C0" w14:textId="77777777" w:rsidR="00BA01AD" w:rsidRPr="00374EAC" w:rsidRDefault="00BA01AD" w:rsidP="00C3459D">
      <w:pPr>
        <w:numPr>
          <w:ilvl w:val="0"/>
          <w:numId w:val="58"/>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Wykonawca nie podlega wykluczeniu w okolicznościach określonych w art. 108 ust. 1 pkt 1, 2 i 5 i art. 109 ust. 1 pkt 4 </w:t>
      </w:r>
      <w:proofErr w:type="spellStart"/>
      <w:r w:rsidRPr="00374EAC">
        <w:rPr>
          <w:rFonts w:ascii="Tahoma" w:eastAsia="Calibri" w:hAnsi="Tahoma" w:cs="Tahoma"/>
          <w:sz w:val="18"/>
          <w:szCs w:val="18"/>
          <w:lang w:eastAsia="ar-SA"/>
        </w:rPr>
        <w:t>pzp</w:t>
      </w:r>
      <w:proofErr w:type="spellEnd"/>
      <w:r w:rsidRPr="00374EAC">
        <w:rPr>
          <w:rFonts w:ascii="Tahoma" w:eastAsia="Calibri" w:hAnsi="Tahoma" w:cs="Tahoma"/>
          <w:sz w:val="18"/>
          <w:szCs w:val="18"/>
          <w:lang w:eastAsia="ar-SA"/>
        </w:rPr>
        <w:t>, jeżeli udowodni zamawiającemu, że spełnił łącznie następujące przesłanki:</w:t>
      </w:r>
    </w:p>
    <w:p w14:paraId="39AB87B1" w14:textId="77777777" w:rsidR="00BA01AD" w:rsidRPr="00374EAC" w:rsidRDefault="00BA01AD" w:rsidP="00C3459D">
      <w:pPr>
        <w:numPr>
          <w:ilvl w:val="0"/>
          <w:numId w:val="60"/>
        </w:numPr>
        <w:suppressAutoHyphens/>
        <w:spacing w:line="100" w:lineRule="atLeast"/>
        <w:ind w:left="709"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naprawił lub zobowiązał się do naprawienia szkody wyrządzonej przestępstwem, wykroczeniem lub swoim nieprawidłowym postępowaniem, w tym poprzez zadośćuczynienie pieniężne; </w:t>
      </w:r>
    </w:p>
    <w:p w14:paraId="048159D6" w14:textId="77777777" w:rsidR="00BA01AD" w:rsidRPr="00374EAC" w:rsidRDefault="00BA01AD" w:rsidP="00C3459D">
      <w:pPr>
        <w:numPr>
          <w:ilvl w:val="0"/>
          <w:numId w:val="60"/>
        </w:numPr>
        <w:suppressAutoHyphens/>
        <w:spacing w:line="100" w:lineRule="atLeast"/>
        <w:ind w:left="709"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71602AA0" w14:textId="77777777" w:rsidR="00BA01AD" w:rsidRPr="00374EAC" w:rsidRDefault="00BA01AD" w:rsidP="00C3459D">
      <w:pPr>
        <w:numPr>
          <w:ilvl w:val="0"/>
          <w:numId w:val="60"/>
        </w:numPr>
        <w:suppressAutoHyphens/>
        <w:spacing w:line="100" w:lineRule="atLeast"/>
        <w:ind w:left="709"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podjął konkretne środki techniczne, organizacyjne i kadrowe, odpowiednie dla zapobiegania dalszym przestępstwom, wykroczeniom lub nieprawidłowemu postępowaniu, w szczególności: </w:t>
      </w:r>
    </w:p>
    <w:p w14:paraId="11502BB2" w14:textId="77777777" w:rsidR="00BA01AD" w:rsidRPr="00374EAC" w:rsidRDefault="00BA01AD" w:rsidP="00C3459D">
      <w:pPr>
        <w:numPr>
          <w:ilvl w:val="0"/>
          <w:numId w:val="61"/>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zerwał wszelkie powiązania z osobami lub podmiotami odpowiedzialnymi za nieprawidłowe postępowanie wykonawcy, </w:t>
      </w:r>
    </w:p>
    <w:p w14:paraId="4BA910F9" w14:textId="77777777" w:rsidR="00BA01AD" w:rsidRPr="00374EAC" w:rsidRDefault="00BA01AD" w:rsidP="00C3459D">
      <w:pPr>
        <w:numPr>
          <w:ilvl w:val="0"/>
          <w:numId w:val="61"/>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zreorganizował personel, </w:t>
      </w:r>
    </w:p>
    <w:p w14:paraId="2FFCFAF9" w14:textId="77777777" w:rsidR="00BA01AD" w:rsidRPr="00374EAC" w:rsidRDefault="00BA01AD" w:rsidP="00C3459D">
      <w:pPr>
        <w:numPr>
          <w:ilvl w:val="0"/>
          <w:numId w:val="61"/>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wdrożył system sprawozdawczości i kontroli,</w:t>
      </w:r>
    </w:p>
    <w:p w14:paraId="1734E61F" w14:textId="77777777" w:rsidR="00BA01AD" w:rsidRPr="00374EAC" w:rsidRDefault="00BA01AD" w:rsidP="00C3459D">
      <w:pPr>
        <w:numPr>
          <w:ilvl w:val="0"/>
          <w:numId w:val="61"/>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utworzył struktury audytu wewnętrznego do monitorowania przestrzegania przepisów, wewnętrznych regulacji lub standardów, </w:t>
      </w:r>
    </w:p>
    <w:p w14:paraId="636CE78F" w14:textId="77777777" w:rsidR="00BA01AD" w:rsidRPr="00374EAC" w:rsidRDefault="00BA01AD" w:rsidP="00C3459D">
      <w:pPr>
        <w:numPr>
          <w:ilvl w:val="0"/>
          <w:numId w:val="61"/>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wprowadził wewnętrzne regulacje dotyczące odpowiedzialności i odszkodowań za nieprzestrzeganie przepisów, wewnętrznych regulacji lub standardów.</w:t>
      </w:r>
    </w:p>
    <w:p w14:paraId="63FC50E8" w14:textId="77777777" w:rsidR="00BA01AD" w:rsidRPr="00374EAC" w:rsidRDefault="00BA01AD" w:rsidP="00C3459D">
      <w:pPr>
        <w:numPr>
          <w:ilvl w:val="0"/>
          <w:numId w:val="58"/>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61B8CD10" w14:textId="77777777" w:rsidR="00BA01AD" w:rsidRPr="00374EAC" w:rsidRDefault="00BA01AD" w:rsidP="00C3459D">
      <w:pPr>
        <w:numPr>
          <w:ilvl w:val="0"/>
          <w:numId w:val="58"/>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099FD787" w14:textId="77777777" w:rsidR="00BA01AD" w:rsidRPr="00374EAC" w:rsidRDefault="00BA01AD" w:rsidP="00C3459D">
      <w:pPr>
        <w:numPr>
          <w:ilvl w:val="0"/>
          <w:numId w:val="58"/>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Ponadto, zgodnie z przepisem art. 7 ust. 1 Ustawy z dnia 13 kwietnia 2022 r . o szczególnych rozwiązaniach w zakresie przeciwdziałania wspieraniu agresji na Ukrainę oraz służących ochronie bezpieczeństwa narodowego (</w:t>
      </w:r>
      <w:proofErr w:type="spellStart"/>
      <w:r w:rsidR="00745729">
        <w:rPr>
          <w:rFonts w:ascii="Tahoma" w:eastAsia="Calibri" w:hAnsi="Tahoma" w:cs="Tahoma"/>
          <w:sz w:val="18"/>
          <w:szCs w:val="18"/>
          <w:lang w:eastAsia="ar-SA"/>
        </w:rPr>
        <w:t>t.j</w:t>
      </w:r>
      <w:proofErr w:type="spellEnd"/>
      <w:r w:rsidR="00745729">
        <w:rPr>
          <w:rFonts w:ascii="Tahoma" w:eastAsia="Calibri" w:hAnsi="Tahoma" w:cs="Tahoma"/>
          <w:sz w:val="18"/>
          <w:szCs w:val="18"/>
          <w:lang w:eastAsia="ar-SA"/>
        </w:rPr>
        <w:t xml:space="preserve">. </w:t>
      </w:r>
      <w:r w:rsidRPr="00374EAC">
        <w:rPr>
          <w:rFonts w:ascii="Tahoma" w:eastAsia="Calibri" w:hAnsi="Tahoma" w:cs="Tahoma"/>
          <w:sz w:val="18"/>
          <w:szCs w:val="18"/>
          <w:lang w:eastAsia="ar-SA"/>
        </w:rPr>
        <w:t>Dz. U. z 202</w:t>
      </w:r>
      <w:r w:rsidR="00745729">
        <w:rPr>
          <w:rFonts w:ascii="Tahoma" w:eastAsia="Calibri" w:hAnsi="Tahoma" w:cs="Tahoma"/>
          <w:sz w:val="18"/>
          <w:szCs w:val="18"/>
          <w:lang w:eastAsia="ar-SA"/>
        </w:rPr>
        <w:t xml:space="preserve">4., poz. </w:t>
      </w:r>
      <w:r w:rsidRPr="00374EAC">
        <w:rPr>
          <w:rFonts w:ascii="Tahoma" w:eastAsia="Calibri" w:hAnsi="Tahoma" w:cs="Tahoma"/>
          <w:sz w:val="18"/>
          <w:szCs w:val="18"/>
          <w:lang w:eastAsia="ar-SA"/>
        </w:rPr>
        <w:t>5</w:t>
      </w:r>
      <w:r w:rsidR="00745729">
        <w:rPr>
          <w:rFonts w:ascii="Tahoma" w:eastAsia="Calibri" w:hAnsi="Tahoma" w:cs="Tahoma"/>
          <w:sz w:val="18"/>
          <w:szCs w:val="18"/>
          <w:lang w:eastAsia="ar-SA"/>
        </w:rPr>
        <w:t>07</w:t>
      </w:r>
      <w:r w:rsidRPr="00374EAC">
        <w:rPr>
          <w:rFonts w:ascii="Tahoma" w:eastAsia="Calibri" w:hAnsi="Tahoma" w:cs="Tahoma"/>
          <w:sz w:val="18"/>
          <w:szCs w:val="18"/>
          <w:lang w:eastAsia="ar-SA"/>
        </w:rPr>
        <w:t xml:space="preserve">) z postępowania o udzielenie zamówienia publicznego lub konkursu prowadzonego na podstawie </w:t>
      </w:r>
      <w:hyperlink w:anchor="/document/18903829?cm=DOCUMENT" w:history="1">
        <w:r w:rsidRPr="00374EAC">
          <w:rPr>
            <w:rFonts w:ascii="Tahoma" w:eastAsia="Calibri" w:hAnsi="Tahoma" w:cs="Tahoma"/>
            <w:sz w:val="18"/>
            <w:szCs w:val="18"/>
            <w:lang w:eastAsia="ar-SA"/>
          </w:rPr>
          <w:t>ustawy</w:t>
        </w:r>
      </w:hyperlink>
      <w:r w:rsidRPr="00374EAC">
        <w:rPr>
          <w:rFonts w:ascii="Tahoma" w:eastAsia="Calibri" w:hAnsi="Tahoma" w:cs="Tahoma"/>
          <w:sz w:val="18"/>
          <w:szCs w:val="18"/>
          <w:lang w:eastAsia="ar-SA"/>
        </w:rPr>
        <w:t xml:space="preserve"> z dnia 11 września 2019 r. - Prawo zamówień publicznych wyklucza się:</w:t>
      </w:r>
    </w:p>
    <w:p w14:paraId="541BFB0F" w14:textId="77777777" w:rsidR="00BA01AD" w:rsidRPr="00374EAC" w:rsidRDefault="00BA01AD" w:rsidP="00C3459D">
      <w:pPr>
        <w:numPr>
          <w:ilvl w:val="0"/>
          <w:numId w:val="62"/>
        </w:numPr>
        <w:shd w:val="clear" w:color="auto" w:fill="FFFFFF"/>
        <w:suppressAutoHyphens/>
        <w:spacing w:line="100" w:lineRule="atLeast"/>
        <w:ind w:left="1134" w:hanging="425"/>
        <w:jc w:val="both"/>
        <w:rPr>
          <w:rFonts w:ascii="Tahoma" w:hAnsi="Tahoma" w:cs="Tahoma"/>
          <w:sz w:val="18"/>
          <w:szCs w:val="18"/>
          <w:lang w:eastAsia="ar-SA"/>
        </w:rPr>
      </w:pPr>
      <w:r w:rsidRPr="00374EAC">
        <w:rPr>
          <w:rFonts w:ascii="Tahoma" w:hAnsi="Tahoma" w:cs="Tahoma"/>
          <w:sz w:val="18"/>
          <w:szCs w:val="18"/>
          <w:lang w:eastAsia="ar-SA"/>
        </w:rPr>
        <w:t xml:space="preserve">wykonawcę oraz uczestnika konkursu wymienionego w wykazach określonych w </w:t>
      </w:r>
      <w:hyperlink w:anchor="/document/67607987?cm=DOCUMENT" w:history="1">
        <w:r w:rsidRPr="00374EAC">
          <w:rPr>
            <w:rFonts w:ascii="Tahoma" w:eastAsia="Calibri" w:hAnsi="Tahoma" w:cs="Tahoma"/>
            <w:color w:val="0000FF"/>
            <w:sz w:val="18"/>
            <w:szCs w:val="18"/>
            <w:u w:val="single"/>
          </w:rPr>
          <w:t>rozporządzeniu</w:t>
        </w:r>
      </w:hyperlink>
      <w:r w:rsidRPr="00374EAC">
        <w:rPr>
          <w:rFonts w:ascii="Tahoma" w:hAnsi="Tahoma" w:cs="Tahoma"/>
          <w:sz w:val="18"/>
          <w:szCs w:val="18"/>
          <w:lang w:eastAsia="ar-SA"/>
        </w:rPr>
        <w:t xml:space="preserve"> 765/2006 i </w:t>
      </w:r>
      <w:hyperlink w:anchor="/document/68410867?cm=DOCUMENT" w:history="1">
        <w:r w:rsidRPr="00374EAC">
          <w:rPr>
            <w:rFonts w:ascii="Tahoma" w:eastAsia="Calibri" w:hAnsi="Tahoma" w:cs="Tahoma"/>
            <w:color w:val="0000FF"/>
            <w:sz w:val="18"/>
            <w:szCs w:val="18"/>
            <w:u w:val="single"/>
          </w:rPr>
          <w:t>rozporządzeniu</w:t>
        </w:r>
      </w:hyperlink>
      <w:r w:rsidRPr="00374EAC">
        <w:rPr>
          <w:rFonts w:ascii="Tahoma" w:hAnsi="Tahoma" w:cs="Tahoma"/>
          <w:sz w:val="18"/>
          <w:szCs w:val="18"/>
          <w:lang w:eastAsia="ar-SA"/>
        </w:rPr>
        <w:t xml:space="preserve"> 269/2014 albo wpisanego na listę na podstawie decyzji w sprawie wpisu na listę rozstrzygającej o zastosowaniu środka, o którym mowa w art. 1 pkt 3;</w:t>
      </w:r>
    </w:p>
    <w:p w14:paraId="507B3DF3" w14:textId="77777777" w:rsidR="00BA01AD" w:rsidRPr="00374EAC" w:rsidRDefault="00BA01AD" w:rsidP="00C3459D">
      <w:pPr>
        <w:numPr>
          <w:ilvl w:val="0"/>
          <w:numId w:val="62"/>
        </w:numPr>
        <w:shd w:val="clear" w:color="auto" w:fill="FFFFFF"/>
        <w:suppressAutoHyphens/>
        <w:spacing w:line="100" w:lineRule="atLeast"/>
        <w:ind w:left="1134" w:hanging="425"/>
        <w:jc w:val="both"/>
        <w:rPr>
          <w:rFonts w:ascii="Tahoma" w:hAnsi="Tahoma" w:cs="Tahoma"/>
          <w:sz w:val="18"/>
          <w:szCs w:val="18"/>
          <w:lang w:eastAsia="ar-SA"/>
        </w:rPr>
      </w:pPr>
      <w:r w:rsidRPr="00374EAC">
        <w:rPr>
          <w:rFonts w:ascii="Tahoma" w:hAnsi="Tahoma" w:cs="Tahoma"/>
          <w:sz w:val="18"/>
          <w:szCs w:val="18"/>
          <w:lang w:eastAsia="ar-SA"/>
        </w:rPr>
        <w:t xml:space="preserve">wykonawcę oraz uczestnika konkursu, którego beneficjentem rzeczywistym w rozumieniu </w:t>
      </w:r>
      <w:hyperlink w:anchor="/document/18708093?cm=DOCUMENT" w:history="1">
        <w:r w:rsidRPr="00374EAC">
          <w:rPr>
            <w:rFonts w:ascii="Calibri" w:eastAsia="Calibri" w:hAnsi="Calibri"/>
            <w:color w:val="0000FF"/>
            <w:sz w:val="22"/>
            <w:szCs w:val="22"/>
            <w:u w:val="single"/>
          </w:rPr>
          <w:t>ustawy</w:t>
        </w:r>
      </w:hyperlink>
      <w:r w:rsidRPr="00374EAC">
        <w:rPr>
          <w:rFonts w:ascii="Tahoma" w:hAnsi="Tahoma" w:cs="Tahoma"/>
          <w:sz w:val="18"/>
          <w:szCs w:val="18"/>
          <w:lang w:eastAsia="ar-SA"/>
        </w:rPr>
        <w:t xml:space="preserve"> z dnia 1 marca 2018 r. o przeciwdziałaniu praniu pieniędzy oraz finansowaniu terroryzmu (Dz. U. z 202</w:t>
      </w:r>
      <w:r w:rsidR="00745729">
        <w:rPr>
          <w:rFonts w:ascii="Tahoma" w:hAnsi="Tahoma" w:cs="Tahoma"/>
          <w:sz w:val="18"/>
          <w:szCs w:val="18"/>
          <w:lang w:eastAsia="ar-SA"/>
        </w:rPr>
        <w:t>3</w:t>
      </w:r>
      <w:r w:rsidRPr="00374EAC">
        <w:rPr>
          <w:rFonts w:ascii="Tahoma" w:hAnsi="Tahoma" w:cs="Tahoma"/>
          <w:sz w:val="18"/>
          <w:szCs w:val="18"/>
          <w:lang w:eastAsia="ar-SA"/>
        </w:rPr>
        <w:t xml:space="preserve"> r. poz. </w:t>
      </w:r>
      <w:r w:rsidR="00745729">
        <w:rPr>
          <w:rFonts w:ascii="Tahoma" w:hAnsi="Tahoma" w:cs="Tahoma"/>
          <w:sz w:val="18"/>
          <w:szCs w:val="18"/>
          <w:lang w:eastAsia="ar-SA"/>
        </w:rPr>
        <w:t>1124, 1285, 1723, 1843</w:t>
      </w:r>
      <w:r w:rsidRPr="00374EAC">
        <w:rPr>
          <w:rFonts w:ascii="Tahoma" w:hAnsi="Tahoma" w:cs="Tahoma"/>
          <w:sz w:val="18"/>
          <w:szCs w:val="18"/>
          <w:lang w:eastAsia="ar-SA"/>
        </w:rPr>
        <w:t xml:space="preserve">) jest osoba wymieniona w wykazach określonych w </w:t>
      </w:r>
      <w:hyperlink w:anchor="/document/67607987?cm=DOCUMENT" w:history="1">
        <w:r w:rsidRPr="00374EAC">
          <w:rPr>
            <w:rFonts w:ascii="Calibri" w:eastAsia="Calibri" w:hAnsi="Calibri"/>
            <w:color w:val="0000FF"/>
            <w:sz w:val="22"/>
            <w:szCs w:val="22"/>
            <w:u w:val="single"/>
          </w:rPr>
          <w:t>rozporządzeniu</w:t>
        </w:r>
      </w:hyperlink>
      <w:r w:rsidRPr="00374EAC">
        <w:rPr>
          <w:rFonts w:ascii="Tahoma" w:hAnsi="Tahoma" w:cs="Tahoma"/>
          <w:sz w:val="18"/>
          <w:szCs w:val="18"/>
          <w:lang w:eastAsia="ar-SA"/>
        </w:rPr>
        <w:t xml:space="preserve"> 765/2006 i </w:t>
      </w:r>
      <w:hyperlink w:anchor="/document/68410867?cm=DOCUMENT" w:history="1">
        <w:r w:rsidRPr="00374EAC">
          <w:rPr>
            <w:rFonts w:ascii="Calibri" w:eastAsia="Calibri" w:hAnsi="Calibri"/>
            <w:color w:val="0000FF"/>
            <w:sz w:val="22"/>
            <w:szCs w:val="22"/>
            <w:u w:val="single"/>
          </w:rPr>
          <w:t>rozporządzeniu</w:t>
        </w:r>
      </w:hyperlink>
      <w:r w:rsidRPr="00374EAC">
        <w:rPr>
          <w:rFonts w:ascii="Tahoma" w:hAnsi="Tahoma" w:cs="Tahoma"/>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23046267" w14:textId="77777777" w:rsidR="00BA01AD" w:rsidRPr="00374EAC" w:rsidRDefault="00BA01AD" w:rsidP="00C3459D">
      <w:pPr>
        <w:numPr>
          <w:ilvl w:val="0"/>
          <w:numId w:val="62"/>
        </w:numPr>
        <w:shd w:val="clear" w:color="auto" w:fill="FFFFFF"/>
        <w:suppressAutoHyphens/>
        <w:spacing w:line="100" w:lineRule="atLeast"/>
        <w:ind w:left="1134" w:hanging="425"/>
        <w:jc w:val="both"/>
        <w:rPr>
          <w:rFonts w:ascii="Tahoma" w:eastAsia="Calibri" w:hAnsi="Tahoma" w:cs="Tahoma"/>
          <w:sz w:val="18"/>
          <w:szCs w:val="18"/>
          <w:lang w:eastAsia="ar-SA"/>
        </w:rPr>
      </w:pPr>
      <w:r w:rsidRPr="00374EAC">
        <w:rPr>
          <w:rFonts w:ascii="Tahoma" w:hAnsi="Tahoma" w:cs="Tahoma"/>
          <w:sz w:val="18"/>
          <w:szCs w:val="18"/>
          <w:lang w:eastAsia="ar-SA"/>
        </w:rPr>
        <w:lastRenderedPageBreak/>
        <w:t xml:space="preserve">wykonawcę oraz uczestnika konkursu, którego jednostką dominującą w rozumieniu </w:t>
      </w:r>
      <w:hyperlink w:anchor="/document/16796295?unitId=art(3)ust(1)pkt(37)&amp;cm=DOCUMENT" w:history="1">
        <w:r w:rsidRPr="00374EAC">
          <w:rPr>
            <w:rFonts w:ascii="Calibri" w:eastAsia="Calibri" w:hAnsi="Calibri"/>
            <w:color w:val="0000FF"/>
            <w:sz w:val="22"/>
            <w:szCs w:val="22"/>
            <w:u w:val="single"/>
          </w:rPr>
          <w:t>art. 3 ust. 1 pkt 37</w:t>
        </w:r>
      </w:hyperlink>
      <w:r w:rsidRPr="00374EAC">
        <w:rPr>
          <w:rFonts w:ascii="Tahoma" w:hAnsi="Tahoma" w:cs="Tahoma"/>
          <w:sz w:val="18"/>
          <w:szCs w:val="18"/>
          <w:lang w:eastAsia="ar-SA"/>
        </w:rPr>
        <w:t xml:space="preserve"> ustawy z dnia 29 września 1994 r. o rachunkowości (Dz. U. z 202</w:t>
      </w:r>
      <w:r w:rsidR="00745729">
        <w:rPr>
          <w:rFonts w:ascii="Tahoma" w:hAnsi="Tahoma" w:cs="Tahoma"/>
          <w:sz w:val="18"/>
          <w:szCs w:val="18"/>
          <w:lang w:eastAsia="ar-SA"/>
        </w:rPr>
        <w:t>3</w:t>
      </w:r>
      <w:r w:rsidRPr="00374EAC">
        <w:rPr>
          <w:rFonts w:ascii="Tahoma" w:hAnsi="Tahoma" w:cs="Tahoma"/>
          <w:sz w:val="18"/>
          <w:szCs w:val="18"/>
          <w:lang w:eastAsia="ar-SA"/>
        </w:rPr>
        <w:t xml:space="preserve"> r. poz. </w:t>
      </w:r>
      <w:r w:rsidR="00745729">
        <w:rPr>
          <w:rFonts w:ascii="Tahoma" w:hAnsi="Tahoma" w:cs="Tahoma"/>
          <w:sz w:val="18"/>
          <w:szCs w:val="18"/>
          <w:lang w:eastAsia="ar-SA"/>
        </w:rPr>
        <w:t>120</w:t>
      </w:r>
      <w:r w:rsidRPr="00374EAC">
        <w:rPr>
          <w:rFonts w:ascii="Tahoma" w:hAnsi="Tahoma" w:cs="Tahoma"/>
          <w:sz w:val="18"/>
          <w:szCs w:val="18"/>
          <w:lang w:eastAsia="ar-SA"/>
        </w:rPr>
        <w:t>, 2</w:t>
      </w:r>
      <w:r w:rsidR="00745729">
        <w:rPr>
          <w:rFonts w:ascii="Tahoma" w:hAnsi="Tahoma" w:cs="Tahoma"/>
          <w:sz w:val="18"/>
          <w:szCs w:val="18"/>
          <w:lang w:eastAsia="ar-SA"/>
        </w:rPr>
        <w:t>9</w:t>
      </w:r>
      <w:r w:rsidRPr="00374EAC">
        <w:rPr>
          <w:rFonts w:ascii="Tahoma" w:hAnsi="Tahoma" w:cs="Tahoma"/>
          <w:sz w:val="18"/>
          <w:szCs w:val="18"/>
          <w:lang w:eastAsia="ar-SA"/>
        </w:rPr>
        <w:t xml:space="preserve">5 i </w:t>
      </w:r>
      <w:r w:rsidR="00745729">
        <w:rPr>
          <w:rFonts w:ascii="Tahoma" w:hAnsi="Tahoma" w:cs="Tahoma"/>
          <w:sz w:val="18"/>
          <w:szCs w:val="18"/>
          <w:lang w:eastAsia="ar-SA"/>
        </w:rPr>
        <w:t>1598</w:t>
      </w:r>
      <w:r w:rsidRPr="00374EAC">
        <w:rPr>
          <w:rFonts w:ascii="Tahoma" w:hAnsi="Tahoma" w:cs="Tahoma"/>
          <w:sz w:val="18"/>
          <w:szCs w:val="18"/>
          <w:lang w:eastAsia="ar-SA"/>
        </w:rPr>
        <w:t xml:space="preserve">) jest podmiot wymieniony w wykazach określonych w </w:t>
      </w:r>
      <w:hyperlink w:anchor="/document/67607987?cm=DOCUMENT" w:history="1">
        <w:r w:rsidRPr="00374EAC">
          <w:rPr>
            <w:rFonts w:ascii="Calibri" w:eastAsia="Calibri" w:hAnsi="Calibri"/>
            <w:color w:val="0000FF"/>
            <w:sz w:val="22"/>
            <w:szCs w:val="22"/>
            <w:u w:val="single"/>
          </w:rPr>
          <w:t>rozporządzeniu</w:t>
        </w:r>
      </w:hyperlink>
      <w:r w:rsidRPr="00374EAC">
        <w:rPr>
          <w:rFonts w:ascii="Tahoma" w:hAnsi="Tahoma" w:cs="Tahoma"/>
          <w:sz w:val="18"/>
          <w:szCs w:val="18"/>
          <w:lang w:eastAsia="ar-SA"/>
        </w:rPr>
        <w:t xml:space="preserve"> 765/2006 i </w:t>
      </w:r>
      <w:hyperlink w:anchor="/document/68410867?cm=DOCUMENT" w:history="1">
        <w:r w:rsidRPr="00374EAC">
          <w:rPr>
            <w:rFonts w:ascii="Calibri" w:eastAsia="Calibri" w:hAnsi="Calibri"/>
            <w:color w:val="0000FF"/>
            <w:sz w:val="22"/>
            <w:szCs w:val="22"/>
            <w:u w:val="single"/>
          </w:rPr>
          <w:t>rozporządzeniu</w:t>
        </w:r>
      </w:hyperlink>
      <w:r w:rsidRPr="00374EAC">
        <w:rPr>
          <w:rFonts w:ascii="Tahoma" w:hAnsi="Tahoma" w:cs="Tahoma"/>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7A3FDC10" w14:textId="77777777" w:rsidR="00BA01AD" w:rsidRPr="00374EAC" w:rsidRDefault="00BA01AD" w:rsidP="00C3459D">
      <w:pPr>
        <w:numPr>
          <w:ilvl w:val="0"/>
          <w:numId w:val="58"/>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Wykluczenie, o którym mowa w ust. 6 następuje na okres trwania określonych w nim okoliczności.</w:t>
      </w:r>
    </w:p>
    <w:p w14:paraId="7EEA390F" w14:textId="77777777" w:rsidR="00BA01AD" w:rsidRPr="00374EAC" w:rsidRDefault="00BA01AD" w:rsidP="00C3459D">
      <w:pPr>
        <w:numPr>
          <w:ilvl w:val="0"/>
          <w:numId w:val="58"/>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A9C0030" w14:textId="77777777" w:rsidR="00BA01AD" w:rsidRPr="00374EAC" w:rsidRDefault="00BA01AD" w:rsidP="00C3459D">
      <w:pPr>
        <w:numPr>
          <w:ilvl w:val="0"/>
          <w:numId w:val="58"/>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DC0287F" w14:textId="77777777" w:rsidR="00BA01AD" w:rsidRPr="00374EAC" w:rsidRDefault="00BA01AD" w:rsidP="00C3459D">
      <w:pPr>
        <w:numPr>
          <w:ilvl w:val="0"/>
          <w:numId w:val="63"/>
        </w:numPr>
        <w:shd w:val="clear" w:color="auto" w:fill="FFFFFF"/>
        <w:suppressAutoHyphens/>
        <w:spacing w:line="100" w:lineRule="atLeast"/>
        <w:ind w:left="567"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obywateli rosyjskich lub osób fizycznych lub prawnych, podmiotów lub organów z siedzibą w Rosji;</w:t>
      </w:r>
    </w:p>
    <w:p w14:paraId="5FDE821A" w14:textId="77777777" w:rsidR="00BA01AD" w:rsidRPr="00374EAC" w:rsidRDefault="00BA01AD" w:rsidP="00C3459D">
      <w:pPr>
        <w:numPr>
          <w:ilvl w:val="0"/>
          <w:numId w:val="63"/>
        </w:numPr>
        <w:shd w:val="clear" w:color="auto" w:fill="FFFFFF"/>
        <w:suppressAutoHyphens/>
        <w:spacing w:line="100" w:lineRule="atLeast"/>
        <w:ind w:left="567"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osób prawnych, podmiotów lub organów, do których prawa własności bezpośrednio lub pośrednio w ponad 50 % należą do podmiotu, o którym mowa w lit. a) niniejszego ustępu; lub</w:t>
      </w:r>
    </w:p>
    <w:p w14:paraId="763203D9" w14:textId="77777777" w:rsidR="00BA01AD" w:rsidRPr="00374EAC" w:rsidRDefault="00BA01AD" w:rsidP="00C3459D">
      <w:pPr>
        <w:numPr>
          <w:ilvl w:val="0"/>
          <w:numId w:val="63"/>
        </w:numPr>
        <w:shd w:val="clear" w:color="auto" w:fill="FFFFFF"/>
        <w:suppressAutoHyphens/>
        <w:spacing w:line="100" w:lineRule="atLeast"/>
        <w:ind w:left="567"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osób fizycznych lub prawnych, podmiotów lub organów działających w imieniu lub pod kierunkiem podmiotu, o którym mowa w lit. a) lub b) niniejszego ustępu,</w:t>
      </w:r>
    </w:p>
    <w:p w14:paraId="77CA84F4" w14:textId="77777777" w:rsidR="00BA01AD" w:rsidRPr="00374EAC" w:rsidRDefault="00BA01AD" w:rsidP="00BA01AD">
      <w:pPr>
        <w:shd w:val="clear" w:color="auto" w:fill="FFFFFF"/>
        <w:suppressAutoHyphens/>
        <w:ind w:left="426"/>
        <w:jc w:val="both"/>
        <w:rPr>
          <w:rFonts w:ascii="Tahoma" w:eastAsia="Calibri" w:hAnsi="Tahoma" w:cs="Tahoma"/>
          <w:sz w:val="18"/>
          <w:szCs w:val="18"/>
          <w:lang w:eastAsia="ar-SA"/>
        </w:rPr>
      </w:pPr>
      <w:r w:rsidRPr="00374EAC">
        <w:rPr>
          <w:rFonts w:ascii="Tahoma" w:eastAsia="Calibri" w:hAnsi="Tahoma" w:cs="Tahoma"/>
          <w:sz w:val="18"/>
          <w:szCs w:val="18"/>
          <w:lang w:eastAsia="ar-SA"/>
        </w:rPr>
        <w:t>w tym podwykonawców, dostawców lub podmiotów, na których zdolności polega się w rozumieniu dyrektyw w sprawie zamówień publicznych, w przypadku gdy przypada na nich ponad 10 % wartości zamówienia.</w:t>
      </w:r>
    </w:p>
    <w:p w14:paraId="2F5B7EDA" w14:textId="77777777" w:rsidR="00BA01AD" w:rsidRPr="00B21DC2" w:rsidRDefault="00BA01AD" w:rsidP="00BA01AD">
      <w:pPr>
        <w:tabs>
          <w:tab w:val="left" w:pos="993"/>
        </w:tabs>
        <w:ind w:left="709" w:hanging="283"/>
        <w:jc w:val="both"/>
        <w:rPr>
          <w:rFonts w:ascii="Tahoma" w:hAnsi="Tahoma" w:cs="Tahoma"/>
          <w:sz w:val="18"/>
          <w:szCs w:val="18"/>
        </w:rPr>
      </w:pPr>
    </w:p>
    <w:p w14:paraId="641E2E8F" w14:textId="77777777" w:rsidR="00BA01AD" w:rsidRPr="00B21DC2" w:rsidRDefault="00BA01AD" w:rsidP="00BA01AD">
      <w:pPr>
        <w:tabs>
          <w:tab w:val="left" w:pos="993"/>
        </w:tabs>
        <w:ind w:left="709" w:hanging="283"/>
        <w:jc w:val="both"/>
        <w:rPr>
          <w:rFonts w:ascii="Tahoma" w:hAnsi="Tahoma" w:cs="Tahoma"/>
          <w:sz w:val="18"/>
          <w:szCs w:val="18"/>
        </w:rPr>
      </w:pPr>
    </w:p>
    <w:p w14:paraId="74ED1B15" w14:textId="77777777" w:rsidR="00BA01AD" w:rsidRPr="00B21DC2" w:rsidRDefault="00BA01AD" w:rsidP="00BA01AD">
      <w:pPr>
        <w:suppressAutoHyphens/>
        <w:jc w:val="both"/>
        <w:rPr>
          <w:rFonts w:ascii="Tahoma" w:hAnsi="Tahoma" w:cs="Tahoma"/>
          <w:b/>
          <w:bCs/>
          <w:sz w:val="20"/>
          <w:szCs w:val="20"/>
        </w:rPr>
      </w:pPr>
      <w:r w:rsidRPr="00B21DC2">
        <w:rPr>
          <w:rFonts w:ascii="Tahoma" w:hAnsi="Tahoma" w:cs="Tahoma"/>
          <w:b/>
          <w:bCs/>
          <w:sz w:val="20"/>
          <w:szCs w:val="20"/>
        </w:rPr>
        <w:t xml:space="preserve">VI. </w:t>
      </w:r>
      <w:r w:rsidRPr="00B21DC2">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4734ED7D" w14:textId="77777777" w:rsidR="00BA01AD" w:rsidRPr="00B21DC2" w:rsidRDefault="00BA01AD" w:rsidP="00BA01AD">
      <w:pPr>
        <w:suppressAutoHyphens/>
        <w:jc w:val="both"/>
        <w:rPr>
          <w:rFonts w:ascii="Tahoma" w:hAnsi="Tahoma" w:cs="Tahoma"/>
          <w:b/>
          <w:bCs/>
          <w:sz w:val="20"/>
          <w:szCs w:val="20"/>
        </w:rPr>
      </w:pPr>
    </w:p>
    <w:p w14:paraId="5487ADCC" w14:textId="77777777" w:rsidR="00BA01AD" w:rsidRPr="00B21DC2" w:rsidRDefault="00BA01AD" w:rsidP="00C3459D">
      <w:pPr>
        <w:numPr>
          <w:ilvl w:val="1"/>
          <w:numId w:val="56"/>
        </w:numPr>
        <w:suppressAutoHyphens/>
        <w:ind w:left="284"/>
        <w:jc w:val="both"/>
        <w:rPr>
          <w:rFonts w:ascii="Tahoma" w:hAnsi="Tahoma" w:cs="Tahoma"/>
          <w:sz w:val="18"/>
          <w:szCs w:val="18"/>
        </w:rPr>
      </w:pPr>
      <w:r w:rsidRPr="00B21DC2">
        <w:rPr>
          <w:rFonts w:ascii="Tahoma" w:hAnsi="Tahoma" w:cs="Tahoma"/>
          <w:b/>
          <w:bCs/>
          <w:sz w:val="18"/>
          <w:szCs w:val="18"/>
        </w:rPr>
        <w:t>Do oferty</w:t>
      </w:r>
      <w:r w:rsidRPr="00B21DC2">
        <w:rPr>
          <w:rFonts w:ascii="Tahoma" w:hAnsi="Tahoma" w:cs="Tahoma"/>
          <w:sz w:val="18"/>
          <w:szCs w:val="18"/>
        </w:rPr>
        <w:t xml:space="preserve"> </w:t>
      </w:r>
      <w:r w:rsidRPr="00B21DC2">
        <w:rPr>
          <w:rFonts w:ascii="Tahoma" w:hAnsi="Tahoma" w:cs="Tahoma"/>
          <w:b/>
          <w:sz w:val="18"/>
          <w:szCs w:val="18"/>
        </w:rPr>
        <w:t>Wykonawca</w:t>
      </w:r>
      <w:r w:rsidRPr="00B21DC2">
        <w:rPr>
          <w:rFonts w:ascii="Tahoma" w:hAnsi="Tahoma" w:cs="Tahoma"/>
          <w:sz w:val="18"/>
          <w:szCs w:val="18"/>
        </w:rPr>
        <w:t xml:space="preserve">, zgodnie z art. 125 ust. 1 Ustawy, </w:t>
      </w:r>
      <w:r w:rsidRPr="00B21DC2">
        <w:rPr>
          <w:rFonts w:ascii="Tahoma" w:hAnsi="Tahoma" w:cs="Tahoma"/>
          <w:b/>
          <w:sz w:val="18"/>
          <w:szCs w:val="18"/>
        </w:rPr>
        <w:t>dołącza:</w:t>
      </w:r>
    </w:p>
    <w:p w14:paraId="74235FB2" w14:textId="77777777" w:rsidR="00BA01AD" w:rsidRPr="00B21DC2" w:rsidRDefault="00BA01AD" w:rsidP="00C3459D">
      <w:pPr>
        <w:numPr>
          <w:ilvl w:val="1"/>
          <w:numId w:val="57"/>
        </w:numPr>
        <w:suppressAutoHyphens/>
        <w:jc w:val="both"/>
        <w:rPr>
          <w:rFonts w:ascii="Tahoma" w:hAnsi="Tahoma" w:cs="Tahoma"/>
          <w:sz w:val="18"/>
          <w:szCs w:val="18"/>
        </w:rPr>
      </w:pPr>
      <w:r w:rsidRPr="00B21DC2">
        <w:rPr>
          <w:rFonts w:ascii="Tahoma" w:hAnsi="Tahoma" w:cs="Tahoma"/>
          <w:b/>
          <w:sz w:val="18"/>
          <w:szCs w:val="18"/>
        </w:rPr>
        <w:t>oświadczenie o niepodleganiu wykluczeniu, spełnianiu warunków udziału w postępowaniu w zakresie wskazanym przez Zamawiającego (Załącznik nr 3 do SWZ)</w:t>
      </w:r>
      <w:r w:rsidRPr="00B21DC2">
        <w:rPr>
          <w:rFonts w:ascii="Tahoma" w:hAnsi="Tahoma" w:cs="Tahoma"/>
          <w:sz w:val="18"/>
          <w:szCs w:val="18"/>
        </w:rPr>
        <w:t xml:space="preserve"> oraz </w:t>
      </w:r>
    </w:p>
    <w:p w14:paraId="0C1B21C9" w14:textId="77777777" w:rsidR="00BA01AD" w:rsidRPr="00B21DC2" w:rsidRDefault="00BA01AD" w:rsidP="00C3459D">
      <w:pPr>
        <w:numPr>
          <w:ilvl w:val="1"/>
          <w:numId w:val="57"/>
        </w:numPr>
        <w:suppressAutoHyphens/>
        <w:jc w:val="both"/>
        <w:rPr>
          <w:rFonts w:ascii="Tahoma" w:hAnsi="Tahoma" w:cs="Tahoma"/>
          <w:sz w:val="18"/>
          <w:szCs w:val="18"/>
        </w:rPr>
      </w:pPr>
      <w:r w:rsidRPr="00B21DC2">
        <w:rPr>
          <w:rFonts w:ascii="Tahoma" w:eastAsia="Calibri" w:hAnsi="Tahoma" w:cs="Tahoma"/>
          <w:b/>
          <w:bCs/>
          <w:sz w:val="18"/>
          <w:szCs w:val="18"/>
          <w:lang w:eastAsia="en-US"/>
        </w:rPr>
        <w:t>w</w:t>
      </w:r>
      <w:r w:rsidRPr="00B21DC2">
        <w:rPr>
          <w:rFonts w:ascii="Tahoma" w:eastAsia="Calibri" w:hAnsi="Tahoma" w:cs="Tahoma"/>
          <w:b/>
          <w:bCs/>
          <w:sz w:val="18"/>
          <w:szCs w:val="18"/>
          <w:lang w:val="x-none" w:eastAsia="en-US"/>
        </w:rPr>
        <w:t xml:space="preserve"> celu potwierdzenia braku podstaw wykluczenia</w:t>
      </w:r>
      <w:r w:rsidRPr="00B21DC2">
        <w:rPr>
          <w:rFonts w:ascii="Tahoma" w:eastAsia="Calibri" w:hAnsi="Tahoma" w:cs="Tahoma"/>
          <w:b/>
          <w:bCs/>
          <w:sz w:val="18"/>
          <w:szCs w:val="18"/>
          <w:lang w:eastAsia="en-US"/>
        </w:rPr>
        <w:t xml:space="preserve"> i braku zakazu udzielenia zamówienia publicznego podmiotom związanych z Federacją Rosyjską</w:t>
      </w:r>
      <w:r w:rsidRPr="00B21DC2">
        <w:rPr>
          <w:rFonts w:ascii="Tahoma" w:eastAsia="Calibri" w:hAnsi="Tahoma" w:cs="Tahoma"/>
          <w:sz w:val="18"/>
          <w:szCs w:val="18"/>
          <w:lang w:eastAsia="en-US"/>
        </w:rPr>
        <w:t xml:space="preserve">, </w:t>
      </w:r>
      <w:r w:rsidRPr="00B21DC2">
        <w:rPr>
          <w:rFonts w:ascii="Tahoma" w:eastAsia="Calibri" w:hAnsi="Tahoma" w:cs="Tahoma"/>
          <w:sz w:val="18"/>
          <w:szCs w:val="18"/>
          <w:lang w:val="x-none" w:eastAsia="en-US"/>
        </w:rPr>
        <w:t xml:space="preserve"> Wykonawca</w:t>
      </w:r>
      <w:r w:rsidRPr="00B21DC2">
        <w:rPr>
          <w:rFonts w:ascii="Tahoma" w:eastAsia="Calibri" w:hAnsi="Tahoma" w:cs="Tahoma"/>
          <w:sz w:val="18"/>
          <w:szCs w:val="18"/>
          <w:lang w:eastAsia="en-US"/>
        </w:rPr>
        <w:t>/Wykonawca wspólnie ubiegający się o udzielenie zamówienia publicznego oraz jeżeli bierze udział w przedmiotowym postępowaniu - Podmiot udostępniający zasoby,</w:t>
      </w:r>
      <w:r w:rsidRPr="00B21DC2">
        <w:rPr>
          <w:rFonts w:ascii="Tahoma" w:eastAsia="Calibri" w:hAnsi="Tahoma" w:cs="Tahoma"/>
          <w:sz w:val="18"/>
          <w:szCs w:val="18"/>
          <w:lang w:val="x-none" w:eastAsia="en-US"/>
        </w:rPr>
        <w:t xml:space="preserve"> zobowiązany jest dołączyć do oferty aktualne na dzień składania ofert</w:t>
      </w:r>
      <w:r w:rsidRPr="00B21DC2">
        <w:rPr>
          <w:rFonts w:ascii="Tahoma" w:eastAsia="Calibri" w:hAnsi="Tahoma" w:cs="Tahoma"/>
          <w:sz w:val="18"/>
          <w:szCs w:val="18"/>
          <w:lang w:eastAsia="en-US"/>
        </w:rPr>
        <w:t>:</w:t>
      </w:r>
    </w:p>
    <w:p w14:paraId="07EBC1B6" w14:textId="77777777" w:rsidR="00BA01AD" w:rsidRPr="00B21DC2" w:rsidRDefault="00BA01AD" w:rsidP="00C3459D">
      <w:pPr>
        <w:numPr>
          <w:ilvl w:val="2"/>
          <w:numId w:val="56"/>
        </w:numPr>
        <w:suppressAutoHyphens/>
        <w:ind w:left="709" w:hanging="283"/>
        <w:jc w:val="both"/>
        <w:rPr>
          <w:rFonts w:ascii="Tahoma" w:hAnsi="Tahoma" w:cs="Tahoma"/>
          <w:b/>
          <w:bCs/>
          <w:sz w:val="18"/>
          <w:szCs w:val="18"/>
        </w:rPr>
      </w:pPr>
      <w:r w:rsidRPr="00B21DC2">
        <w:rPr>
          <w:rFonts w:ascii="Tahoma" w:eastAsia="Calibri" w:hAnsi="Tahoma" w:cs="Tahoma"/>
          <w:b/>
          <w:sz w:val="18"/>
          <w:szCs w:val="18"/>
          <w:lang w:eastAsia="en-US"/>
        </w:rPr>
        <w:t>Oświadczenie</w:t>
      </w:r>
      <w:r w:rsidRPr="00B21DC2">
        <w:rPr>
          <w:rFonts w:ascii="Tahoma" w:eastAsia="Calibri" w:hAnsi="Tahoma" w:cs="Tahoma"/>
          <w:sz w:val="18"/>
          <w:szCs w:val="18"/>
          <w:lang w:eastAsia="en-US"/>
        </w:rPr>
        <w:t xml:space="preserve"> </w:t>
      </w:r>
      <w:r w:rsidRPr="00B21DC2">
        <w:rPr>
          <w:rFonts w:ascii="Tahoma" w:eastAsia="Calibri" w:hAnsi="Tahoma" w:cs="Tahoma"/>
          <w:b/>
          <w:sz w:val="18"/>
          <w:szCs w:val="18"/>
          <w:lang w:eastAsia="en-US"/>
        </w:rPr>
        <w:t>dotyczące przesłanek wykluczenia z art. 5k Rozporządzenia 833/2014 oraz art. 7 ust.</w:t>
      </w:r>
      <w:r w:rsidRPr="00B21DC2">
        <w:rPr>
          <w:rFonts w:ascii="Tahoma" w:eastAsia="Calibri" w:hAnsi="Tahoma" w:cs="Tahoma"/>
          <w:sz w:val="18"/>
          <w:szCs w:val="18"/>
          <w:lang w:eastAsia="en-US"/>
        </w:rPr>
        <w:t xml:space="preserve"> </w:t>
      </w:r>
      <w:r w:rsidRPr="00B21DC2">
        <w:rPr>
          <w:rFonts w:ascii="Tahoma" w:eastAsia="Calibri" w:hAnsi="Tahoma" w:cs="Tahoma"/>
          <w:b/>
          <w:sz w:val="18"/>
          <w:szCs w:val="18"/>
          <w:lang w:eastAsia="en-US"/>
        </w:rPr>
        <w:t>1</w:t>
      </w:r>
      <w:r w:rsidRPr="00B21DC2">
        <w:rPr>
          <w:rFonts w:ascii="Tahoma" w:eastAsia="Calibri" w:hAnsi="Tahoma" w:cs="Tahoma"/>
          <w:sz w:val="18"/>
          <w:szCs w:val="18"/>
          <w:lang w:eastAsia="en-US"/>
        </w:rPr>
        <w:t xml:space="preserve"> Ustawy o szczególnych rozwiązaniach w zakresie przeciwdziałania wspieraniu agresji na Ukrainę oraz służących ochronie bezpieczeństwa narodowego</w:t>
      </w:r>
      <w:r w:rsidRPr="00B21DC2">
        <w:rPr>
          <w:rFonts w:ascii="Calibri" w:eastAsia="Calibri" w:hAnsi="Calibri"/>
          <w:sz w:val="18"/>
          <w:szCs w:val="18"/>
          <w:lang w:val="x-none" w:eastAsia="en-US"/>
        </w:rPr>
        <w:t xml:space="preserve"> </w:t>
      </w:r>
      <w:r w:rsidRPr="00B21DC2">
        <w:rPr>
          <w:rFonts w:ascii="Tahoma" w:eastAsia="Calibri" w:hAnsi="Tahoma" w:cs="Tahoma"/>
          <w:sz w:val="18"/>
          <w:szCs w:val="18"/>
          <w:lang w:eastAsia="en-US"/>
        </w:rPr>
        <w:t xml:space="preserve">przygotowane zgodnie ze wzorem podanym </w:t>
      </w:r>
      <w:r w:rsidRPr="00B21DC2">
        <w:rPr>
          <w:rFonts w:ascii="Tahoma" w:eastAsia="Calibri" w:hAnsi="Tahoma" w:cs="Tahoma"/>
          <w:b/>
          <w:sz w:val="18"/>
          <w:szCs w:val="18"/>
          <w:lang w:eastAsia="en-US"/>
        </w:rPr>
        <w:t>w Załączniku nr 3a do SWZ.</w:t>
      </w:r>
    </w:p>
    <w:p w14:paraId="7A73249A" w14:textId="77777777" w:rsidR="00BA01AD" w:rsidRPr="00A712A4" w:rsidRDefault="00BA01AD" w:rsidP="00C3459D">
      <w:pPr>
        <w:numPr>
          <w:ilvl w:val="2"/>
          <w:numId w:val="56"/>
        </w:numPr>
        <w:suppressAutoHyphens/>
        <w:ind w:left="709" w:hanging="283"/>
        <w:jc w:val="both"/>
        <w:rPr>
          <w:rFonts w:ascii="Tahoma" w:hAnsi="Tahoma" w:cs="Tahoma"/>
          <w:b/>
          <w:bCs/>
          <w:sz w:val="18"/>
          <w:szCs w:val="18"/>
        </w:rPr>
      </w:pPr>
      <w:r w:rsidRPr="00B21DC2">
        <w:rPr>
          <w:rFonts w:ascii="Tahoma" w:hAnsi="Tahoma" w:cs="Tahoma"/>
          <w:b/>
          <w:sz w:val="18"/>
          <w:szCs w:val="18"/>
        </w:rPr>
        <w:t>Oświadczenie</w:t>
      </w:r>
      <w:r w:rsidRPr="00B21DC2">
        <w:rPr>
          <w:rFonts w:ascii="Tahoma" w:hAnsi="Tahoma" w:cs="Tahoma"/>
          <w:sz w:val="18"/>
          <w:szCs w:val="18"/>
        </w:rPr>
        <w:t xml:space="preserve"> </w:t>
      </w:r>
      <w:r w:rsidRPr="00B21DC2">
        <w:rPr>
          <w:rFonts w:ascii="Tahoma" w:hAnsi="Tahoma" w:cs="Tahoma"/>
          <w:b/>
          <w:sz w:val="18"/>
          <w:szCs w:val="18"/>
        </w:rPr>
        <w:t>dotyczące przesłanek wykluczenia z art. 5k Rozporządzenia 833/2014 oraz art. 7 ust. 1</w:t>
      </w:r>
      <w:r w:rsidRPr="00B21DC2">
        <w:rPr>
          <w:rFonts w:ascii="Tahoma" w:hAnsi="Tahoma" w:cs="Tahoma"/>
          <w:sz w:val="18"/>
          <w:szCs w:val="18"/>
        </w:rPr>
        <w:t xml:space="preserve"> Ustawy o szczególnych rozwiązaniach w zakresie przeciwdziałania wspieraniu agresji na Ukrainę oraz służących ochronie bezpieczeństwa narodowego</w:t>
      </w:r>
      <w:r w:rsidRPr="00B21DC2">
        <w:rPr>
          <w:sz w:val="18"/>
          <w:szCs w:val="18"/>
        </w:rPr>
        <w:t xml:space="preserve"> </w:t>
      </w:r>
      <w:r w:rsidRPr="00B21DC2">
        <w:rPr>
          <w:rFonts w:ascii="Tahoma" w:hAnsi="Tahoma" w:cs="Tahoma"/>
          <w:sz w:val="18"/>
          <w:szCs w:val="18"/>
        </w:rPr>
        <w:t xml:space="preserve">przygotowane zgodnie ze wzorem podanym w </w:t>
      </w:r>
      <w:r w:rsidRPr="00B21DC2">
        <w:rPr>
          <w:rFonts w:ascii="Tahoma" w:hAnsi="Tahoma" w:cs="Tahoma"/>
          <w:b/>
          <w:sz w:val="18"/>
          <w:szCs w:val="18"/>
        </w:rPr>
        <w:t>Załączniku nr 3b do SWZ – dotyczy podmiotu udostępniającego zasoby.</w:t>
      </w:r>
    </w:p>
    <w:p w14:paraId="2E501EB5" w14:textId="77777777" w:rsidR="00BA01AD" w:rsidRPr="00A712A4" w:rsidRDefault="00BA01AD" w:rsidP="00C3459D">
      <w:pPr>
        <w:numPr>
          <w:ilvl w:val="2"/>
          <w:numId w:val="56"/>
        </w:numPr>
        <w:suppressAutoHyphens/>
        <w:ind w:left="709" w:hanging="283"/>
        <w:jc w:val="both"/>
        <w:rPr>
          <w:rFonts w:ascii="Tahoma" w:hAnsi="Tahoma" w:cs="Tahoma"/>
          <w:b/>
          <w:bCs/>
          <w:sz w:val="18"/>
          <w:szCs w:val="18"/>
        </w:rPr>
      </w:pPr>
      <w:r w:rsidRPr="00A712A4">
        <w:rPr>
          <w:rFonts w:ascii="Tahoma" w:hAnsi="Tahoma" w:cs="Tahoma"/>
          <w:b/>
          <w:bCs/>
          <w:sz w:val="18"/>
          <w:szCs w:val="18"/>
        </w:rPr>
        <w:t>Oświadczenie Wykonawcy z art 117 ust. 4 Ustawy, o którym mowa w rozdziale VII ust. 4 SWZ w przypadku Wykonawców wspólnie ubiegających się o udzielenie zamówienia - załącznik nr 7 do SWZ – jeżeli dotyczy</w:t>
      </w:r>
    </w:p>
    <w:p w14:paraId="52B6DBD8" w14:textId="77777777" w:rsidR="00BA01AD" w:rsidRPr="00B21DC2" w:rsidRDefault="00BA01AD" w:rsidP="00C3459D">
      <w:pPr>
        <w:numPr>
          <w:ilvl w:val="0"/>
          <w:numId w:val="56"/>
        </w:numPr>
        <w:tabs>
          <w:tab w:val="clear" w:pos="1440"/>
        </w:tabs>
        <w:ind w:left="284" w:hanging="284"/>
        <w:jc w:val="both"/>
        <w:rPr>
          <w:rFonts w:ascii="Tahoma" w:hAnsi="Tahoma" w:cs="Tahoma"/>
          <w:sz w:val="18"/>
          <w:szCs w:val="18"/>
        </w:rPr>
      </w:pPr>
      <w:r w:rsidRPr="00B21DC2">
        <w:rPr>
          <w:rFonts w:ascii="Tahoma" w:hAnsi="Tahoma" w:cs="Tahoma"/>
          <w:sz w:val="18"/>
          <w:szCs w:val="18"/>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4C1CE25B" w14:textId="77777777" w:rsidR="00BA01AD" w:rsidRPr="00B21DC2" w:rsidRDefault="00BA01AD" w:rsidP="00BA01AD">
      <w:pPr>
        <w:spacing w:after="40"/>
        <w:ind w:left="426"/>
        <w:jc w:val="both"/>
        <w:rPr>
          <w:rFonts w:ascii="Tahoma" w:hAnsi="Tahoma" w:cs="Tahoma"/>
          <w:b/>
          <w:sz w:val="18"/>
          <w:szCs w:val="18"/>
        </w:rPr>
      </w:pPr>
      <w:r w:rsidRPr="00B21DC2">
        <w:rPr>
          <w:rFonts w:ascii="Tahoma" w:hAnsi="Tahoma" w:cs="Tahoma"/>
          <w:b/>
          <w:sz w:val="18"/>
          <w:szCs w:val="18"/>
        </w:rPr>
        <w:t xml:space="preserve">UWAGA! W części IV Jednolitego Europejskiego Dokumentu Zamówienia (załącznik nr 3 do SWZ) Wykonawca może ograniczyć się do wypełnienia sekcji </w:t>
      </w:r>
      <w:r w:rsidRPr="00B21DC2">
        <w:rPr>
          <w:rFonts w:ascii="Tahoma" w:hAnsi="Tahoma" w:cs="Tahoma"/>
          <w:b/>
          <w:sz w:val="18"/>
          <w:szCs w:val="18"/>
        </w:rPr>
        <w:sym w:font="Symbol" w:char="F061"/>
      </w:r>
      <w:r w:rsidRPr="00B21DC2">
        <w:rPr>
          <w:rFonts w:ascii="Tahoma" w:hAnsi="Tahoma" w:cs="Tahoma"/>
          <w:b/>
          <w:sz w:val="18"/>
          <w:szCs w:val="18"/>
        </w:rPr>
        <w:t>: Ogólne oświadczenie dotyczące wszystkich kryteriów kwalifikacji i nie musi wypełniać żadnej z pozostałych sekcji (A-D) w części IV.</w:t>
      </w:r>
    </w:p>
    <w:p w14:paraId="0B24A4B0" w14:textId="77777777" w:rsidR="00BA01AD" w:rsidRPr="00B21DC2" w:rsidRDefault="00BA01AD" w:rsidP="00BA01AD">
      <w:pPr>
        <w:spacing w:after="40"/>
        <w:ind w:left="426"/>
        <w:jc w:val="both"/>
        <w:rPr>
          <w:rFonts w:ascii="Tahoma" w:hAnsi="Tahoma" w:cs="Tahoma"/>
          <w:sz w:val="18"/>
          <w:szCs w:val="18"/>
        </w:rPr>
      </w:pPr>
      <w:r w:rsidRPr="00B21DC2">
        <w:rPr>
          <w:rFonts w:ascii="Tahoma" w:hAnsi="Tahoma" w:cs="Tahoma"/>
          <w:sz w:val="18"/>
          <w:szCs w:val="18"/>
        </w:rPr>
        <w:t>W Jednolitym Europejskim Dokumencie Zamówienia Wykonawca nie wypełnia części / sekcji, które nie dotyczą niniejszego postępowania i zostały skreślone.</w:t>
      </w:r>
    </w:p>
    <w:p w14:paraId="17CEAF6F" w14:textId="77777777" w:rsidR="00BA01AD" w:rsidRPr="00B21DC2" w:rsidRDefault="00BA01AD" w:rsidP="00BA01AD">
      <w:pPr>
        <w:spacing w:after="40"/>
        <w:ind w:left="426"/>
        <w:jc w:val="both"/>
        <w:rPr>
          <w:rFonts w:ascii="Tahoma" w:hAnsi="Tahoma" w:cs="Tahoma"/>
          <w:sz w:val="18"/>
          <w:szCs w:val="18"/>
        </w:rPr>
      </w:pPr>
      <w:r w:rsidRPr="00B21DC2">
        <w:rPr>
          <w:rFonts w:ascii="Tahoma" w:hAnsi="Tahoma" w:cs="Tahoma"/>
          <w:sz w:val="18"/>
          <w:szCs w:val="18"/>
        </w:rPr>
        <w:t xml:space="preserve">Informujemy, że na stronie Urzędu Zamówień Publicznych znajduje się Instrukcja wypełniania Jednolitego Europejskiego Dokumentu Zamówienia pod adresem: </w:t>
      </w:r>
    </w:p>
    <w:p w14:paraId="6F2CF157" w14:textId="77777777" w:rsidR="00BA01AD" w:rsidRPr="00B21DC2" w:rsidRDefault="00437D56" w:rsidP="00BA01AD">
      <w:pPr>
        <w:spacing w:after="40"/>
        <w:ind w:left="426"/>
        <w:jc w:val="both"/>
        <w:rPr>
          <w:rFonts w:ascii="Tahoma" w:hAnsi="Tahoma" w:cs="Tahoma"/>
          <w:sz w:val="18"/>
          <w:szCs w:val="18"/>
        </w:rPr>
      </w:pPr>
      <w:hyperlink r:id="rId17" w:history="1">
        <w:r w:rsidR="00BA01AD" w:rsidRPr="00B21DC2">
          <w:rPr>
            <w:rStyle w:val="Hipercze"/>
            <w:rFonts w:ascii="Tahoma" w:hAnsi="Tahoma" w:cs="Tahoma"/>
            <w:sz w:val="18"/>
            <w:szCs w:val="18"/>
          </w:rPr>
          <w:t>https://www.uzp.gov.pl/__data/assets/pdf_file/0026/45557/Jednolity-Europejski-Dokument-Zamowienia-instrukcja-2021.01.20.pdf</w:t>
        </w:r>
      </w:hyperlink>
      <w:r w:rsidR="00BA01AD" w:rsidRPr="00B21DC2">
        <w:rPr>
          <w:rFonts w:ascii="Tahoma" w:hAnsi="Tahoma" w:cs="Tahoma"/>
          <w:sz w:val="18"/>
          <w:szCs w:val="18"/>
        </w:rPr>
        <w:t xml:space="preserve"> </w:t>
      </w:r>
    </w:p>
    <w:p w14:paraId="2A338367" w14:textId="77777777" w:rsidR="00BA01AD" w:rsidRPr="00B21DC2" w:rsidRDefault="00BA01AD" w:rsidP="00C3459D">
      <w:pPr>
        <w:numPr>
          <w:ilvl w:val="0"/>
          <w:numId w:val="56"/>
        </w:numPr>
        <w:tabs>
          <w:tab w:val="clear" w:pos="1440"/>
        </w:tabs>
        <w:ind w:left="284" w:hanging="284"/>
        <w:jc w:val="both"/>
        <w:rPr>
          <w:rFonts w:ascii="Tahoma" w:hAnsi="Tahoma" w:cs="Tahoma"/>
          <w:sz w:val="18"/>
          <w:szCs w:val="18"/>
        </w:rPr>
      </w:pPr>
      <w:r w:rsidRPr="00B21DC2">
        <w:rPr>
          <w:rFonts w:ascii="Tahoma" w:hAnsi="Tahoma" w:cs="Tahoma"/>
          <w:b/>
          <w:sz w:val="18"/>
          <w:szCs w:val="18"/>
        </w:rPr>
        <w:t>W przypadku wspólnego ubiegania się</w:t>
      </w:r>
      <w:r w:rsidRPr="00B21DC2">
        <w:rPr>
          <w:rFonts w:ascii="Tahoma" w:hAnsi="Tahoma" w:cs="Tahoma"/>
          <w:sz w:val="18"/>
          <w:szCs w:val="18"/>
        </w:rPr>
        <w:t xml:space="preserve"> o zamówienie przez Wykonawców, </w:t>
      </w:r>
      <w:r w:rsidRPr="00B21DC2">
        <w:rPr>
          <w:rFonts w:ascii="Tahoma" w:hAnsi="Tahoma" w:cs="Tahoma"/>
          <w:b/>
          <w:sz w:val="18"/>
          <w:szCs w:val="18"/>
        </w:rPr>
        <w:t>oświadczenie, o którym mowa w ust. 1 składa każdy z Wykonawców</w:t>
      </w:r>
      <w:r w:rsidRPr="00B21DC2">
        <w:rPr>
          <w:rFonts w:ascii="Tahoma" w:hAnsi="Tahoma" w:cs="Tahoma"/>
          <w:sz w:val="18"/>
          <w:szCs w:val="18"/>
        </w:rPr>
        <w:t>. Oświadczenia te potwierdzają brak podstaw wykluczenia oraz spełnianie warunków udziału w postępowaniu, w jakim każdy z wykonawców wykazuje spełnianie warunków udziału.</w:t>
      </w:r>
    </w:p>
    <w:p w14:paraId="1544D65F" w14:textId="77777777" w:rsidR="00BA01AD" w:rsidRPr="00B21DC2" w:rsidRDefault="00BA01AD" w:rsidP="00C3459D">
      <w:pPr>
        <w:numPr>
          <w:ilvl w:val="0"/>
          <w:numId w:val="56"/>
        </w:numPr>
        <w:tabs>
          <w:tab w:val="clear" w:pos="1440"/>
        </w:tabs>
        <w:ind w:left="284" w:hanging="284"/>
        <w:jc w:val="both"/>
        <w:rPr>
          <w:rFonts w:ascii="Tahoma" w:hAnsi="Tahoma" w:cs="Tahoma"/>
          <w:sz w:val="18"/>
          <w:szCs w:val="18"/>
        </w:rPr>
      </w:pPr>
      <w:r w:rsidRPr="00B21DC2">
        <w:rPr>
          <w:rFonts w:ascii="Tahoma" w:hAnsi="Tahoma" w:cs="Tahoma"/>
          <w:sz w:val="18"/>
          <w:szCs w:val="18"/>
        </w:rPr>
        <w:t>Wykonawca może wykorzystać jednolity dokument złożony w odrębnym postępowaniu o udzielenie zamówienia, jeżeli potwierdzi, że informacje w nim zawarte pozostają prawidłowe.</w:t>
      </w:r>
    </w:p>
    <w:p w14:paraId="0CE0A6B9" w14:textId="77777777" w:rsidR="00BA01AD" w:rsidRPr="00B21DC2" w:rsidRDefault="00BA01AD" w:rsidP="00C3459D">
      <w:pPr>
        <w:numPr>
          <w:ilvl w:val="0"/>
          <w:numId w:val="56"/>
        </w:numPr>
        <w:tabs>
          <w:tab w:val="clear" w:pos="1440"/>
        </w:tabs>
        <w:ind w:left="284" w:hanging="284"/>
        <w:jc w:val="both"/>
        <w:rPr>
          <w:rFonts w:ascii="Tahoma" w:hAnsi="Tahoma" w:cs="Tahoma"/>
          <w:sz w:val="18"/>
          <w:szCs w:val="18"/>
        </w:rPr>
      </w:pPr>
      <w:r w:rsidRPr="00B21DC2">
        <w:rPr>
          <w:rFonts w:ascii="Tahoma" w:hAnsi="Tahoma" w:cs="Tahoma"/>
          <w:b/>
          <w:sz w:val="18"/>
          <w:szCs w:val="18"/>
        </w:rPr>
        <w:lastRenderedPageBreak/>
        <w:t xml:space="preserve">Zamawiający przed wyborem najkorzystniejszej oferty </w:t>
      </w:r>
      <w:r w:rsidRPr="00B21DC2">
        <w:rPr>
          <w:rFonts w:ascii="Tahoma" w:hAnsi="Tahoma" w:cs="Tahoma"/>
          <w:b/>
          <w:bCs/>
          <w:sz w:val="18"/>
          <w:szCs w:val="18"/>
        </w:rPr>
        <w:t>wezwie Wykonawcę, którego oferta została najwyżej oceniona</w:t>
      </w:r>
      <w:r w:rsidRPr="00B21DC2">
        <w:rPr>
          <w:rFonts w:ascii="Tahoma" w:hAnsi="Tahoma" w:cs="Tahoma"/>
          <w:b/>
          <w:sz w:val="18"/>
          <w:szCs w:val="18"/>
        </w:rPr>
        <w:t>, do złożenia w wyznaczonym terminie, nie krótszym niż 10 dni, aktualnych na dzień złożenia niżej wymienionych podmiotowych środków dowodowych:</w:t>
      </w:r>
    </w:p>
    <w:p w14:paraId="2168C121" w14:textId="77777777" w:rsidR="00BA01AD" w:rsidRPr="00B21DC2" w:rsidRDefault="00BA01AD" w:rsidP="00BA01AD">
      <w:pPr>
        <w:pStyle w:val="Akapitzlist"/>
        <w:spacing w:after="0"/>
        <w:ind w:left="993" w:hanging="567"/>
        <w:jc w:val="both"/>
        <w:rPr>
          <w:rFonts w:ascii="Tahoma" w:hAnsi="Tahoma" w:cs="Tahoma"/>
          <w:b/>
          <w:sz w:val="18"/>
          <w:szCs w:val="18"/>
          <w:lang w:val="pl-PL"/>
        </w:rPr>
      </w:pPr>
      <w:r w:rsidRPr="00B21DC2">
        <w:rPr>
          <w:rFonts w:ascii="Tahoma" w:hAnsi="Tahoma" w:cs="Tahoma"/>
          <w:b/>
          <w:sz w:val="18"/>
          <w:szCs w:val="18"/>
          <w:lang w:val="pl-PL"/>
        </w:rPr>
        <w:t>5.1.</w:t>
      </w:r>
      <w:r w:rsidRPr="00B21DC2">
        <w:rPr>
          <w:rFonts w:ascii="Tahoma" w:hAnsi="Tahoma" w:cs="Tahoma"/>
          <w:b/>
          <w:sz w:val="18"/>
          <w:szCs w:val="18"/>
          <w:lang w:val="pl-PL"/>
        </w:rPr>
        <w:tab/>
        <w:t>W celu potwierdzenia braku podstaw wykluczenia Wykonawcy z udziału w postępowaniu o udzielenie zamówienia:</w:t>
      </w:r>
    </w:p>
    <w:p w14:paraId="4AC5D220" w14:textId="77777777" w:rsidR="00BA01AD" w:rsidRPr="00B21DC2" w:rsidRDefault="00BA01AD" w:rsidP="00BA01AD">
      <w:pPr>
        <w:suppressAutoHyphens/>
        <w:ind w:left="1701" w:hanging="708"/>
        <w:jc w:val="both"/>
        <w:rPr>
          <w:rFonts w:ascii="Tahoma" w:hAnsi="Tahoma" w:cs="Tahoma"/>
          <w:sz w:val="18"/>
          <w:szCs w:val="18"/>
        </w:rPr>
      </w:pPr>
      <w:r w:rsidRPr="00B21DC2">
        <w:rPr>
          <w:rFonts w:ascii="Tahoma" w:hAnsi="Tahoma" w:cs="Tahoma"/>
          <w:sz w:val="18"/>
          <w:szCs w:val="18"/>
        </w:rPr>
        <w:t xml:space="preserve">5.1.1.  </w:t>
      </w:r>
      <w:r w:rsidRPr="00B21DC2">
        <w:rPr>
          <w:rFonts w:ascii="Tahoma" w:hAnsi="Tahoma" w:cs="Tahoma"/>
          <w:b/>
          <w:sz w:val="18"/>
          <w:szCs w:val="18"/>
        </w:rPr>
        <w:t>Informacji z Krajowego Rejestru Karnego</w:t>
      </w:r>
      <w:r w:rsidRPr="00B21DC2">
        <w:rPr>
          <w:rFonts w:ascii="Tahoma" w:hAnsi="Tahoma" w:cs="Tahoma"/>
          <w:sz w:val="18"/>
          <w:szCs w:val="18"/>
        </w:rPr>
        <w:t xml:space="preserve"> </w:t>
      </w:r>
      <w:r w:rsidRPr="00B21DC2">
        <w:rPr>
          <w:rFonts w:ascii="Tahoma" w:hAnsi="Tahoma" w:cs="Tahoma"/>
          <w:b/>
          <w:sz w:val="18"/>
          <w:szCs w:val="18"/>
        </w:rPr>
        <w:t>sporządzonej nie wcześniej niż 6 miesięcy przed jej złożeniem</w:t>
      </w:r>
      <w:r w:rsidRPr="00B21DC2">
        <w:rPr>
          <w:rFonts w:ascii="Tahoma" w:hAnsi="Tahoma" w:cs="Tahoma"/>
          <w:sz w:val="18"/>
          <w:szCs w:val="18"/>
        </w:rPr>
        <w:t xml:space="preserve"> w zakresie:</w:t>
      </w:r>
    </w:p>
    <w:p w14:paraId="221AE5E0" w14:textId="77777777" w:rsidR="00BA01AD" w:rsidRPr="00B21DC2" w:rsidRDefault="00BA01AD" w:rsidP="00BA01AD">
      <w:pPr>
        <w:pStyle w:val="BodyTextIndentZnak"/>
        <w:numPr>
          <w:ilvl w:val="2"/>
          <w:numId w:val="17"/>
        </w:numPr>
        <w:spacing w:line="240" w:lineRule="auto"/>
        <w:ind w:left="2127" w:hanging="426"/>
        <w:rPr>
          <w:rFonts w:ascii="Tahoma" w:hAnsi="Tahoma" w:cs="Tahoma"/>
          <w:sz w:val="18"/>
          <w:szCs w:val="18"/>
        </w:rPr>
      </w:pPr>
      <w:r w:rsidRPr="00B21DC2">
        <w:rPr>
          <w:rFonts w:ascii="Tahoma" w:hAnsi="Tahoma" w:cs="Tahoma"/>
          <w:sz w:val="18"/>
          <w:szCs w:val="18"/>
        </w:rPr>
        <w:t>art. 108 ust. 1 pkt 1 i 2 Ustawy;</w:t>
      </w:r>
    </w:p>
    <w:p w14:paraId="7CF18A74" w14:textId="77777777" w:rsidR="00BA01AD" w:rsidRPr="00B21DC2" w:rsidRDefault="00BA01AD" w:rsidP="00BA01AD">
      <w:pPr>
        <w:pStyle w:val="BodyTextIndentZnak"/>
        <w:numPr>
          <w:ilvl w:val="2"/>
          <w:numId w:val="17"/>
        </w:numPr>
        <w:spacing w:line="240" w:lineRule="auto"/>
        <w:ind w:left="2127" w:hanging="426"/>
        <w:rPr>
          <w:rFonts w:ascii="Tahoma" w:hAnsi="Tahoma" w:cs="Tahoma"/>
          <w:sz w:val="18"/>
          <w:szCs w:val="18"/>
        </w:rPr>
      </w:pPr>
      <w:r w:rsidRPr="00B21DC2">
        <w:rPr>
          <w:rFonts w:ascii="Tahoma" w:hAnsi="Tahoma" w:cs="Tahoma"/>
          <w:sz w:val="18"/>
          <w:szCs w:val="18"/>
        </w:rPr>
        <w:t>art. 108 ust. 1 pkt 4 ustawy, dotyczącej orzeczenia zakazu ubiegania się o zamówienie publiczne tytułem środka  karnego;</w:t>
      </w:r>
    </w:p>
    <w:p w14:paraId="59597A4D" w14:textId="77777777" w:rsidR="00BA01AD" w:rsidRPr="00B21DC2" w:rsidRDefault="00BA01AD" w:rsidP="00BA01AD">
      <w:pPr>
        <w:suppressAutoHyphens/>
        <w:ind w:left="1701" w:hanging="708"/>
        <w:jc w:val="both"/>
        <w:rPr>
          <w:rFonts w:ascii="Tahoma" w:hAnsi="Tahoma" w:cs="Tahoma"/>
          <w:sz w:val="18"/>
          <w:szCs w:val="18"/>
        </w:rPr>
      </w:pPr>
      <w:r w:rsidRPr="00B21DC2">
        <w:rPr>
          <w:rFonts w:ascii="Tahoma" w:hAnsi="Tahoma" w:cs="Tahoma"/>
          <w:sz w:val="18"/>
          <w:szCs w:val="18"/>
        </w:rPr>
        <w:t xml:space="preserve">5.1.2. </w:t>
      </w:r>
      <w:r w:rsidRPr="00B21DC2">
        <w:rPr>
          <w:rFonts w:ascii="Tahoma" w:hAnsi="Tahoma" w:cs="Tahoma"/>
          <w:b/>
          <w:bCs/>
          <w:sz w:val="18"/>
          <w:szCs w:val="18"/>
        </w:rPr>
        <w:t>Oświadczenia Wykonawcy, w zakresie art. 108 ust. 1 pkt 5 ustawy PZP, o braku przynależności do tej samej grupy kapitałowej</w:t>
      </w:r>
      <w:r w:rsidRPr="00B21DC2">
        <w:rPr>
          <w:rFonts w:ascii="Tahoma" w:hAnsi="Tahoma" w:cs="Tahoma"/>
          <w:sz w:val="18"/>
          <w:szCs w:val="18"/>
        </w:rPr>
        <w:t>, w rozumieniu ustawy z dnia 16 lutego 2007 r. o ochronie konkurencji i konsumentów (Dz. U. z 202</w:t>
      </w:r>
      <w:r>
        <w:rPr>
          <w:rFonts w:ascii="Tahoma" w:hAnsi="Tahoma" w:cs="Tahoma"/>
          <w:sz w:val="18"/>
          <w:szCs w:val="18"/>
        </w:rPr>
        <w:t>3</w:t>
      </w:r>
      <w:r w:rsidRPr="00B21DC2">
        <w:rPr>
          <w:rFonts w:ascii="Tahoma" w:hAnsi="Tahoma" w:cs="Tahoma"/>
          <w:sz w:val="18"/>
          <w:szCs w:val="18"/>
        </w:rPr>
        <w:t xml:space="preserve"> r., poz. </w:t>
      </w:r>
      <w:r>
        <w:rPr>
          <w:rFonts w:ascii="Tahoma" w:hAnsi="Tahoma" w:cs="Tahoma"/>
          <w:sz w:val="18"/>
          <w:szCs w:val="18"/>
        </w:rPr>
        <w:t>1689</w:t>
      </w:r>
      <w:r w:rsidRPr="00B21DC2">
        <w:rPr>
          <w:rFonts w:ascii="Tahoma" w:hAnsi="Tahoma" w:cs="Tahoma"/>
          <w:sz w:val="18"/>
          <w:szCs w:val="18"/>
        </w:rPr>
        <w:t xml:space="preserve"> – j.t. ze zm.)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B21DC2">
        <w:rPr>
          <w:rFonts w:ascii="Tahoma" w:hAnsi="Tahoma" w:cs="Tahoma"/>
          <w:iCs/>
          <w:sz w:val="18"/>
          <w:szCs w:val="18"/>
          <w:bdr w:val="none" w:sz="0" w:space="0" w:color="auto" w:frame="1"/>
          <w:shd w:val="clear" w:color="auto" w:fill="FFFFFF"/>
        </w:rPr>
        <w:t>SWZ);</w:t>
      </w:r>
    </w:p>
    <w:p w14:paraId="58B5C70B" w14:textId="77777777" w:rsidR="00BA01AD" w:rsidRPr="00B21DC2" w:rsidRDefault="00BA01AD" w:rsidP="00BA01AD">
      <w:pPr>
        <w:suppressAutoHyphens/>
        <w:ind w:left="1701" w:hanging="708"/>
        <w:jc w:val="both"/>
        <w:rPr>
          <w:rFonts w:ascii="Tahoma" w:hAnsi="Tahoma" w:cs="Tahoma"/>
          <w:sz w:val="18"/>
          <w:szCs w:val="18"/>
        </w:rPr>
      </w:pPr>
      <w:r w:rsidRPr="00B21DC2">
        <w:rPr>
          <w:rFonts w:ascii="Tahoma" w:hAnsi="Tahoma" w:cs="Tahoma"/>
          <w:sz w:val="18"/>
          <w:szCs w:val="18"/>
        </w:rPr>
        <w:t xml:space="preserve">5.1.3.  </w:t>
      </w:r>
      <w:r w:rsidRPr="00B21DC2">
        <w:rPr>
          <w:rFonts w:ascii="Tahoma" w:hAnsi="Tahoma" w:cs="Tahoma"/>
          <w:b/>
          <w:sz w:val="18"/>
          <w:szCs w:val="18"/>
        </w:rPr>
        <w:t>Odpisu lub informacji z Krajowego Rejestru Sądowego lub z Centralnej Ewidencji i Informacji o Działalności Gospodarczej</w:t>
      </w:r>
      <w:r w:rsidRPr="00B21DC2">
        <w:rPr>
          <w:rFonts w:ascii="Tahoma" w:hAnsi="Tahoma" w:cs="Tahoma"/>
          <w:sz w:val="18"/>
          <w:szCs w:val="18"/>
        </w:rPr>
        <w:t xml:space="preserve">, w zakresie art. 109 ust. 1 pkt. 4 Ustawy, </w:t>
      </w:r>
      <w:r w:rsidRPr="00B21DC2">
        <w:rPr>
          <w:rFonts w:ascii="Tahoma" w:hAnsi="Tahoma" w:cs="Tahoma"/>
          <w:b/>
          <w:sz w:val="18"/>
          <w:szCs w:val="18"/>
        </w:rPr>
        <w:t>sporządzonej nie wcześniej niż 3 miesiące przed jej złożeniem</w:t>
      </w:r>
      <w:r w:rsidRPr="00B21DC2">
        <w:rPr>
          <w:rFonts w:ascii="Tahoma" w:hAnsi="Tahoma" w:cs="Tahoma"/>
          <w:sz w:val="18"/>
          <w:szCs w:val="18"/>
        </w:rPr>
        <w:t>, jeżeli odrębne przepisy wymagają wpisu do rejestru lub ewidencji;</w:t>
      </w:r>
    </w:p>
    <w:p w14:paraId="50A1E07D" w14:textId="77777777" w:rsidR="00BA01AD" w:rsidRPr="00B21DC2" w:rsidRDefault="00BA01AD" w:rsidP="00BA01AD">
      <w:pPr>
        <w:suppressAutoHyphens/>
        <w:ind w:left="1701" w:hanging="708"/>
        <w:jc w:val="both"/>
        <w:rPr>
          <w:rFonts w:ascii="Tahoma" w:hAnsi="Tahoma" w:cs="Tahoma"/>
          <w:sz w:val="18"/>
          <w:szCs w:val="18"/>
        </w:rPr>
      </w:pPr>
      <w:r w:rsidRPr="00B21DC2">
        <w:rPr>
          <w:rFonts w:ascii="Tahoma" w:hAnsi="Tahoma" w:cs="Tahoma"/>
          <w:sz w:val="18"/>
          <w:szCs w:val="18"/>
        </w:rPr>
        <w:t xml:space="preserve">5.1.4. </w:t>
      </w:r>
      <w:r w:rsidRPr="00B21DC2">
        <w:rPr>
          <w:rFonts w:ascii="Tahoma" w:hAnsi="Tahoma" w:cs="Tahoma"/>
          <w:b/>
          <w:bCs/>
          <w:sz w:val="18"/>
          <w:szCs w:val="18"/>
        </w:rPr>
        <w:t xml:space="preserve">Oświadczenia Wykonawcy o aktualności informacji zawartych w oświadczeniu, </w:t>
      </w:r>
      <w:r w:rsidRPr="00B21DC2">
        <w:rPr>
          <w:rFonts w:ascii="Tahoma" w:hAnsi="Tahoma" w:cs="Tahoma"/>
          <w:b/>
          <w:bCs/>
          <w:sz w:val="18"/>
          <w:szCs w:val="18"/>
        </w:rPr>
        <w:br/>
        <w:t>o którym mowa w art. 125 ust. 1 Ustawy PZP</w:t>
      </w:r>
      <w:r w:rsidRPr="00B21DC2">
        <w:rPr>
          <w:rFonts w:ascii="Tahoma" w:hAnsi="Tahoma" w:cs="Tahoma"/>
          <w:sz w:val="18"/>
          <w:szCs w:val="18"/>
        </w:rPr>
        <w:t xml:space="preserve"> w zakresie podstaw wykluczenia z postępowania, o których mowa w:</w:t>
      </w:r>
    </w:p>
    <w:p w14:paraId="6D2E0009" w14:textId="77777777" w:rsidR="00BA01AD" w:rsidRPr="00B21DC2" w:rsidRDefault="00BA01AD" w:rsidP="00BA01AD">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3 Ustawy</w:t>
      </w:r>
    </w:p>
    <w:p w14:paraId="18C4574D" w14:textId="77777777" w:rsidR="00BA01AD" w:rsidRPr="00B21DC2" w:rsidRDefault="00BA01AD" w:rsidP="00BA01AD">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4 ustawy, dotyczących orzeczenia zakazu ubiegania się o zamówienie publiczne tytułem środka zapobiegawczego,</w:t>
      </w:r>
    </w:p>
    <w:p w14:paraId="3F55EC61" w14:textId="77777777" w:rsidR="00BA01AD" w:rsidRPr="00B21DC2" w:rsidRDefault="00BA01AD" w:rsidP="00BA01AD">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5 ustawy, dotyczących zawarcia z innymi wykonawcami porozumienia mającego na celu zakłócenie konkurencji,</w:t>
      </w:r>
    </w:p>
    <w:p w14:paraId="5E5A230C" w14:textId="77777777" w:rsidR="00BA01AD" w:rsidRPr="00B21DC2" w:rsidRDefault="00BA01AD" w:rsidP="00BA01AD">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6 Ustawy.</w:t>
      </w:r>
    </w:p>
    <w:p w14:paraId="42FF6D15" w14:textId="77777777" w:rsidR="00BA01AD" w:rsidRPr="00B21DC2" w:rsidRDefault="00BA01AD" w:rsidP="00BA01AD">
      <w:pPr>
        <w:pStyle w:val="BodyTextIndentZnak"/>
        <w:spacing w:line="240" w:lineRule="auto"/>
        <w:ind w:left="1701"/>
        <w:rPr>
          <w:rFonts w:ascii="Tahoma" w:hAnsi="Tahoma" w:cs="Tahoma"/>
          <w:iCs/>
          <w:sz w:val="18"/>
          <w:szCs w:val="18"/>
          <w:bdr w:val="none" w:sz="0" w:space="0" w:color="auto" w:frame="1"/>
          <w:shd w:val="clear" w:color="auto" w:fill="FFFFFF"/>
        </w:rPr>
      </w:pPr>
      <w:r w:rsidRPr="00B21DC2">
        <w:rPr>
          <w:rFonts w:ascii="Tahoma" w:hAnsi="Tahoma" w:cs="Tahoma"/>
          <w:sz w:val="18"/>
          <w:szCs w:val="18"/>
        </w:rPr>
        <w:t xml:space="preserve">Wzór oświadczenia stanowi załącznik nr 6 do </w:t>
      </w:r>
      <w:r w:rsidRPr="00B21DC2">
        <w:rPr>
          <w:rFonts w:ascii="Tahoma" w:hAnsi="Tahoma" w:cs="Tahoma"/>
          <w:iCs/>
          <w:sz w:val="18"/>
          <w:szCs w:val="18"/>
          <w:bdr w:val="none" w:sz="0" w:space="0" w:color="auto" w:frame="1"/>
          <w:shd w:val="clear" w:color="auto" w:fill="FFFFFF"/>
        </w:rPr>
        <w:t>SWZ.</w:t>
      </w:r>
    </w:p>
    <w:p w14:paraId="5C08A3C8" w14:textId="77777777" w:rsidR="00BA01AD" w:rsidRPr="00B21DC2" w:rsidRDefault="00BA01AD" w:rsidP="00BA01AD">
      <w:pPr>
        <w:pStyle w:val="BodyTextIndentZnak"/>
        <w:spacing w:line="240" w:lineRule="auto"/>
        <w:ind w:left="426"/>
        <w:rPr>
          <w:rFonts w:ascii="Tahoma" w:hAnsi="Tahoma" w:cs="Tahoma"/>
          <w:sz w:val="18"/>
          <w:szCs w:val="18"/>
        </w:rPr>
      </w:pPr>
      <w:r w:rsidRPr="00B21DC2">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5.1.</w:t>
      </w:r>
    </w:p>
    <w:p w14:paraId="528011BD" w14:textId="77777777" w:rsidR="00BA01AD" w:rsidRPr="00B21DC2" w:rsidRDefault="00BA01AD" w:rsidP="00C3459D">
      <w:pPr>
        <w:numPr>
          <w:ilvl w:val="0"/>
          <w:numId w:val="56"/>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Jeżeli Wykonawca ma siedzibę lub miejsce zamieszkania poza granicami Rzeczypospolitej Polskiej, zamiast dokumentów, o których mowa:</w:t>
      </w:r>
    </w:p>
    <w:p w14:paraId="16355096" w14:textId="77777777" w:rsidR="00BA01AD" w:rsidRPr="00B21DC2" w:rsidRDefault="00BA01AD" w:rsidP="00BA01AD">
      <w:pPr>
        <w:ind w:left="993" w:hanging="567"/>
        <w:jc w:val="both"/>
        <w:rPr>
          <w:rFonts w:ascii="Tahoma" w:hAnsi="Tahoma" w:cs="Tahoma"/>
          <w:sz w:val="18"/>
          <w:szCs w:val="18"/>
        </w:rPr>
      </w:pPr>
      <w:r w:rsidRPr="00B21DC2">
        <w:rPr>
          <w:rFonts w:ascii="Tahoma" w:hAnsi="Tahoma" w:cs="Tahoma"/>
          <w:sz w:val="18"/>
          <w:szCs w:val="18"/>
        </w:rPr>
        <w:t xml:space="preserve">6.1. </w:t>
      </w:r>
      <w:r w:rsidRPr="00B21DC2">
        <w:rPr>
          <w:rFonts w:ascii="Tahoma" w:hAnsi="Tahoma" w:cs="Tahoma"/>
          <w:sz w:val="18"/>
          <w:szCs w:val="18"/>
        </w:rPr>
        <w:tab/>
        <w:t xml:space="preserve">w pkt. 5.1.1 niniejszego rozdziału składa informację z odpowiedniego rejestru, takiego jak rejestr sądowy, albo, w przypadku braku takiego rejestru, inny równoważny dokument wydany przez właściwy organ sądowy lub administracyjny kraju, w którym wykonawca ma siedzibę lub miejsce </w:t>
      </w:r>
      <w:r w:rsidRPr="009B1CF6">
        <w:rPr>
          <w:rFonts w:ascii="Tahoma" w:hAnsi="Tahoma" w:cs="Tahoma"/>
          <w:sz w:val="18"/>
          <w:szCs w:val="18"/>
        </w:rPr>
        <w:t xml:space="preserve">zamieszkania </w:t>
      </w:r>
      <w:r w:rsidRPr="0002222F">
        <w:rPr>
          <w:rFonts w:ascii="Tahoma" w:hAnsi="Tahoma" w:cs="Tahoma"/>
          <w:color w:val="333333"/>
          <w:sz w:val="18"/>
          <w:szCs w:val="18"/>
          <w:shd w:val="clear" w:color="auto" w:fill="FFFFFF"/>
        </w:rPr>
        <w:t xml:space="preserve">lub miejsce zamieszkania ma osoba, której dotyczy informacja albo dokument, </w:t>
      </w:r>
      <w:r w:rsidRPr="009B1CF6">
        <w:rPr>
          <w:rFonts w:ascii="Tahoma" w:hAnsi="Tahoma" w:cs="Tahoma"/>
          <w:sz w:val="18"/>
          <w:szCs w:val="18"/>
        </w:rPr>
        <w:t>w</w:t>
      </w:r>
      <w:r w:rsidRPr="00B21DC2">
        <w:rPr>
          <w:rFonts w:ascii="Tahoma" w:hAnsi="Tahoma" w:cs="Tahoma"/>
          <w:sz w:val="18"/>
          <w:szCs w:val="18"/>
        </w:rPr>
        <w:t> zakresie, o którym mowa w pkt. 5.1.1;</w:t>
      </w:r>
    </w:p>
    <w:p w14:paraId="16614491" w14:textId="77777777" w:rsidR="00BA01AD" w:rsidRPr="00B21DC2" w:rsidRDefault="00BA01AD" w:rsidP="00BA01AD">
      <w:pPr>
        <w:ind w:left="993" w:hanging="567"/>
        <w:jc w:val="both"/>
        <w:rPr>
          <w:rFonts w:ascii="Tahoma" w:hAnsi="Tahoma" w:cs="Tahoma"/>
          <w:sz w:val="18"/>
          <w:szCs w:val="18"/>
        </w:rPr>
      </w:pPr>
      <w:r w:rsidRPr="00B21DC2">
        <w:rPr>
          <w:rFonts w:ascii="Tahoma" w:hAnsi="Tahoma" w:cs="Tahoma"/>
          <w:sz w:val="18"/>
          <w:szCs w:val="18"/>
        </w:rPr>
        <w:t xml:space="preserve">6.2. </w:t>
      </w:r>
      <w:r w:rsidRPr="00B21DC2">
        <w:rPr>
          <w:rFonts w:ascii="Tahoma" w:hAnsi="Tahoma" w:cs="Tahoma"/>
          <w:sz w:val="18"/>
          <w:szCs w:val="18"/>
        </w:rPr>
        <w:tab/>
        <w:t>w pkt. 5.1.3. niniejszego rozdziału składa dokument lub dokumenty wystawione w kraju, w którym Wykonawca ma siedzibę lub miejsce zamieszkania, potwierdzające, że nie ot</w:t>
      </w:r>
      <w:r>
        <w:rPr>
          <w:rFonts w:ascii="Tahoma" w:hAnsi="Tahoma" w:cs="Tahoma"/>
          <w:sz w:val="18"/>
          <w:szCs w:val="18"/>
        </w:rPr>
        <w:t>w</w:t>
      </w:r>
      <w:r w:rsidRPr="00B21DC2">
        <w:rPr>
          <w:rFonts w:ascii="Tahoma" w:hAnsi="Tahoma" w:cs="Tahoma"/>
          <w:sz w:val="18"/>
          <w:szCs w:val="18"/>
        </w:rPr>
        <w:t>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C901963" w14:textId="77777777" w:rsidR="00BA01AD" w:rsidRPr="00B21DC2" w:rsidRDefault="00BA01AD" w:rsidP="00C3459D">
      <w:pPr>
        <w:numPr>
          <w:ilvl w:val="0"/>
          <w:numId w:val="56"/>
        </w:numPr>
        <w:tabs>
          <w:tab w:val="clear" w:pos="1440"/>
        </w:tabs>
        <w:ind w:left="284" w:hanging="284"/>
        <w:jc w:val="both"/>
        <w:rPr>
          <w:rFonts w:ascii="Tahoma" w:hAnsi="Tahoma" w:cs="Tahoma"/>
          <w:sz w:val="18"/>
          <w:szCs w:val="18"/>
        </w:rPr>
      </w:pPr>
      <w:r w:rsidRPr="00B21DC2">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2F2AB2F9" w14:textId="77777777" w:rsidR="00BA01AD" w:rsidRPr="00B21DC2" w:rsidRDefault="00BA01AD" w:rsidP="00C3459D">
      <w:pPr>
        <w:numPr>
          <w:ilvl w:val="0"/>
          <w:numId w:val="56"/>
        </w:numPr>
        <w:tabs>
          <w:tab w:val="clear" w:pos="1440"/>
        </w:tabs>
        <w:ind w:left="284" w:hanging="284"/>
        <w:jc w:val="both"/>
        <w:rPr>
          <w:rFonts w:ascii="Tahoma" w:hAnsi="Tahoma" w:cs="Tahoma"/>
          <w:sz w:val="18"/>
          <w:szCs w:val="18"/>
        </w:rPr>
      </w:pPr>
      <w:r w:rsidRPr="00B21DC2">
        <w:rPr>
          <w:rFonts w:ascii="Tahoma" w:hAnsi="Tahoma" w:cs="Tahoma"/>
          <w:sz w:val="18"/>
          <w:szCs w:val="18"/>
        </w:rPr>
        <w:t>Jeżeli w kraju, w którym Wykonawca ma siedzibę lub miejsce zamieszkania</w:t>
      </w:r>
      <w:r w:rsidRPr="0095060B">
        <w:rPr>
          <w:rFonts w:ascii="Open Sans" w:hAnsi="Open Sans" w:cs="Open Sans"/>
          <w:color w:val="333333"/>
          <w:shd w:val="clear" w:color="auto" w:fill="FFFFFF"/>
        </w:rPr>
        <w:t xml:space="preserve"> </w:t>
      </w:r>
      <w:r w:rsidRPr="0002222F">
        <w:rPr>
          <w:rFonts w:ascii="Tahoma" w:hAnsi="Tahoma" w:cs="Tahoma"/>
          <w:color w:val="333333"/>
          <w:sz w:val="18"/>
          <w:szCs w:val="18"/>
          <w:shd w:val="clear" w:color="auto" w:fill="FFFFFF"/>
        </w:rPr>
        <w:t>lub miejsce zamieszkania ma osoba, której dotyczy informacja albo dokument,</w:t>
      </w:r>
      <w:r w:rsidRPr="0095060B">
        <w:rPr>
          <w:rFonts w:ascii="Tahoma" w:hAnsi="Tahoma" w:cs="Tahoma"/>
          <w:sz w:val="18"/>
          <w:szCs w:val="18"/>
        </w:rPr>
        <w:t xml:space="preserve"> nie</w:t>
      </w:r>
      <w:r w:rsidRPr="00B21DC2">
        <w:rPr>
          <w:rFonts w:ascii="Tahoma" w:hAnsi="Tahoma" w:cs="Tahoma"/>
          <w:sz w:val="18"/>
          <w:szCs w:val="18"/>
        </w:rPr>
        <w:t xml:space="preserv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02222F">
        <w:rPr>
          <w:rFonts w:ascii="Tahoma" w:hAnsi="Tahoma" w:cs="Tahoma"/>
          <w:color w:val="333333"/>
          <w:sz w:val="18"/>
          <w:szCs w:val="18"/>
          <w:shd w:val="clear" w:color="auto" w:fill="FFFFFF"/>
        </w:rPr>
        <w:t xml:space="preserve">lub miejsce zamieszkania ma osoba, której dokument miał dotyczyć, </w:t>
      </w:r>
      <w:r w:rsidRPr="00EA59AA">
        <w:rPr>
          <w:rFonts w:ascii="Tahoma" w:hAnsi="Tahoma" w:cs="Tahoma"/>
          <w:sz w:val="18"/>
          <w:szCs w:val="18"/>
        </w:rPr>
        <w:t>nie ma przepisów o oświadczeniu pod przysięgą, złożone przed organem sądowym lub administracyjnym, notariuszem, organem samorządu zawodowego lub gospodarczego, właściwym ze względu na siedzibę lub miejsce zamieszkania Wykonawcy</w:t>
      </w:r>
      <w:r w:rsidRPr="0002222F">
        <w:rPr>
          <w:rFonts w:ascii="Tahoma" w:hAnsi="Tahoma" w:cs="Tahoma"/>
          <w:color w:val="333333"/>
          <w:sz w:val="18"/>
          <w:szCs w:val="18"/>
          <w:shd w:val="clear" w:color="auto" w:fill="FFFFFF"/>
        </w:rPr>
        <w:t xml:space="preserve"> lub miejsce zamieszkania osoby, której dokument miał dotyczyć</w:t>
      </w:r>
      <w:r w:rsidRPr="00B21DC2">
        <w:rPr>
          <w:rFonts w:ascii="Tahoma" w:hAnsi="Tahoma" w:cs="Tahoma"/>
          <w:sz w:val="18"/>
          <w:szCs w:val="18"/>
        </w:rPr>
        <w:t xml:space="preserve">. Zapis pkt 7 </w:t>
      </w:r>
      <w:proofErr w:type="spellStart"/>
      <w:r w:rsidRPr="00B21DC2">
        <w:rPr>
          <w:rFonts w:ascii="Tahoma" w:hAnsi="Tahoma" w:cs="Tahoma"/>
          <w:sz w:val="18"/>
          <w:szCs w:val="18"/>
        </w:rPr>
        <w:t>zd</w:t>
      </w:r>
      <w:proofErr w:type="spellEnd"/>
      <w:r w:rsidRPr="00B21DC2">
        <w:rPr>
          <w:rFonts w:ascii="Tahoma" w:hAnsi="Tahoma" w:cs="Tahoma"/>
          <w:sz w:val="18"/>
          <w:szCs w:val="18"/>
        </w:rPr>
        <w:t>. 2 powyżej stosuje się.</w:t>
      </w:r>
    </w:p>
    <w:p w14:paraId="1420C34A" w14:textId="77777777" w:rsidR="00BA01AD" w:rsidRPr="00B21DC2" w:rsidRDefault="00BA01AD" w:rsidP="00C3459D">
      <w:pPr>
        <w:numPr>
          <w:ilvl w:val="0"/>
          <w:numId w:val="56"/>
        </w:numPr>
        <w:tabs>
          <w:tab w:val="clear" w:pos="1440"/>
        </w:tabs>
        <w:ind w:left="284" w:hanging="284"/>
        <w:jc w:val="both"/>
        <w:rPr>
          <w:rFonts w:ascii="Tahoma" w:hAnsi="Tahoma" w:cs="Tahoma"/>
          <w:sz w:val="18"/>
          <w:szCs w:val="18"/>
        </w:rPr>
      </w:pPr>
      <w:r w:rsidRPr="00B21DC2">
        <w:rPr>
          <w:rFonts w:ascii="Tahoma" w:hAnsi="Tahoma" w:cs="Tahoma"/>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47F0B6A3" w14:textId="77777777" w:rsidR="00BA01AD" w:rsidRPr="00B21DC2" w:rsidRDefault="00BA01AD" w:rsidP="00C3459D">
      <w:pPr>
        <w:numPr>
          <w:ilvl w:val="0"/>
          <w:numId w:val="56"/>
        </w:numPr>
        <w:tabs>
          <w:tab w:val="clear" w:pos="1440"/>
        </w:tabs>
        <w:ind w:left="284" w:hanging="284"/>
        <w:jc w:val="both"/>
        <w:rPr>
          <w:rFonts w:ascii="Tahoma" w:hAnsi="Tahoma" w:cs="Tahoma"/>
          <w:sz w:val="18"/>
          <w:szCs w:val="18"/>
        </w:rPr>
      </w:pPr>
      <w:r w:rsidRPr="00B21DC2">
        <w:rPr>
          <w:rFonts w:ascii="Tahoma" w:hAnsi="Tahoma" w:cs="Tahoma"/>
          <w:sz w:val="18"/>
          <w:szCs w:val="18"/>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89B735D" w14:textId="77777777" w:rsidR="00BA01AD" w:rsidRPr="00B21DC2" w:rsidRDefault="00BA01AD" w:rsidP="00C3459D">
      <w:pPr>
        <w:numPr>
          <w:ilvl w:val="0"/>
          <w:numId w:val="56"/>
        </w:numPr>
        <w:tabs>
          <w:tab w:val="clear" w:pos="1440"/>
        </w:tabs>
        <w:ind w:left="284" w:hanging="284"/>
        <w:jc w:val="both"/>
        <w:rPr>
          <w:rFonts w:ascii="Tahoma" w:hAnsi="Tahoma" w:cs="Tahoma"/>
          <w:sz w:val="18"/>
          <w:szCs w:val="18"/>
        </w:rPr>
      </w:pPr>
      <w:r w:rsidRPr="00B21DC2">
        <w:rPr>
          <w:rFonts w:ascii="Tahoma" w:hAnsi="Tahoma" w:cs="Tahoma"/>
          <w:sz w:val="18"/>
          <w:szCs w:val="18"/>
        </w:rPr>
        <w:t>Zamawiający nie będzie wzywał do złożenia podmiotowych środków dowodowych jeżeli:</w:t>
      </w:r>
    </w:p>
    <w:p w14:paraId="7EA5A30E" w14:textId="77777777" w:rsidR="00BA01AD" w:rsidRPr="00B21DC2" w:rsidRDefault="00BA01AD" w:rsidP="00BA01AD">
      <w:pPr>
        <w:ind w:left="993" w:hanging="567"/>
        <w:jc w:val="both"/>
        <w:rPr>
          <w:rFonts w:ascii="Tahoma" w:hAnsi="Tahoma" w:cs="Tahoma"/>
          <w:sz w:val="18"/>
          <w:szCs w:val="18"/>
        </w:rPr>
      </w:pPr>
      <w:r w:rsidRPr="00B21DC2">
        <w:rPr>
          <w:rFonts w:ascii="Tahoma" w:hAnsi="Tahoma" w:cs="Tahoma"/>
          <w:sz w:val="18"/>
          <w:szCs w:val="18"/>
        </w:rPr>
        <w:t>11.1</w:t>
      </w:r>
      <w:r w:rsidRPr="00B21DC2">
        <w:rPr>
          <w:rFonts w:ascii="Tahoma" w:hAnsi="Tahoma" w:cs="Tahoma"/>
          <w:sz w:val="18"/>
          <w:szCs w:val="18"/>
        </w:rPr>
        <w:tab/>
        <w:t>będzie mógł je uzyskać za pomocą bezpłatnych i ogólnodostępnych baz danych, w szczególności rejestrów publicznych w rozumieniu ustawy z dnia 17 lutego 2005r o informatyzacji działalności podmiotów realizujących zadania publiczne, o ile wykonawca wskaże w JEDZ dane umożliwiające dostęp do tych środków,</w:t>
      </w:r>
    </w:p>
    <w:p w14:paraId="336D3C0F" w14:textId="77777777" w:rsidR="00BA01AD" w:rsidRPr="00B21DC2" w:rsidRDefault="00BA01AD" w:rsidP="00BA01AD">
      <w:pPr>
        <w:ind w:left="993" w:hanging="567"/>
        <w:jc w:val="both"/>
        <w:rPr>
          <w:rFonts w:ascii="Tahoma" w:hAnsi="Tahoma" w:cs="Tahoma"/>
          <w:sz w:val="18"/>
          <w:szCs w:val="18"/>
        </w:rPr>
      </w:pPr>
      <w:r w:rsidRPr="00B21DC2">
        <w:rPr>
          <w:rFonts w:ascii="Tahoma" w:hAnsi="Tahoma" w:cs="Tahoma"/>
          <w:sz w:val="18"/>
          <w:szCs w:val="18"/>
        </w:rPr>
        <w:t>11.2.</w:t>
      </w:r>
      <w:r w:rsidRPr="00B21DC2">
        <w:rPr>
          <w:rFonts w:ascii="Tahoma" w:hAnsi="Tahoma" w:cs="Tahoma"/>
          <w:sz w:val="18"/>
          <w:szCs w:val="18"/>
        </w:rPr>
        <w:tab/>
        <w:t>podmiotowym środkiem dowodowym jest oświadczenie, którego treść odpowiada zakresowi oświadczenia, o którym mowa w art. 125 ust. 1 Ustawy.</w:t>
      </w:r>
    </w:p>
    <w:p w14:paraId="00A5DB8D" w14:textId="77777777" w:rsidR="00BA01AD" w:rsidRPr="00B21DC2" w:rsidRDefault="00BA01AD" w:rsidP="00C3459D">
      <w:pPr>
        <w:numPr>
          <w:ilvl w:val="0"/>
          <w:numId w:val="56"/>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75E46A5D" w14:textId="77777777" w:rsidR="00BA01AD" w:rsidRPr="00B21DC2" w:rsidRDefault="00BA01AD" w:rsidP="00C3459D">
      <w:pPr>
        <w:numPr>
          <w:ilvl w:val="0"/>
          <w:numId w:val="56"/>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lastRenderedPageBreak/>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56D17030" w14:textId="77777777" w:rsidR="00BA01AD" w:rsidRPr="00B21DC2" w:rsidRDefault="00BA01AD" w:rsidP="00C3459D">
      <w:pPr>
        <w:numPr>
          <w:ilvl w:val="0"/>
          <w:numId w:val="56"/>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Jeżeli Wykonawca nie złożył oświadczenia, o którym mowa w art. 125 ust. 1 Ustawy,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Wykonawca składa podmiotowe środki dowodowe na wezwanie, o którym mowa w zdaniu pierwszym, aktualne na dzień ich złożenia.</w:t>
      </w:r>
    </w:p>
    <w:p w14:paraId="3BC9D727" w14:textId="77777777" w:rsidR="00BA01AD" w:rsidRPr="00B21DC2" w:rsidRDefault="00BA01AD" w:rsidP="00C3459D">
      <w:pPr>
        <w:numPr>
          <w:ilvl w:val="0"/>
          <w:numId w:val="56"/>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 xml:space="preserve">Zamawiający może żądać od Wykonawców wyjaśnień dotyczących treści oświadczenia, o którym mowa w art. 125 ust.1 Ustawy, lub złożonych podmiotowych środków dowodowych lub innych dokumentów lub oświadczeń składanych w postępowaniu. </w:t>
      </w:r>
    </w:p>
    <w:p w14:paraId="494FB45B" w14:textId="77777777" w:rsidR="00BA01AD" w:rsidRPr="00B21DC2" w:rsidRDefault="00BA01AD" w:rsidP="00C3459D">
      <w:pPr>
        <w:numPr>
          <w:ilvl w:val="0"/>
          <w:numId w:val="56"/>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w:t>
      </w:r>
      <w:r w:rsidRPr="00B21DC2">
        <w:rPr>
          <w:rFonts w:ascii="Tahoma" w:hAnsi="Tahoma" w:cs="Tahoma"/>
          <w:smallCaps/>
          <w:sz w:val="18"/>
          <w:szCs w:val="18"/>
        </w:rPr>
        <w:t> </w:t>
      </w:r>
      <w:r w:rsidRPr="00B21DC2">
        <w:rPr>
          <w:rFonts w:ascii="Tahoma" w:hAnsi="Tahoma" w:cs="Tahoma"/>
          <w:smallCaps/>
          <w:sz w:val="18"/>
          <w:szCs w:val="18"/>
        </w:rPr>
        <w:t xml:space="preserve">30 </w:t>
      </w:r>
      <w:r w:rsidRPr="00B21DC2">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11C6E1F3" w14:textId="77777777" w:rsidR="00BA01AD" w:rsidRPr="00B21DC2" w:rsidRDefault="00BA01AD" w:rsidP="00BA01AD">
      <w:pPr>
        <w:jc w:val="both"/>
        <w:outlineLvl w:val="1"/>
        <w:rPr>
          <w:rFonts w:ascii="Tahoma" w:hAnsi="Tahoma" w:cs="Tahoma"/>
          <w:b/>
          <w:caps/>
          <w:sz w:val="20"/>
          <w:szCs w:val="20"/>
        </w:rPr>
      </w:pPr>
    </w:p>
    <w:p w14:paraId="15D6E76B" w14:textId="77777777" w:rsidR="00BA01AD" w:rsidRPr="00B21DC2" w:rsidRDefault="00BA01AD" w:rsidP="00BA01AD">
      <w:pPr>
        <w:jc w:val="both"/>
        <w:outlineLvl w:val="1"/>
        <w:rPr>
          <w:rFonts w:ascii="Tahoma" w:hAnsi="Tahoma" w:cs="Tahoma"/>
          <w:b/>
          <w:caps/>
          <w:sz w:val="20"/>
          <w:szCs w:val="20"/>
        </w:rPr>
      </w:pPr>
      <w:r w:rsidRPr="00B21DC2">
        <w:rPr>
          <w:rFonts w:ascii="Tahoma" w:hAnsi="Tahoma" w:cs="Tahoma"/>
          <w:b/>
          <w:caps/>
          <w:sz w:val="20"/>
          <w:szCs w:val="20"/>
        </w:rPr>
        <w:t>VII. Informacja dla Wykonawców wspólnie ubiegających się o udzielenie zamówienia</w:t>
      </w:r>
    </w:p>
    <w:p w14:paraId="7078B9ED" w14:textId="77777777" w:rsidR="00BA01AD" w:rsidRPr="00B21DC2" w:rsidRDefault="00BA01AD" w:rsidP="00BA01AD">
      <w:pPr>
        <w:jc w:val="both"/>
        <w:outlineLvl w:val="1"/>
        <w:rPr>
          <w:rFonts w:ascii="Tahoma" w:hAnsi="Tahoma" w:cs="Tahoma"/>
          <w:b/>
          <w:caps/>
          <w:sz w:val="20"/>
          <w:szCs w:val="20"/>
        </w:rPr>
      </w:pPr>
    </w:p>
    <w:p w14:paraId="6281B2EE" w14:textId="77777777" w:rsidR="00BA01AD" w:rsidRPr="00B21DC2" w:rsidRDefault="00BA01AD" w:rsidP="00BA01AD">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24BA3BA4" w14:textId="77777777" w:rsidR="00BA01AD" w:rsidRPr="00B21DC2" w:rsidRDefault="00BA01AD" w:rsidP="00BA01AD">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przypadku Wykonawców wspólnie ubiegających się o udzielenie zamówienia, żaden z nich nie może podlegać wykluczeniu z powodu niespełniania warunków, o których mowa w art. 108 ust. 1 oraz art. 109 ust. 1 pkt 4 Ustawy, natomiast spełnianie warunków udziału w postępowaniu Wykonawcy wykazują zgodnie z pkt. 2 rozdziału IV SWZ.</w:t>
      </w:r>
    </w:p>
    <w:p w14:paraId="178EBAA1" w14:textId="77777777" w:rsidR="00BA01AD" w:rsidRPr="00B21DC2" w:rsidRDefault="00BA01AD" w:rsidP="00BA01AD">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 xml:space="preserve">W przypadku Wykonawców wspólnie ubiegających się o udzielenie zamówienia, </w:t>
      </w:r>
      <w:r w:rsidRPr="00B21DC2">
        <w:rPr>
          <w:rFonts w:ascii="Tahoma" w:hAnsi="Tahoma" w:cs="Tahoma"/>
          <w:b/>
          <w:sz w:val="18"/>
          <w:szCs w:val="18"/>
        </w:rPr>
        <w:t>oświadczenie, o których mowa w Rozdziale VI ust. 1 SWZ, składa każdy z Wykonawców</w:t>
      </w:r>
      <w:r w:rsidRPr="00B21DC2">
        <w:rPr>
          <w:rFonts w:ascii="Tahoma" w:hAnsi="Tahoma" w:cs="Tahoma"/>
          <w:sz w:val="18"/>
          <w:szCs w:val="18"/>
        </w:rPr>
        <w:t>. Oświadczenia te potwierdzają brak podstaw wykluczenia oraz spełnianie warunków udziału w postępowaniu w zakresie, w jakim każdy z Wykonawców wykazuje spełnianie warunków udziału w postępowaniu.</w:t>
      </w:r>
    </w:p>
    <w:p w14:paraId="599A60DE" w14:textId="77777777" w:rsidR="00BA01AD" w:rsidRPr="00B21DC2" w:rsidRDefault="00BA01AD" w:rsidP="00BA01AD">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 xml:space="preserve">Podmiotowe środki dowodowe o których mowa w rozdziale VI składa </w:t>
      </w:r>
      <w:r w:rsidRPr="00B21DC2">
        <w:rPr>
          <w:rFonts w:ascii="Tahoma" w:hAnsi="Tahoma" w:cs="Tahoma"/>
          <w:b/>
          <w:bCs/>
          <w:sz w:val="18"/>
          <w:szCs w:val="18"/>
        </w:rPr>
        <w:t>na wezwanie Zamawiającego</w:t>
      </w:r>
      <w:r w:rsidRPr="00B21DC2">
        <w:rPr>
          <w:rFonts w:ascii="Tahoma" w:hAnsi="Tahoma" w:cs="Tahoma"/>
          <w:sz w:val="18"/>
          <w:szCs w:val="18"/>
        </w:rPr>
        <w:t xml:space="preserve"> każdy z Wykonawców wspólnie ubiegających się o udzielenie zamówienia.</w:t>
      </w:r>
    </w:p>
    <w:p w14:paraId="12830F33" w14:textId="77777777" w:rsidR="00BA01AD" w:rsidRPr="00B21DC2" w:rsidRDefault="00BA01AD" w:rsidP="00BA01AD">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B21DC2">
        <w:rPr>
          <w:rFonts w:ascii="Tahoma" w:hAnsi="Tahoma" w:cs="Tahoma"/>
          <w:b/>
          <w:sz w:val="18"/>
          <w:szCs w:val="18"/>
        </w:rPr>
        <w:t>– nie dotyczy przedmiotowego postępowania</w:t>
      </w:r>
      <w:r w:rsidRPr="00B21DC2">
        <w:rPr>
          <w:rFonts w:ascii="Tahoma" w:hAnsi="Tahoma" w:cs="Tahoma"/>
          <w:sz w:val="18"/>
          <w:szCs w:val="18"/>
        </w:rPr>
        <w:t>.</w:t>
      </w:r>
    </w:p>
    <w:p w14:paraId="48EAD63E" w14:textId="77777777" w:rsidR="00BA01AD" w:rsidRPr="00B21DC2" w:rsidRDefault="00BA01AD" w:rsidP="00BA01AD">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B21DC2">
        <w:rPr>
          <w:rFonts w:ascii="Tahoma" w:hAnsi="Tahoma" w:cs="Tahoma"/>
          <w:b/>
          <w:sz w:val="18"/>
          <w:szCs w:val="18"/>
        </w:rPr>
        <w:t>– nie dotyczy przedmiotowego postępowania</w:t>
      </w:r>
      <w:r w:rsidRPr="00B21DC2">
        <w:rPr>
          <w:rFonts w:ascii="Tahoma" w:hAnsi="Tahoma" w:cs="Tahoma"/>
          <w:sz w:val="18"/>
          <w:szCs w:val="18"/>
        </w:rPr>
        <w:t>.</w:t>
      </w:r>
    </w:p>
    <w:p w14:paraId="7429E3A2" w14:textId="77777777" w:rsidR="00BA01AD" w:rsidRPr="00B21DC2" w:rsidRDefault="00BA01AD" w:rsidP="00BA01AD">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 xml:space="preserve">W przypadku, o którym mowa w ust. 5 i 6, Wykonawcy wspólnie ubiegający się o udzielenie zamówienia dołączają do oferty </w:t>
      </w:r>
      <w:r w:rsidRPr="00B21DC2">
        <w:rPr>
          <w:rFonts w:ascii="Tahoma" w:hAnsi="Tahoma" w:cs="Tahoma"/>
          <w:b/>
          <w:sz w:val="18"/>
          <w:szCs w:val="18"/>
        </w:rPr>
        <w:t>oświadczenie</w:t>
      </w:r>
      <w:r w:rsidRPr="00B21DC2">
        <w:rPr>
          <w:rFonts w:ascii="Tahoma" w:hAnsi="Tahoma" w:cs="Tahoma"/>
          <w:sz w:val="18"/>
          <w:szCs w:val="18"/>
        </w:rPr>
        <w:t xml:space="preserve">, z którego wynika, które dostawy wykonają poszczególni Wykonawcy </w:t>
      </w:r>
      <w:r w:rsidRPr="00B21DC2">
        <w:rPr>
          <w:rFonts w:ascii="Tahoma" w:hAnsi="Tahoma" w:cs="Tahoma"/>
          <w:b/>
          <w:sz w:val="18"/>
          <w:szCs w:val="18"/>
        </w:rPr>
        <w:t>–</w:t>
      </w:r>
      <w:r w:rsidRPr="00B21DC2">
        <w:rPr>
          <w:rFonts w:ascii="Tahoma" w:hAnsi="Tahoma" w:cs="Tahoma"/>
          <w:sz w:val="18"/>
          <w:szCs w:val="18"/>
        </w:rPr>
        <w:t>(</w:t>
      </w:r>
      <w:r w:rsidRPr="00B21DC2">
        <w:rPr>
          <w:rFonts w:ascii="Tahoma" w:hAnsi="Tahoma" w:cs="Tahoma"/>
          <w:b/>
          <w:sz w:val="18"/>
          <w:szCs w:val="18"/>
        </w:rPr>
        <w:t>zgodnie z załącznikiem nr 7 do SWZ</w:t>
      </w:r>
      <w:r w:rsidRPr="00B21DC2">
        <w:rPr>
          <w:rFonts w:ascii="Tahoma" w:hAnsi="Tahoma" w:cs="Tahoma"/>
          <w:sz w:val="18"/>
          <w:szCs w:val="18"/>
        </w:rPr>
        <w:t>).</w:t>
      </w:r>
    </w:p>
    <w:p w14:paraId="060EB943" w14:textId="77777777" w:rsidR="00BA01AD" w:rsidRPr="00B21DC2" w:rsidRDefault="00BA01AD" w:rsidP="00BA01AD">
      <w:pPr>
        <w:suppressAutoHyphens/>
        <w:jc w:val="both"/>
        <w:rPr>
          <w:rFonts w:ascii="Tahoma" w:hAnsi="Tahoma" w:cs="Tahoma"/>
          <w:sz w:val="20"/>
          <w:szCs w:val="20"/>
        </w:rPr>
      </w:pPr>
    </w:p>
    <w:p w14:paraId="7DE5F91B" w14:textId="77777777" w:rsidR="00BA01AD" w:rsidRPr="00B21DC2" w:rsidRDefault="00BA01AD" w:rsidP="00BA01AD">
      <w:pPr>
        <w:suppressAutoHyphens/>
        <w:jc w:val="both"/>
        <w:rPr>
          <w:rFonts w:ascii="Tahoma" w:hAnsi="Tahoma" w:cs="Tahoma"/>
          <w:sz w:val="20"/>
          <w:szCs w:val="20"/>
        </w:rPr>
      </w:pPr>
    </w:p>
    <w:p w14:paraId="7A9282BB" w14:textId="77777777" w:rsidR="00BA01AD" w:rsidRPr="00B21DC2" w:rsidRDefault="00BA01AD" w:rsidP="00BA01AD">
      <w:pPr>
        <w:suppressAutoHyphens/>
        <w:jc w:val="both"/>
        <w:rPr>
          <w:rFonts w:ascii="Calibri" w:eastAsia="MS Mincho" w:hAnsi="Calibri"/>
          <w:b/>
          <w:bCs/>
          <w:sz w:val="20"/>
          <w:szCs w:val="20"/>
        </w:rPr>
      </w:pPr>
      <w:r w:rsidRPr="00B21DC2">
        <w:rPr>
          <w:rFonts w:ascii="Tahoma" w:hAnsi="Tahoma" w:cs="Tahoma"/>
          <w:b/>
          <w:bCs/>
          <w:sz w:val="20"/>
          <w:szCs w:val="20"/>
        </w:rPr>
        <w:t xml:space="preserve">VIII.  </w:t>
      </w:r>
      <w:r w:rsidRPr="00B21DC2">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61AE3EC9" w14:textId="77777777" w:rsidR="00BA01AD" w:rsidRPr="00B21DC2" w:rsidRDefault="00BA01AD" w:rsidP="00BA01AD">
      <w:pPr>
        <w:spacing w:after="40"/>
        <w:jc w:val="both"/>
        <w:rPr>
          <w:rFonts w:ascii="Tahoma" w:eastAsia="MS Mincho" w:hAnsi="Tahoma" w:cs="Tahoma"/>
          <w:sz w:val="20"/>
          <w:szCs w:val="20"/>
        </w:rPr>
      </w:pPr>
    </w:p>
    <w:p w14:paraId="74AB92C9" w14:textId="77777777" w:rsidR="00BA01AD" w:rsidRPr="00B21DC2" w:rsidRDefault="00BA01AD" w:rsidP="00C3459D">
      <w:pPr>
        <w:numPr>
          <w:ilvl w:val="0"/>
          <w:numId w:val="38"/>
        </w:numPr>
        <w:autoSpaceDN w:val="0"/>
        <w:spacing w:after="160"/>
        <w:ind w:left="567" w:hanging="282"/>
        <w:contextualSpacing/>
        <w:textAlignment w:val="baseline"/>
        <w:rPr>
          <w:rFonts w:ascii="Tahoma" w:hAnsi="Tahoma" w:cs="Tahoma"/>
          <w:sz w:val="18"/>
          <w:szCs w:val="18"/>
          <w:lang w:eastAsia="en-US"/>
        </w:rPr>
      </w:pPr>
      <w:r w:rsidRPr="00B21DC2">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B21DC2">
        <w:rPr>
          <w:rFonts w:ascii="Tahoma" w:hAnsi="Tahoma" w:cs="Tahoma"/>
          <w:b/>
          <w:sz w:val="18"/>
          <w:szCs w:val="18"/>
          <w:u w:val="single"/>
          <w:lang w:eastAsia="en-US"/>
        </w:rPr>
        <w:t>https://platformazakupowa.pl/pn/barlicki</w:t>
      </w:r>
      <w:r w:rsidRPr="00B21DC2">
        <w:rPr>
          <w:rFonts w:ascii="Tahoma" w:hAnsi="Tahoma" w:cs="Tahoma"/>
          <w:sz w:val="18"/>
          <w:szCs w:val="18"/>
          <w:lang w:eastAsia="en-US"/>
        </w:rPr>
        <w:t>.</w:t>
      </w:r>
      <w:r w:rsidRPr="00B21DC2">
        <w:rPr>
          <w:rFonts w:ascii="Calibri" w:hAnsi="Calibri"/>
          <w:sz w:val="18"/>
          <w:szCs w:val="18"/>
          <w:lang w:eastAsia="en-US"/>
        </w:rPr>
        <w:t xml:space="preserve"> </w:t>
      </w:r>
      <w:r w:rsidRPr="00B21DC2">
        <w:rPr>
          <w:rFonts w:ascii="Arial" w:eastAsia="Tahoma" w:hAnsi="Arial" w:cs="Arial"/>
          <w:sz w:val="18"/>
          <w:szCs w:val="18"/>
          <w:lang w:eastAsia="zh-CN"/>
        </w:rPr>
        <w:t xml:space="preserve"> </w:t>
      </w:r>
    </w:p>
    <w:p w14:paraId="752B2D31" w14:textId="77777777" w:rsidR="00BA01AD" w:rsidRPr="00B21DC2" w:rsidRDefault="00BA01AD" w:rsidP="00C3459D">
      <w:pPr>
        <w:numPr>
          <w:ilvl w:val="0"/>
          <w:numId w:val="38"/>
        </w:numPr>
        <w:autoSpaceDN w:val="0"/>
        <w:ind w:left="567" w:hanging="282"/>
        <w:contextualSpacing/>
        <w:jc w:val="both"/>
        <w:textAlignment w:val="baseline"/>
        <w:rPr>
          <w:rFonts w:ascii="Tahoma" w:hAnsi="Tahoma" w:cs="Tahoma"/>
          <w:b/>
          <w:sz w:val="18"/>
          <w:szCs w:val="18"/>
          <w:lang w:eastAsia="en-US"/>
        </w:rPr>
      </w:pPr>
      <w:r w:rsidRPr="00B21DC2">
        <w:rPr>
          <w:rFonts w:ascii="Tahoma" w:hAnsi="Tahoma" w:cs="Tahoma"/>
          <w:b/>
          <w:sz w:val="18"/>
          <w:szCs w:val="18"/>
          <w:lang w:eastAsia="en-US"/>
        </w:rPr>
        <w:t>Zamawiający wyznacza następujące osoby do kontaktu z Wykonawcami:</w:t>
      </w:r>
    </w:p>
    <w:p w14:paraId="14719A87" w14:textId="77777777" w:rsidR="00BA01AD" w:rsidRPr="00B21DC2" w:rsidRDefault="00BA01AD" w:rsidP="00C3459D">
      <w:pPr>
        <w:numPr>
          <w:ilvl w:val="1"/>
          <w:numId w:val="44"/>
        </w:numPr>
        <w:tabs>
          <w:tab w:val="left" w:pos="851"/>
        </w:tabs>
        <w:suppressAutoHyphens/>
        <w:autoSpaceDN w:val="0"/>
        <w:ind w:hanging="83"/>
        <w:textAlignment w:val="baseline"/>
        <w:rPr>
          <w:rFonts w:ascii="Tahoma" w:hAnsi="Tahoma" w:cs="Tahoma"/>
          <w:b/>
          <w:sz w:val="18"/>
          <w:szCs w:val="18"/>
          <w:lang w:eastAsia="en-US"/>
        </w:rPr>
      </w:pPr>
      <w:r w:rsidRPr="00B21DC2">
        <w:rPr>
          <w:rFonts w:ascii="Tahoma" w:hAnsi="Tahoma" w:cs="Tahoma"/>
          <w:b/>
          <w:sz w:val="18"/>
          <w:szCs w:val="18"/>
          <w:lang w:eastAsia="en-US"/>
        </w:rPr>
        <w:t>w sprawach merytorycznych:</w:t>
      </w:r>
    </w:p>
    <w:p w14:paraId="6541EBE8" w14:textId="77777777" w:rsidR="00BA01AD" w:rsidRPr="00745729" w:rsidRDefault="00BA01AD" w:rsidP="00BA01AD">
      <w:pPr>
        <w:ind w:left="1276" w:hanging="142"/>
        <w:rPr>
          <w:rFonts w:ascii="Tahoma" w:hAnsi="Tahoma" w:cs="Tahoma"/>
          <w:sz w:val="18"/>
          <w:szCs w:val="18"/>
        </w:rPr>
      </w:pPr>
      <w:r w:rsidRPr="00745729">
        <w:rPr>
          <w:rFonts w:ascii="Tahoma" w:hAnsi="Tahoma" w:cs="Tahoma"/>
          <w:sz w:val="18"/>
          <w:szCs w:val="18"/>
        </w:rPr>
        <w:t>mgr Agnieszka Frontczak</w:t>
      </w:r>
    </w:p>
    <w:p w14:paraId="2D040C55" w14:textId="77777777" w:rsidR="00BA01AD" w:rsidRPr="00B21DC2" w:rsidRDefault="00BA01AD" w:rsidP="00BA01AD">
      <w:pPr>
        <w:ind w:left="1276" w:hanging="142"/>
        <w:rPr>
          <w:rFonts w:ascii="Tahoma" w:hAnsi="Tahoma" w:cs="Tahoma"/>
          <w:sz w:val="18"/>
          <w:szCs w:val="18"/>
        </w:rPr>
      </w:pPr>
      <w:r w:rsidRPr="00745729">
        <w:rPr>
          <w:rFonts w:ascii="Tahoma" w:hAnsi="Tahoma" w:cs="Tahoma"/>
          <w:sz w:val="18"/>
          <w:szCs w:val="18"/>
        </w:rPr>
        <w:t xml:space="preserve"> p. Aleksandra </w:t>
      </w:r>
      <w:proofErr w:type="spellStart"/>
      <w:r w:rsidRPr="00745729">
        <w:rPr>
          <w:rFonts w:ascii="Tahoma" w:hAnsi="Tahoma" w:cs="Tahoma"/>
          <w:sz w:val="18"/>
          <w:szCs w:val="18"/>
        </w:rPr>
        <w:t>Kryśkiewicz</w:t>
      </w:r>
      <w:proofErr w:type="spellEnd"/>
      <w:r w:rsidRPr="00745729">
        <w:rPr>
          <w:rFonts w:ascii="Tahoma" w:hAnsi="Tahoma" w:cs="Tahoma"/>
          <w:sz w:val="18"/>
          <w:szCs w:val="18"/>
        </w:rPr>
        <w:t xml:space="preserve"> </w:t>
      </w:r>
      <w:proofErr w:type="spellStart"/>
      <w:r w:rsidRPr="00745729">
        <w:rPr>
          <w:rFonts w:ascii="Tahoma" w:hAnsi="Tahoma" w:cs="Tahoma"/>
          <w:sz w:val="18"/>
          <w:szCs w:val="18"/>
        </w:rPr>
        <w:t>Coskun</w:t>
      </w:r>
      <w:proofErr w:type="spellEnd"/>
    </w:p>
    <w:p w14:paraId="0F59E5AF" w14:textId="77777777" w:rsidR="00BA01AD" w:rsidRPr="00B21DC2" w:rsidRDefault="00BA01AD" w:rsidP="00C3459D">
      <w:pPr>
        <w:numPr>
          <w:ilvl w:val="1"/>
          <w:numId w:val="44"/>
        </w:numPr>
        <w:tabs>
          <w:tab w:val="left" w:pos="851"/>
        </w:tabs>
        <w:suppressAutoHyphens/>
        <w:autoSpaceDN w:val="0"/>
        <w:ind w:hanging="83"/>
        <w:textAlignment w:val="baseline"/>
        <w:rPr>
          <w:rFonts w:ascii="Tahoma" w:hAnsi="Tahoma" w:cs="Tahoma"/>
          <w:b/>
          <w:sz w:val="18"/>
          <w:szCs w:val="18"/>
          <w:lang w:eastAsia="en-US"/>
        </w:rPr>
      </w:pPr>
      <w:r w:rsidRPr="00B21DC2">
        <w:rPr>
          <w:rFonts w:ascii="Tahoma" w:hAnsi="Tahoma" w:cs="Tahoma"/>
          <w:b/>
          <w:sz w:val="18"/>
          <w:szCs w:val="18"/>
          <w:lang w:eastAsia="en-US"/>
        </w:rPr>
        <w:t xml:space="preserve">w sprawach </w:t>
      </w:r>
      <w:proofErr w:type="spellStart"/>
      <w:r w:rsidRPr="00B21DC2">
        <w:rPr>
          <w:rFonts w:ascii="Tahoma" w:hAnsi="Tahoma" w:cs="Tahoma"/>
          <w:b/>
          <w:sz w:val="18"/>
          <w:szCs w:val="18"/>
          <w:lang w:eastAsia="en-US"/>
        </w:rPr>
        <w:t>formalno</w:t>
      </w:r>
      <w:proofErr w:type="spellEnd"/>
      <w:r w:rsidRPr="00B21DC2">
        <w:rPr>
          <w:rFonts w:ascii="Tahoma" w:hAnsi="Tahoma" w:cs="Tahoma"/>
          <w:b/>
          <w:sz w:val="18"/>
          <w:szCs w:val="18"/>
          <w:lang w:eastAsia="en-US"/>
        </w:rPr>
        <w:t xml:space="preserve"> – prawnych:</w:t>
      </w:r>
      <w:r w:rsidRPr="00B21DC2">
        <w:rPr>
          <w:rFonts w:ascii="Tahoma" w:hAnsi="Tahoma" w:cs="Tahoma"/>
          <w:sz w:val="18"/>
          <w:szCs w:val="18"/>
          <w:lang w:eastAsia="en-US"/>
        </w:rPr>
        <w:t xml:space="preserve"> </w:t>
      </w:r>
    </w:p>
    <w:p w14:paraId="06CD2506" w14:textId="77777777" w:rsidR="00BA01AD" w:rsidRPr="00B21DC2" w:rsidRDefault="00BA01AD" w:rsidP="00BA01AD">
      <w:pPr>
        <w:tabs>
          <w:tab w:val="left" w:pos="851"/>
        </w:tabs>
        <w:autoSpaceDN w:val="0"/>
        <w:ind w:left="993"/>
        <w:textAlignment w:val="baseline"/>
        <w:rPr>
          <w:rFonts w:ascii="Tahoma" w:hAnsi="Tahoma" w:cs="Tahoma"/>
          <w:sz w:val="18"/>
          <w:szCs w:val="18"/>
          <w:lang w:eastAsia="en-US"/>
        </w:rPr>
      </w:pPr>
      <w:r w:rsidRPr="00B21DC2">
        <w:rPr>
          <w:rFonts w:ascii="Tahoma" w:hAnsi="Tahoma" w:cs="Tahoma"/>
          <w:sz w:val="18"/>
          <w:szCs w:val="18"/>
          <w:lang w:eastAsia="en-US"/>
        </w:rPr>
        <w:t xml:space="preserve">mgr </w:t>
      </w:r>
      <w:r w:rsidR="00745729">
        <w:rPr>
          <w:rFonts w:ascii="Tahoma" w:hAnsi="Tahoma" w:cs="Tahoma"/>
          <w:sz w:val="18"/>
          <w:szCs w:val="18"/>
          <w:lang w:eastAsia="en-US"/>
        </w:rPr>
        <w:t>Aleksandra Niedziałkowska</w:t>
      </w:r>
      <w:r w:rsidRPr="00B21DC2">
        <w:rPr>
          <w:rFonts w:ascii="Tahoma" w:hAnsi="Tahoma" w:cs="Tahoma"/>
          <w:sz w:val="18"/>
          <w:szCs w:val="18"/>
          <w:lang w:eastAsia="en-US"/>
        </w:rPr>
        <w:t xml:space="preserve">  –Sekcj</w:t>
      </w:r>
      <w:r w:rsidR="00745729">
        <w:rPr>
          <w:rFonts w:ascii="Tahoma" w:hAnsi="Tahoma" w:cs="Tahoma"/>
          <w:sz w:val="18"/>
          <w:szCs w:val="18"/>
          <w:lang w:eastAsia="en-US"/>
        </w:rPr>
        <w:t>a</w:t>
      </w:r>
      <w:r w:rsidRPr="00B21DC2">
        <w:rPr>
          <w:rFonts w:ascii="Tahoma" w:hAnsi="Tahoma" w:cs="Tahoma"/>
          <w:sz w:val="18"/>
          <w:szCs w:val="18"/>
          <w:lang w:eastAsia="en-US"/>
        </w:rPr>
        <w:t xml:space="preserve"> Zamówień Publicznych ; tel. 42 677-68-24</w:t>
      </w:r>
      <w:r w:rsidRPr="00B21DC2">
        <w:rPr>
          <w:rFonts w:ascii="Tahoma" w:hAnsi="Tahoma" w:cs="Tahoma"/>
          <w:sz w:val="18"/>
          <w:szCs w:val="18"/>
          <w:lang w:eastAsia="en-US"/>
        </w:rPr>
        <w:tab/>
        <w:t xml:space="preserve"> </w:t>
      </w:r>
      <w:r w:rsidRPr="00B21DC2">
        <w:rPr>
          <w:rFonts w:ascii="Tahoma" w:hAnsi="Tahoma" w:cs="Tahoma"/>
          <w:sz w:val="18"/>
          <w:szCs w:val="18"/>
          <w:lang w:eastAsia="en-US"/>
        </w:rPr>
        <w:br/>
        <w:t>mgr Anna Pietrzyk – p.o. Kierownika Działu Zamówień Publicznych; tel. 42 291-95-70</w:t>
      </w:r>
    </w:p>
    <w:p w14:paraId="0711FE5F" w14:textId="77777777" w:rsidR="00BA01AD" w:rsidRPr="00B21DC2" w:rsidRDefault="00BA01AD" w:rsidP="00C3459D">
      <w:pPr>
        <w:numPr>
          <w:ilvl w:val="0"/>
          <w:numId w:val="38"/>
        </w:numPr>
        <w:tabs>
          <w:tab w:val="left" w:pos="709"/>
        </w:tabs>
        <w:autoSpaceDN w:val="0"/>
        <w:ind w:left="709" w:hanging="424"/>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B21DC2">
          <w:rPr>
            <w:rFonts w:ascii="Arial" w:hAnsi="Arial" w:cs="Arial"/>
            <w:b/>
            <w:sz w:val="20"/>
            <w:szCs w:val="20"/>
            <w:u w:val="single"/>
            <w:lang w:eastAsia="zh-CN"/>
          </w:rPr>
          <w:t>https://platformazakupowa.pl/strona/1-regulamin</w:t>
        </w:r>
      </w:hyperlink>
    </w:p>
    <w:p w14:paraId="585835E9" w14:textId="77777777" w:rsidR="00BA01AD" w:rsidRPr="00B21DC2" w:rsidRDefault="00BA01AD" w:rsidP="00C3459D">
      <w:pPr>
        <w:numPr>
          <w:ilvl w:val="0"/>
          <w:numId w:val="38"/>
        </w:numPr>
        <w:autoSpaceDN w:val="0"/>
        <w:spacing w:after="160"/>
        <w:ind w:left="709" w:hanging="424"/>
        <w:contextualSpacing/>
        <w:jc w:val="both"/>
        <w:textAlignment w:val="baseline"/>
        <w:rPr>
          <w:rFonts w:ascii="Tahoma" w:hAnsi="Tahoma" w:cs="Tahoma"/>
          <w:b/>
          <w:sz w:val="18"/>
          <w:szCs w:val="18"/>
          <w:lang w:eastAsia="en-US"/>
        </w:rPr>
      </w:pPr>
      <w:r w:rsidRPr="00B21DC2">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4B191CB6" w14:textId="77777777" w:rsidR="00BA01AD" w:rsidRPr="00B21DC2" w:rsidRDefault="00BA01AD" w:rsidP="00C3459D">
      <w:pPr>
        <w:numPr>
          <w:ilvl w:val="0"/>
          <w:numId w:val="38"/>
        </w:numPr>
        <w:tabs>
          <w:tab w:val="num" w:pos="709"/>
        </w:tabs>
        <w:autoSpaceDN w:val="0"/>
        <w:ind w:left="709" w:hanging="424"/>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Minimalne wymagania techniczne i informacje na temat kodowania i czasu odbioru danych są opisane na Stronie platformazakupowa.pl.</w:t>
      </w:r>
    </w:p>
    <w:p w14:paraId="1D6F4FA1" w14:textId="77777777" w:rsidR="00BA01AD" w:rsidRPr="00B21DC2" w:rsidRDefault="00BA01AD" w:rsidP="00C3459D">
      <w:pPr>
        <w:numPr>
          <w:ilvl w:val="0"/>
          <w:numId w:val="38"/>
        </w:numPr>
        <w:tabs>
          <w:tab w:val="num" w:pos="709"/>
        </w:tabs>
        <w:autoSpaceDN w:val="0"/>
        <w:ind w:left="709" w:hanging="424"/>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lastRenderedPageBreak/>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524EA157" w14:textId="77777777" w:rsidR="00BA01AD" w:rsidRPr="00B21DC2" w:rsidRDefault="00BA01AD" w:rsidP="00C3459D">
      <w:pPr>
        <w:numPr>
          <w:ilvl w:val="0"/>
          <w:numId w:val="38"/>
        </w:numPr>
        <w:tabs>
          <w:tab w:val="num" w:pos="709"/>
        </w:tabs>
        <w:autoSpaceDN w:val="0"/>
        <w:ind w:left="709" w:hanging="424"/>
        <w:contextualSpacing/>
        <w:jc w:val="both"/>
        <w:textAlignment w:val="baseline"/>
        <w:rPr>
          <w:rFonts w:ascii="Tahoma" w:hAnsi="Tahoma" w:cs="Tahoma"/>
          <w:sz w:val="18"/>
          <w:szCs w:val="18"/>
          <w:lang w:eastAsia="en-US"/>
        </w:rPr>
      </w:pPr>
      <w:r w:rsidRPr="00B21DC2">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B21DC2">
        <w:rPr>
          <w:rFonts w:ascii="Tahoma" w:hAnsi="Tahoma" w:cs="Tahoma"/>
          <w:sz w:val="18"/>
          <w:szCs w:val="18"/>
          <w:lang w:eastAsia="en-US"/>
        </w:rPr>
        <w:t>za pośrednictwem platformy zakupowej.</w:t>
      </w:r>
    </w:p>
    <w:p w14:paraId="2D9055E2" w14:textId="77777777" w:rsidR="00BA01AD" w:rsidRPr="00B21DC2" w:rsidRDefault="00BA01AD" w:rsidP="00C3459D">
      <w:pPr>
        <w:numPr>
          <w:ilvl w:val="0"/>
          <w:numId w:val="38"/>
        </w:numPr>
        <w:tabs>
          <w:tab w:val="num" w:pos="709"/>
        </w:tabs>
        <w:autoSpaceDN w:val="0"/>
        <w:ind w:left="709" w:hanging="425"/>
        <w:contextualSpacing/>
        <w:jc w:val="both"/>
        <w:textAlignment w:val="baseline"/>
        <w:rPr>
          <w:rFonts w:ascii="Tahoma" w:hAnsi="Tahoma" w:cs="Tahoma"/>
          <w:sz w:val="18"/>
          <w:szCs w:val="18"/>
          <w:lang w:eastAsia="en-US"/>
        </w:rPr>
      </w:pPr>
      <w:r w:rsidRPr="00B21DC2">
        <w:rPr>
          <w:rFonts w:ascii="Tahoma" w:eastAsia="Tahoma" w:hAnsi="Tahoma" w:cs="Tahoma"/>
          <w:b/>
          <w:sz w:val="18"/>
          <w:szCs w:val="18"/>
          <w:lang w:eastAsia="en-US"/>
        </w:rPr>
        <w:t>W korespondencji kierowanej do Zamawiającego Wykonawca winien posługiwać się numerem sprawy określonym w SWZ.</w:t>
      </w:r>
    </w:p>
    <w:p w14:paraId="153B7953" w14:textId="77777777" w:rsidR="00BA01AD" w:rsidRPr="00B21DC2" w:rsidRDefault="00BA01AD" w:rsidP="00C3459D">
      <w:pPr>
        <w:numPr>
          <w:ilvl w:val="0"/>
          <w:numId w:val="38"/>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5" w:name="_Ref530396341"/>
      <w:r w:rsidRPr="00B21DC2">
        <w:rPr>
          <w:rFonts w:ascii="Tahoma" w:eastAsia="Tahoma" w:hAnsi="Tahoma" w:cs="Tahoma"/>
          <w:sz w:val="18"/>
          <w:szCs w:val="18"/>
          <w:lang w:eastAsia="en-US"/>
        </w:rPr>
        <w:t>W kwestiach budzących wątpliwości odnośnie zapisów SWZ Wykonawcom przysługuje prawo do wnoszenia wniosków o wyjaśnienie jej treści.</w:t>
      </w:r>
      <w:bookmarkEnd w:id="5"/>
      <w:r w:rsidRPr="00B21DC2">
        <w:rPr>
          <w:rFonts w:ascii="Tahoma" w:eastAsia="Tahoma" w:hAnsi="Tahoma" w:cs="Tahoma"/>
          <w:sz w:val="18"/>
          <w:szCs w:val="18"/>
          <w:lang w:eastAsia="en-US"/>
        </w:rPr>
        <w:t xml:space="preserve"> </w:t>
      </w:r>
    </w:p>
    <w:p w14:paraId="25AA1DCD" w14:textId="77777777" w:rsidR="00BA01AD" w:rsidRPr="00B21DC2" w:rsidRDefault="00BA01AD" w:rsidP="00C3459D">
      <w:pPr>
        <w:numPr>
          <w:ilvl w:val="0"/>
          <w:numId w:val="38"/>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B21DC2">
        <w:rPr>
          <w:rFonts w:ascii="Tahoma" w:eastAsia="Tahoma" w:hAnsi="Tahoma" w:cs="Tahoma"/>
          <w:i/>
          <w:sz w:val="18"/>
          <w:szCs w:val="18"/>
          <w:lang w:eastAsia="en-US"/>
        </w:rPr>
        <w:t>(prawy dolny róg strony)</w:t>
      </w:r>
      <w:r w:rsidRPr="00B21DC2">
        <w:rPr>
          <w:rFonts w:ascii="Tahoma" w:eastAsia="Tahoma" w:hAnsi="Tahoma" w:cs="Tahoma"/>
          <w:sz w:val="18"/>
          <w:szCs w:val="18"/>
          <w:lang w:eastAsia="en-US"/>
        </w:rPr>
        <w:t>.</w:t>
      </w:r>
    </w:p>
    <w:p w14:paraId="0A46013E" w14:textId="77777777" w:rsidR="00BA01AD" w:rsidRPr="00B21DC2" w:rsidRDefault="00BA01AD" w:rsidP="00C3459D">
      <w:pPr>
        <w:numPr>
          <w:ilvl w:val="0"/>
          <w:numId w:val="38"/>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B21DC2">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B21DC2">
        <w:rPr>
          <w:rFonts w:ascii="Tahoma" w:eastAsia="Tahoma" w:hAnsi="Tahoma" w:cs="Tahoma"/>
          <w:b/>
          <w:sz w:val="18"/>
          <w:szCs w:val="18"/>
          <w:u w:val="single"/>
          <w:lang w:eastAsia="en-US"/>
        </w:rPr>
        <w:t>word</w:t>
      </w:r>
      <w:proofErr w:type="spellEnd"/>
      <w:r w:rsidRPr="00B21DC2">
        <w:rPr>
          <w:rFonts w:ascii="Tahoma" w:eastAsia="Tahoma" w:hAnsi="Tahoma" w:cs="Tahoma"/>
          <w:b/>
          <w:sz w:val="18"/>
          <w:szCs w:val="18"/>
          <w:u w:val="single"/>
          <w:lang w:eastAsia="en-US"/>
        </w:rPr>
        <w:t>)</w:t>
      </w:r>
    </w:p>
    <w:p w14:paraId="3AAA4ABE" w14:textId="77777777" w:rsidR="00BA01AD" w:rsidRPr="00B21DC2" w:rsidRDefault="00BA01AD" w:rsidP="00C3459D">
      <w:pPr>
        <w:numPr>
          <w:ilvl w:val="0"/>
          <w:numId w:val="38"/>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Wyjaśnienia SWZ udzielane będą z zachowaniem zasad określonych w art. 135 PZP</w:t>
      </w:r>
    </w:p>
    <w:p w14:paraId="32021CBD" w14:textId="77777777" w:rsidR="00BA01AD" w:rsidRPr="00B21DC2" w:rsidRDefault="00BA01AD" w:rsidP="00C3459D">
      <w:pPr>
        <w:numPr>
          <w:ilvl w:val="0"/>
          <w:numId w:val="38"/>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Zamawiający udzieli niezwłocznie odpowiedzi, najpóźniej na 6 dni przed upływem terminu składania ofert, pod warunkiem, że wniosek o wyjaśnienie treści SWZ wpłynął do Zamawiającego nie później niż 14 dni przed upływem wyznaczonego terminu składania ofert.</w:t>
      </w:r>
    </w:p>
    <w:p w14:paraId="16153D9A" w14:textId="77777777" w:rsidR="00BA01AD" w:rsidRPr="00B21DC2" w:rsidRDefault="00BA01AD" w:rsidP="00C3459D">
      <w:pPr>
        <w:numPr>
          <w:ilvl w:val="0"/>
          <w:numId w:val="38"/>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47E9069A" w14:textId="77777777" w:rsidR="00BA01AD" w:rsidRPr="00B21DC2" w:rsidRDefault="00BA01AD" w:rsidP="00C3459D">
      <w:pPr>
        <w:numPr>
          <w:ilvl w:val="0"/>
          <w:numId w:val="38"/>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51AF0AA0" w14:textId="77777777" w:rsidR="00BA01AD" w:rsidRPr="00B21DC2" w:rsidRDefault="00BA01AD" w:rsidP="00C3459D">
      <w:pPr>
        <w:numPr>
          <w:ilvl w:val="0"/>
          <w:numId w:val="38"/>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43377D4F" w14:textId="77777777" w:rsidR="00BA01AD" w:rsidRPr="00B21DC2" w:rsidRDefault="00BA01AD" w:rsidP="00C3459D">
      <w:pPr>
        <w:numPr>
          <w:ilvl w:val="0"/>
          <w:numId w:val="38"/>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42CF09BB" w14:textId="77777777" w:rsidR="00BA01AD" w:rsidRPr="00B21DC2" w:rsidRDefault="00BA01AD" w:rsidP="00C3459D">
      <w:pPr>
        <w:numPr>
          <w:ilvl w:val="0"/>
          <w:numId w:val="38"/>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1BB51018" w14:textId="77777777" w:rsidR="00BA01AD" w:rsidRPr="00B21DC2" w:rsidRDefault="00BA01AD" w:rsidP="00C3459D">
      <w:pPr>
        <w:numPr>
          <w:ilvl w:val="0"/>
          <w:numId w:val="38"/>
        </w:numPr>
        <w:tabs>
          <w:tab w:val="num" w:pos="709"/>
        </w:tabs>
        <w:autoSpaceDN w:val="0"/>
        <w:spacing w:after="160"/>
        <w:ind w:left="709" w:hanging="425"/>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0C37354D" w14:textId="77777777" w:rsidR="00BA01AD" w:rsidRPr="00B21DC2" w:rsidRDefault="00BA01AD" w:rsidP="00BA01AD">
      <w:pPr>
        <w:rPr>
          <w:rFonts w:ascii="Tahoma" w:hAnsi="Tahoma" w:cs="Tahoma"/>
          <w:sz w:val="20"/>
          <w:szCs w:val="20"/>
        </w:rPr>
      </w:pPr>
    </w:p>
    <w:p w14:paraId="3D047083" w14:textId="77777777" w:rsidR="00BA01AD" w:rsidRPr="00B21DC2" w:rsidRDefault="00BA01AD" w:rsidP="00BA01AD">
      <w:pPr>
        <w:rPr>
          <w:rFonts w:ascii="Tahoma" w:hAnsi="Tahoma" w:cs="Tahoma"/>
          <w:sz w:val="20"/>
          <w:szCs w:val="20"/>
        </w:rPr>
      </w:pPr>
    </w:p>
    <w:p w14:paraId="6E5D2B80" w14:textId="77777777" w:rsidR="00BA01AD" w:rsidRPr="00B21DC2" w:rsidRDefault="00BA01AD" w:rsidP="00BA01AD">
      <w:pPr>
        <w:pStyle w:val="Nagwek2"/>
        <w:spacing w:before="0" w:after="0"/>
        <w:jc w:val="both"/>
        <w:rPr>
          <w:rFonts w:ascii="Tahoma" w:hAnsi="Tahoma" w:cs="Tahoma"/>
          <w:i w:val="0"/>
          <w:iCs w:val="0"/>
          <w:caps/>
          <w:sz w:val="20"/>
          <w:szCs w:val="20"/>
        </w:rPr>
      </w:pPr>
      <w:r w:rsidRPr="00B21DC2">
        <w:rPr>
          <w:rFonts w:ascii="Tahoma" w:hAnsi="Tahoma" w:cs="Tahoma"/>
          <w:i w:val="0"/>
          <w:iCs w:val="0"/>
          <w:caps/>
          <w:sz w:val="20"/>
          <w:szCs w:val="20"/>
        </w:rPr>
        <w:t>IX. Opis sposobu przygotowania ofert oraz dokumentów wymaganych przez Zamawiającego w SWZ</w:t>
      </w:r>
    </w:p>
    <w:p w14:paraId="075ACC82" w14:textId="77777777" w:rsidR="00BA01AD" w:rsidRPr="00B21DC2" w:rsidRDefault="00BA01AD" w:rsidP="00BA01AD">
      <w:pPr>
        <w:rPr>
          <w:rFonts w:ascii="Tahoma" w:hAnsi="Tahoma" w:cs="Tahoma"/>
          <w:sz w:val="20"/>
          <w:szCs w:val="20"/>
        </w:rPr>
      </w:pPr>
    </w:p>
    <w:p w14:paraId="41644635" w14:textId="77777777" w:rsidR="00BA01AD" w:rsidRPr="00B21DC2" w:rsidRDefault="00BA01AD" w:rsidP="00BA01AD">
      <w:pPr>
        <w:numPr>
          <w:ilvl w:val="0"/>
          <w:numId w:val="23"/>
        </w:numPr>
        <w:ind w:left="426" w:hanging="426"/>
        <w:jc w:val="both"/>
        <w:rPr>
          <w:rFonts w:ascii="Tahoma" w:eastAsia="Calibri" w:hAnsi="Tahoma" w:cs="Tahoma"/>
          <w:sz w:val="18"/>
          <w:szCs w:val="18"/>
        </w:rPr>
      </w:pPr>
      <w:r w:rsidRPr="00B21DC2">
        <w:rPr>
          <w:rFonts w:ascii="Tahoma" w:hAnsi="Tahoma" w:cs="Tahoma"/>
          <w:sz w:val="18"/>
          <w:szCs w:val="18"/>
        </w:rPr>
        <w:t xml:space="preserve">Oferta oraz przedmiotowe środki dowodowe (jeżeli były wymagane)  muszą być składane elektronicznie i muszą zostać podpisane </w:t>
      </w:r>
      <w:r w:rsidRPr="00B21DC2">
        <w:rPr>
          <w:rFonts w:ascii="Tahoma" w:hAnsi="Tahoma" w:cs="Tahoma"/>
          <w:b/>
          <w:sz w:val="18"/>
          <w:szCs w:val="18"/>
        </w:rPr>
        <w:t>elektronicznym kwalifikowanym podpisem</w:t>
      </w:r>
      <w:r w:rsidRPr="00B21DC2">
        <w:rPr>
          <w:rFonts w:ascii="Tahoma" w:hAnsi="Tahoma" w:cs="Tahoma"/>
          <w:sz w:val="18"/>
          <w:szCs w:val="18"/>
        </w:rPr>
        <w:t xml:space="preserve">. W procesie składania oferty w tym przedmiotowych środków dowodowych na platformie, </w:t>
      </w:r>
      <w:r w:rsidRPr="00B21DC2">
        <w:rPr>
          <w:rFonts w:ascii="Tahoma" w:hAnsi="Tahoma" w:cs="Tahoma"/>
          <w:b/>
          <w:sz w:val="18"/>
          <w:szCs w:val="18"/>
        </w:rPr>
        <w:t>kwalifikowany podpis elektroniczny</w:t>
      </w:r>
      <w:r w:rsidRPr="00B21DC2">
        <w:rPr>
          <w:rFonts w:ascii="Tahoma" w:hAnsi="Tahoma" w:cs="Tahoma"/>
          <w:sz w:val="18"/>
          <w:szCs w:val="18"/>
        </w:rPr>
        <w:t xml:space="preserve"> Wykonawca składa bezpośrednio na dokumencie, który następnie przesyła do systemu.</w:t>
      </w:r>
    </w:p>
    <w:p w14:paraId="3EE634D3" w14:textId="77777777" w:rsidR="00BA01AD" w:rsidRPr="00B21DC2" w:rsidRDefault="00BA01AD" w:rsidP="00BA01AD">
      <w:pPr>
        <w:keepNext/>
        <w:keepLines/>
        <w:numPr>
          <w:ilvl w:val="0"/>
          <w:numId w:val="23"/>
        </w:numPr>
        <w:ind w:left="426" w:hanging="426"/>
        <w:jc w:val="both"/>
        <w:rPr>
          <w:rFonts w:ascii="Tahoma" w:hAnsi="Tahoma" w:cs="Tahoma"/>
          <w:sz w:val="18"/>
          <w:szCs w:val="18"/>
        </w:rPr>
      </w:pPr>
      <w:r w:rsidRPr="00B21DC2">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6" w:name="_21eeoojwb3nb" w:colFirst="0" w:colLast="0"/>
      <w:bookmarkEnd w:id="6"/>
    </w:p>
    <w:p w14:paraId="208546C4" w14:textId="77777777" w:rsidR="00BA01AD" w:rsidRPr="00B21DC2" w:rsidRDefault="00BA01AD" w:rsidP="00BA01AD">
      <w:pPr>
        <w:keepNext/>
        <w:keepLines/>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B21DC2">
        <w:rPr>
          <w:rFonts w:ascii="Tahoma" w:hAnsi="Tahoma" w:cs="Tahoma"/>
          <w:i/>
          <w:sz w:val="18"/>
          <w:szCs w:val="18"/>
          <w:vertAlign w:val="superscript"/>
        </w:rPr>
        <w:footnoteReference w:id="1"/>
      </w:r>
    </w:p>
    <w:p w14:paraId="33F884F3" w14:textId="77777777" w:rsidR="00BA01AD" w:rsidRPr="00B21DC2" w:rsidRDefault="00BA01AD" w:rsidP="00BA01AD">
      <w:pPr>
        <w:numPr>
          <w:ilvl w:val="0"/>
          <w:numId w:val="23"/>
        </w:numPr>
        <w:pBdr>
          <w:top w:val="nil"/>
          <w:left w:val="nil"/>
          <w:bottom w:val="nil"/>
          <w:right w:val="nil"/>
          <w:between w:val="nil"/>
        </w:pBdr>
        <w:ind w:left="426" w:hanging="426"/>
        <w:jc w:val="both"/>
        <w:rPr>
          <w:rFonts w:ascii="Tahoma" w:hAnsi="Tahoma" w:cs="Tahoma"/>
          <w:b/>
          <w:sz w:val="18"/>
          <w:szCs w:val="18"/>
          <w:u w:val="single"/>
        </w:rPr>
      </w:pPr>
      <w:r w:rsidRPr="00B21DC2">
        <w:rPr>
          <w:rFonts w:ascii="Tahoma" w:hAnsi="Tahoma" w:cs="Tahoma"/>
          <w:b/>
          <w:sz w:val="18"/>
          <w:szCs w:val="18"/>
          <w:u w:val="single"/>
        </w:rPr>
        <w:t>Oferta musi być:</w:t>
      </w:r>
    </w:p>
    <w:p w14:paraId="60113D82" w14:textId="77777777" w:rsidR="00BA01AD" w:rsidRPr="00B21DC2" w:rsidRDefault="00BA01AD" w:rsidP="00BA01AD">
      <w:pPr>
        <w:numPr>
          <w:ilvl w:val="1"/>
          <w:numId w:val="22"/>
        </w:numPr>
        <w:tabs>
          <w:tab w:val="left" w:pos="851"/>
        </w:tabs>
        <w:ind w:left="851" w:hanging="425"/>
        <w:jc w:val="both"/>
        <w:rPr>
          <w:rFonts w:ascii="Tahoma" w:hAnsi="Tahoma" w:cs="Tahoma"/>
          <w:sz w:val="18"/>
          <w:szCs w:val="18"/>
        </w:rPr>
      </w:pPr>
      <w:r w:rsidRPr="00B21DC2">
        <w:rPr>
          <w:rFonts w:ascii="Tahoma" w:hAnsi="Tahoma" w:cs="Tahoma"/>
          <w:sz w:val="18"/>
          <w:szCs w:val="18"/>
        </w:rPr>
        <w:t>sporządzona na podstawie załączników niniejszej SWZ w języku polskim,</w:t>
      </w:r>
    </w:p>
    <w:p w14:paraId="10719F43" w14:textId="77777777" w:rsidR="00BA01AD" w:rsidRPr="00B21DC2" w:rsidRDefault="00BA01AD" w:rsidP="00BA01AD">
      <w:pPr>
        <w:numPr>
          <w:ilvl w:val="1"/>
          <w:numId w:val="22"/>
        </w:numPr>
        <w:tabs>
          <w:tab w:val="left" w:pos="851"/>
        </w:tabs>
        <w:ind w:left="851" w:hanging="425"/>
        <w:jc w:val="both"/>
        <w:rPr>
          <w:rFonts w:ascii="Tahoma" w:hAnsi="Tahoma" w:cs="Tahoma"/>
          <w:sz w:val="18"/>
          <w:szCs w:val="18"/>
        </w:rPr>
      </w:pPr>
      <w:r w:rsidRPr="00B21DC2">
        <w:rPr>
          <w:rFonts w:ascii="Tahoma" w:hAnsi="Tahoma" w:cs="Tahoma"/>
          <w:sz w:val="18"/>
          <w:szCs w:val="18"/>
        </w:rPr>
        <w:t xml:space="preserve">złożona przy użyciu środków komunikacji elektronicznej tzn. za pośrednictwem </w:t>
      </w:r>
      <w:hyperlink r:id="rId19">
        <w:r w:rsidRPr="00B21DC2">
          <w:rPr>
            <w:rFonts w:ascii="Tahoma" w:hAnsi="Tahoma" w:cs="Tahoma"/>
            <w:sz w:val="18"/>
            <w:szCs w:val="18"/>
            <w:u w:val="single"/>
          </w:rPr>
          <w:t>platformazakupowa.pl</w:t>
        </w:r>
      </w:hyperlink>
      <w:r w:rsidRPr="00B21DC2">
        <w:rPr>
          <w:rFonts w:ascii="Tahoma" w:hAnsi="Tahoma" w:cs="Tahoma"/>
          <w:sz w:val="18"/>
          <w:szCs w:val="18"/>
        </w:rPr>
        <w:t>,</w:t>
      </w:r>
    </w:p>
    <w:p w14:paraId="71F78A8E" w14:textId="77777777" w:rsidR="00BA01AD" w:rsidRPr="00B21DC2" w:rsidRDefault="00BA01AD" w:rsidP="00BA01AD">
      <w:pPr>
        <w:numPr>
          <w:ilvl w:val="1"/>
          <w:numId w:val="22"/>
        </w:numPr>
        <w:tabs>
          <w:tab w:val="left" w:pos="851"/>
        </w:tabs>
        <w:ind w:left="851" w:hanging="425"/>
        <w:jc w:val="both"/>
        <w:rPr>
          <w:rFonts w:ascii="Tahoma" w:eastAsia="Calibri" w:hAnsi="Tahoma" w:cs="Tahoma"/>
          <w:sz w:val="18"/>
          <w:szCs w:val="18"/>
        </w:rPr>
      </w:pPr>
      <w:r w:rsidRPr="00B21DC2">
        <w:rPr>
          <w:rFonts w:ascii="Tahoma" w:hAnsi="Tahoma" w:cs="Tahoma"/>
          <w:sz w:val="18"/>
          <w:szCs w:val="18"/>
        </w:rPr>
        <w:t xml:space="preserve">podpisana </w:t>
      </w:r>
      <w:hyperlink r:id="rId20">
        <w:r w:rsidRPr="00B21DC2">
          <w:rPr>
            <w:rFonts w:ascii="Tahoma" w:hAnsi="Tahoma" w:cs="Tahoma"/>
            <w:b/>
            <w:sz w:val="18"/>
            <w:szCs w:val="18"/>
            <w:u w:val="single"/>
          </w:rPr>
          <w:t>kwalifikowanym podpisem elektronicznym</w:t>
        </w:r>
      </w:hyperlink>
      <w:r w:rsidRPr="00B21DC2">
        <w:rPr>
          <w:rFonts w:ascii="Tahoma" w:hAnsi="Tahoma" w:cs="Tahoma"/>
          <w:sz w:val="18"/>
          <w:szCs w:val="18"/>
        </w:rPr>
        <w:t xml:space="preserve"> przez osobę/osoby upoważnioną / upoważnione.</w:t>
      </w:r>
    </w:p>
    <w:p w14:paraId="408B52C9" w14:textId="77777777" w:rsidR="00BA01AD" w:rsidRPr="00B21DC2" w:rsidRDefault="00BA01AD" w:rsidP="00BA01AD">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B21DC2">
        <w:rPr>
          <w:rFonts w:ascii="Tahoma" w:hAnsi="Tahoma" w:cs="Tahoma"/>
          <w:sz w:val="18"/>
          <w:szCs w:val="18"/>
        </w:rPr>
        <w:t>eIDAS</w:t>
      </w:r>
      <w:proofErr w:type="spellEnd"/>
      <w:r w:rsidRPr="00B21DC2">
        <w:rPr>
          <w:rFonts w:ascii="Tahoma" w:hAnsi="Tahoma" w:cs="Tahoma"/>
          <w:sz w:val="18"/>
          <w:szCs w:val="18"/>
        </w:rPr>
        <w:t>) (UE) nr 910/2014 - od 1 lipca 2016 roku”.</w:t>
      </w:r>
    </w:p>
    <w:p w14:paraId="3BF3C3C2" w14:textId="77777777" w:rsidR="00BA01AD" w:rsidRPr="00B21DC2" w:rsidRDefault="00BA01AD" w:rsidP="00BA01AD">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lastRenderedPageBreak/>
        <w:t xml:space="preserve">W przypadku wykorzystania formatu podpisu </w:t>
      </w:r>
      <w:proofErr w:type="spellStart"/>
      <w:r w:rsidRPr="00B21DC2">
        <w:rPr>
          <w:rFonts w:ascii="Tahoma" w:hAnsi="Tahoma" w:cs="Tahoma"/>
          <w:sz w:val="18"/>
          <w:szCs w:val="18"/>
        </w:rPr>
        <w:t>XAdES</w:t>
      </w:r>
      <w:proofErr w:type="spellEnd"/>
      <w:r w:rsidRPr="00B21DC2">
        <w:rPr>
          <w:rFonts w:ascii="Tahoma" w:hAnsi="Tahoma" w:cs="Tahoma"/>
          <w:sz w:val="18"/>
          <w:szCs w:val="18"/>
        </w:rPr>
        <w:t xml:space="preserve"> zewnętrzny Zamawiający wymaga dołączenia odpowiedniej ilości plików tj. podpisywanych plików z danymi oraz plików </w:t>
      </w:r>
      <w:proofErr w:type="spellStart"/>
      <w:r w:rsidRPr="00B21DC2">
        <w:rPr>
          <w:rFonts w:ascii="Tahoma" w:hAnsi="Tahoma" w:cs="Tahoma"/>
          <w:sz w:val="18"/>
          <w:szCs w:val="18"/>
        </w:rPr>
        <w:t>XAdES</w:t>
      </w:r>
      <w:proofErr w:type="spellEnd"/>
      <w:r w:rsidRPr="00B21DC2">
        <w:rPr>
          <w:rFonts w:ascii="Tahoma" w:hAnsi="Tahoma" w:cs="Tahoma"/>
          <w:sz w:val="18"/>
          <w:szCs w:val="18"/>
        </w:rPr>
        <w:t>.</w:t>
      </w:r>
    </w:p>
    <w:p w14:paraId="11A9C20C" w14:textId="77777777" w:rsidR="00BA01AD" w:rsidRPr="00B21DC2" w:rsidRDefault="00BA01AD" w:rsidP="00BA01AD">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 xml:space="preserve">Zgodnie z art. 18 ust. 3 ustawy </w:t>
      </w:r>
      <w:proofErr w:type="spellStart"/>
      <w:r w:rsidRPr="00B21DC2">
        <w:rPr>
          <w:rFonts w:ascii="Tahoma" w:hAnsi="Tahoma" w:cs="Tahoma"/>
          <w:sz w:val="18"/>
          <w:szCs w:val="18"/>
        </w:rPr>
        <w:t>Pzp</w:t>
      </w:r>
      <w:proofErr w:type="spellEnd"/>
      <w:r w:rsidRPr="00B21DC2">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3885EE4C" w14:textId="77777777" w:rsidR="00BA01AD" w:rsidRPr="00B21DC2" w:rsidRDefault="00BA01AD" w:rsidP="00BA01AD">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 xml:space="preserve">Wykonawca, za pośrednictwem </w:t>
      </w:r>
      <w:hyperlink r:id="rId21">
        <w:r w:rsidRPr="00B21DC2">
          <w:rPr>
            <w:rFonts w:ascii="Tahoma" w:hAnsi="Tahoma" w:cs="Tahoma"/>
            <w:sz w:val="18"/>
            <w:szCs w:val="18"/>
            <w:u w:val="single"/>
          </w:rPr>
          <w:t>platformazakupowa.pl</w:t>
        </w:r>
      </w:hyperlink>
      <w:r w:rsidRPr="00B21DC2">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0513AC56" w14:textId="77777777" w:rsidR="00BA01AD" w:rsidRPr="00B21DC2" w:rsidRDefault="00437D56" w:rsidP="00BA01AD">
      <w:pPr>
        <w:ind w:left="720"/>
        <w:jc w:val="both"/>
        <w:rPr>
          <w:rFonts w:ascii="Tahoma" w:hAnsi="Tahoma" w:cs="Tahoma"/>
          <w:sz w:val="18"/>
          <w:szCs w:val="18"/>
        </w:rPr>
      </w:pPr>
      <w:hyperlink r:id="rId22">
        <w:r w:rsidR="00BA01AD" w:rsidRPr="00B21DC2">
          <w:rPr>
            <w:rFonts w:ascii="Tahoma" w:hAnsi="Tahoma" w:cs="Tahoma"/>
            <w:sz w:val="18"/>
            <w:szCs w:val="18"/>
            <w:u w:val="single"/>
          </w:rPr>
          <w:t>https://platformazakupowa.pl/strona/45-instrukcje</w:t>
        </w:r>
      </w:hyperlink>
    </w:p>
    <w:p w14:paraId="5EC700BC" w14:textId="77777777" w:rsidR="00BA01AD" w:rsidRPr="00B21DC2" w:rsidRDefault="00BA01AD" w:rsidP="00BA01AD">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Każdy z Wykonawców może złożyć tylko jedną ofertę. Złożenie większej liczby ofert lub oferty zawierającej propozycje wariantowe skutkować będzie ich odrzuceniem.</w:t>
      </w:r>
    </w:p>
    <w:p w14:paraId="13740D8F" w14:textId="77777777" w:rsidR="00BA01AD" w:rsidRPr="00B21DC2" w:rsidRDefault="00BA01AD" w:rsidP="00BA01AD">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Ceny oferty muszą zawierać wszystkie koszty, jakie musi ponieść Wykonawca, aby zrealizować zamówienie z najwyższą starannością oraz ewentualne rabaty.</w:t>
      </w:r>
    </w:p>
    <w:p w14:paraId="6638D195" w14:textId="77777777" w:rsidR="00BA01AD" w:rsidRPr="00B21DC2" w:rsidRDefault="00BA01AD" w:rsidP="00BA01AD">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2CCD2888" w14:textId="77777777" w:rsidR="00BA01AD" w:rsidRPr="00B21DC2" w:rsidRDefault="00BA01AD" w:rsidP="00BA01AD">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598B65B" w14:textId="77777777" w:rsidR="00BA01AD" w:rsidRPr="00B21DC2" w:rsidRDefault="00BA01AD" w:rsidP="00BA01AD">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5E98AFCD" w14:textId="77777777" w:rsidR="00BA01AD" w:rsidRPr="00B21DC2" w:rsidRDefault="00BA01AD" w:rsidP="00BA01AD">
      <w:pPr>
        <w:numPr>
          <w:ilvl w:val="0"/>
          <w:numId w:val="23"/>
        </w:numPr>
        <w:ind w:left="426" w:hanging="426"/>
        <w:jc w:val="both"/>
        <w:rPr>
          <w:rFonts w:ascii="Tahoma" w:eastAsia="Calibri" w:hAnsi="Tahoma" w:cs="Tahoma"/>
          <w:sz w:val="18"/>
          <w:szCs w:val="18"/>
        </w:rPr>
      </w:pPr>
      <w:r w:rsidRPr="00B21DC2">
        <w:rPr>
          <w:rFonts w:ascii="Tahoma" w:hAnsi="Tahoma" w:cs="Tahoma"/>
          <w:b/>
          <w:sz w:val="18"/>
          <w:szCs w:val="18"/>
        </w:rPr>
        <w:t>Rozszerzenia plików wykorzystywanych przez Wykonawców powinny być zgodne z</w:t>
      </w:r>
      <w:r w:rsidRPr="00B21DC2">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29D3726" w14:textId="77777777" w:rsidR="00BA01AD" w:rsidRPr="00B21DC2" w:rsidRDefault="00BA01AD" w:rsidP="00BA01AD">
      <w:pPr>
        <w:numPr>
          <w:ilvl w:val="0"/>
          <w:numId w:val="23"/>
        </w:numPr>
        <w:ind w:left="426" w:hanging="426"/>
        <w:jc w:val="both"/>
        <w:rPr>
          <w:rFonts w:ascii="Tahoma" w:eastAsia="Calibri" w:hAnsi="Tahoma" w:cs="Tahoma"/>
          <w:sz w:val="18"/>
          <w:szCs w:val="18"/>
        </w:rPr>
      </w:pPr>
      <w:r w:rsidRPr="00B21DC2">
        <w:rPr>
          <w:rFonts w:ascii="Tahoma" w:hAnsi="Tahoma" w:cs="Tahoma"/>
          <w:sz w:val="18"/>
          <w:szCs w:val="18"/>
        </w:rPr>
        <w:t>Zamawiający rekomenduje wykorzystanie formatów: .pdf .</w:t>
      </w:r>
      <w:proofErr w:type="spellStart"/>
      <w:r w:rsidRPr="00B21DC2">
        <w:rPr>
          <w:rFonts w:ascii="Tahoma" w:hAnsi="Tahoma" w:cs="Tahoma"/>
          <w:sz w:val="18"/>
          <w:szCs w:val="18"/>
        </w:rPr>
        <w:t>doc</w:t>
      </w:r>
      <w:proofErr w:type="spellEnd"/>
      <w:r w:rsidRPr="00B21DC2">
        <w:rPr>
          <w:rFonts w:ascii="Tahoma" w:hAnsi="Tahoma" w:cs="Tahoma"/>
          <w:sz w:val="18"/>
          <w:szCs w:val="18"/>
        </w:rPr>
        <w:t xml:space="preserve"> .</w:t>
      </w:r>
      <w:proofErr w:type="spellStart"/>
      <w:r w:rsidRPr="00B21DC2">
        <w:rPr>
          <w:rFonts w:ascii="Tahoma" w:hAnsi="Tahoma" w:cs="Tahoma"/>
          <w:sz w:val="18"/>
          <w:szCs w:val="18"/>
        </w:rPr>
        <w:t>docx</w:t>
      </w:r>
      <w:proofErr w:type="spellEnd"/>
      <w:r w:rsidRPr="00B21DC2">
        <w:rPr>
          <w:rFonts w:ascii="Tahoma" w:hAnsi="Tahoma" w:cs="Tahoma"/>
          <w:sz w:val="18"/>
          <w:szCs w:val="18"/>
        </w:rPr>
        <w:t xml:space="preserve"> .xls .</w:t>
      </w:r>
      <w:proofErr w:type="spellStart"/>
      <w:r w:rsidRPr="00B21DC2">
        <w:rPr>
          <w:rFonts w:ascii="Tahoma" w:hAnsi="Tahoma" w:cs="Tahoma"/>
          <w:sz w:val="18"/>
          <w:szCs w:val="18"/>
        </w:rPr>
        <w:t>xlsx</w:t>
      </w:r>
      <w:proofErr w:type="spellEnd"/>
      <w:r w:rsidRPr="00B21DC2">
        <w:rPr>
          <w:rFonts w:ascii="Tahoma" w:hAnsi="Tahoma" w:cs="Tahoma"/>
          <w:sz w:val="18"/>
          <w:szCs w:val="18"/>
        </w:rPr>
        <w:t xml:space="preserve"> .jpg (.</w:t>
      </w:r>
      <w:proofErr w:type="spellStart"/>
      <w:r w:rsidRPr="00B21DC2">
        <w:rPr>
          <w:rFonts w:ascii="Tahoma" w:hAnsi="Tahoma" w:cs="Tahoma"/>
          <w:sz w:val="18"/>
          <w:szCs w:val="18"/>
        </w:rPr>
        <w:t>jpeg</w:t>
      </w:r>
      <w:proofErr w:type="spellEnd"/>
      <w:r w:rsidRPr="00B21DC2">
        <w:rPr>
          <w:rFonts w:ascii="Tahoma" w:hAnsi="Tahoma" w:cs="Tahoma"/>
          <w:sz w:val="18"/>
          <w:szCs w:val="18"/>
        </w:rPr>
        <w:t xml:space="preserve">) </w:t>
      </w:r>
      <w:r w:rsidRPr="00B21DC2">
        <w:rPr>
          <w:rFonts w:ascii="Tahoma" w:hAnsi="Tahoma" w:cs="Tahoma"/>
          <w:b/>
          <w:sz w:val="18"/>
          <w:szCs w:val="18"/>
          <w:u w:val="single"/>
        </w:rPr>
        <w:t>ze szczególnym wskazaniem na .pdf</w:t>
      </w:r>
    </w:p>
    <w:p w14:paraId="045960F5" w14:textId="77777777" w:rsidR="00BA01AD" w:rsidRPr="00B21DC2" w:rsidRDefault="00BA01AD" w:rsidP="00BA01AD">
      <w:pPr>
        <w:numPr>
          <w:ilvl w:val="0"/>
          <w:numId w:val="23"/>
        </w:numPr>
        <w:ind w:left="426" w:hanging="426"/>
        <w:jc w:val="both"/>
        <w:rPr>
          <w:rFonts w:ascii="Tahoma" w:hAnsi="Tahoma" w:cs="Tahoma"/>
          <w:sz w:val="18"/>
          <w:szCs w:val="18"/>
        </w:rPr>
      </w:pPr>
      <w:r w:rsidRPr="00B21DC2">
        <w:rPr>
          <w:rFonts w:ascii="Tahoma" w:hAnsi="Tahoma" w:cs="Tahoma"/>
          <w:sz w:val="18"/>
          <w:szCs w:val="18"/>
        </w:rPr>
        <w:t>W celu ewentualnej kompresji danych Zamawiający rekomenduje wykorzystanie jednego z rozszerzeń:</w:t>
      </w:r>
    </w:p>
    <w:p w14:paraId="73E95AA9" w14:textId="77777777" w:rsidR="00BA01AD" w:rsidRPr="00B21DC2" w:rsidRDefault="00BA01AD" w:rsidP="00BA01AD">
      <w:pPr>
        <w:numPr>
          <w:ilvl w:val="1"/>
          <w:numId w:val="21"/>
        </w:numPr>
        <w:tabs>
          <w:tab w:val="left" w:pos="851"/>
        </w:tabs>
        <w:ind w:left="851" w:hanging="425"/>
        <w:jc w:val="both"/>
        <w:rPr>
          <w:rFonts w:ascii="Tahoma" w:hAnsi="Tahoma" w:cs="Tahoma"/>
          <w:sz w:val="18"/>
          <w:szCs w:val="18"/>
        </w:rPr>
      </w:pPr>
      <w:r w:rsidRPr="00B21DC2">
        <w:rPr>
          <w:rFonts w:ascii="Tahoma" w:hAnsi="Tahoma" w:cs="Tahoma"/>
          <w:sz w:val="18"/>
          <w:szCs w:val="18"/>
        </w:rPr>
        <w:t xml:space="preserve">.zip </w:t>
      </w:r>
    </w:p>
    <w:p w14:paraId="5A48066B" w14:textId="77777777" w:rsidR="00BA01AD" w:rsidRPr="00B21DC2" w:rsidRDefault="00BA01AD" w:rsidP="00BA01AD">
      <w:pPr>
        <w:numPr>
          <w:ilvl w:val="1"/>
          <w:numId w:val="21"/>
        </w:numPr>
        <w:tabs>
          <w:tab w:val="left" w:pos="851"/>
        </w:tabs>
        <w:ind w:left="851" w:hanging="425"/>
        <w:jc w:val="both"/>
        <w:rPr>
          <w:rFonts w:ascii="Tahoma" w:hAnsi="Tahoma" w:cs="Tahoma"/>
          <w:sz w:val="18"/>
          <w:szCs w:val="18"/>
        </w:rPr>
      </w:pPr>
      <w:r w:rsidRPr="00B21DC2">
        <w:rPr>
          <w:rFonts w:ascii="Tahoma" w:hAnsi="Tahoma" w:cs="Tahoma"/>
          <w:sz w:val="18"/>
          <w:szCs w:val="18"/>
        </w:rPr>
        <w:t>.7Z</w:t>
      </w:r>
    </w:p>
    <w:p w14:paraId="182B2ED6" w14:textId="77777777" w:rsidR="00BA01AD" w:rsidRPr="00B21DC2" w:rsidRDefault="00BA01AD" w:rsidP="00BA01AD">
      <w:pPr>
        <w:numPr>
          <w:ilvl w:val="0"/>
          <w:numId w:val="23"/>
        </w:numPr>
        <w:ind w:left="426" w:hanging="426"/>
        <w:jc w:val="both"/>
        <w:rPr>
          <w:rFonts w:ascii="Tahoma" w:eastAsia="Calibri" w:hAnsi="Tahoma" w:cs="Tahoma"/>
          <w:sz w:val="18"/>
          <w:szCs w:val="18"/>
        </w:rPr>
      </w:pPr>
      <w:r w:rsidRPr="00B21DC2">
        <w:rPr>
          <w:rFonts w:ascii="Tahoma" w:hAnsi="Tahoma" w:cs="Tahoma"/>
          <w:sz w:val="18"/>
          <w:szCs w:val="18"/>
        </w:rPr>
        <w:t xml:space="preserve">Wśród rozszerzeń powszechnych a </w:t>
      </w:r>
      <w:r w:rsidRPr="00B21DC2">
        <w:rPr>
          <w:rFonts w:ascii="Tahoma" w:hAnsi="Tahoma" w:cs="Tahoma"/>
          <w:b/>
          <w:sz w:val="18"/>
          <w:szCs w:val="18"/>
        </w:rPr>
        <w:t>niewystępujących</w:t>
      </w:r>
      <w:r w:rsidRPr="00B21DC2">
        <w:rPr>
          <w:rFonts w:ascii="Tahoma" w:hAnsi="Tahoma" w:cs="Tahoma"/>
          <w:sz w:val="18"/>
          <w:szCs w:val="18"/>
        </w:rPr>
        <w:t xml:space="preserve"> w Rozporządzeniu KRI występują: .</w:t>
      </w:r>
      <w:proofErr w:type="spellStart"/>
      <w:r w:rsidRPr="00B21DC2">
        <w:rPr>
          <w:rFonts w:ascii="Tahoma" w:hAnsi="Tahoma" w:cs="Tahoma"/>
          <w:sz w:val="18"/>
          <w:szCs w:val="18"/>
        </w:rPr>
        <w:t>rar</w:t>
      </w:r>
      <w:proofErr w:type="spellEnd"/>
      <w:r w:rsidRPr="00B21DC2">
        <w:rPr>
          <w:rFonts w:ascii="Tahoma" w:hAnsi="Tahoma" w:cs="Tahoma"/>
          <w:sz w:val="18"/>
          <w:szCs w:val="18"/>
        </w:rPr>
        <w:t xml:space="preserve"> .gif .</w:t>
      </w:r>
      <w:proofErr w:type="spellStart"/>
      <w:r w:rsidRPr="00B21DC2">
        <w:rPr>
          <w:rFonts w:ascii="Tahoma" w:hAnsi="Tahoma" w:cs="Tahoma"/>
          <w:sz w:val="18"/>
          <w:szCs w:val="18"/>
        </w:rPr>
        <w:t>bmp</w:t>
      </w:r>
      <w:proofErr w:type="spellEnd"/>
      <w:r w:rsidRPr="00B21DC2">
        <w:rPr>
          <w:rFonts w:ascii="Tahoma" w:hAnsi="Tahoma" w:cs="Tahoma"/>
          <w:sz w:val="18"/>
          <w:szCs w:val="18"/>
        </w:rPr>
        <w:t xml:space="preserve"> .</w:t>
      </w:r>
      <w:proofErr w:type="spellStart"/>
      <w:r w:rsidRPr="00B21DC2">
        <w:rPr>
          <w:rFonts w:ascii="Tahoma" w:hAnsi="Tahoma" w:cs="Tahoma"/>
          <w:sz w:val="18"/>
          <w:szCs w:val="18"/>
        </w:rPr>
        <w:t>numbers</w:t>
      </w:r>
      <w:proofErr w:type="spellEnd"/>
      <w:r w:rsidRPr="00B21DC2">
        <w:rPr>
          <w:rFonts w:ascii="Tahoma" w:hAnsi="Tahoma" w:cs="Tahoma"/>
          <w:sz w:val="18"/>
          <w:szCs w:val="18"/>
        </w:rPr>
        <w:t xml:space="preserve"> .</w:t>
      </w:r>
      <w:proofErr w:type="spellStart"/>
      <w:r w:rsidRPr="00B21DC2">
        <w:rPr>
          <w:rFonts w:ascii="Tahoma" w:hAnsi="Tahoma" w:cs="Tahoma"/>
          <w:sz w:val="18"/>
          <w:szCs w:val="18"/>
        </w:rPr>
        <w:t>pages</w:t>
      </w:r>
      <w:proofErr w:type="spellEnd"/>
      <w:r w:rsidRPr="00B21DC2">
        <w:rPr>
          <w:rFonts w:ascii="Tahoma" w:hAnsi="Tahoma" w:cs="Tahoma"/>
          <w:sz w:val="18"/>
          <w:szCs w:val="18"/>
        </w:rPr>
        <w:t xml:space="preserve">. </w:t>
      </w:r>
      <w:r w:rsidRPr="00B21DC2">
        <w:rPr>
          <w:rFonts w:ascii="Tahoma" w:hAnsi="Tahoma" w:cs="Tahoma"/>
          <w:b/>
          <w:sz w:val="18"/>
          <w:szCs w:val="18"/>
        </w:rPr>
        <w:t>Dokumenty złożone w takich plikach zostaną uznane za złożone nieskutecznie.</w:t>
      </w:r>
    </w:p>
    <w:p w14:paraId="4BB073CD" w14:textId="77777777" w:rsidR="00BA01AD" w:rsidRPr="00B21DC2" w:rsidRDefault="00BA01AD" w:rsidP="00BA01AD">
      <w:pPr>
        <w:numPr>
          <w:ilvl w:val="0"/>
          <w:numId w:val="23"/>
        </w:numPr>
        <w:ind w:left="426" w:hanging="426"/>
        <w:jc w:val="both"/>
        <w:rPr>
          <w:rFonts w:ascii="Tahoma" w:hAnsi="Tahoma" w:cs="Tahoma"/>
          <w:sz w:val="18"/>
          <w:szCs w:val="18"/>
        </w:rPr>
      </w:pPr>
      <w:r w:rsidRPr="00B21DC2">
        <w:rPr>
          <w:rFonts w:ascii="Tahoma" w:hAnsi="Tahoma" w:cs="Tahoma"/>
          <w:sz w:val="18"/>
          <w:szCs w:val="18"/>
        </w:rPr>
        <w:t>W przypadku stosowania przez wykonawcę kwalifikowanego podpisu elektronicznego:</w:t>
      </w:r>
    </w:p>
    <w:p w14:paraId="4B5751D2" w14:textId="77777777" w:rsidR="00BA01AD" w:rsidRPr="00B21DC2" w:rsidRDefault="00BA01AD" w:rsidP="00BA01AD">
      <w:pPr>
        <w:numPr>
          <w:ilvl w:val="0"/>
          <w:numId w:val="20"/>
        </w:numPr>
        <w:tabs>
          <w:tab w:val="left" w:pos="851"/>
        </w:tabs>
        <w:ind w:left="851" w:hanging="425"/>
        <w:jc w:val="both"/>
        <w:rPr>
          <w:rFonts w:ascii="Tahoma" w:eastAsia="Calibri" w:hAnsi="Tahoma" w:cs="Tahoma"/>
          <w:sz w:val="18"/>
          <w:szCs w:val="18"/>
        </w:rPr>
      </w:pPr>
      <w:r w:rsidRPr="00B21DC2">
        <w:rPr>
          <w:rFonts w:ascii="Tahoma" w:hAnsi="Tahoma" w:cs="Tahoma"/>
          <w:sz w:val="18"/>
          <w:szCs w:val="18"/>
        </w:rPr>
        <w:t xml:space="preserve">Ze względu na niskie ryzyko naruszenia integralności pliku oraz łatwiejszą weryfikację podpisu zamawiający zaleca, w miarę możliwości, </w:t>
      </w:r>
      <w:r w:rsidRPr="00B21DC2">
        <w:rPr>
          <w:rFonts w:ascii="Tahoma" w:hAnsi="Tahoma" w:cs="Tahoma"/>
          <w:b/>
          <w:sz w:val="18"/>
          <w:szCs w:val="18"/>
        </w:rPr>
        <w:t xml:space="preserve">przekonwertowanie plików składających się na ofertę na rozszerzenie .pdf  i opatrzenie ich podpisem kwalifikowanym w formacie </w:t>
      </w:r>
      <w:proofErr w:type="spellStart"/>
      <w:r w:rsidRPr="00B21DC2">
        <w:rPr>
          <w:rFonts w:ascii="Tahoma" w:hAnsi="Tahoma" w:cs="Tahoma"/>
          <w:b/>
          <w:sz w:val="18"/>
          <w:szCs w:val="18"/>
        </w:rPr>
        <w:t>PAdES</w:t>
      </w:r>
      <w:proofErr w:type="spellEnd"/>
      <w:r w:rsidRPr="00B21DC2">
        <w:rPr>
          <w:rFonts w:ascii="Tahoma" w:hAnsi="Tahoma" w:cs="Tahoma"/>
          <w:b/>
          <w:sz w:val="18"/>
          <w:szCs w:val="18"/>
        </w:rPr>
        <w:t xml:space="preserve">. </w:t>
      </w:r>
    </w:p>
    <w:p w14:paraId="6FEAB0AA" w14:textId="77777777" w:rsidR="00BA01AD" w:rsidRPr="00B21DC2" w:rsidRDefault="00BA01AD" w:rsidP="00BA01AD">
      <w:pPr>
        <w:numPr>
          <w:ilvl w:val="0"/>
          <w:numId w:val="20"/>
        </w:numPr>
        <w:tabs>
          <w:tab w:val="left" w:pos="851"/>
        </w:tabs>
        <w:ind w:left="851" w:hanging="425"/>
        <w:jc w:val="both"/>
        <w:rPr>
          <w:rFonts w:ascii="Tahoma" w:hAnsi="Tahoma" w:cs="Tahoma"/>
          <w:sz w:val="18"/>
          <w:szCs w:val="18"/>
        </w:rPr>
      </w:pPr>
      <w:r w:rsidRPr="00B21DC2">
        <w:rPr>
          <w:rFonts w:ascii="Tahoma" w:hAnsi="Tahoma" w:cs="Tahoma"/>
          <w:sz w:val="18"/>
          <w:szCs w:val="18"/>
        </w:rPr>
        <w:t xml:space="preserve">Pliki w innych formatach niż PDF </w:t>
      </w:r>
      <w:r w:rsidRPr="00B21DC2">
        <w:rPr>
          <w:rFonts w:ascii="Tahoma" w:hAnsi="Tahoma" w:cs="Tahoma"/>
          <w:b/>
          <w:sz w:val="18"/>
          <w:szCs w:val="18"/>
        </w:rPr>
        <w:t xml:space="preserve">zaleca się opatrzyć podpisem w formacie </w:t>
      </w:r>
      <w:proofErr w:type="spellStart"/>
      <w:r w:rsidRPr="00B21DC2">
        <w:rPr>
          <w:rFonts w:ascii="Tahoma" w:hAnsi="Tahoma" w:cs="Tahoma"/>
          <w:b/>
          <w:sz w:val="18"/>
          <w:szCs w:val="18"/>
        </w:rPr>
        <w:t>XAdES</w:t>
      </w:r>
      <w:proofErr w:type="spellEnd"/>
      <w:r w:rsidRPr="00B21DC2">
        <w:rPr>
          <w:rFonts w:ascii="Tahoma" w:hAnsi="Tahoma" w:cs="Tahoma"/>
          <w:b/>
          <w:sz w:val="18"/>
          <w:szCs w:val="18"/>
        </w:rPr>
        <w:t xml:space="preserve"> o typie zewnętrznym</w:t>
      </w:r>
      <w:r w:rsidRPr="00B21DC2">
        <w:rPr>
          <w:rFonts w:ascii="Tahoma" w:hAnsi="Tahoma" w:cs="Tahoma"/>
          <w:sz w:val="18"/>
          <w:szCs w:val="18"/>
        </w:rPr>
        <w:t>. Wykonawca powinien pamiętać, aby plik z podpisem przekazywać łącznie z dokumentem podpisywanym.</w:t>
      </w:r>
    </w:p>
    <w:p w14:paraId="19885F9F" w14:textId="77777777" w:rsidR="00BA01AD" w:rsidRPr="00B21DC2" w:rsidRDefault="00BA01AD" w:rsidP="00BA01AD">
      <w:pPr>
        <w:numPr>
          <w:ilvl w:val="0"/>
          <w:numId w:val="20"/>
        </w:numPr>
        <w:tabs>
          <w:tab w:val="left" w:pos="851"/>
        </w:tabs>
        <w:ind w:left="851" w:hanging="425"/>
        <w:jc w:val="both"/>
        <w:rPr>
          <w:rFonts w:ascii="Tahoma" w:hAnsi="Tahoma" w:cs="Tahoma"/>
          <w:sz w:val="18"/>
          <w:szCs w:val="18"/>
        </w:rPr>
      </w:pPr>
      <w:r w:rsidRPr="00B21DC2">
        <w:rPr>
          <w:rFonts w:ascii="Tahoma" w:hAnsi="Tahoma" w:cs="Tahoma"/>
          <w:sz w:val="18"/>
          <w:szCs w:val="18"/>
        </w:rPr>
        <w:t>Zamawiający rekomenduje wykorzystanie podpisu z kwalifikowanym znacznikiem czasu.</w:t>
      </w:r>
    </w:p>
    <w:p w14:paraId="1FC925F7" w14:textId="77777777" w:rsidR="00BA01AD" w:rsidRPr="00B21DC2" w:rsidRDefault="00BA01AD" w:rsidP="00BA01AD">
      <w:pPr>
        <w:numPr>
          <w:ilvl w:val="0"/>
          <w:numId w:val="23"/>
        </w:numPr>
        <w:ind w:left="426" w:hanging="426"/>
        <w:jc w:val="both"/>
        <w:rPr>
          <w:rFonts w:ascii="Tahoma" w:hAnsi="Tahoma" w:cs="Tahoma"/>
          <w:sz w:val="18"/>
          <w:szCs w:val="18"/>
        </w:rPr>
      </w:pPr>
      <w:r w:rsidRPr="00B21DC2">
        <w:rPr>
          <w:rFonts w:ascii="Tahoma" w:hAnsi="Tahoma" w:cs="Tahoma"/>
          <w:sz w:val="18"/>
          <w:szCs w:val="18"/>
        </w:rPr>
        <w:t>Zamawiający zaleca aby</w:t>
      </w:r>
      <w:r w:rsidRPr="00B21DC2">
        <w:rPr>
          <w:rFonts w:ascii="Tahoma" w:hAnsi="Tahoma" w:cs="Tahoma"/>
          <w:b/>
          <w:sz w:val="18"/>
          <w:szCs w:val="18"/>
        </w:rPr>
        <w:t xml:space="preserve"> w przypadku podpisywania pliku przez kilka osób, stosować podpisy tego samego rodzaju.</w:t>
      </w:r>
      <w:r w:rsidRPr="00B21DC2">
        <w:rPr>
          <w:rFonts w:ascii="Tahoma" w:hAnsi="Tahoma" w:cs="Tahoma"/>
          <w:sz w:val="18"/>
          <w:szCs w:val="18"/>
        </w:rPr>
        <w:t xml:space="preserve"> Podpisywanie różnymi rodzajami podpisów może doprowadzić do problemów w weryfikacji plików. </w:t>
      </w:r>
    </w:p>
    <w:p w14:paraId="02C227FC" w14:textId="77777777" w:rsidR="00BA01AD" w:rsidRPr="00B21DC2" w:rsidRDefault="00BA01AD" w:rsidP="00BA01AD">
      <w:pPr>
        <w:numPr>
          <w:ilvl w:val="0"/>
          <w:numId w:val="23"/>
        </w:numPr>
        <w:ind w:left="426" w:hanging="426"/>
        <w:jc w:val="both"/>
        <w:rPr>
          <w:rFonts w:ascii="Tahoma" w:hAnsi="Tahoma" w:cs="Tahoma"/>
          <w:sz w:val="18"/>
          <w:szCs w:val="18"/>
        </w:rPr>
      </w:pPr>
      <w:r w:rsidRPr="00B21DC2">
        <w:rPr>
          <w:rFonts w:ascii="Tahoma" w:hAnsi="Tahoma" w:cs="Tahoma"/>
          <w:sz w:val="18"/>
          <w:szCs w:val="18"/>
        </w:rPr>
        <w:t>Zamawiający zaleca, aby Wykonawca z odpowiednim wyprzedzeniem przetestował możliwość prawidłowego wykorzystania wybranej metody podpisania plików oferty.</w:t>
      </w:r>
    </w:p>
    <w:p w14:paraId="6D84AB50" w14:textId="77777777" w:rsidR="00BA01AD" w:rsidRPr="00B21DC2" w:rsidRDefault="00BA01AD" w:rsidP="00BA01AD">
      <w:pPr>
        <w:numPr>
          <w:ilvl w:val="0"/>
          <w:numId w:val="23"/>
        </w:numPr>
        <w:ind w:left="426" w:hanging="426"/>
        <w:jc w:val="both"/>
        <w:rPr>
          <w:rFonts w:ascii="Tahoma" w:hAnsi="Tahoma" w:cs="Tahoma"/>
          <w:sz w:val="18"/>
          <w:szCs w:val="18"/>
        </w:rPr>
      </w:pPr>
      <w:r w:rsidRPr="00B21DC2">
        <w:rPr>
          <w:rFonts w:ascii="Tahoma" w:hAnsi="Tahoma" w:cs="Tahoma"/>
          <w:sz w:val="18"/>
          <w:szCs w:val="18"/>
        </w:rPr>
        <w:t>Osobą składającą ofertę powinna być osoba kontaktowa podawana w dokumentacji.</w:t>
      </w:r>
    </w:p>
    <w:p w14:paraId="15AD01D2" w14:textId="77777777" w:rsidR="00BA01AD" w:rsidRPr="00B21DC2" w:rsidRDefault="00BA01AD" w:rsidP="00BA01AD">
      <w:pPr>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292B92F5" w14:textId="77777777" w:rsidR="00BA01AD" w:rsidRPr="00B21DC2" w:rsidRDefault="00BA01AD" w:rsidP="00BA01AD">
      <w:pPr>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Jeśli Wykonawca pakuje dokumenty np. w plik o rozszerzeniu .zip, zaleca się wcześniejsze podpisanie każdego ze skompresowanych plików. </w:t>
      </w:r>
    </w:p>
    <w:p w14:paraId="07B1874A" w14:textId="77777777" w:rsidR="00BA01AD" w:rsidRPr="00B21DC2" w:rsidRDefault="00BA01AD" w:rsidP="00BA01AD">
      <w:pPr>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Zamawiający zaleca aby </w:t>
      </w:r>
      <w:r w:rsidRPr="00B21DC2">
        <w:rPr>
          <w:rFonts w:ascii="Tahoma" w:hAnsi="Tahoma" w:cs="Tahoma"/>
          <w:b/>
          <w:sz w:val="18"/>
          <w:szCs w:val="18"/>
          <w:u w:val="single"/>
        </w:rPr>
        <w:t>nie</w:t>
      </w:r>
      <w:r w:rsidRPr="00B21DC2">
        <w:rPr>
          <w:rFonts w:ascii="Tahoma" w:hAnsi="Tahoma" w:cs="Tahoma"/>
          <w:b/>
          <w:sz w:val="18"/>
          <w:szCs w:val="18"/>
        </w:rPr>
        <w:t xml:space="preserve"> </w:t>
      </w:r>
      <w:r w:rsidRPr="00B21DC2">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409FE3E5" w14:textId="77777777" w:rsidR="00BA01AD" w:rsidRPr="00B21DC2" w:rsidRDefault="00BA01AD" w:rsidP="00BA01AD">
      <w:pPr>
        <w:numPr>
          <w:ilvl w:val="0"/>
          <w:numId w:val="23"/>
        </w:numPr>
        <w:suppressAutoHyphens/>
        <w:ind w:left="426" w:hanging="426"/>
        <w:jc w:val="both"/>
        <w:rPr>
          <w:rFonts w:ascii="Tahoma" w:hAnsi="Tahoma" w:cs="Tahoma"/>
          <w:b/>
          <w:sz w:val="18"/>
          <w:szCs w:val="18"/>
        </w:rPr>
      </w:pPr>
      <w:r w:rsidRPr="00B21DC2">
        <w:rPr>
          <w:rFonts w:ascii="Tahoma" w:hAnsi="Tahoma" w:cs="Tahoma"/>
          <w:b/>
          <w:sz w:val="18"/>
          <w:szCs w:val="18"/>
        </w:rPr>
        <w:t>Na ofertę składają się następujące dokumenty:</w:t>
      </w:r>
    </w:p>
    <w:p w14:paraId="50F6A301" w14:textId="77777777" w:rsidR="00BA01AD" w:rsidRPr="00B21DC2" w:rsidRDefault="00BA01AD" w:rsidP="00BA01AD">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„Formularz Oferty”</w:t>
      </w:r>
      <w:r w:rsidRPr="00B21DC2">
        <w:rPr>
          <w:rFonts w:ascii="Tahoma" w:hAnsi="Tahoma" w:cs="Tahoma"/>
          <w:sz w:val="18"/>
          <w:szCs w:val="18"/>
        </w:rPr>
        <w:t xml:space="preserve"> przygotowany zgodnie ze wzorem podanym w Załączniku nr 1 do SWZ.</w:t>
      </w:r>
    </w:p>
    <w:p w14:paraId="20D83CE6" w14:textId="77777777" w:rsidR="00BA01AD" w:rsidRPr="00B21DC2" w:rsidRDefault="00BA01AD" w:rsidP="00BA01AD">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 xml:space="preserve">„Parametry techniczne” </w:t>
      </w:r>
      <w:r w:rsidRPr="00B21DC2">
        <w:rPr>
          <w:rFonts w:ascii="Tahoma" w:hAnsi="Tahoma" w:cs="Tahoma"/>
          <w:sz w:val="18"/>
          <w:szCs w:val="18"/>
        </w:rPr>
        <w:t>przygotowane zgodnie ze wzorem podanym w Załączniku nr 1a1, 1a2</w:t>
      </w:r>
      <w:r>
        <w:rPr>
          <w:rFonts w:ascii="Tahoma" w:hAnsi="Tahoma" w:cs="Tahoma"/>
          <w:sz w:val="18"/>
          <w:szCs w:val="18"/>
        </w:rPr>
        <w:t>, 1a3, 1a4, 1a5, 1a6</w:t>
      </w:r>
      <w:r w:rsidR="00131647">
        <w:rPr>
          <w:rFonts w:ascii="Tahoma" w:hAnsi="Tahoma" w:cs="Tahoma"/>
          <w:sz w:val="18"/>
          <w:szCs w:val="18"/>
        </w:rPr>
        <w:t>, 1a7, 1a8</w:t>
      </w:r>
      <w:r w:rsidRPr="00B21DC2">
        <w:rPr>
          <w:rFonts w:ascii="Tahoma" w:hAnsi="Tahoma" w:cs="Tahoma"/>
          <w:sz w:val="18"/>
          <w:szCs w:val="18"/>
        </w:rPr>
        <w:t xml:space="preserve"> do SWZ</w:t>
      </w:r>
    </w:p>
    <w:p w14:paraId="22A50DBC" w14:textId="77777777" w:rsidR="00BA01AD" w:rsidRPr="00B21DC2" w:rsidRDefault="00BA01AD" w:rsidP="00BA01AD">
      <w:pPr>
        <w:numPr>
          <w:ilvl w:val="1"/>
          <w:numId w:val="23"/>
        </w:numPr>
        <w:tabs>
          <w:tab w:val="left" w:pos="851"/>
        </w:tabs>
        <w:ind w:left="851" w:hanging="425"/>
        <w:jc w:val="both"/>
        <w:rPr>
          <w:rFonts w:ascii="Tahoma" w:hAnsi="Tahoma" w:cs="Tahoma"/>
          <w:sz w:val="18"/>
          <w:szCs w:val="18"/>
        </w:rPr>
      </w:pPr>
      <w:r w:rsidRPr="00B21DC2">
        <w:rPr>
          <w:rFonts w:ascii="Tahoma" w:hAnsi="Tahoma" w:cs="Tahoma"/>
          <w:b/>
          <w:bCs/>
          <w:sz w:val="18"/>
          <w:szCs w:val="18"/>
        </w:rPr>
        <w:t>„</w:t>
      </w:r>
      <w:r w:rsidRPr="00B21DC2">
        <w:rPr>
          <w:rFonts w:ascii="Tahoma" w:eastAsia="Calibri" w:hAnsi="Tahoma" w:cs="Tahoma"/>
          <w:b/>
          <w:bCs/>
          <w:sz w:val="18"/>
          <w:szCs w:val="18"/>
        </w:rPr>
        <w:t>Formularz asortymentowo-cenowy”</w:t>
      </w:r>
      <w:r w:rsidRPr="00B21DC2">
        <w:rPr>
          <w:rFonts w:ascii="Tahoma" w:eastAsia="Calibri" w:hAnsi="Tahoma" w:cs="Tahoma"/>
          <w:sz w:val="18"/>
          <w:szCs w:val="18"/>
        </w:rPr>
        <w:t xml:space="preserve"> </w:t>
      </w:r>
      <w:r w:rsidRPr="00B21DC2">
        <w:rPr>
          <w:rFonts w:ascii="Tahoma" w:eastAsia="Calibri" w:hAnsi="Tahoma" w:cs="Tahoma"/>
          <w:sz w:val="18"/>
          <w:szCs w:val="18"/>
          <w:lang w:eastAsia="en-US"/>
        </w:rPr>
        <w:t>przygotowany zgodnie ze wzorem podanym w Załączniku nr 2 do SWZ.</w:t>
      </w:r>
    </w:p>
    <w:p w14:paraId="310CB865" w14:textId="77777777" w:rsidR="00BA01AD" w:rsidRPr="00B21DC2" w:rsidRDefault="00BA01AD" w:rsidP="00BA01AD">
      <w:pPr>
        <w:numPr>
          <w:ilvl w:val="1"/>
          <w:numId w:val="23"/>
        </w:numPr>
        <w:tabs>
          <w:tab w:val="left" w:pos="851"/>
        </w:tabs>
        <w:ind w:left="851" w:hanging="425"/>
        <w:jc w:val="both"/>
        <w:rPr>
          <w:rFonts w:ascii="Tahoma" w:hAnsi="Tahoma" w:cs="Tahoma"/>
          <w:sz w:val="18"/>
          <w:szCs w:val="18"/>
        </w:rPr>
      </w:pPr>
      <w:r w:rsidRPr="00B21DC2">
        <w:rPr>
          <w:rFonts w:ascii="Tahoma" w:hAnsi="Tahoma" w:cs="Tahoma"/>
          <w:b/>
          <w:bCs/>
          <w:sz w:val="18"/>
          <w:szCs w:val="18"/>
        </w:rPr>
        <w:t>Jednolity Europejski Dokument Zamówienia,</w:t>
      </w:r>
      <w:r w:rsidRPr="00B21DC2">
        <w:rPr>
          <w:rFonts w:ascii="Tahoma" w:hAnsi="Tahoma" w:cs="Tahoma"/>
          <w:bCs/>
          <w:sz w:val="18"/>
          <w:szCs w:val="18"/>
        </w:rPr>
        <w:t xml:space="preserve"> o którym mowa w rozdziale VI ust. 1-4,</w:t>
      </w:r>
      <w:r w:rsidRPr="00B21DC2">
        <w:rPr>
          <w:rFonts w:ascii="Tahoma" w:hAnsi="Tahoma" w:cs="Tahoma"/>
          <w:sz w:val="18"/>
          <w:szCs w:val="18"/>
        </w:rPr>
        <w:t xml:space="preserve"> przygotowany zgodnie ze wzorem podanym w Załączniku nr 3 do SWZ</w:t>
      </w:r>
      <w:r w:rsidRPr="00B21DC2">
        <w:rPr>
          <w:rFonts w:ascii="Tahoma" w:hAnsi="Tahoma" w:cs="Tahoma"/>
          <w:bCs/>
          <w:sz w:val="18"/>
          <w:szCs w:val="18"/>
        </w:rPr>
        <w:t>.</w:t>
      </w:r>
    </w:p>
    <w:p w14:paraId="500ABF06" w14:textId="77777777" w:rsidR="00BA01AD" w:rsidRPr="00B21DC2" w:rsidRDefault="00BA01AD" w:rsidP="00BA01AD">
      <w:pPr>
        <w:numPr>
          <w:ilvl w:val="1"/>
          <w:numId w:val="23"/>
        </w:numPr>
        <w:tabs>
          <w:tab w:val="left" w:pos="851"/>
        </w:tabs>
        <w:ind w:left="851" w:hanging="425"/>
        <w:jc w:val="both"/>
        <w:rPr>
          <w:rFonts w:ascii="Tahoma" w:hAnsi="Tahoma" w:cs="Tahoma"/>
          <w:sz w:val="18"/>
          <w:szCs w:val="18"/>
        </w:rPr>
      </w:pPr>
      <w:r w:rsidRPr="00B21DC2">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474F3C32" w14:textId="77777777" w:rsidR="00BA01AD" w:rsidRPr="00B21DC2" w:rsidRDefault="00BA01AD" w:rsidP="00BA01AD">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Zobowiązanie podmiotu udostępniającego zasoby</w:t>
      </w:r>
      <w:r w:rsidRPr="00B21DC2">
        <w:rPr>
          <w:rFonts w:ascii="Tahoma" w:hAnsi="Tahoma" w:cs="Tahoma"/>
          <w:sz w:val="18"/>
          <w:szCs w:val="18"/>
        </w:rPr>
        <w:t xml:space="preserve"> do oddania mu do dyspozycji niezbędnych zasobów na potrzeby realizacji danego zamówienia </w:t>
      </w:r>
      <w:r w:rsidRPr="00B21DC2">
        <w:rPr>
          <w:rFonts w:ascii="Tahoma" w:hAnsi="Tahoma" w:cs="Tahoma"/>
          <w:b/>
          <w:sz w:val="18"/>
          <w:szCs w:val="18"/>
        </w:rPr>
        <w:t>lub inny podmiotowy środek dowodowy</w:t>
      </w:r>
      <w:r w:rsidRPr="00B21DC2">
        <w:rPr>
          <w:rFonts w:ascii="Tahoma" w:hAnsi="Tahoma" w:cs="Tahoma"/>
          <w:sz w:val="18"/>
          <w:szCs w:val="18"/>
        </w:rPr>
        <w:t xml:space="preserve"> potwierdzający, że wykonawca realizując zamówienie, będzie dysponował niezbędnymi zasobami tych podmiotów, zgodnie z ust. 5 i 6 rozdziału IV SWZ </w:t>
      </w:r>
      <w:r w:rsidRPr="00B21DC2">
        <w:rPr>
          <w:rFonts w:ascii="Tahoma" w:hAnsi="Tahoma" w:cs="Tahoma"/>
          <w:b/>
          <w:sz w:val="18"/>
          <w:szCs w:val="18"/>
        </w:rPr>
        <w:t>(o ile dotyczy)</w:t>
      </w:r>
      <w:r w:rsidRPr="00B21DC2">
        <w:rPr>
          <w:rFonts w:ascii="Tahoma" w:hAnsi="Tahoma" w:cs="Tahoma"/>
          <w:sz w:val="18"/>
          <w:szCs w:val="18"/>
        </w:rPr>
        <w:t>.</w:t>
      </w:r>
    </w:p>
    <w:p w14:paraId="45C51D09" w14:textId="77777777" w:rsidR="00BA01AD" w:rsidRPr="00B21DC2" w:rsidRDefault="00BA01AD" w:rsidP="00BA01AD">
      <w:pPr>
        <w:numPr>
          <w:ilvl w:val="1"/>
          <w:numId w:val="23"/>
        </w:numPr>
        <w:tabs>
          <w:tab w:val="left" w:pos="851"/>
        </w:tabs>
        <w:ind w:left="851" w:hanging="425"/>
        <w:jc w:val="both"/>
        <w:rPr>
          <w:rFonts w:ascii="Tahoma" w:hAnsi="Tahoma" w:cs="Tahoma"/>
          <w:b/>
          <w:sz w:val="18"/>
          <w:szCs w:val="18"/>
        </w:rPr>
      </w:pPr>
      <w:r w:rsidRPr="00B21DC2">
        <w:rPr>
          <w:rFonts w:ascii="Tahoma" w:hAnsi="Tahoma" w:cs="Tahoma"/>
          <w:b/>
          <w:sz w:val="18"/>
          <w:szCs w:val="18"/>
        </w:rPr>
        <w:lastRenderedPageBreak/>
        <w:t>Oświadczenie Wykonawcy z art 117 ust. 4 Ustawy</w:t>
      </w:r>
      <w:r w:rsidRPr="00B21DC2">
        <w:rPr>
          <w:rFonts w:ascii="Tahoma" w:hAnsi="Tahoma" w:cs="Tahoma"/>
          <w:sz w:val="18"/>
          <w:szCs w:val="18"/>
        </w:rPr>
        <w:t>, o którym mowa w rozdziale VII ust. 4 SWZ w przypadku Wykonawców wspólnie ubiegających się o udzielenie zamówienia - załącznik nr 7 do SWZ.</w:t>
      </w:r>
    </w:p>
    <w:p w14:paraId="35F7B810" w14:textId="77777777" w:rsidR="00BA01AD" w:rsidRPr="00B21DC2" w:rsidRDefault="00BA01AD" w:rsidP="00BA01AD">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Przedmiotowe środki dowodowe</w:t>
      </w:r>
      <w:r w:rsidRPr="00B21DC2">
        <w:rPr>
          <w:rFonts w:ascii="Tahoma" w:hAnsi="Tahoma" w:cs="Tahoma"/>
          <w:sz w:val="18"/>
          <w:szCs w:val="18"/>
        </w:rPr>
        <w:t xml:space="preserve"> wskazane w rozdziale II.A SWZ</w:t>
      </w:r>
    </w:p>
    <w:p w14:paraId="7B5D16D3" w14:textId="77777777" w:rsidR="00BA01AD" w:rsidRPr="00B21DC2" w:rsidRDefault="00BA01AD" w:rsidP="00BA01AD">
      <w:pPr>
        <w:numPr>
          <w:ilvl w:val="1"/>
          <w:numId w:val="23"/>
        </w:numPr>
        <w:tabs>
          <w:tab w:val="left" w:pos="851"/>
        </w:tabs>
        <w:ind w:left="851" w:hanging="425"/>
        <w:jc w:val="both"/>
        <w:rPr>
          <w:rFonts w:ascii="Tahoma" w:hAnsi="Tahoma" w:cs="Tahoma"/>
          <w:sz w:val="18"/>
          <w:szCs w:val="18"/>
        </w:rPr>
      </w:pPr>
      <w:r w:rsidRPr="00B21DC2">
        <w:rPr>
          <w:rFonts w:ascii="Tahoma" w:hAnsi="Tahoma" w:cs="Tahoma"/>
          <w:b/>
          <w:bCs/>
          <w:sz w:val="18"/>
          <w:szCs w:val="18"/>
        </w:rPr>
        <w:t>Potwierdzenie wniesienia wadium”-</w:t>
      </w:r>
      <w:r w:rsidRPr="00B21DC2">
        <w:rPr>
          <w:rFonts w:ascii="Tahoma" w:hAnsi="Tahoma" w:cs="Tahoma"/>
          <w:sz w:val="18"/>
          <w:szCs w:val="18"/>
        </w:rPr>
        <w:t xml:space="preserve"> nie dotyczy wadium wnoszonego w formie pieniądza.  – jako Załącznik do oferty;</w:t>
      </w:r>
    </w:p>
    <w:p w14:paraId="3D4194C3" w14:textId="77777777" w:rsidR="00BA01AD" w:rsidRPr="00B21DC2" w:rsidRDefault="00BA01AD" w:rsidP="00BA01AD">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Pełnomocnictwo</w:t>
      </w:r>
      <w:r w:rsidRPr="00B21DC2">
        <w:rPr>
          <w:rFonts w:ascii="Tahoma" w:hAnsi="Tahoma" w:cs="Tahoma"/>
          <w:sz w:val="18"/>
          <w:szCs w:val="18"/>
        </w:rPr>
        <w:t xml:space="preserve"> do podpisania oferty, oświadczeń i dokumentów składających się na ofertę, o ile upoważnienie to nie wynika z innych dokumentów dołączonych do oferty.</w:t>
      </w:r>
    </w:p>
    <w:p w14:paraId="17F4DD46" w14:textId="77777777" w:rsidR="00BA01AD" w:rsidRPr="00B21DC2" w:rsidRDefault="00BA01AD" w:rsidP="00BA01AD">
      <w:pPr>
        <w:numPr>
          <w:ilvl w:val="1"/>
          <w:numId w:val="23"/>
        </w:numPr>
        <w:tabs>
          <w:tab w:val="left" w:pos="851"/>
        </w:tabs>
        <w:suppressAutoHyphens/>
        <w:ind w:left="851" w:hanging="425"/>
        <w:jc w:val="both"/>
        <w:rPr>
          <w:rFonts w:ascii="Tahoma" w:hAnsi="Tahoma" w:cs="Tahoma"/>
          <w:b/>
          <w:bCs/>
          <w:sz w:val="18"/>
          <w:szCs w:val="18"/>
        </w:rPr>
      </w:pPr>
      <w:r w:rsidRPr="00B21DC2">
        <w:rPr>
          <w:rFonts w:ascii="Tahoma" w:hAnsi="Tahoma" w:cs="Tahoma"/>
          <w:sz w:val="18"/>
          <w:szCs w:val="18"/>
        </w:rPr>
        <w:t xml:space="preserve">W przypadku oferty składanej przez Wykonawców wspólnie ubiegających się o udzielenie zamówienia (np. konsorcjum), do oferty powinno zostać załączone </w:t>
      </w:r>
      <w:r w:rsidRPr="00B21DC2">
        <w:rPr>
          <w:rFonts w:ascii="Tahoma" w:hAnsi="Tahoma" w:cs="Tahoma"/>
          <w:b/>
          <w:sz w:val="18"/>
          <w:szCs w:val="18"/>
        </w:rPr>
        <w:t>pełnomocnictwo</w:t>
      </w:r>
      <w:r w:rsidRPr="00B21DC2">
        <w:rPr>
          <w:rFonts w:ascii="Tahoma" w:hAnsi="Tahoma" w:cs="Tahoma"/>
          <w:sz w:val="18"/>
          <w:szCs w:val="18"/>
        </w:rPr>
        <w:t xml:space="preserve"> dla Osoby Uprawnionej do reprezentowania ich w postępowaniu albo do reprezentowania ich w postępowaniu i zawarcia umowy. </w:t>
      </w:r>
    </w:p>
    <w:p w14:paraId="27D99781" w14:textId="77777777" w:rsidR="00BA01AD" w:rsidRPr="00B21DC2" w:rsidRDefault="00BA01AD" w:rsidP="00BA01AD">
      <w:pPr>
        <w:numPr>
          <w:ilvl w:val="0"/>
          <w:numId w:val="23"/>
        </w:numPr>
        <w:suppressAutoHyphens/>
        <w:ind w:left="426" w:hanging="426"/>
        <w:jc w:val="both"/>
        <w:rPr>
          <w:rFonts w:ascii="Tahoma" w:hAnsi="Tahoma" w:cs="Tahoma"/>
          <w:b/>
          <w:sz w:val="18"/>
          <w:szCs w:val="18"/>
        </w:rPr>
      </w:pPr>
      <w:r w:rsidRPr="00B21DC2">
        <w:rPr>
          <w:rFonts w:ascii="Tahoma" w:hAnsi="Tahoma" w:cs="Tahoma"/>
          <w:b/>
          <w:sz w:val="18"/>
          <w:szCs w:val="18"/>
        </w:rPr>
        <w:t xml:space="preserve">Podmiotowe środki dowodowe oraz inne dokumenty lub oświadczenia, o których mowa w SWZ, składa się w formie elektronicznej,  w zakresie i w sposób określony w przepisach wydanych na podstawie art. 70 ustawy PZP, tj. </w:t>
      </w:r>
      <w:r w:rsidRPr="00B21DC2">
        <w:rPr>
          <w:rFonts w:ascii="Tahoma" w:hAnsi="Tahoma" w:cs="Tahoma"/>
          <w:sz w:val="18"/>
          <w:szCs w:val="18"/>
        </w:rPr>
        <w:t xml:space="preserve">rozporządzenia Prezesa Rady Ministrów z dnia </w:t>
      </w:r>
      <w:r w:rsidRPr="00B21DC2">
        <w:rPr>
          <w:rFonts w:ascii="Tahoma" w:hAnsi="Tahoma" w:cs="Tahoma"/>
          <w:smallCaps/>
          <w:sz w:val="18"/>
          <w:szCs w:val="18"/>
        </w:rPr>
        <w:t> </w:t>
      </w:r>
      <w:r w:rsidRPr="00B21DC2">
        <w:rPr>
          <w:rFonts w:ascii="Tahoma" w:hAnsi="Tahoma" w:cs="Tahoma"/>
          <w:smallCaps/>
          <w:sz w:val="18"/>
          <w:szCs w:val="18"/>
        </w:rPr>
        <w:t xml:space="preserve">30 </w:t>
      </w:r>
      <w:r w:rsidRPr="00B21DC2">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6195F7DE" w14:textId="77777777" w:rsidR="00BA01AD" w:rsidRPr="00B21DC2" w:rsidRDefault="00BA01AD" w:rsidP="00BA01AD">
      <w:pPr>
        <w:numPr>
          <w:ilvl w:val="0"/>
          <w:numId w:val="23"/>
        </w:numPr>
        <w:suppressAutoHyphens/>
        <w:ind w:left="426" w:hanging="426"/>
        <w:jc w:val="both"/>
        <w:rPr>
          <w:rFonts w:ascii="Tahoma" w:hAnsi="Tahoma" w:cs="Tahoma"/>
          <w:b/>
          <w:sz w:val="18"/>
          <w:szCs w:val="18"/>
        </w:rPr>
      </w:pPr>
      <w:r w:rsidRPr="00B21DC2">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5152EED7" w14:textId="77777777" w:rsidR="00BA01AD" w:rsidRPr="00B21DC2" w:rsidRDefault="00BA01AD" w:rsidP="00BA01AD">
      <w:pPr>
        <w:numPr>
          <w:ilvl w:val="0"/>
          <w:numId w:val="23"/>
        </w:numPr>
        <w:suppressAutoHyphens/>
        <w:ind w:left="426" w:hanging="426"/>
        <w:jc w:val="both"/>
        <w:rPr>
          <w:rFonts w:ascii="Tahoma" w:hAnsi="Tahoma" w:cs="Tahoma"/>
          <w:b/>
          <w:sz w:val="18"/>
          <w:szCs w:val="18"/>
        </w:rPr>
      </w:pPr>
      <w:r w:rsidRPr="00B21DC2">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75A19D39" w14:textId="77777777" w:rsidR="00BA01AD" w:rsidRPr="00B21DC2" w:rsidRDefault="00BA01AD" w:rsidP="00BA01AD">
      <w:pPr>
        <w:suppressAutoHyphens/>
        <w:rPr>
          <w:rFonts w:ascii="Tahoma" w:hAnsi="Tahoma" w:cs="Tahoma"/>
          <w:b/>
          <w:bCs/>
          <w:sz w:val="20"/>
          <w:szCs w:val="20"/>
        </w:rPr>
      </w:pPr>
    </w:p>
    <w:p w14:paraId="54197BDB" w14:textId="77777777" w:rsidR="00BA01AD" w:rsidRPr="00B21DC2" w:rsidRDefault="00BA01AD" w:rsidP="00BA01AD">
      <w:pPr>
        <w:suppressAutoHyphens/>
        <w:rPr>
          <w:rFonts w:ascii="Tahoma" w:hAnsi="Tahoma" w:cs="Tahoma"/>
          <w:b/>
          <w:bCs/>
          <w:sz w:val="20"/>
          <w:szCs w:val="20"/>
        </w:rPr>
      </w:pPr>
    </w:p>
    <w:p w14:paraId="70B16CD4" w14:textId="77777777" w:rsidR="00BA01AD" w:rsidRPr="00B21DC2" w:rsidRDefault="00BA01AD" w:rsidP="00BA01AD">
      <w:pPr>
        <w:suppressAutoHyphens/>
        <w:rPr>
          <w:rFonts w:ascii="Tahoma" w:hAnsi="Tahoma" w:cs="Tahoma"/>
          <w:b/>
          <w:sz w:val="20"/>
          <w:szCs w:val="20"/>
        </w:rPr>
      </w:pPr>
      <w:r w:rsidRPr="00B21DC2">
        <w:rPr>
          <w:rFonts w:ascii="Tahoma" w:hAnsi="Tahoma" w:cs="Tahoma"/>
          <w:b/>
          <w:sz w:val="20"/>
          <w:szCs w:val="20"/>
        </w:rPr>
        <w:t>X. DODATKOWE ZOBOWIĄZANIA WYKONAWCY</w:t>
      </w:r>
    </w:p>
    <w:p w14:paraId="61A8ECE9" w14:textId="77777777" w:rsidR="00BA01AD" w:rsidRPr="00733B45" w:rsidRDefault="00BA01AD" w:rsidP="00BA01AD">
      <w:pPr>
        <w:suppressAutoHyphens/>
        <w:rPr>
          <w:rFonts w:ascii="Tahoma" w:hAnsi="Tahoma" w:cs="Tahoma"/>
          <w:b/>
          <w:sz w:val="18"/>
          <w:szCs w:val="18"/>
        </w:rPr>
      </w:pPr>
    </w:p>
    <w:p w14:paraId="28959611" w14:textId="77777777" w:rsidR="00BA01AD" w:rsidRPr="00733B45" w:rsidRDefault="00BA01AD" w:rsidP="00BA01AD">
      <w:pPr>
        <w:numPr>
          <w:ilvl w:val="0"/>
          <w:numId w:val="3"/>
        </w:numPr>
        <w:tabs>
          <w:tab w:val="num" w:pos="426"/>
        </w:tabs>
        <w:ind w:left="426" w:hanging="426"/>
        <w:jc w:val="both"/>
        <w:rPr>
          <w:rFonts w:ascii="Tahoma" w:hAnsi="Tahoma" w:cs="Tahoma"/>
          <w:sz w:val="18"/>
          <w:szCs w:val="18"/>
        </w:rPr>
      </w:pPr>
      <w:r w:rsidRPr="00733B45">
        <w:rPr>
          <w:rFonts w:ascii="Tahoma" w:hAnsi="Tahoma" w:cs="Tahoma"/>
          <w:sz w:val="18"/>
          <w:szCs w:val="18"/>
        </w:rPr>
        <w:t xml:space="preserve">Wymagany przez Zamawiającego </w:t>
      </w:r>
      <w:r w:rsidRPr="00733B45">
        <w:rPr>
          <w:rFonts w:ascii="Tahoma" w:hAnsi="Tahoma" w:cs="Tahoma"/>
          <w:b/>
          <w:sz w:val="18"/>
          <w:szCs w:val="18"/>
        </w:rPr>
        <w:t>termin płatności 30 dni</w:t>
      </w:r>
      <w:r w:rsidRPr="00733B45">
        <w:rPr>
          <w:rFonts w:ascii="Tahoma" w:hAnsi="Tahoma" w:cs="Tahoma"/>
          <w:sz w:val="18"/>
          <w:szCs w:val="18"/>
        </w:rPr>
        <w:t xml:space="preserve"> od dnia otrzymania przez Zamawiającego prawidłowo wystawionej faktury, na warunkach i zgodnie z postanowieniami projektowanych postanowień umowy, po dostawie potwierdzonej protokołem odbioru bez zastrzeżeń.</w:t>
      </w:r>
    </w:p>
    <w:p w14:paraId="0DAAC17A" w14:textId="77777777" w:rsidR="00BA01AD" w:rsidRPr="00733B45" w:rsidRDefault="00BA01AD" w:rsidP="00BA01AD">
      <w:pPr>
        <w:numPr>
          <w:ilvl w:val="0"/>
          <w:numId w:val="3"/>
        </w:numPr>
        <w:tabs>
          <w:tab w:val="num" w:pos="426"/>
        </w:tabs>
        <w:ind w:left="426" w:hanging="426"/>
        <w:jc w:val="both"/>
        <w:rPr>
          <w:rFonts w:ascii="Tahoma" w:hAnsi="Tahoma" w:cs="Tahoma"/>
          <w:b/>
          <w:bCs/>
          <w:sz w:val="18"/>
          <w:szCs w:val="18"/>
        </w:rPr>
      </w:pPr>
      <w:r w:rsidRPr="00733B45">
        <w:rPr>
          <w:rFonts w:ascii="Tahoma" w:hAnsi="Tahoma" w:cs="Tahoma"/>
          <w:sz w:val="18"/>
          <w:szCs w:val="18"/>
        </w:rPr>
        <w:t xml:space="preserve">W przypadku wystąpienia okoliczności skutkujących zwłoką w dostarczeniu zamówionego towaru, Wykonawca zobowiązuje się każdorazowo informować Zamawiającego e-mailem o niedostarczeniu zamówionego towaru przed terminem realizacji zamówienia – e-mail  </w:t>
      </w:r>
      <w:hyperlink r:id="rId23" w:history="1">
        <w:r w:rsidRPr="00733B45">
          <w:rPr>
            <w:rStyle w:val="Hipercze"/>
            <w:rFonts w:ascii="Tahoma" w:hAnsi="Tahoma" w:cs="Tahoma"/>
            <w:sz w:val="18"/>
            <w:szCs w:val="18"/>
          </w:rPr>
          <w:t>sekcja.aparatury@barlicki.pl</w:t>
        </w:r>
      </w:hyperlink>
    </w:p>
    <w:p w14:paraId="6ACD1ABE" w14:textId="77777777" w:rsidR="00BA01AD" w:rsidRPr="00733B45" w:rsidRDefault="00BA01AD" w:rsidP="00BA01AD">
      <w:pPr>
        <w:numPr>
          <w:ilvl w:val="0"/>
          <w:numId w:val="3"/>
        </w:numPr>
        <w:tabs>
          <w:tab w:val="num" w:pos="426"/>
        </w:tabs>
        <w:ind w:left="426" w:hanging="426"/>
        <w:jc w:val="both"/>
        <w:rPr>
          <w:rFonts w:ascii="Tahoma" w:hAnsi="Tahoma" w:cs="Tahoma"/>
          <w:sz w:val="18"/>
          <w:szCs w:val="18"/>
        </w:rPr>
      </w:pPr>
      <w:bookmarkStart w:id="7" w:name="_Hlk113362975"/>
      <w:r w:rsidRPr="00733B45">
        <w:rPr>
          <w:rFonts w:ascii="Tahoma" w:hAnsi="Tahoma" w:cs="Tahoma"/>
          <w:sz w:val="18"/>
          <w:szCs w:val="18"/>
        </w:rPr>
        <w:t>Dostawa, montaż i instalacja realizowana przez Wykonawcę w siedzibie Zamawiającego,</w:t>
      </w:r>
    </w:p>
    <w:p w14:paraId="5987D86B" w14:textId="77777777" w:rsidR="00BA01AD" w:rsidRPr="00733B45" w:rsidRDefault="00BA01AD" w:rsidP="00BA01AD">
      <w:pPr>
        <w:numPr>
          <w:ilvl w:val="0"/>
          <w:numId w:val="3"/>
        </w:numPr>
        <w:tabs>
          <w:tab w:val="num" w:pos="426"/>
        </w:tabs>
        <w:ind w:left="426" w:hanging="426"/>
        <w:jc w:val="both"/>
        <w:rPr>
          <w:rFonts w:ascii="Tahoma" w:hAnsi="Tahoma" w:cs="Tahoma"/>
          <w:sz w:val="18"/>
          <w:szCs w:val="18"/>
        </w:rPr>
      </w:pPr>
      <w:r w:rsidRPr="00733B45">
        <w:rPr>
          <w:rFonts w:ascii="Tahoma" w:hAnsi="Tahoma" w:cs="Tahoma"/>
          <w:sz w:val="18"/>
          <w:szCs w:val="18"/>
        </w:rPr>
        <w:t>Szkolenie personelu  w  siedzibie Zamawiającego, minimum 2 spotkania, szkolenie personelu z zakresu mycia, dezynfekcji i sterylizacji sprzętu, potwierdzone protokołem, 1 spotkanie.</w:t>
      </w:r>
    </w:p>
    <w:p w14:paraId="4B866234" w14:textId="77777777" w:rsidR="00BA01AD" w:rsidRPr="00733B45" w:rsidRDefault="00BA01AD" w:rsidP="00BA01AD">
      <w:pPr>
        <w:numPr>
          <w:ilvl w:val="0"/>
          <w:numId w:val="3"/>
        </w:numPr>
        <w:tabs>
          <w:tab w:val="num" w:pos="426"/>
        </w:tabs>
        <w:ind w:left="426" w:hanging="426"/>
        <w:jc w:val="both"/>
        <w:rPr>
          <w:rFonts w:ascii="Tahoma" w:hAnsi="Tahoma" w:cs="Tahoma"/>
          <w:sz w:val="18"/>
          <w:szCs w:val="18"/>
        </w:rPr>
      </w:pPr>
      <w:r w:rsidRPr="00733B45">
        <w:rPr>
          <w:rFonts w:ascii="Tahoma" w:hAnsi="Tahoma" w:cs="Tahoma"/>
          <w:sz w:val="18"/>
          <w:szCs w:val="18"/>
        </w:rPr>
        <w:t>Gwarancja na zasadach określonych we wzorze umowy</w:t>
      </w:r>
      <w:bookmarkEnd w:id="7"/>
      <w:r w:rsidRPr="00733B45">
        <w:rPr>
          <w:rFonts w:ascii="Tahoma" w:hAnsi="Tahoma" w:cs="Tahoma"/>
          <w:sz w:val="18"/>
          <w:szCs w:val="18"/>
        </w:rPr>
        <w:t>.</w:t>
      </w:r>
    </w:p>
    <w:p w14:paraId="7D723CDA" w14:textId="77777777" w:rsidR="00BA01AD" w:rsidRPr="00AD5665" w:rsidRDefault="00BA01AD" w:rsidP="00BA01AD">
      <w:pPr>
        <w:suppressAutoHyphens/>
        <w:jc w:val="both"/>
        <w:rPr>
          <w:rFonts w:ascii="Tahoma" w:hAnsi="Tahoma" w:cs="Tahoma"/>
          <w:b/>
          <w:i/>
          <w:sz w:val="20"/>
          <w:szCs w:val="20"/>
        </w:rPr>
      </w:pPr>
    </w:p>
    <w:p w14:paraId="229580D7" w14:textId="77777777" w:rsidR="00BA01AD" w:rsidRPr="00B21DC2" w:rsidRDefault="00BA01AD" w:rsidP="00BA01AD">
      <w:pPr>
        <w:suppressAutoHyphens/>
        <w:jc w:val="both"/>
        <w:rPr>
          <w:rFonts w:ascii="Tahoma" w:hAnsi="Tahoma" w:cs="Tahoma"/>
          <w:b/>
          <w:sz w:val="20"/>
          <w:szCs w:val="20"/>
        </w:rPr>
      </w:pPr>
    </w:p>
    <w:p w14:paraId="5C7C8581" w14:textId="77777777" w:rsidR="00BA01AD" w:rsidRPr="00B21DC2" w:rsidRDefault="00BA01AD" w:rsidP="00BA01AD">
      <w:pPr>
        <w:jc w:val="both"/>
        <w:rPr>
          <w:rFonts w:ascii="Tahoma" w:hAnsi="Tahoma" w:cs="Tahoma"/>
          <w:b/>
          <w:sz w:val="20"/>
          <w:szCs w:val="20"/>
        </w:rPr>
      </w:pPr>
      <w:r w:rsidRPr="00B21DC2">
        <w:rPr>
          <w:rFonts w:ascii="Tahoma" w:hAnsi="Tahoma" w:cs="Tahoma"/>
          <w:b/>
          <w:sz w:val="20"/>
          <w:szCs w:val="20"/>
        </w:rPr>
        <w:t>XI.  WYMAGANIA DOTYCZĄCE WADIUM</w:t>
      </w:r>
    </w:p>
    <w:p w14:paraId="301A980E" w14:textId="77777777" w:rsidR="00BA01AD" w:rsidRPr="00B21DC2" w:rsidRDefault="00BA01AD" w:rsidP="00BA01AD">
      <w:pPr>
        <w:jc w:val="both"/>
        <w:rPr>
          <w:rFonts w:ascii="Tahoma" w:hAnsi="Tahoma" w:cs="Tahoma"/>
          <w:b/>
          <w:sz w:val="20"/>
          <w:szCs w:val="20"/>
        </w:rPr>
      </w:pPr>
    </w:p>
    <w:p w14:paraId="07482409" w14:textId="77777777" w:rsidR="00BA01AD" w:rsidRPr="00733B45" w:rsidRDefault="00BA01AD" w:rsidP="00C3459D">
      <w:pPr>
        <w:numPr>
          <w:ilvl w:val="0"/>
          <w:numId w:val="51"/>
        </w:numPr>
        <w:suppressAutoHyphens/>
        <w:autoSpaceDN w:val="0"/>
        <w:jc w:val="both"/>
        <w:textAlignment w:val="baseline"/>
        <w:rPr>
          <w:rFonts w:ascii="Tahoma" w:hAnsi="Tahoma" w:cs="Tahoma"/>
          <w:b/>
          <w:sz w:val="20"/>
          <w:szCs w:val="20"/>
        </w:rPr>
      </w:pPr>
      <w:r w:rsidRPr="00733B45">
        <w:rPr>
          <w:rFonts w:ascii="Tahoma" w:hAnsi="Tahoma" w:cs="Tahoma"/>
          <w:b/>
          <w:sz w:val="18"/>
          <w:szCs w:val="18"/>
          <w:lang w:eastAsia="en-US"/>
        </w:rPr>
        <w:t xml:space="preserve">Przystępując do przetargu wykonawca obowiązany jest wnieść wadium w łącznej wysokości </w:t>
      </w:r>
      <w:r w:rsidR="00733B45" w:rsidRPr="00733B45">
        <w:rPr>
          <w:rFonts w:ascii="Tahoma" w:hAnsi="Tahoma" w:cs="Tahoma"/>
          <w:b/>
          <w:sz w:val="18"/>
          <w:szCs w:val="18"/>
          <w:lang w:eastAsia="en-US"/>
        </w:rPr>
        <w:t>3 700</w:t>
      </w:r>
      <w:r w:rsidRPr="00733B45">
        <w:rPr>
          <w:rFonts w:ascii="Tahoma" w:hAnsi="Tahoma" w:cs="Tahoma"/>
          <w:b/>
          <w:sz w:val="18"/>
          <w:szCs w:val="18"/>
          <w:lang w:eastAsia="en-US"/>
        </w:rPr>
        <w:t xml:space="preserve">,00 zł (słownie: </w:t>
      </w:r>
      <w:r w:rsidR="00733B45" w:rsidRPr="00733B45">
        <w:rPr>
          <w:rFonts w:ascii="Tahoma" w:hAnsi="Tahoma" w:cs="Tahoma"/>
          <w:b/>
          <w:sz w:val="18"/>
          <w:szCs w:val="18"/>
          <w:lang w:eastAsia="en-US"/>
        </w:rPr>
        <w:t>trzy tysiące siedemset</w:t>
      </w:r>
      <w:r w:rsidRPr="00733B45">
        <w:rPr>
          <w:rFonts w:ascii="Tahoma" w:hAnsi="Tahoma" w:cs="Tahoma"/>
          <w:b/>
          <w:sz w:val="18"/>
          <w:szCs w:val="18"/>
          <w:lang w:eastAsia="en-US"/>
        </w:rPr>
        <w:t xml:space="preserve"> zł 00/100)</w:t>
      </w:r>
    </w:p>
    <w:p w14:paraId="759B23AA" w14:textId="77777777" w:rsidR="00BA01AD" w:rsidRPr="00733B45" w:rsidRDefault="00BA01AD" w:rsidP="00C3459D">
      <w:pPr>
        <w:numPr>
          <w:ilvl w:val="0"/>
          <w:numId w:val="51"/>
        </w:numPr>
        <w:suppressAutoHyphens/>
        <w:autoSpaceDN w:val="0"/>
        <w:jc w:val="both"/>
        <w:textAlignment w:val="baseline"/>
        <w:rPr>
          <w:rFonts w:ascii="Tahoma" w:hAnsi="Tahoma" w:cs="Tahoma"/>
          <w:b/>
          <w:sz w:val="18"/>
          <w:szCs w:val="18"/>
          <w:lang w:eastAsia="en-US"/>
        </w:rPr>
      </w:pPr>
      <w:r w:rsidRPr="00733B45">
        <w:rPr>
          <w:rFonts w:ascii="Tahoma" w:hAnsi="Tahoma" w:cs="Tahoma"/>
          <w:sz w:val="18"/>
          <w:szCs w:val="18"/>
          <w:lang w:eastAsia="en-US"/>
        </w:rPr>
        <w:t xml:space="preserve">Wartość wadium dla całej oferty danego Wykonawcy  stanowi suma wadiów poszczególnych oferowanych pakietów/pozycji. </w:t>
      </w:r>
      <w:r w:rsidRPr="00733B45">
        <w:rPr>
          <w:rFonts w:ascii="Tahoma" w:hAnsi="Tahoma" w:cs="Tahoma"/>
          <w:b/>
          <w:sz w:val="18"/>
          <w:szCs w:val="18"/>
          <w:lang w:eastAsia="en-US"/>
        </w:rPr>
        <w:t>Wykonawca składający ofertę częściową wnosi wadium w niżej podanej wysokości, odpowiednio:</w:t>
      </w:r>
    </w:p>
    <w:p w14:paraId="5BB42C03" w14:textId="77777777" w:rsidR="00BA01AD" w:rsidRPr="00733B45" w:rsidRDefault="00BA01AD" w:rsidP="00BA01AD">
      <w:pPr>
        <w:jc w:val="both"/>
        <w:rPr>
          <w:rFonts w:ascii="Tahoma" w:hAnsi="Tahoma" w:cs="Tahoma"/>
          <w:b/>
          <w:sz w:val="20"/>
          <w:szCs w:val="20"/>
        </w:rPr>
      </w:pPr>
    </w:p>
    <w:tbl>
      <w:tblPr>
        <w:tblW w:w="3220" w:type="dxa"/>
        <w:tblInd w:w="3189" w:type="dxa"/>
        <w:tblCellMar>
          <w:left w:w="70" w:type="dxa"/>
          <w:right w:w="70" w:type="dxa"/>
        </w:tblCellMar>
        <w:tblLook w:val="04A0" w:firstRow="1" w:lastRow="0" w:firstColumn="1" w:lastColumn="0" w:noHBand="0" w:noVBand="1"/>
      </w:tblPr>
      <w:tblGrid>
        <w:gridCol w:w="1660"/>
        <w:gridCol w:w="1560"/>
      </w:tblGrid>
      <w:tr w:rsidR="00BA01AD" w:rsidRPr="00733B45" w14:paraId="5E4E1CE9" w14:textId="77777777" w:rsidTr="00BA01AD">
        <w:trPr>
          <w:trHeight w:val="300"/>
        </w:trPr>
        <w:tc>
          <w:tcPr>
            <w:tcW w:w="1660" w:type="dxa"/>
            <w:tcBorders>
              <w:top w:val="single" w:sz="8" w:space="0" w:color="auto"/>
              <w:left w:val="single" w:sz="4" w:space="0" w:color="auto"/>
              <w:bottom w:val="single" w:sz="4" w:space="0" w:color="auto"/>
              <w:right w:val="single" w:sz="4" w:space="0" w:color="auto"/>
            </w:tcBorders>
            <w:shd w:val="clear" w:color="auto" w:fill="auto"/>
            <w:noWrap/>
            <w:vAlign w:val="bottom"/>
          </w:tcPr>
          <w:p w14:paraId="2A0967A7" w14:textId="77777777" w:rsidR="00BA01AD" w:rsidRPr="00733B45" w:rsidRDefault="00BA01AD" w:rsidP="00BA01AD">
            <w:pPr>
              <w:rPr>
                <w:rFonts w:ascii="Tahoma" w:hAnsi="Tahoma" w:cs="Tahoma"/>
                <w:b/>
                <w:bCs/>
                <w:sz w:val="16"/>
                <w:szCs w:val="16"/>
              </w:rPr>
            </w:pPr>
            <w:r w:rsidRPr="00733B45">
              <w:rPr>
                <w:rFonts w:ascii="Tahoma" w:hAnsi="Tahoma" w:cs="Tahoma"/>
                <w:b/>
                <w:bCs/>
                <w:sz w:val="16"/>
                <w:szCs w:val="16"/>
              </w:rPr>
              <w:t>Nr pakietu</w:t>
            </w:r>
          </w:p>
        </w:tc>
        <w:tc>
          <w:tcPr>
            <w:tcW w:w="1560" w:type="dxa"/>
            <w:tcBorders>
              <w:top w:val="single" w:sz="8" w:space="0" w:color="auto"/>
              <w:left w:val="nil"/>
              <w:bottom w:val="single" w:sz="4" w:space="0" w:color="auto"/>
              <w:right w:val="single" w:sz="4" w:space="0" w:color="auto"/>
            </w:tcBorders>
            <w:shd w:val="clear" w:color="auto" w:fill="auto"/>
            <w:noWrap/>
            <w:vAlign w:val="center"/>
          </w:tcPr>
          <w:p w14:paraId="45DA2F1C" w14:textId="77777777" w:rsidR="00BA01AD" w:rsidRPr="00733B45" w:rsidRDefault="00BA01AD" w:rsidP="00BA01AD">
            <w:pPr>
              <w:jc w:val="center"/>
              <w:rPr>
                <w:rFonts w:ascii="Tahoma" w:hAnsi="Tahoma" w:cs="Tahoma"/>
                <w:b/>
                <w:bCs/>
                <w:sz w:val="16"/>
                <w:szCs w:val="16"/>
              </w:rPr>
            </w:pPr>
            <w:r w:rsidRPr="00733B45">
              <w:rPr>
                <w:rFonts w:ascii="Tahoma" w:hAnsi="Tahoma" w:cs="Tahoma"/>
                <w:b/>
                <w:bCs/>
                <w:sz w:val="16"/>
                <w:szCs w:val="16"/>
              </w:rPr>
              <w:t>wartość</w:t>
            </w:r>
          </w:p>
        </w:tc>
      </w:tr>
      <w:tr w:rsidR="00BA01AD" w:rsidRPr="00733B45" w14:paraId="0D0E690F" w14:textId="77777777" w:rsidTr="00BA01AD">
        <w:trPr>
          <w:trHeight w:val="300"/>
        </w:trPr>
        <w:tc>
          <w:tcPr>
            <w:tcW w:w="1660" w:type="dxa"/>
            <w:tcBorders>
              <w:top w:val="single" w:sz="8" w:space="0" w:color="auto"/>
              <w:left w:val="single" w:sz="4" w:space="0" w:color="auto"/>
              <w:bottom w:val="single" w:sz="4" w:space="0" w:color="auto"/>
              <w:right w:val="single" w:sz="4" w:space="0" w:color="auto"/>
            </w:tcBorders>
            <w:shd w:val="clear" w:color="auto" w:fill="auto"/>
            <w:noWrap/>
            <w:vAlign w:val="bottom"/>
          </w:tcPr>
          <w:p w14:paraId="75B80B61" w14:textId="77777777" w:rsidR="00BA01AD" w:rsidRPr="00733B45" w:rsidRDefault="00BA01AD" w:rsidP="00BA01AD">
            <w:pPr>
              <w:rPr>
                <w:rFonts w:ascii="Tahoma" w:hAnsi="Tahoma" w:cs="Tahoma"/>
                <w:b/>
                <w:bCs/>
                <w:sz w:val="16"/>
                <w:szCs w:val="16"/>
              </w:rPr>
            </w:pPr>
            <w:r w:rsidRPr="00733B45">
              <w:rPr>
                <w:rFonts w:ascii="Tahoma" w:hAnsi="Tahoma" w:cs="Tahoma"/>
                <w:b/>
                <w:bCs/>
                <w:sz w:val="16"/>
                <w:szCs w:val="16"/>
              </w:rPr>
              <w:t>Pakiet 1</w:t>
            </w:r>
          </w:p>
        </w:tc>
        <w:tc>
          <w:tcPr>
            <w:tcW w:w="1560" w:type="dxa"/>
            <w:tcBorders>
              <w:top w:val="single" w:sz="8" w:space="0" w:color="auto"/>
              <w:left w:val="nil"/>
              <w:bottom w:val="single" w:sz="4" w:space="0" w:color="auto"/>
              <w:right w:val="single" w:sz="4" w:space="0" w:color="auto"/>
            </w:tcBorders>
            <w:shd w:val="clear" w:color="auto" w:fill="auto"/>
            <w:noWrap/>
            <w:vAlign w:val="center"/>
          </w:tcPr>
          <w:p w14:paraId="3099884B" w14:textId="77777777" w:rsidR="00BA01AD" w:rsidRPr="00733B45" w:rsidRDefault="00733B45" w:rsidP="00BA01AD">
            <w:pPr>
              <w:jc w:val="center"/>
              <w:rPr>
                <w:rFonts w:ascii="Tahoma" w:hAnsi="Tahoma" w:cs="Tahoma"/>
                <w:sz w:val="16"/>
                <w:szCs w:val="16"/>
              </w:rPr>
            </w:pPr>
            <w:r w:rsidRPr="00733B45">
              <w:rPr>
                <w:rFonts w:ascii="Tahoma" w:hAnsi="Tahoma" w:cs="Tahoma"/>
                <w:sz w:val="16"/>
                <w:szCs w:val="16"/>
              </w:rPr>
              <w:t>1 400,</w:t>
            </w:r>
            <w:r w:rsidR="00BA01AD" w:rsidRPr="00733B45">
              <w:rPr>
                <w:rFonts w:ascii="Tahoma" w:hAnsi="Tahoma" w:cs="Tahoma"/>
                <w:sz w:val="16"/>
                <w:szCs w:val="16"/>
              </w:rPr>
              <w:t>00</w:t>
            </w:r>
          </w:p>
        </w:tc>
      </w:tr>
      <w:tr w:rsidR="00BA01AD" w:rsidRPr="00733B45" w14:paraId="683CCB7D" w14:textId="77777777" w:rsidTr="00BA01AD">
        <w:trPr>
          <w:trHeight w:val="300"/>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126AF" w14:textId="77777777" w:rsidR="00BA01AD" w:rsidRPr="00733B45" w:rsidRDefault="00BA01AD" w:rsidP="00BA01AD">
            <w:pPr>
              <w:rPr>
                <w:rFonts w:ascii="Tahoma" w:hAnsi="Tahoma" w:cs="Tahoma"/>
                <w:b/>
                <w:bCs/>
                <w:sz w:val="16"/>
                <w:szCs w:val="16"/>
              </w:rPr>
            </w:pPr>
            <w:r w:rsidRPr="00733B45">
              <w:rPr>
                <w:rFonts w:ascii="Tahoma" w:hAnsi="Tahoma" w:cs="Tahoma"/>
                <w:b/>
                <w:bCs/>
                <w:sz w:val="16"/>
                <w:szCs w:val="16"/>
              </w:rPr>
              <w:t>Pakiet 2</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495F74A" w14:textId="77777777" w:rsidR="00BA01AD" w:rsidRPr="00733B45" w:rsidRDefault="00733B45" w:rsidP="00BA01AD">
            <w:pPr>
              <w:jc w:val="center"/>
              <w:rPr>
                <w:rFonts w:ascii="Tahoma" w:hAnsi="Tahoma" w:cs="Tahoma"/>
                <w:sz w:val="16"/>
                <w:szCs w:val="16"/>
              </w:rPr>
            </w:pPr>
            <w:r w:rsidRPr="00733B45">
              <w:rPr>
                <w:rFonts w:ascii="Tahoma" w:hAnsi="Tahoma" w:cs="Tahoma"/>
                <w:sz w:val="16"/>
                <w:szCs w:val="16"/>
              </w:rPr>
              <w:t>200</w:t>
            </w:r>
            <w:r w:rsidR="00BA01AD" w:rsidRPr="00733B45">
              <w:rPr>
                <w:rFonts w:ascii="Tahoma" w:hAnsi="Tahoma" w:cs="Tahoma"/>
                <w:sz w:val="16"/>
                <w:szCs w:val="16"/>
              </w:rPr>
              <w:t>,00</w:t>
            </w:r>
          </w:p>
        </w:tc>
      </w:tr>
      <w:tr w:rsidR="00BA01AD" w:rsidRPr="00733B45" w14:paraId="7164F442" w14:textId="77777777" w:rsidTr="00BA01AD">
        <w:trPr>
          <w:trHeight w:val="300"/>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7730B" w14:textId="77777777" w:rsidR="00BA01AD" w:rsidRPr="00733B45" w:rsidRDefault="00BA01AD" w:rsidP="00BA01AD">
            <w:pPr>
              <w:rPr>
                <w:rFonts w:ascii="Tahoma" w:hAnsi="Tahoma" w:cs="Tahoma"/>
                <w:b/>
                <w:bCs/>
                <w:sz w:val="16"/>
                <w:szCs w:val="16"/>
              </w:rPr>
            </w:pPr>
            <w:r w:rsidRPr="00733B45">
              <w:rPr>
                <w:rFonts w:ascii="Tahoma" w:hAnsi="Tahoma" w:cs="Tahoma"/>
                <w:b/>
                <w:bCs/>
                <w:sz w:val="16"/>
                <w:szCs w:val="16"/>
              </w:rPr>
              <w:t>Pakiet 3</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58E557C5" w14:textId="77777777" w:rsidR="00BA01AD" w:rsidRPr="00733B45" w:rsidRDefault="00733B45" w:rsidP="00BA01AD">
            <w:pPr>
              <w:jc w:val="center"/>
              <w:rPr>
                <w:rFonts w:ascii="Tahoma" w:hAnsi="Tahoma" w:cs="Tahoma"/>
                <w:sz w:val="16"/>
                <w:szCs w:val="16"/>
              </w:rPr>
            </w:pPr>
            <w:r w:rsidRPr="00733B45">
              <w:rPr>
                <w:rFonts w:ascii="Tahoma" w:hAnsi="Tahoma" w:cs="Tahoma"/>
                <w:sz w:val="16"/>
                <w:szCs w:val="16"/>
              </w:rPr>
              <w:t>5</w:t>
            </w:r>
            <w:r w:rsidR="00BA01AD" w:rsidRPr="00733B45">
              <w:rPr>
                <w:rFonts w:ascii="Tahoma" w:hAnsi="Tahoma" w:cs="Tahoma"/>
                <w:sz w:val="16"/>
                <w:szCs w:val="16"/>
              </w:rPr>
              <w:t>00,00</w:t>
            </w:r>
          </w:p>
        </w:tc>
      </w:tr>
      <w:tr w:rsidR="00BA01AD" w:rsidRPr="00733B45" w14:paraId="260DAF02" w14:textId="77777777" w:rsidTr="00BA01AD">
        <w:trPr>
          <w:trHeight w:val="300"/>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B840F" w14:textId="77777777" w:rsidR="00BA01AD" w:rsidRPr="00733B45" w:rsidRDefault="00BA01AD" w:rsidP="00BA01AD">
            <w:pPr>
              <w:rPr>
                <w:rFonts w:ascii="Tahoma" w:hAnsi="Tahoma" w:cs="Tahoma"/>
                <w:b/>
                <w:bCs/>
                <w:sz w:val="16"/>
                <w:szCs w:val="16"/>
              </w:rPr>
            </w:pPr>
            <w:r w:rsidRPr="00733B45">
              <w:rPr>
                <w:rFonts w:ascii="Tahoma" w:hAnsi="Tahoma" w:cs="Tahoma"/>
                <w:b/>
                <w:bCs/>
                <w:sz w:val="16"/>
                <w:szCs w:val="16"/>
              </w:rPr>
              <w:t>Pakiet 4</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7406057E" w14:textId="77777777" w:rsidR="00BA01AD" w:rsidRPr="00733B45" w:rsidRDefault="00733B45" w:rsidP="00BA01AD">
            <w:pPr>
              <w:jc w:val="center"/>
              <w:rPr>
                <w:rFonts w:ascii="Tahoma" w:hAnsi="Tahoma" w:cs="Tahoma"/>
                <w:sz w:val="16"/>
                <w:szCs w:val="16"/>
              </w:rPr>
            </w:pPr>
            <w:r w:rsidRPr="00733B45">
              <w:rPr>
                <w:rFonts w:ascii="Tahoma" w:hAnsi="Tahoma" w:cs="Tahoma"/>
                <w:sz w:val="16"/>
                <w:szCs w:val="16"/>
              </w:rPr>
              <w:t>1 300</w:t>
            </w:r>
            <w:r w:rsidR="00BA01AD" w:rsidRPr="00733B45">
              <w:rPr>
                <w:rFonts w:ascii="Tahoma" w:hAnsi="Tahoma" w:cs="Tahoma"/>
                <w:sz w:val="16"/>
                <w:szCs w:val="16"/>
              </w:rPr>
              <w:t>,00</w:t>
            </w:r>
          </w:p>
        </w:tc>
      </w:tr>
      <w:tr w:rsidR="00BA01AD" w:rsidRPr="00733B45" w14:paraId="55866FBC" w14:textId="77777777" w:rsidTr="00BA01AD">
        <w:trPr>
          <w:trHeight w:val="300"/>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F9958" w14:textId="77777777" w:rsidR="00BA01AD" w:rsidRPr="00733B45" w:rsidRDefault="00BA01AD" w:rsidP="00BA01AD">
            <w:pPr>
              <w:rPr>
                <w:rFonts w:ascii="Tahoma" w:hAnsi="Tahoma" w:cs="Tahoma"/>
                <w:b/>
                <w:bCs/>
                <w:sz w:val="16"/>
                <w:szCs w:val="16"/>
              </w:rPr>
            </w:pPr>
            <w:r w:rsidRPr="00733B45">
              <w:rPr>
                <w:rFonts w:ascii="Tahoma" w:hAnsi="Tahoma" w:cs="Tahoma"/>
                <w:b/>
                <w:bCs/>
                <w:sz w:val="16"/>
                <w:szCs w:val="16"/>
              </w:rPr>
              <w:t>Pakiet 5</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9AAB8F5" w14:textId="77777777" w:rsidR="00BA01AD" w:rsidRPr="00733B45" w:rsidRDefault="00733B45" w:rsidP="00BA01AD">
            <w:pPr>
              <w:jc w:val="center"/>
              <w:rPr>
                <w:rFonts w:ascii="Tahoma" w:hAnsi="Tahoma" w:cs="Tahoma"/>
                <w:sz w:val="16"/>
                <w:szCs w:val="16"/>
              </w:rPr>
            </w:pPr>
            <w:r w:rsidRPr="00733B45">
              <w:rPr>
                <w:rFonts w:ascii="Tahoma" w:hAnsi="Tahoma" w:cs="Tahoma"/>
                <w:sz w:val="16"/>
                <w:szCs w:val="16"/>
              </w:rPr>
              <w:t>10</w:t>
            </w:r>
            <w:r w:rsidR="00BA01AD" w:rsidRPr="00733B45">
              <w:rPr>
                <w:rFonts w:ascii="Tahoma" w:hAnsi="Tahoma" w:cs="Tahoma"/>
                <w:sz w:val="16"/>
                <w:szCs w:val="16"/>
              </w:rPr>
              <w:t>0,00</w:t>
            </w:r>
          </w:p>
        </w:tc>
      </w:tr>
      <w:tr w:rsidR="00745729" w:rsidRPr="00733B45" w14:paraId="3D2ADA79" w14:textId="77777777" w:rsidTr="00BA01AD">
        <w:trPr>
          <w:trHeight w:val="300"/>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96C3F" w14:textId="77777777" w:rsidR="00745729" w:rsidRPr="00733B45" w:rsidRDefault="00745729" w:rsidP="00BA01AD">
            <w:pPr>
              <w:rPr>
                <w:rFonts w:ascii="Tahoma" w:hAnsi="Tahoma" w:cs="Tahoma"/>
                <w:b/>
                <w:bCs/>
                <w:sz w:val="16"/>
                <w:szCs w:val="16"/>
              </w:rPr>
            </w:pPr>
            <w:r w:rsidRPr="00733B45">
              <w:rPr>
                <w:rFonts w:ascii="Tahoma" w:hAnsi="Tahoma" w:cs="Tahoma"/>
                <w:b/>
                <w:bCs/>
                <w:sz w:val="16"/>
                <w:szCs w:val="16"/>
              </w:rPr>
              <w:t>Pakiet 6</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4A3A6469" w14:textId="77777777" w:rsidR="00745729" w:rsidRPr="00733B45" w:rsidRDefault="00733B45" w:rsidP="00BA01AD">
            <w:pPr>
              <w:jc w:val="center"/>
              <w:rPr>
                <w:rFonts w:ascii="Tahoma" w:hAnsi="Tahoma" w:cs="Tahoma"/>
                <w:sz w:val="16"/>
                <w:szCs w:val="16"/>
              </w:rPr>
            </w:pPr>
            <w:r w:rsidRPr="00733B45">
              <w:rPr>
                <w:rFonts w:ascii="Tahoma" w:hAnsi="Tahoma" w:cs="Tahoma"/>
                <w:sz w:val="16"/>
                <w:szCs w:val="16"/>
              </w:rPr>
              <w:t>200,00</w:t>
            </w:r>
          </w:p>
        </w:tc>
      </w:tr>
    </w:tbl>
    <w:p w14:paraId="300C34FE" w14:textId="77777777" w:rsidR="00BA01AD" w:rsidRPr="00B21DC2" w:rsidRDefault="00BA01AD" w:rsidP="00BA01AD">
      <w:pPr>
        <w:suppressAutoHyphens/>
        <w:autoSpaceDN w:val="0"/>
        <w:ind w:left="720"/>
        <w:jc w:val="both"/>
        <w:textAlignment w:val="baseline"/>
        <w:rPr>
          <w:rFonts w:ascii="Tahoma" w:hAnsi="Tahoma" w:cs="Tahoma"/>
          <w:b/>
          <w:sz w:val="20"/>
          <w:szCs w:val="20"/>
        </w:rPr>
      </w:pPr>
    </w:p>
    <w:p w14:paraId="5F59B05D" w14:textId="77777777" w:rsidR="00BA01AD" w:rsidRPr="00B21DC2" w:rsidRDefault="00BA01AD" w:rsidP="00C3459D">
      <w:pPr>
        <w:numPr>
          <w:ilvl w:val="0"/>
          <w:numId w:val="51"/>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Wadium może być wniesione w następujących formach: </w:t>
      </w:r>
    </w:p>
    <w:p w14:paraId="0ECFD38D" w14:textId="77777777" w:rsidR="00BA01AD" w:rsidRPr="00B21DC2" w:rsidRDefault="00BA01AD" w:rsidP="00BA01AD">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B21DC2">
        <w:rPr>
          <w:rFonts w:ascii="Tahoma" w:eastAsia="Tahoma" w:hAnsi="Tahoma" w:cs="Tahoma"/>
          <w:sz w:val="18"/>
          <w:szCs w:val="18"/>
          <w:lang w:eastAsia="en-US"/>
        </w:rPr>
        <w:t xml:space="preserve">A) W </w:t>
      </w:r>
      <w:r w:rsidRPr="00B21DC2">
        <w:rPr>
          <w:rFonts w:ascii="Tahoma" w:hAnsi="Tahoma" w:cs="Tahoma"/>
          <w:sz w:val="18"/>
          <w:szCs w:val="18"/>
          <w:lang w:eastAsia="en-US"/>
        </w:rPr>
        <w:t>pieniądzu</w:t>
      </w:r>
      <w:r w:rsidRPr="00B21DC2">
        <w:rPr>
          <w:rFonts w:ascii="Tahoma" w:eastAsia="Tahoma" w:hAnsi="Tahoma" w:cs="Tahoma"/>
          <w:sz w:val="18"/>
          <w:szCs w:val="18"/>
          <w:lang w:eastAsia="en-US"/>
        </w:rPr>
        <w:t xml:space="preserve"> – przelewem na konto: </w:t>
      </w:r>
      <w:r w:rsidRPr="00B21DC2">
        <w:rPr>
          <w:rFonts w:ascii="Tahoma" w:hAnsi="Tahoma" w:cs="Tahoma"/>
          <w:b/>
          <w:sz w:val="18"/>
          <w:szCs w:val="18"/>
          <w:lang w:eastAsia="en-US"/>
        </w:rPr>
        <w:t>BGK S.A. nr: 41 1130 1163 0014 7138 1320 0007</w:t>
      </w:r>
      <w:r w:rsidRPr="00B21DC2">
        <w:rPr>
          <w:rFonts w:ascii="Tahoma" w:eastAsia="Tahoma" w:hAnsi="Tahoma" w:cs="Tahoma"/>
          <w:sz w:val="18"/>
          <w:szCs w:val="18"/>
          <w:lang w:eastAsia="en-US"/>
        </w:rPr>
        <w:t xml:space="preserve"> z zaznaczeniem: „</w:t>
      </w:r>
      <w:r w:rsidRPr="00B21DC2">
        <w:rPr>
          <w:rFonts w:ascii="Tahoma" w:hAnsi="Tahoma" w:cs="Tahoma"/>
          <w:b/>
          <w:sz w:val="18"/>
          <w:szCs w:val="18"/>
          <w:lang w:eastAsia="en-US"/>
        </w:rPr>
        <w:t xml:space="preserve">Wadium – </w:t>
      </w:r>
      <w:r>
        <w:rPr>
          <w:rFonts w:ascii="Tahoma" w:hAnsi="Tahoma" w:cs="Tahoma"/>
          <w:b/>
          <w:sz w:val="18"/>
          <w:szCs w:val="18"/>
          <w:lang w:eastAsia="en-US"/>
        </w:rPr>
        <w:t>94</w:t>
      </w:r>
      <w:r w:rsidRPr="00B21DC2">
        <w:rPr>
          <w:rFonts w:ascii="Tahoma" w:hAnsi="Tahoma" w:cs="Tahoma"/>
          <w:b/>
          <w:sz w:val="18"/>
          <w:szCs w:val="18"/>
          <w:lang w:eastAsia="en-US"/>
        </w:rPr>
        <w:t>/PN/ZP/D/202</w:t>
      </w:r>
      <w:r>
        <w:rPr>
          <w:rFonts w:ascii="Tahoma" w:hAnsi="Tahoma" w:cs="Tahoma"/>
          <w:b/>
          <w:sz w:val="18"/>
          <w:szCs w:val="18"/>
          <w:lang w:eastAsia="en-US"/>
        </w:rPr>
        <w:t>4</w:t>
      </w:r>
      <w:r w:rsidRPr="00B21DC2">
        <w:rPr>
          <w:rFonts w:ascii="Tahoma" w:hAnsi="Tahoma" w:cs="Tahoma"/>
          <w:b/>
          <w:sz w:val="18"/>
          <w:szCs w:val="18"/>
          <w:lang w:eastAsia="en-US"/>
        </w:rPr>
        <w:t xml:space="preserve"> „</w:t>
      </w:r>
      <w:r w:rsidR="00745729" w:rsidRPr="00745729">
        <w:rPr>
          <w:rFonts w:ascii="Tahoma" w:hAnsi="Tahoma" w:cs="Tahoma"/>
          <w:b/>
          <w:sz w:val="18"/>
          <w:szCs w:val="18"/>
          <w:lang w:eastAsia="en-US"/>
        </w:rPr>
        <w:t>Zakup głowic do USG, kardiomonitora, pomp infuzyjnych, urządzeń do terapii podciśnieniowej, aparatu do terapii ultradźwiękowej i aparatów do elektroterapii</w:t>
      </w:r>
      <w:r w:rsidRPr="00B21DC2">
        <w:rPr>
          <w:rFonts w:ascii="Tahoma" w:hAnsi="Tahoma" w:cs="Tahoma"/>
          <w:b/>
          <w:sz w:val="18"/>
          <w:szCs w:val="18"/>
          <w:lang w:eastAsia="en-US"/>
        </w:rPr>
        <w:t xml:space="preserve">” – </w:t>
      </w:r>
      <w:r w:rsidRPr="00B21DC2">
        <w:rPr>
          <w:rFonts w:ascii="Tahoma" w:hAnsi="Tahoma" w:cs="Tahoma"/>
          <w:sz w:val="18"/>
          <w:szCs w:val="18"/>
          <w:lang w:eastAsia="en-US"/>
        </w:rPr>
        <w:t xml:space="preserve">w terminie do </w:t>
      </w:r>
      <w:r w:rsidRPr="00DB4CF7">
        <w:rPr>
          <w:rFonts w:ascii="Tahoma" w:hAnsi="Tahoma" w:cs="Tahoma"/>
          <w:sz w:val="18"/>
          <w:szCs w:val="18"/>
          <w:lang w:eastAsia="en-US"/>
        </w:rPr>
        <w:t xml:space="preserve">dnia </w:t>
      </w:r>
      <w:r w:rsidR="00733B45">
        <w:rPr>
          <w:rFonts w:ascii="Tahoma" w:hAnsi="Tahoma" w:cs="Tahoma"/>
          <w:b/>
          <w:sz w:val="18"/>
          <w:szCs w:val="18"/>
          <w:lang w:eastAsia="en-US"/>
        </w:rPr>
        <w:t>24.09.</w:t>
      </w:r>
      <w:r w:rsidRPr="00DB4CF7">
        <w:rPr>
          <w:rFonts w:ascii="Tahoma" w:hAnsi="Tahoma" w:cs="Tahoma"/>
          <w:b/>
          <w:sz w:val="18"/>
          <w:szCs w:val="18"/>
          <w:lang w:eastAsia="en-US"/>
        </w:rPr>
        <w:t>2024 r. do</w:t>
      </w:r>
      <w:r w:rsidRPr="00A01BB4">
        <w:rPr>
          <w:rFonts w:ascii="Tahoma" w:hAnsi="Tahoma" w:cs="Tahoma"/>
          <w:b/>
          <w:sz w:val="18"/>
          <w:szCs w:val="18"/>
          <w:lang w:eastAsia="en-US"/>
        </w:rPr>
        <w:t xml:space="preserve"> godz</w:t>
      </w:r>
      <w:r w:rsidRPr="00B21DC2">
        <w:rPr>
          <w:rFonts w:ascii="Tahoma" w:hAnsi="Tahoma" w:cs="Tahoma"/>
          <w:b/>
          <w:sz w:val="18"/>
          <w:szCs w:val="18"/>
          <w:lang w:eastAsia="en-US"/>
        </w:rPr>
        <w:t>. 09:00.</w:t>
      </w:r>
      <w:r w:rsidRPr="00B21DC2">
        <w:rPr>
          <w:rFonts w:ascii="Tahoma" w:eastAsia="Tahoma" w:hAnsi="Tahoma" w:cs="Tahoma"/>
          <w:b/>
          <w:bCs/>
          <w:sz w:val="18"/>
          <w:szCs w:val="18"/>
          <w:lang w:eastAsia="en-US"/>
        </w:rPr>
        <w:t>”</w:t>
      </w:r>
    </w:p>
    <w:p w14:paraId="55F3940D" w14:textId="77777777" w:rsidR="00BA01AD" w:rsidRPr="00B21DC2" w:rsidRDefault="00BA01AD" w:rsidP="00BA01AD">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B21DC2">
        <w:rPr>
          <w:rFonts w:ascii="Tahoma" w:eastAsia="Tahoma" w:hAnsi="Tahoma" w:cs="Tahoma"/>
          <w:sz w:val="18"/>
          <w:szCs w:val="18"/>
          <w:lang w:eastAsia="en-US"/>
        </w:rPr>
        <w:t>B) W gwarancjach bankowych</w:t>
      </w:r>
    </w:p>
    <w:p w14:paraId="7C8389AA" w14:textId="77777777" w:rsidR="00BA01AD" w:rsidRPr="00B21DC2" w:rsidRDefault="00BA01AD" w:rsidP="00BA01AD">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B21DC2">
        <w:rPr>
          <w:rFonts w:ascii="Tahoma" w:eastAsia="Tahoma" w:hAnsi="Tahoma" w:cs="Tahoma"/>
          <w:bCs/>
          <w:sz w:val="18"/>
          <w:szCs w:val="18"/>
          <w:lang w:eastAsia="en-US"/>
        </w:rPr>
        <w:t>C) W gwarancjach ubezpieczeniowych</w:t>
      </w:r>
    </w:p>
    <w:p w14:paraId="5D4541E1" w14:textId="77777777" w:rsidR="00BA01AD" w:rsidRPr="00B21DC2" w:rsidRDefault="00BA01AD" w:rsidP="00BA01AD">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B21DC2">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44FD4FFF" w14:textId="77777777" w:rsidR="00BA01AD" w:rsidRPr="00B21DC2" w:rsidRDefault="00BA01AD" w:rsidP="00C3459D">
      <w:pPr>
        <w:numPr>
          <w:ilvl w:val="0"/>
          <w:numId w:val="51"/>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Wadium wnosi się przed upływem terminu składania ofert i utrzymuje nieprzerwanie do dnia upływu terminu związania ofertą.</w:t>
      </w:r>
    </w:p>
    <w:p w14:paraId="44F2BBC2" w14:textId="77777777" w:rsidR="00BA01AD" w:rsidRPr="00B21DC2" w:rsidRDefault="00BA01AD" w:rsidP="00C3459D">
      <w:pPr>
        <w:numPr>
          <w:ilvl w:val="0"/>
          <w:numId w:val="51"/>
        </w:numPr>
        <w:suppressAutoHyphens/>
        <w:autoSpaceDN w:val="0"/>
        <w:jc w:val="both"/>
        <w:textAlignment w:val="baseline"/>
        <w:rPr>
          <w:rFonts w:ascii="Tahoma" w:hAnsi="Tahoma" w:cs="Tahoma"/>
          <w:sz w:val="18"/>
          <w:szCs w:val="18"/>
          <w:lang w:eastAsia="en-US"/>
        </w:rPr>
      </w:pPr>
      <w:r w:rsidRPr="00B21DC2">
        <w:rPr>
          <w:rFonts w:ascii="Tahoma" w:eastAsia="Tahoma" w:hAnsi="Tahoma" w:cs="Tahoma"/>
          <w:sz w:val="18"/>
          <w:szCs w:val="18"/>
          <w:lang w:eastAsia="en-US"/>
        </w:rPr>
        <w:lastRenderedPageBreak/>
        <w:t xml:space="preserve">Z </w:t>
      </w:r>
      <w:r w:rsidRPr="00B21DC2">
        <w:rPr>
          <w:rFonts w:ascii="Tahoma" w:hAnsi="Tahoma" w:cs="Tahoma"/>
          <w:sz w:val="18"/>
          <w:szCs w:val="18"/>
          <w:lang w:eastAsia="en-US"/>
        </w:rPr>
        <w:t>treści</w:t>
      </w:r>
      <w:r w:rsidRPr="00B21DC2">
        <w:rPr>
          <w:rFonts w:ascii="Tahoma" w:eastAsia="Tahoma" w:hAnsi="Tahoma" w:cs="Tahoma"/>
          <w:sz w:val="18"/>
          <w:szCs w:val="18"/>
          <w:lang w:eastAsia="en-US"/>
        </w:rPr>
        <w:t xml:space="preserve"> </w:t>
      </w:r>
      <w:r w:rsidRPr="00B21DC2">
        <w:rPr>
          <w:rFonts w:ascii="Tahoma" w:hAnsi="Tahoma" w:cs="Tahoma"/>
          <w:sz w:val="18"/>
          <w:szCs w:val="18"/>
          <w:lang w:eastAsia="en-US"/>
        </w:rPr>
        <w:t>gwarancji</w:t>
      </w:r>
      <w:r w:rsidRPr="00B21DC2">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2F19DE50" w14:textId="77777777" w:rsidR="00BA01AD" w:rsidRPr="00B21DC2" w:rsidRDefault="00BA01AD" w:rsidP="00C3459D">
      <w:pPr>
        <w:numPr>
          <w:ilvl w:val="0"/>
          <w:numId w:val="51"/>
        </w:numPr>
        <w:suppressAutoHyphens/>
        <w:autoSpaceDN w:val="0"/>
        <w:jc w:val="both"/>
        <w:textAlignment w:val="baseline"/>
        <w:rPr>
          <w:rFonts w:ascii="Tahoma" w:hAnsi="Tahoma" w:cs="Tahoma"/>
          <w:b/>
          <w:sz w:val="18"/>
          <w:szCs w:val="18"/>
          <w:lang w:eastAsia="en-US"/>
        </w:rPr>
      </w:pPr>
      <w:r w:rsidRPr="00B21DC2">
        <w:rPr>
          <w:rFonts w:ascii="Tahoma" w:hAnsi="Tahoma" w:cs="Tahoma"/>
          <w:sz w:val="18"/>
          <w:szCs w:val="18"/>
          <w:lang w:eastAsia="en-US"/>
        </w:rPr>
        <w:t>Za termin wniesienia wadium w formie pieniężnej przyjmuje się termin uznania rachunku bankowego Zamawiającego.</w:t>
      </w:r>
    </w:p>
    <w:p w14:paraId="0E727EEE" w14:textId="77777777" w:rsidR="00BA01AD" w:rsidRPr="00B21DC2" w:rsidRDefault="00BA01AD" w:rsidP="00C3459D">
      <w:pPr>
        <w:numPr>
          <w:ilvl w:val="0"/>
          <w:numId w:val="51"/>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Wadium wniesione w sposób, o którym mowa w pkt </w:t>
      </w:r>
      <w:r w:rsidRPr="00B21DC2">
        <w:rPr>
          <w:rFonts w:ascii="Tahoma" w:hAnsi="Tahoma" w:cs="Tahoma"/>
          <w:b/>
          <w:sz w:val="18"/>
          <w:szCs w:val="18"/>
          <w:lang w:eastAsia="en-US"/>
        </w:rPr>
        <w:t>XI.3B,C,D</w:t>
      </w:r>
      <w:r w:rsidRPr="00B21DC2">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597C1819" w14:textId="77777777" w:rsidR="00BA01AD" w:rsidRPr="00B21DC2" w:rsidRDefault="00BA01AD" w:rsidP="00C3459D">
      <w:pPr>
        <w:numPr>
          <w:ilvl w:val="0"/>
          <w:numId w:val="51"/>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Zarówno</w:t>
      </w:r>
      <w:r w:rsidRPr="00B21DC2">
        <w:rPr>
          <w:rFonts w:ascii="Tahoma" w:hAnsi="Tahoma" w:cs="Tahoma"/>
          <w:b/>
          <w:sz w:val="18"/>
          <w:szCs w:val="18"/>
          <w:lang w:eastAsia="en-US"/>
        </w:rPr>
        <w:t xml:space="preserve"> gwarancje jak i poręczenia</w:t>
      </w:r>
      <w:r w:rsidRPr="00B21DC2">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08B5544C" w14:textId="77777777" w:rsidR="00BA01AD" w:rsidRPr="00B21DC2" w:rsidRDefault="00BA01AD" w:rsidP="00C3459D">
      <w:pPr>
        <w:numPr>
          <w:ilvl w:val="0"/>
          <w:numId w:val="51"/>
        </w:numPr>
        <w:suppressAutoHyphens/>
        <w:autoSpaceDN w:val="0"/>
        <w:jc w:val="both"/>
        <w:textAlignment w:val="baseline"/>
        <w:rPr>
          <w:rFonts w:ascii="Tahoma" w:hAnsi="Tahoma" w:cs="Tahoma"/>
          <w:b/>
          <w:sz w:val="18"/>
          <w:szCs w:val="18"/>
          <w:lang w:eastAsia="en-US"/>
        </w:rPr>
      </w:pPr>
      <w:r w:rsidRPr="00B21DC2">
        <w:rPr>
          <w:rFonts w:ascii="Tahoma" w:hAnsi="Tahoma" w:cs="Tahoma"/>
          <w:sz w:val="18"/>
          <w:szCs w:val="18"/>
          <w:lang w:eastAsia="en-US"/>
        </w:rPr>
        <w:t>Zamawiający zobowiązany jest zwrócić wadium na warunkach określonych w art. 98 ustawy Prawo zamówień publicznych.</w:t>
      </w:r>
    </w:p>
    <w:p w14:paraId="2F6F9996" w14:textId="77777777" w:rsidR="00BA01AD" w:rsidRPr="00B21DC2" w:rsidRDefault="00BA01AD" w:rsidP="00BA01AD">
      <w:pPr>
        <w:jc w:val="both"/>
        <w:rPr>
          <w:rFonts w:ascii="Tahoma" w:hAnsi="Tahoma" w:cs="Tahoma"/>
          <w:b/>
          <w:sz w:val="20"/>
          <w:szCs w:val="20"/>
        </w:rPr>
      </w:pPr>
      <w:r w:rsidRPr="00B21DC2">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6763EF40" w14:textId="77777777" w:rsidR="00BA01AD" w:rsidRPr="00B21DC2" w:rsidRDefault="00BA01AD" w:rsidP="00BA01AD">
      <w:pPr>
        <w:jc w:val="both"/>
        <w:rPr>
          <w:rFonts w:ascii="Tahoma" w:hAnsi="Tahoma" w:cs="Tahoma"/>
          <w:b/>
          <w:sz w:val="20"/>
          <w:szCs w:val="20"/>
        </w:rPr>
      </w:pPr>
    </w:p>
    <w:p w14:paraId="7FDE4955" w14:textId="77777777" w:rsidR="00BA01AD" w:rsidRPr="00B21DC2" w:rsidRDefault="00BA01AD" w:rsidP="00BA01AD">
      <w:pPr>
        <w:jc w:val="both"/>
        <w:rPr>
          <w:rFonts w:ascii="Tahoma" w:hAnsi="Tahoma" w:cs="Tahoma"/>
          <w:b/>
          <w:sz w:val="20"/>
          <w:szCs w:val="20"/>
        </w:rPr>
      </w:pPr>
    </w:p>
    <w:p w14:paraId="0DB02EFA" w14:textId="77777777" w:rsidR="00BA01AD" w:rsidRPr="00B21DC2" w:rsidRDefault="00BA01AD" w:rsidP="00BA01AD">
      <w:pPr>
        <w:suppressAutoHyphens/>
        <w:jc w:val="both"/>
        <w:rPr>
          <w:rFonts w:ascii="Tahoma" w:hAnsi="Tahoma" w:cs="Tahoma"/>
          <w:b/>
          <w:sz w:val="20"/>
          <w:szCs w:val="20"/>
        </w:rPr>
      </w:pPr>
      <w:r w:rsidRPr="00B21DC2">
        <w:rPr>
          <w:rFonts w:ascii="Tahoma" w:hAnsi="Tahoma" w:cs="Tahoma"/>
          <w:b/>
          <w:sz w:val="20"/>
          <w:szCs w:val="20"/>
        </w:rPr>
        <w:t>XII. TERMIN ZWIĄZANIA OFERTĄ</w:t>
      </w:r>
    </w:p>
    <w:p w14:paraId="3B06F248" w14:textId="77777777" w:rsidR="00BA01AD" w:rsidRPr="00B21DC2" w:rsidRDefault="00BA01AD" w:rsidP="00BA01AD">
      <w:pPr>
        <w:suppressAutoHyphens/>
        <w:jc w:val="both"/>
        <w:rPr>
          <w:rFonts w:ascii="Tahoma" w:hAnsi="Tahoma" w:cs="Tahoma"/>
          <w:sz w:val="20"/>
          <w:szCs w:val="20"/>
        </w:rPr>
      </w:pPr>
    </w:p>
    <w:p w14:paraId="1489763F" w14:textId="77777777" w:rsidR="00BA01AD" w:rsidRPr="00DB4CF7" w:rsidRDefault="00BA01AD" w:rsidP="00BA01AD">
      <w:pPr>
        <w:numPr>
          <w:ilvl w:val="0"/>
          <w:numId w:val="7"/>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Wykonawca związany jest złożoną ofertą do </w:t>
      </w:r>
      <w:r w:rsidRPr="00DB4CF7">
        <w:rPr>
          <w:rFonts w:ascii="Tahoma" w:hAnsi="Tahoma" w:cs="Tahoma"/>
          <w:sz w:val="18"/>
          <w:szCs w:val="18"/>
        </w:rPr>
        <w:t xml:space="preserve">dnia </w:t>
      </w:r>
      <w:r w:rsidR="00733B45">
        <w:rPr>
          <w:rFonts w:ascii="Tahoma" w:hAnsi="Tahoma" w:cs="Tahoma"/>
          <w:b/>
          <w:sz w:val="18"/>
          <w:szCs w:val="18"/>
        </w:rPr>
        <w:t>22.12.</w:t>
      </w:r>
      <w:r w:rsidRPr="00DB4CF7">
        <w:rPr>
          <w:rFonts w:ascii="Tahoma" w:hAnsi="Tahoma" w:cs="Tahoma"/>
          <w:b/>
          <w:sz w:val="18"/>
          <w:szCs w:val="18"/>
        </w:rPr>
        <w:t>2024 r.</w:t>
      </w:r>
      <w:r w:rsidRPr="00DB4CF7">
        <w:rPr>
          <w:rFonts w:ascii="Tahoma" w:hAnsi="Tahoma" w:cs="Tahoma"/>
          <w:sz w:val="18"/>
          <w:szCs w:val="18"/>
        </w:rPr>
        <w:t xml:space="preserve"> </w:t>
      </w:r>
    </w:p>
    <w:p w14:paraId="788A0A4D" w14:textId="77777777" w:rsidR="00BA01AD" w:rsidRPr="00B21DC2" w:rsidRDefault="00BA01AD" w:rsidP="00BA01AD">
      <w:pPr>
        <w:numPr>
          <w:ilvl w:val="0"/>
          <w:numId w:val="7"/>
        </w:numPr>
        <w:tabs>
          <w:tab w:val="clear" w:pos="720"/>
          <w:tab w:val="num" w:pos="360"/>
        </w:tabs>
        <w:ind w:left="360"/>
        <w:jc w:val="both"/>
        <w:rPr>
          <w:rFonts w:ascii="Tahoma" w:hAnsi="Tahoma" w:cs="Tahoma"/>
          <w:sz w:val="18"/>
          <w:szCs w:val="18"/>
        </w:rPr>
      </w:pPr>
      <w:r w:rsidRPr="00B21DC2">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14:paraId="62BA2DBF" w14:textId="77777777" w:rsidR="00BA01AD" w:rsidRPr="00B21DC2" w:rsidRDefault="00BA01AD" w:rsidP="00BA01AD">
      <w:pPr>
        <w:numPr>
          <w:ilvl w:val="0"/>
          <w:numId w:val="7"/>
        </w:numPr>
        <w:tabs>
          <w:tab w:val="clear" w:pos="720"/>
        </w:tabs>
        <w:ind w:left="284" w:hanging="284"/>
        <w:jc w:val="both"/>
        <w:rPr>
          <w:rFonts w:ascii="Tahoma" w:hAnsi="Tahoma" w:cs="Tahoma"/>
          <w:bCs/>
          <w:sz w:val="18"/>
          <w:szCs w:val="18"/>
        </w:rPr>
      </w:pPr>
      <w:r w:rsidRPr="00B21DC2">
        <w:rPr>
          <w:rFonts w:ascii="Tahoma" w:hAnsi="Tahoma" w:cs="Tahoma"/>
          <w:bCs/>
          <w:sz w:val="18"/>
          <w:szCs w:val="18"/>
        </w:rPr>
        <w:t xml:space="preserve">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1B79E94E" w14:textId="77777777" w:rsidR="00BA01AD" w:rsidRPr="00B21DC2" w:rsidRDefault="00BA01AD" w:rsidP="00BA01AD">
      <w:pPr>
        <w:rPr>
          <w:rFonts w:ascii="Tahoma" w:hAnsi="Tahoma" w:cs="Tahoma"/>
          <w:bCs/>
          <w:sz w:val="18"/>
          <w:szCs w:val="18"/>
        </w:rPr>
      </w:pPr>
    </w:p>
    <w:p w14:paraId="2EF824E9" w14:textId="77777777" w:rsidR="00BA01AD" w:rsidRPr="00B21DC2" w:rsidRDefault="00BA01AD" w:rsidP="00BA01AD">
      <w:pPr>
        <w:tabs>
          <w:tab w:val="left" w:pos="426"/>
        </w:tabs>
        <w:suppressAutoHyphens/>
        <w:ind w:left="426" w:hanging="426"/>
        <w:jc w:val="both"/>
        <w:rPr>
          <w:rFonts w:ascii="Tahoma" w:hAnsi="Tahoma" w:cs="Tahoma"/>
          <w:b/>
          <w:sz w:val="20"/>
          <w:szCs w:val="20"/>
        </w:rPr>
      </w:pPr>
      <w:r w:rsidRPr="00B21DC2">
        <w:rPr>
          <w:rFonts w:ascii="Tahoma" w:hAnsi="Tahoma" w:cs="Tahoma"/>
          <w:b/>
          <w:sz w:val="20"/>
          <w:szCs w:val="20"/>
        </w:rPr>
        <w:t xml:space="preserve">XIII. MIEJSCE I TERMIN SKŁADANIA OFERT </w:t>
      </w:r>
    </w:p>
    <w:p w14:paraId="00ACD4BE" w14:textId="77777777" w:rsidR="00BA01AD" w:rsidRPr="00B21DC2" w:rsidRDefault="00BA01AD" w:rsidP="00BA01AD">
      <w:pPr>
        <w:suppressAutoHyphens/>
        <w:ind w:left="360"/>
        <w:jc w:val="both"/>
        <w:rPr>
          <w:rFonts w:ascii="Tahoma" w:hAnsi="Tahoma" w:cs="Tahoma"/>
          <w:b/>
          <w:sz w:val="20"/>
          <w:szCs w:val="20"/>
        </w:rPr>
      </w:pPr>
    </w:p>
    <w:p w14:paraId="016A2530" w14:textId="77777777" w:rsidR="00BA01AD" w:rsidRPr="002540EA" w:rsidRDefault="00BA01AD" w:rsidP="00BA01AD">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 xml:space="preserve">Ofertę wraz z wymaganymi dokumentami należy złożyć (umieścić) na </w:t>
      </w:r>
      <w:hyperlink r:id="rId24" w:history="1">
        <w:r w:rsidRPr="00B21DC2">
          <w:rPr>
            <w:rFonts w:ascii="Tahoma" w:hAnsi="Tahoma" w:cs="Tahoma"/>
            <w:bCs/>
            <w:sz w:val="18"/>
            <w:szCs w:val="18"/>
          </w:rPr>
          <w:t>platformazakupowa.pl</w:t>
        </w:r>
      </w:hyperlink>
      <w:r w:rsidRPr="00B21DC2">
        <w:rPr>
          <w:rFonts w:ascii="Tahoma" w:hAnsi="Tahoma" w:cs="Tahoma"/>
          <w:bCs/>
          <w:sz w:val="18"/>
          <w:szCs w:val="18"/>
        </w:rPr>
        <w:t xml:space="preserve"> pod adresem: </w:t>
      </w:r>
      <w:hyperlink r:id="rId25" w:history="1">
        <w:r w:rsidRPr="00B21DC2">
          <w:rPr>
            <w:rStyle w:val="Hipercze"/>
            <w:rFonts w:ascii="Tahoma" w:hAnsi="Tahoma" w:cs="Tahoma"/>
            <w:sz w:val="18"/>
            <w:szCs w:val="18"/>
          </w:rPr>
          <w:t>https://platformazakupowa.pl/pn/barlicki</w:t>
        </w:r>
      </w:hyperlink>
      <w:r w:rsidRPr="00B21DC2">
        <w:rPr>
          <w:rFonts w:ascii="Tahoma" w:hAnsi="Tahoma" w:cs="Tahoma"/>
          <w:sz w:val="18"/>
          <w:szCs w:val="18"/>
        </w:rPr>
        <w:t xml:space="preserve"> </w:t>
      </w:r>
      <w:r w:rsidRPr="00B21DC2">
        <w:rPr>
          <w:rFonts w:ascii="Tahoma" w:hAnsi="Tahoma" w:cs="Tahoma"/>
          <w:bCs/>
          <w:sz w:val="18"/>
          <w:szCs w:val="18"/>
        </w:rPr>
        <w:t>w myśl Ustawy PZP na stronie internetowej prowadzonego postępowania </w:t>
      </w:r>
      <w:r w:rsidRPr="00B21DC2">
        <w:rPr>
          <w:rFonts w:ascii="Tahoma" w:hAnsi="Tahoma" w:cs="Tahoma"/>
          <w:b/>
          <w:bCs/>
          <w:sz w:val="18"/>
          <w:szCs w:val="18"/>
        </w:rPr>
        <w:t xml:space="preserve">do </w:t>
      </w:r>
      <w:r w:rsidRPr="00DB4CF7">
        <w:rPr>
          <w:rFonts w:ascii="Tahoma" w:hAnsi="Tahoma" w:cs="Tahoma"/>
          <w:b/>
          <w:bCs/>
          <w:sz w:val="18"/>
          <w:szCs w:val="18"/>
        </w:rPr>
        <w:t xml:space="preserve">dnia </w:t>
      </w:r>
      <w:r w:rsidR="00733B45">
        <w:rPr>
          <w:rFonts w:ascii="Tahoma" w:hAnsi="Tahoma" w:cs="Tahoma"/>
          <w:b/>
          <w:bCs/>
          <w:sz w:val="18"/>
          <w:szCs w:val="18"/>
        </w:rPr>
        <w:t>24.09.</w:t>
      </w:r>
      <w:r w:rsidRPr="00DB4CF7">
        <w:rPr>
          <w:rFonts w:ascii="Tahoma" w:hAnsi="Tahoma" w:cs="Tahoma"/>
          <w:b/>
          <w:bCs/>
          <w:sz w:val="18"/>
          <w:szCs w:val="18"/>
        </w:rPr>
        <w:t>2024 r. do godziny 09</w:t>
      </w:r>
      <w:r w:rsidRPr="002540EA">
        <w:rPr>
          <w:rFonts w:ascii="Tahoma" w:hAnsi="Tahoma" w:cs="Tahoma"/>
          <w:b/>
          <w:bCs/>
          <w:sz w:val="18"/>
          <w:szCs w:val="18"/>
        </w:rPr>
        <w:t>:00</w:t>
      </w:r>
    </w:p>
    <w:p w14:paraId="602163B3" w14:textId="77777777" w:rsidR="00BA01AD" w:rsidRPr="00B21DC2" w:rsidRDefault="00BA01AD" w:rsidP="00BA01AD">
      <w:pPr>
        <w:numPr>
          <w:ilvl w:val="0"/>
          <w:numId w:val="24"/>
        </w:numPr>
        <w:tabs>
          <w:tab w:val="clear" w:pos="720"/>
          <w:tab w:val="num" w:pos="426"/>
        </w:tabs>
        <w:ind w:left="426" w:hanging="426"/>
        <w:jc w:val="both"/>
        <w:textAlignment w:val="baseline"/>
        <w:rPr>
          <w:rFonts w:ascii="Tahoma" w:hAnsi="Tahoma" w:cs="Tahoma"/>
          <w:bCs/>
          <w:sz w:val="18"/>
          <w:szCs w:val="18"/>
        </w:rPr>
      </w:pPr>
      <w:r w:rsidRPr="002540EA">
        <w:rPr>
          <w:rFonts w:ascii="Tahoma" w:hAnsi="Tahoma" w:cs="Tahoma"/>
          <w:bCs/>
          <w:sz w:val="18"/>
          <w:szCs w:val="18"/>
        </w:rPr>
        <w:t>Do oferty należy dołączyć wszystkie wymagane w SWZ</w:t>
      </w:r>
      <w:r w:rsidRPr="00B21DC2">
        <w:rPr>
          <w:rFonts w:ascii="Tahoma" w:hAnsi="Tahoma" w:cs="Tahoma"/>
          <w:bCs/>
          <w:sz w:val="18"/>
          <w:szCs w:val="18"/>
        </w:rPr>
        <w:t xml:space="preserve"> dokumenty.</w:t>
      </w:r>
    </w:p>
    <w:p w14:paraId="7BFAB761" w14:textId="77777777" w:rsidR="00BA01AD" w:rsidRPr="00B21DC2" w:rsidRDefault="00BA01AD" w:rsidP="00BA01AD">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Po wypełnieniu Formularza składania oferty i dołączenia  wszystkich wymaganych załączników należy kliknąć przycisk „Przejdź do podsumowania”.</w:t>
      </w:r>
    </w:p>
    <w:p w14:paraId="5C5A04AA" w14:textId="77777777" w:rsidR="00BA01AD" w:rsidRPr="00B21DC2" w:rsidRDefault="00BA01AD" w:rsidP="00BA01AD">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
          <w:bCs/>
          <w:sz w:val="18"/>
          <w:szCs w:val="18"/>
        </w:rPr>
        <w:t>Oferta składana elektronicznie musi zostać podpisana elektronicznym podpisem kwalifikowanym.</w:t>
      </w:r>
      <w:r w:rsidRPr="00B21DC2">
        <w:rPr>
          <w:rFonts w:ascii="Tahoma" w:hAnsi="Tahoma" w:cs="Tahoma"/>
          <w:bCs/>
          <w:sz w:val="18"/>
          <w:szCs w:val="18"/>
        </w:rPr>
        <w:t xml:space="preserve"> W procesie składania oferty za pośrednictwem </w:t>
      </w:r>
      <w:hyperlink r:id="rId26" w:history="1">
        <w:r w:rsidRPr="00B21DC2">
          <w:rPr>
            <w:rFonts w:ascii="Tahoma" w:hAnsi="Tahoma" w:cs="Tahoma"/>
            <w:b/>
            <w:bCs/>
            <w:sz w:val="18"/>
            <w:szCs w:val="18"/>
          </w:rPr>
          <w:t>platformazakupowa.pl</w:t>
        </w:r>
      </w:hyperlink>
      <w:r w:rsidRPr="00B21DC2">
        <w:rPr>
          <w:rFonts w:ascii="Tahoma" w:hAnsi="Tahoma" w:cs="Tahoma"/>
          <w:bCs/>
          <w:sz w:val="18"/>
          <w:szCs w:val="18"/>
        </w:rPr>
        <w:t xml:space="preserve">, Wykonawca powinien złożyć podpis bezpośrednio na dokumentach przesłanych za pośrednictwem </w:t>
      </w:r>
      <w:hyperlink r:id="rId27" w:history="1">
        <w:r w:rsidRPr="00B21DC2">
          <w:rPr>
            <w:rFonts w:ascii="Tahoma" w:hAnsi="Tahoma" w:cs="Tahoma"/>
            <w:b/>
            <w:bCs/>
            <w:sz w:val="18"/>
            <w:szCs w:val="18"/>
          </w:rPr>
          <w:t>platformazakupowa.pl</w:t>
        </w:r>
      </w:hyperlink>
      <w:r w:rsidRPr="00B21DC2">
        <w:rPr>
          <w:rFonts w:ascii="Tahoma" w:hAnsi="Tahoma" w:cs="Tahoma"/>
          <w:bCs/>
          <w:sz w:val="18"/>
          <w:szCs w:val="18"/>
        </w:rPr>
        <w:t xml:space="preserve"> Zalecamy stosowanie podpisu na każdym załączonym pliku osobno, w szczególności wskazanych w art. 63 ust.1  PZP, gdzie zaznaczono, iż oferty oraz oświadczenie, o którym mowa w art. 125 ust.1 Ustawy sporządza się, pod rygorem nieważności, w formie elektronicznej i opatruje się kwalifikowanym podpisem elektronicznym.</w:t>
      </w:r>
    </w:p>
    <w:p w14:paraId="0471D457" w14:textId="77777777" w:rsidR="00BA01AD" w:rsidRPr="00B21DC2" w:rsidRDefault="00BA01AD" w:rsidP="00BA01AD">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1DEBB445" w14:textId="77777777" w:rsidR="00BA01AD" w:rsidRPr="00B21DC2" w:rsidRDefault="00BA01AD" w:rsidP="00BA01AD">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 xml:space="preserve">Szczegółowa instrukcja dla Wykonawców dotycząca złożenia, zmiany i wycofania oferty znajduje się na stronie internetowej pod adresem:  </w:t>
      </w:r>
      <w:hyperlink r:id="rId28" w:history="1">
        <w:r w:rsidRPr="00B21DC2">
          <w:rPr>
            <w:rFonts w:ascii="Tahoma" w:hAnsi="Tahoma" w:cs="Tahoma"/>
            <w:b/>
            <w:bCs/>
            <w:sz w:val="18"/>
            <w:szCs w:val="18"/>
          </w:rPr>
          <w:t>https://platformazakupowa.pl/strona/45-instrukcje</w:t>
        </w:r>
      </w:hyperlink>
      <w:r w:rsidRPr="00B21DC2">
        <w:rPr>
          <w:rFonts w:ascii="Tahoma" w:hAnsi="Tahoma" w:cs="Tahoma"/>
          <w:b/>
          <w:bCs/>
          <w:sz w:val="18"/>
          <w:szCs w:val="18"/>
        </w:rPr>
        <w:t>.</w:t>
      </w:r>
    </w:p>
    <w:p w14:paraId="766F8A6A" w14:textId="77777777" w:rsidR="00BA01AD" w:rsidRPr="00B21DC2" w:rsidRDefault="00BA01AD" w:rsidP="00BA01AD">
      <w:pPr>
        <w:suppressAutoHyphens/>
        <w:jc w:val="both"/>
        <w:rPr>
          <w:rFonts w:ascii="Tahoma" w:hAnsi="Tahoma" w:cs="Tahoma"/>
          <w:b/>
          <w:sz w:val="20"/>
          <w:szCs w:val="20"/>
        </w:rPr>
      </w:pPr>
    </w:p>
    <w:p w14:paraId="301DEC0F" w14:textId="77777777" w:rsidR="00BA01AD" w:rsidRPr="00B21DC2" w:rsidRDefault="00BA01AD" w:rsidP="00BA01AD">
      <w:pPr>
        <w:suppressAutoHyphens/>
        <w:rPr>
          <w:rFonts w:ascii="Tahoma" w:hAnsi="Tahoma" w:cs="Tahoma"/>
          <w:b/>
          <w:bCs/>
          <w:caps/>
          <w:sz w:val="20"/>
          <w:szCs w:val="20"/>
        </w:rPr>
      </w:pPr>
      <w:r w:rsidRPr="00B21DC2">
        <w:rPr>
          <w:rFonts w:ascii="Tahoma" w:hAnsi="Tahoma" w:cs="Tahoma"/>
          <w:b/>
          <w:bCs/>
          <w:sz w:val="20"/>
          <w:szCs w:val="20"/>
        </w:rPr>
        <w:t xml:space="preserve">XIV. </w:t>
      </w:r>
      <w:r w:rsidRPr="00B21DC2">
        <w:rPr>
          <w:rFonts w:ascii="Tahoma" w:hAnsi="Tahoma" w:cs="Tahoma"/>
          <w:b/>
          <w:bCs/>
          <w:caps/>
          <w:sz w:val="20"/>
          <w:szCs w:val="20"/>
        </w:rPr>
        <w:t>Otwarcie ofert</w:t>
      </w:r>
    </w:p>
    <w:p w14:paraId="06F5D657" w14:textId="77777777" w:rsidR="00BA01AD" w:rsidRPr="00B21DC2" w:rsidRDefault="00BA01AD" w:rsidP="00BA01AD">
      <w:pPr>
        <w:suppressAutoHyphens/>
        <w:rPr>
          <w:rFonts w:ascii="Tahoma" w:hAnsi="Tahoma" w:cs="Tahoma"/>
          <w:b/>
          <w:bCs/>
          <w:sz w:val="20"/>
          <w:szCs w:val="20"/>
        </w:rPr>
      </w:pPr>
    </w:p>
    <w:p w14:paraId="202C87BF" w14:textId="77777777" w:rsidR="00BA01AD" w:rsidRPr="00B21DC2" w:rsidRDefault="00BA01AD" w:rsidP="00BA01AD">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Otwarcie ofert następuje niezwłocznie po upływie terminu składania ofert, nie później niż następnego dnia po dniu, w którym upłynął termin składania ofert.</w:t>
      </w:r>
    </w:p>
    <w:p w14:paraId="67607071" w14:textId="77777777" w:rsidR="00BA01AD" w:rsidRPr="002540EA" w:rsidRDefault="00BA01AD" w:rsidP="00BA01AD">
      <w:pPr>
        <w:numPr>
          <w:ilvl w:val="0"/>
          <w:numId w:val="25"/>
        </w:numPr>
        <w:tabs>
          <w:tab w:val="clear" w:pos="720"/>
          <w:tab w:val="num" w:pos="426"/>
        </w:tabs>
        <w:ind w:left="426" w:hanging="426"/>
        <w:jc w:val="both"/>
        <w:textAlignment w:val="baseline"/>
        <w:rPr>
          <w:rFonts w:ascii="Tahoma" w:hAnsi="Tahoma" w:cs="Tahoma"/>
          <w:b/>
          <w:sz w:val="18"/>
          <w:szCs w:val="18"/>
        </w:rPr>
      </w:pPr>
      <w:r w:rsidRPr="00B21DC2">
        <w:rPr>
          <w:rFonts w:ascii="Tahoma" w:hAnsi="Tahoma" w:cs="Tahoma"/>
          <w:b/>
          <w:sz w:val="18"/>
          <w:szCs w:val="18"/>
        </w:rPr>
        <w:t xml:space="preserve">Otwarcie ofert nastąpi </w:t>
      </w:r>
      <w:r w:rsidRPr="002540EA">
        <w:rPr>
          <w:rFonts w:ascii="Tahoma" w:hAnsi="Tahoma" w:cs="Tahoma"/>
          <w:b/>
          <w:sz w:val="18"/>
          <w:szCs w:val="18"/>
        </w:rPr>
        <w:t xml:space="preserve">dnia </w:t>
      </w:r>
      <w:r w:rsidR="00733B45">
        <w:rPr>
          <w:rFonts w:ascii="Tahoma" w:hAnsi="Tahoma" w:cs="Tahoma"/>
          <w:b/>
          <w:sz w:val="18"/>
          <w:szCs w:val="18"/>
        </w:rPr>
        <w:t>24.09.</w:t>
      </w:r>
      <w:r w:rsidRPr="00DB4CF7">
        <w:rPr>
          <w:rFonts w:ascii="Tahoma" w:hAnsi="Tahoma" w:cs="Tahoma"/>
          <w:b/>
          <w:sz w:val="18"/>
          <w:szCs w:val="18"/>
        </w:rPr>
        <w:t>2024 r. godz</w:t>
      </w:r>
      <w:r w:rsidRPr="002540EA">
        <w:rPr>
          <w:rFonts w:ascii="Tahoma" w:hAnsi="Tahoma" w:cs="Tahoma"/>
          <w:b/>
          <w:sz w:val="18"/>
          <w:szCs w:val="18"/>
        </w:rPr>
        <w:t>. 10:00</w:t>
      </w:r>
    </w:p>
    <w:p w14:paraId="79C698E2" w14:textId="77777777" w:rsidR="00BA01AD" w:rsidRPr="00B21DC2" w:rsidRDefault="00BA01AD" w:rsidP="00BA01AD">
      <w:pPr>
        <w:numPr>
          <w:ilvl w:val="0"/>
          <w:numId w:val="25"/>
        </w:numPr>
        <w:tabs>
          <w:tab w:val="clear" w:pos="720"/>
          <w:tab w:val="num" w:pos="426"/>
        </w:tabs>
        <w:ind w:left="426" w:hanging="426"/>
        <w:jc w:val="both"/>
        <w:textAlignment w:val="baseline"/>
        <w:rPr>
          <w:rFonts w:ascii="Tahoma" w:hAnsi="Tahoma" w:cs="Tahoma"/>
          <w:sz w:val="18"/>
          <w:szCs w:val="18"/>
        </w:rPr>
      </w:pPr>
      <w:r w:rsidRPr="002540EA">
        <w:rPr>
          <w:rFonts w:ascii="Tahoma" w:hAnsi="Tahoma" w:cs="Tahoma"/>
          <w:sz w:val="18"/>
          <w:szCs w:val="18"/>
        </w:rPr>
        <w:t>Otwarcie ofert następuje przy użyciu systemu teleinformatycznego. W przypadku</w:t>
      </w:r>
      <w:r w:rsidRPr="00B21DC2">
        <w:rPr>
          <w:rFonts w:ascii="Tahoma" w:hAnsi="Tahoma" w:cs="Tahoma"/>
          <w:sz w:val="18"/>
          <w:szCs w:val="18"/>
        </w:rPr>
        <w:t xml:space="preserve"> awarii tego systemu, która powoduje brak możliwości otwarcia ofert w terminie określonym przez zamawiającego, otwarcie ofert następuje niezwłocznie po usunięciu awarii.</w:t>
      </w:r>
    </w:p>
    <w:p w14:paraId="52E3FD47" w14:textId="77777777" w:rsidR="00BA01AD" w:rsidRPr="00B21DC2" w:rsidRDefault="00BA01AD" w:rsidP="00BA01AD">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Zamawiający poinformuje o zmianie terminu otwarcia ofert na stronie internetowej prowadzonego postępowania.</w:t>
      </w:r>
    </w:p>
    <w:p w14:paraId="0F786B48" w14:textId="77777777" w:rsidR="00BA01AD" w:rsidRPr="00B21DC2" w:rsidRDefault="00BA01AD" w:rsidP="00BA01AD">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19B85E82" w14:textId="77777777" w:rsidR="00BA01AD" w:rsidRPr="00B21DC2" w:rsidRDefault="00BA01AD" w:rsidP="00BA01AD">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Zamawiający, niezwłocznie po otwarciu ofert, udostępnia na stronie internetowej prowadzonego postępowania informacje o:</w:t>
      </w:r>
    </w:p>
    <w:p w14:paraId="510E614A" w14:textId="77777777" w:rsidR="00BA01AD" w:rsidRPr="00B21DC2" w:rsidRDefault="00BA01AD" w:rsidP="00BA01AD">
      <w:pPr>
        <w:numPr>
          <w:ilvl w:val="0"/>
          <w:numId w:val="26"/>
        </w:numPr>
        <w:shd w:val="clear" w:color="auto" w:fill="FFFFFF"/>
        <w:tabs>
          <w:tab w:val="left" w:pos="851"/>
        </w:tabs>
        <w:ind w:left="851" w:hanging="425"/>
        <w:jc w:val="both"/>
        <w:rPr>
          <w:rFonts w:ascii="Tahoma" w:hAnsi="Tahoma" w:cs="Tahoma"/>
          <w:sz w:val="18"/>
          <w:szCs w:val="18"/>
        </w:rPr>
      </w:pPr>
      <w:r w:rsidRPr="00B21DC2">
        <w:rPr>
          <w:rFonts w:ascii="Tahoma" w:hAnsi="Tahoma" w:cs="Tahoma"/>
          <w:sz w:val="18"/>
          <w:szCs w:val="18"/>
        </w:rPr>
        <w:t>nazwach albo imionach i nazwiskach oraz siedzibach lub miejscach prowadzonej działalności gospodarczej albo miejscach zamieszkania Wykonawców, których oferty zostały otwarte;</w:t>
      </w:r>
    </w:p>
    <w:p w14:paraId="2FB73956" w14:textId="77777777" w:rsidR="00BA01AD" w:rsidRPr="00B21DC2" w:rsidRDefault="00BA01AD" w:rsidP="00BA01AD">
      <w:pPr>
        <w:numPr>
          <w:ilvl w:val="0"/>
          <w:numId w:val="26"/>
        </w:numPr>
        <w:shd w:val="clear" w:color="auto" w:fill="FFFFFF"/>
        <w:tabs>
          <w:tab w:val="left" w:pos="851"/>
        </w:tabs>
        <w:ind w:left="851" w:hanging="425"/>
        <w:jc w:val="both"/>
        <w:rPr>
          <w:rFonts w:ascii="Tahoma" w:hAnsi="Tahoma" w:cs="Tahoma"/>
          <w:sz w:val="18"/>
          <w:szCs w:val="18"/>
        </w:rPr>
      </w:pPr>
      <w:r w:rsidRPr="00B21DC2">
        <w:rPr>
          <w:rFonts w:ascii="Tahoma" w:hAnsi="Tahoma" w:cs="Tahoma"/>
          <w:sz w:val="18"/>
          <w:szCs w:val="18"/>
        </w:rPr>
        <w:t>cenach lub kosztach zawartych w ofertach.</w:t>
      </w:r>
    </w:p>
    <w:p w14:paraId="231F6FD6" w14:textId="77777777" w:rsidR="00BA01AD" w:rsidRPr="00B21DC2" w:rsidRDefault="00BA01AD" w:rsidP="00BA01AD">
      <w:pPr>
        <w:shd w:val="clear" w:color="auto" w:fill="FFFFFF"/>
        <w:ind w:left="426"/>
        <w:jc w:val="both"/>
        <w:rPr>
          <w:rFonts w:ascii="Tahoma" w:hAnsi="Tahoma" w:cs="Tahoma"/>
          <w:sz w:val="18"/>
          <w:szCs w:val="18"/>
        </w:rPr>
      </w:pPr>
      <w:r w:rsidRPr="00B21DC2">
        <w:rPr>
          <w:rFonts w:ascii="Tahoma" w:hAnsi="Tahoma" w:cs="Tahoma"/>
          <w:sz w:val="18"/>
          <w:szCs w:val="18"/>
        </w:rPr>
        <w:t xml:space="preserve">Informacja zostanie opublikowana na stronie postępowania na </w:t>
      </w:r>
      <w:r w:rsidRPr="00B21DC2">
        <w:rPr>
          <w:rFonts w:ascii="Tahoma" w:hAnsi="Tahoma" w:cs="Tahoma"/>
          <w:b/>
          <w:sz w:val="18"/>
          <w:szCs w:val="18"/>
        </w:rPr>
        <w:t>platformazakupowa.pl</w:t>
      </w:r>
      <w:r w:rsidRPr="00B21DC2">
        <w:rPr>
          <w:rFonts w:ascii="Tahoma" w:hAnsi="Tahoma" w:cs="Tahoma"/>
          <w:sz w:val="18"/>
          <w:szCs w:val="18"/>
        </w:rPr>
        <w:t xml:space="preserve">  w sekcji ,,Komunikaty”.</w:t>
      </w:r>
    </w:p>
    <w:p w14:paraId="0812252F" w14:textId="77777777" w:rsidR="00BA01AD" w:rsidRPr="00B21DC2" w:rsidRDefault="00BA01AD" w:rsidP="00BA01AD">
      <w:pPr>
        <w:numPr>
          <w:ilvl w:val="0"/>
          <w:numId w:val="25"/>
        </w:numPr>
        <w:tabs>
          <w:tab w:val="clear" w:pos="720"/>
          <w:tab w:val="num" w:pos="426"/>
        </w:tabs>
        <w:ind w:left="426" w:hanging="426"/>
        <w:jc w:val="both"/>
        <w:textAlignment w:val="baseline"/>
        <w:rPr>
          <w:rFonts w:ascii="Tahoma" w:hAnsi="Tahoma" w:cs="Tahoma"/>
          <w:b/>
          <w:sz w:val="18"/>
          <w:szCs w:val="18"/>
        </w:rPr>
      </w:pPr>
      <w:r w:rsidRPr="00B21DC2">
        <w:rPr>
          <w:rFonts w:ascii="Tahoma" w:hAnsi="Tahoma" w:cs="Tahoma"/>
          <w:b/>
          <w:sz w:val="18"/>
          <w:szCs w:val="18"/>
        </w:rPr>
        <w:t>Sesja otwarcia ofert nie będzie przeprowadzona z udziałem Wykonawców oraz nie będzie transmitowania sesji otwarcia za pośrednictwem elektronicznych narzędzi.</w:t>
      </w:r>
    </w:p>
    <w:p w14:paraId="3B2937A5" w14:textId="77777777" w:rsidR="00BA01AD" w:rsidRPr="00B21DC2" w:rsidRDefault="00BA01AD" w:rsidP="00BA01AD">
      <w:pPr>
        <w:suppressAutoHyphens/>
        <w:jc w:val="both"/>
        <w:rPr>
          <w:rFonts w:ascii="Tahoma" w:hAnsi="Tahoma" w:cs="Tahoma"/>
          <w:b/>
          <w:sz w:val="20"/>
          <w:szCs w:val="20"/>
        </w:rPr>
      </w:pPr>
    </w:p>
    <w:p w14:paraId="374877EE" w14:textId="77777777" w:rsidR="00BA01AD" w:rsidRDefault="00BA01AD" w:rsidP="00BA01AD">
      <w:pPr>
        <w:suppressAutoHyphens/>
        <w:jc w:val="both"/>
        <w:rPr>
          <w:rFonts w:ascii="Tahoma" w:hAnsi="Tahoma" w:cs="Tahoma"/>
          <w:b/>
          <w:sz w:val="20"/>
          <w:szCs w:val="20"/>
        </w:rPr>
      </w:pPr>
    </w:p>
    <w:p w14:paraId="722DA7C5" w14:textId="77777777" w:rsidR="00BA01AD" w:rsidRDefault="00BA01AD" w:rsidP="00BA01AD">
      <w:pPr>
        <w:suppressAutoHyphens/>
        <w:jc w:val="both"/>
        <w:rPr>
          <w:rFonts w:ascii="Tahoma" w:hAnsi="Tahoma" w:cs="Tahoma"/>
          <w:b/>
          <w:sz w:val="20"/>
          <w:szCs w:val="20"/>
        </w:rPr>
      </w:pPr>
    </w:p>
    <w:p w14:paraId="5C8A2740" w14:textId="77777777" w:rsidR="00BA01AD" w:rsidRPr="00B21DC2" w:rsidRDefault="00BA01AD" w:rsidP="00BA01AD">
      <w:pPr>
        <w:suppressAutoHyphens/>
        <w:jc w:val="both"/>
        <w:rPr>
          <w:rFonts w:ascii="Tahoma" w:hAnsi="Tahoma" w:cs="Tahoma"/>
          <w:b/>
          <w:sz w:val="20"/>
          <w:szCs w:val="20"/>
        </w:rPr>
      </w:pPr>
    </w:p>
    <w:p w14:paraId="3B10B7AA" w14:textId="77777777" w:rsidR="00BA01AD" w:rsidRPr="00B21DC2" w:rsidRDefault="00BA01AD" w:rsidP="00BA01AD">
      <w:pPr>
        <w:suppressAutoHyphens/>
        <w:jc w:val="both"/>
        <w:rPr>
          <w:rFonts w:ascii="Tahoma" w:hAnsi="Tahoma" w:cs="Tahoma"/>
          <w:b/>
          <w:sz w:val="20"/>
          <w:szCs w:val="20"/>
        </w:rPr>
      </w:pPr>
      <w:r w:rsidRPr="00B21DC2">
        <w:rPr>
          <w:rFonts w:ascii="Tahoma" w:hAnsi="Tahoma" w:cs="Tahoma"/>
          <w:b/>
          <w:caps/>
          <w:sz w:val="20"/>
          <w:szCs w:val="20"/>
        </w:rPr>
        <w:t>XV. Sposób obliczania ceny oferty</w:t>
      </w:r>
    </w:p>
    <w:p w14:paraId="0B62C070" w14:textId="77777777" w:rsidR="00BA01AD" w:rsidRPr="00B21DC2" w:rsidRDefault="00BA01AD" w:rsidP="00BA01AD">
      <w:pPr>
        <w:suppressAutoHyphens/>
        <w:jc w:val="both"/>
        <w:rPr>
          <w:rFonts w:ascii="Tahoma" w:hAnsi="Tahoma" w:cs="Tahoma"/>
          <w:sz w:val="20"/>
          <w:szCs w:val="20"/>
        </w:rPr>
      </w:pPr>
    </w:p>
    <w:p w14:paraId="667D4DB2" w14:textId="77777777" w:rsidR="00BA01AD" w:rsidRPr="00B21DC2" w:rsidRDefault="00BA01AD" w:rsidP="00BA01AD">
      <w:pPr>
        <w:numPr>
          <w:ilvl w:val="0"/>
          <w:numId w:val="1"/>
        </w:numPr>
        <w:jc w:val="both"/>
        <w:rPr>
          <w:rFonts w:ascii="Tahoma" w:hAnsi="Tahoma" w:cs="Tahoma"/>
          <w:sz w:val="18"/>
          <w:szCs w:val="18"/>
        </w:rPr>
      </w:pPr>
      <w:r w:rsidRPr="00B21DC2">
        <w:rPr>
          <w:rFonts w:ascii="Tahoma" w:hAnsi="Tahoma" w:cs="Tahoma"/>
          <w:sz w:val="18"/>
          <w:szCs w:val="18"/>
        </w:rPr>
        <w:t>Wykonawca określi cenę netto i brutto (zawierającą należny podatek VAT) w złotych polskich wg załączonego Formularza Asortymentowo-Cenowego (załącznik nr 2).</w:t>
      </w:r>
    </w:p>
    <w:p w14:paraId="701A8AAA" w14:textId="77777777" w:rsidR="00BA01AD" w:rsidRPr="00B21DC2" w:rsidRDefault="00BA01AD" w:rsidP="00BA01AD">
      <w:pPr>
        <w:numPr>
          <w:ilvl w:val="0"/>
          <w:numId w:val="1"/>
        </w:numPr>
        <w:jc w:val="both"/>
        <w:rPr>
          <w:rFonts w:ascii="Tahoma" w:hAnsi="Tahoma" w:cs="Tahoma"/>
          <w:sz w:val="18"/>
          <w:szCs w:val="18"/>
        </w:rPr>
      </w:pPr>
      <w:r w:rsidRPr="00B21DC2">
        <w:rPr>
          <w:rFonts w:ascii="Tahoma" w:hAnsi="Tahoma" w:cs="Tahoma"/>
          <w:sz w:val="18"/>
          <w:szCs w:val="18"/>
        </w:rPr>
        <w:t>Towar dostarczony będzie do Zamawiającego w opakowaniu producenta na koszt i ryzyko Wykonawcy.</w:t>
      </w:r>
    </w:p>
    <w:p w14:paraId="45469644" w14:textId="77777777" w:rsidR="00BA01AD" w:rsidRPr="00B21DC2" w:rsidRDefault="00BA01AD" w:rsidP="00BA01AD">
      <w:pPr>
        <w:ind w:left="360"/>
        <w:jc w:val="both"/>
        <w:rPr>
          <w:rFonts w:ascii="Tahoma" w:hAnsi="Tahoma" w:cs="Tahoma"/>
          <w:i/>
          <w:sz w:val="18"/>
          <w:szCs w:val="18"/>
        </w:rPr>
      </w:pPr>
      <w:r w:rsidRPr="00B21DC2">
        <w:rPr>
          <w:rFonts w:ascii="Tahoma" w:hAnsi="Tahoma" w:cs="Tahoma"/>
          <w:sz w:val="18"/>
          <w:szCs w:val="18"/>
        </w:rPr>
        <w:t xml:space="preserve">Opłata za opakowanie powinna być wliczona w cenę towaru. Cena powinna obejmować: koszty transportu krajowego i zagranicznego </w:t>
      </w:r>
      <w:proofErr w:type="spellStart"/>
      <w:r w:rsidRPr="00B21DC2">
        <w:rPr>
          <w:rFonts w:ascii="Tahoma" w:hAnsi="Tahoma" w:cs="Tahoma"/>
          <w:sz w:val="18"/>
          <w:szCs w:val="18"/>
        </w:rPr>
        <w:t>loco</w:t>
      </w:r>
      <w:proofErr w:type="spellEnd"/>
      <w:r w:rsidRPr="00B21DC2">
        <w:rPr>
          <w:rFonts w:ascii="Tahoma" w:hAnsi="Tahoma" w:cs="Tahoma"/>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3FFF87F1" w14:textId="77777777" w:rsidR="00BA01AD" w:rsidRPr="00B21DC2" w:rsidRDefault="00BA01AD" w:rsidP="00BA01AD">
      <w:pPr>
        <w:numPr>
          <w:ilvl w:val="0"/>
          <w:numId w:val="1"/>
        </w:numPr>
        <w:jc w:val="both"/>
        <w:rPr>
          <w:rFonts w:ascii="Tahoma" w:hAnsi="Tahoma" w:cs="Tahoma"/>
          <w:sz w:val="18"/>
          <w:szCs w:val="18"/>
        </w:rPr>
      </w:pPr>
      <w:r w:rsidRPr="00B21DC2">
        <w:rPr>
          <w:rFonts w:ascii="Tahoma" w:hAnsi="Tahoma" w:cs="Tahoma"/>
          <w:sz w:val="18"/>
          <w:szCs w:val="18"/>
        </w:rPr>
        <w:t>Cena winna być określona przez Wykonawcę z uwzględnieniem wszystkich upustów cenowych (rabatów), jakie Wykonawca oferuje.</w:t>
      </w:r>
    </w:p>
    <w:p w14:paraId="490F0F34" w14:textId="77777777" w:rsidR="00BA01AD" w:rsidRPr="00B21DC2" w:rsidRDefault="00BA01AD" w:rsidP="00BA01AD">
      <w:pPr>
        <w:numPr>
          <w:ilvl w:val="0"/>
          <w:numId w:val="1"/>
        </w:numPr>
        <w:jc w:val="both"/>
        <w:rPr>
          <w:rFonts w:ascii="Tahoma" w:hAnsi="Tahoma" w:cs="Tahoma"/>
          <w:sz w:val="18"/>
          <w:szCs w:val="18"/>
        </w:rPr>
      </w:pPr>
      <w:r w:rsidRPr="00B21DC2">
        <w:rPr>
          <w:rFonts w:ascii="Tahoma" w:hAnsi="Tahoma" w:cs="Tahoma"/>
          <w:sz w:val="18"/>
          <w:szCs w:val="18"/>
        </w:rPr>
        <w:t>Rozliczenia pomiędzy Zamawiającym a Wykonawcą będą prowadzone w złotych polskich.</w:t>
      </w:r>
    </w:p>
    <w:p w14:paraId="61C711E2" w14:textId="77777777" w:rsidR="00BA01AD" w:rsidRPr="00B21DC2" w:rsidRDefault="00BA01AD" w:rsidP="00BA01AD">
      <w:pPr>
        <w:numPr>
          <w:ilvl w:val="0"/>
          <w:numId w:val="1"/>
        </w:numPr>
        <w:jc w:val="both"/>
        <w:rPr>
          <w:rFonts w:ascii="Tahoma" w:hAnsi="Tahoma" w:cs="Tahoma"/>
          <w:b/>
          <w:sz w:val="18"/>
          <w:szCs w:val="18"/>
        </w:rPr>
      </w:pPr>
      <w:r w:rsidRPr="00B21DC2">
        <w:rPr>
          <w:rFonts w:ascii="Tahoma" w:hAnsi="Tahoma" w:cs="Tahoma"/>
          <w:b/>
          <w:sz w:val="18"/>
          <w:szCs w:val="18"/>
        </w:rPr>
        <w:t>Do obliczenia ceny oferty należy zastosować następujący sposób oddzielnie dla każdej części zamówienia:</w:t>
      </w:r>
    </w:p>
    <w:p w14:paraId="2D05FCB2" w14:textId="77777777" w:rsidR="00BA01AD" w:rsidRPr="00B21DC2" w:rsidRDefault="00BA01AD" w:rsidP="00BA01AD">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Podać jednostkową cenę netto dla każdej pozycji z dokładnością do dwóch miejsc po przecinku.</w:t>
      </w:r>
    </w:p>
    <w:p w14:paraId="59BBFA3A" w14:textId="77777777" w:rsidR="00BA01AD" w:rsidRPr="00B21DC2" w:rsidRDefault="00BA01AD" w:rsidP="00BA01AD">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1B7B5A70" w14:textId="77777777" w:rsidR="00BA01AD" w:rsidRPr="00B21DC2" w:rsidRDefault="00BA01AD" w:rsidP="00BA01AD">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66494C95" w14:textId="77777777" w:rsidR="00BA01AD" w:rsidRPr="00B21DC2" w:rsidRDefault="00BA01AD" w:rsidP="00BA01AD">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Podać stawkę VAT (w %) dla każdej pozycji.</w:t>
      </w:r>
    </w:p>
    <w:p w14:paraId="250BDE6D" w14:textId="77777777" w:rsidR="00BA01AD" w:rsidRPr="00B21DC2" w:rsidRDefault="00BA01AD" w:rsidP="00BA01AD">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5360BD75" w14:textId="77777777" w:rsidR="00BA01AD" w:rsidRPr="00B21DC2" w:rsidRDefault="00BA01AD" w:rsidP="00BA01AD">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wartość netto/brutto pakietu poprzez zsumowanie wartości netto/ brutto poszczególnych pozycji w ramach danego pakietu (o ile dotyczy).</w:t>
      </w:r>
    </w:p>
    <w:p w14:paraId="415124BE" w14:textId="77777777" w:rsidR="00BA01AD" w:rsidRPr="00B21DC2" w:rsidRDefault="00BA01AD" w:rsidP="00BA01AD">
      <w:pPr>
        <w:numPr>
          <w:ilvl w:val="0"/>
          <w:numId w:val="1"/>
        </w:numPr>
        <w:jc w:val="both"/>
        <w:rPr>
          <w:rFonts w:ascii="Tahoma" w:hAnsi="Tahoma" w:cs="Tahoma"/>
          <w:sz w:val="18"/>
          <w:szCs w:val="18"/>
        </w:rPr>
      </w:pPr>
      <w:r w:rsidRPr="00B21DC2">
        <w:rPr>
          <w:rFonts w:ascii="Tahoma" w:hAnsi="Tahoma" w:cs="Tahoma"/>
          <w:sz w:val="18"/>
          <w:szCs w:val="18"/>
        </w:rPr>
        <w:t>Określenie właściwej stawki VAT należy do Wykonawcy. Należy podać stawkę VAT obowiązującą na dzień otwarcia ofert.</w:t>
      </w:r>
    </w:p>
    <w:p w14:paraId="60FB74CC" w14:textId="77777777" w:rsidR="00BA01AD" w:rsidRPr="00B21DC2" w:rsidRDefault="00BA01AD" w:rsidP="00BA01AD">
      <w:pPr>
        <w:numPr>
          <w:ilvl w:val="0"/>
          <w:numId w:val="1"/>
        </w:numPr>
        <w:jc w:val="both"/>
        <w:rPr>
          <w:rFonts w:ascii="Tahoma" w:hAnsi="Tahoma" w:cs="Tahoma"/>
          <w:sz w:val="18"/>
          <w:szCs w:val="18"/>
        </w:rPr>
      </w:pPr>
      <w:r w:rsidRPr="00B21DC2">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29BCA5E7" w14:textId="77777777" w:rsidR="00BA01AD" w:rsidRPr="00B21DC2" w:rsidRDefault="00BA01AD" w:rsidP="00BA01AD">
      <w:pPr>
        <w:numPr>
          <w:ilvl w:val="0"/>
          <w:numId w:val="1"/>
        </w:numPr>
        <w:jc w:val="both"/>
        <w:rPr>
          <w:rFonts w:ascii="Tahoma" w:hAnsi="Tahoma" w:cs="Tahoma"/>
          <w:sz w:val="18"/>
          <w:szCs w:val="18"/>
        </w:rPr>
      </w:pPr>
      <w:r w:rsidRPr="00B21DC2">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2021 r. poz. 685 </w:t>
      </w:r>
      <w:proofErr w:type="spellStart"/>
      <w:r w:rsidRPr="00B21DC2">
        <w:rPr>
          <w:rFonts w:ascii="Tahoma" w:hAnsi="Tahoma" w:cs="Tahoma"/>
          <w:sz w:val="18"/>
          <w:szCs w:val="18"/>
        </w:rPr>
        <w:t>t.j</w:t>
      </w:r>
      <w:proofErr w:type="spellEnd"/>
      <w:r w:rsidRPr="00B21DC2">
        <w:rPr>
          <w:rFonts w:ascii="Tahoma" w:hAnsi="Tahoma" w:cs="Tahoma"/>
          <w:sz w:val="18"/>
          <w:szCs w:val="18"/>
        </w:rPr>
        <w:t xml:space="preserve">., z </w:t>
      </w:r>
      <w:proofErr w:type="spellStart"/>
      <w:r w:rsidRPr="00B21DC2">
        <w:rPr>
          <w:rFonts w:ascii="Tahoma" w:hAnsi="Tahoma" w:cs="Tahoma"/>
          <w:sz w:val="18"/>
          <w:szCs w:val="18"/>
        </w:rPr>
        <w:t>późn</w:t>
      </w:r>
      <w:proofErr w:type="spellEnd"/>
      <w:r w:rsidRPr="00B21DC2">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4535690F" w14:textId="77777777" w:rsidR="00BA01AD" w:rsidRPr="00B21DC2" w:rsidRDefault="00BA01AD" w:rsidP="00BA01AD">
      <w:pPr>
        <w:numPr>
          <w:ilvl w:val="0"/>
          <w:numId w:val="27"/>
        </w:numPr>
        <w:jc w:val="both"/>
        <w:rPr>
          <w:rFonts w:ascii="Tahoma" w:hAnsi="Tahoma" w:cs="Tahoma"/>
          <w:sz w:val="18"/>
          <w:szCs w:val="18"/>
        </w:rPr>
      </w:pPr>
      <w:r w:rsidRPr="00B21DC2">
        <w:rPr>
          <w:rFonts w:ascii="Tahoma" w:hAnsi="Tahoma" w:cs="Tahoma"/>
          <w:sz w:val="18"/>
          <w:szCs w:val="18"/>
        </w:rPr>
        <w:t>poinformowania zamawiającego, że wybór jego oferty będzie prowadził do powstania u zamawiającego obowiązku podatkowego;</w:t>
      </w:r>
    </w:p>
    <w:p w14:paraId="2D0C2BA2" w14:textId="77777777" w:rsidR="00BA01AD" w:rsidRPr="00B21DC2" w:rsidRDefault="00BA01AD" w:rsidP="00BA01AD">
      <w:pPr>
        <w:numPr>
          <w:ilvl w:val="0"/>
          <w:numId w:val="27"/>
        </w:numPr>
        <w:jc w:val="both"/>
        <w:rPr>
          <w:rFonts w:ascii="Tahoma" w:hAnsi="Tahoma" w:cs="Tahoma"/>
          <w:sz w:val="18"/>
          <w:szCs w:val="18"/>
        </w:rPr>
      </w:pPr>
      <w:r w:rsidRPr="00B21DC2">
        <w:rPr>
          <w:rFonts w:ascii="Tahoma" w:hAnsi="Tahoma" w:cs="Tahoma"/>
          <w:sz w:val="18"/>
          <w:szCs w:val="18"/>
        </w:rPr>
        <w:t xml:space="preserve"> wskazania nazwy (rodzaju) towaru lub usługi, których dostawa lub świadczenie będą prowadziły do powstania obowiązku podatkowego;</w:t>
      </w:r>
    </w:p>
    <w:p w14:paraId="46F2AEC2" w14:textId="77777777" w:rsidR="00BA01AD" w:rsidRPr="00B21DC2" w:rsidRDefault="00BA01AD" w:rsidP="00BA01AD">
      <w:pPr>
        <w:numPr>
          <w:ilvl w:val="0"/>
          <w:numId w:val="27"/>
        </w:numPr>
        <w:jc w:val="both"/>
        <w:rPr>
          <w:rFonts w:ascii="Tahoma" w:hAnsi="Tahoma" w:cs="Tahoma"/>
          <w:sz w:val="18"/>
          <w:szCs w:val="18"/>
        </w:rPr>
      </w:pPr>
      <w:r w:rsidRPr="00B21DC2">
        <w:rPr>
          <w:rFonts w:ascii="Tahoma" w:hAnsi="Tahoma" w:cs="Tahoma"/>
          <w:sz w:val="18"/>
          <w:szCs w:val="18"/>
        </w:rPr>
        <w:t>wskazania wartości towaru lub usługi objętego obowiązkiem podatkowym zamawiającego, bez kwoty podatku;</w:t>
      </w:r>
    </w:p>
    <w:p w14:paraId="67271833" w14:textId="77777777" w:rsidR="00BA01AD" w:rsidRPr="00B21DC2" w:rsidRDefault="00BA01AD" w:rsidP="00BA01AD">
      <w:pPr>
        <w:numPr>
          <w:ilvl w:val="0"/>
          <w:numId w:val="27"/>
        </w:numPr>
        <w:jc w:val="both"/>
        <w:rPr>
          <w:rFonts w:ascii="Tahoma" w:hAnsi="Tahoma" w:cs="Tahoma"/>
          <w:sz w:val="18"/>
          <w:szCs w:val="18"/>
        </w:rPr>
      </w:pPr>
      <w:r w:rsidRPr="00B21DC2">
        <w:rPr>
          <w:rFonts w:ascii="Tahoma" w:hAnsi="Tahoma" w:cs="Tahoma"/>
          <w:sz w:val="18"/>
          <w:szCs w:val="18"/>
        </w:rPr>
        <w:t>wskazania stawki podatku od towarów i usług, która zgodnie z wiedzą wykonawcy, będzie miała zastosowanie.</w:t>
      </w:r>
    </w:p>
    <w:p w14:paraId="61D8408E" w14:textId="77777777" w:rsidR="00BA01AD" w:rsidRPr="00B21DC2" w:rsidRDefault="00BA01AD" w:rsidP="00BA01AD">
      <w:pPr>
        <w:numPr>
          <w:ilvl w:val="0"/>
          <w:numId w:val="1"/>
        </w:numPr>
        <w:jc w:val="both"/>
        <w:rPr>
          <w:rFonts w:ascii="Tahoma" w:hAnsi="Tahoma" w:cs="Tahoma"/>
          <w:sz w:val="18"/>
          <w:szCs w:val="18"/>
        </w:rPr>
      </w:pPr>
      <w:r w:rsidRPr="00B21DC2">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4031743B" w14:textId="77777777" w:rsidR="00BA01AD" w:rsidRPr="00B21DC2" w:rsidRDefault="00BA01AD" w:rsidP="00BA01AD">
      <w:pPr>
        <w:suppressAutoHyphens/>
        <w:jc w:val="both"/>
        <w:rPr>
          <w:rFonts w:ascii="Tahoma" w:hAnsi="Tahoma" w:cs="Tahoma"/>
          <w:b/>
          <w:sz w:val="20"/>
          <w:szCs w:val="20"/>
        </w:rPr>
      </w:pPr>
    </w:p>
    <w:p w14:paraId="4444E3CF" w14:textId="77777777" w:rsidR="00BA01AD" w:rsidRPr="00B21DC2" w:rsidRDefault="00BA01AD" w:rsidP="00BA01AD">
      <w:pPr>
        <w:suppressAutoHyphens/>
        <w:jc w:val="both"/>
        <w:rPr>
          <w:rFonts w:ascii="Tahoma" w:hAnsi="Tahoma" w:cs="Tahoma"/>
          <w:b/>
          <w:sz w:val="20"/>
          <w:szCs w:val="20"/>
        </w:rPr>
      </w:pPr>
    </w:p>
    <w:p w14:paraId="21E45704" w14:textId="77777777" w:rsidR="00BA01AD" w:rsidRPr="00B21DC2" w:rsidRDefault="00BA01AD" w:rsidP="00BA01AD">
      <w:pPr>
        <w:suppressAutoHyphens/>
        <w:jc w:val="both"/>
        <w:rPr>
          <w:rFonts w:ascii="Tahoma" w:hAnsi="Tahoma" w:cs="Tahoma"/>
          <w:b/>
          <w:sz w:val="20"/>
          <w:szCs w:val="20"/>
        </w:rPr>
      </w:pPr>
    </w:p>
    <w:p w14:paraId="4FEAED9F" w14:textId="77777777" w:rsidR="00BA01AD" w:rsidRPr="00B21DC2" w:rsidRDefault="00BA01AD" w:rsidP="00BA01AD">
      <w:pPr>
        <w:suppressAutoHyphens/>
        <w:jc w:val="both"/>
        <w:rPr>
          <w:rFonts w:ascii="Tahoma" w:hAnsi="Tahoma" w:cs="Tahoma"/>
          <w:b/>
          <w:bCs/>
          <w:caps/>
          <w:sz w:val="20"/>
          <w:szCs w:val="20"/>
        </w:rPr>
      </w:pPr>
      <w:r w:rsidRPr="00B21DC2">
        <w:rPr>
          <w:rFonts w:ascii="Tahoma" w:hAnsi="Tahoma" w:cs="Tahoma"/>
          <w:b/>
          <w:bCs/>
          <w:sz w:val="20"/>
          <w:szCs w:val="20"/>
        </w:rPr>
        <w:t xml:space="preserve">XVI. OPIS KRYTERIÓW OCENY OFERT </w:t>
      </w:r>
      <w:r w:rsidRPr="00B21DC2">
        <w:rPr>
          <w:rFonts w:ascii="Tahoma" w:hAnsi="Tahoma" w:cs="Tahoma"/>
          <w:b/>
          <w:bCs/>
          <w:caps/>
          <w:sz w:val="20"/>
          <w:szCs w:val="20"/>
        </w:rPr>
        <w:t xml:space="preserve">wraz z podaniem wag tych kryteriów i sposobu </w:t>
      </w:r>
      <w:r w:rsidRPr="00B21DC2">
        <w:rPr>
          <w:rFonts w:ascii="Tahoma" w:hAnsi="Tahoma" w:cs="Tahoma"/>
          <w:b/>
          <w:bCs/>
          <w:caps/>
          <w:sz w:val="20"/>
          <w:szCs w:val="20"/>
        </w:rPr>
        <w:br/>
        <w:t xml:space="preserve">         oceny ofert </w:t>
      </w:r>
    </w:p>
    <w:p w14:paraId="02AADD4F" w14:textId="77777777" w:rsidR="00BA01AD" w:rsidRPr="00B21DC2" w:rsidRDefault="00BA01AD" w:rsidP="00BA01AD">
      <w:pPr>
        <w:suppressAutoHyphens/>
        <w:jc w:val="both"/>
        <w:rPr>
          <w:rFonts w:ascii="Tahoma" w:hAnsi="Tahoma" w:cs="Tahoma"/>
          <w:b/>
          <w:sz w:val="16"/>
          <w:szCs w:val="16"/>
        </w:rPr>
      </w:pPr>
    </w:p>
    <w:p w14:paraId="6FF8CC6E" w14:textId="77777777" w:rsidR="00BA01AD" w:rsidRPr="00B21DC2" w:rsidRDefault="00BA01AD" w:rsidP="00BA01AD">
      <w:pPr>
        <w:suppressAutoHyphens/>
        <w:ind w:left="284" w:hanging="284"/>
        <w:jc w:val="both"/>
        <w:rPr>
          <w:rFonts w:ascii="Tahoma" w:hAnsi="Tahoma" w:cs="Tahoma"/>
          <w:sz w:val="18"/>
          <w:szCs w:val="18"/>
        </w:rPr>
      </w:pPr>
      <w:r w:rsidRPr="00B21DC2">
        <w:rPr>
          <w:rFonts w:ascii="Tahoma" w:hAnsi="Tahoma" w:cs="Tahoma"/>
          <w:sz w:val="18"/>
          <w:szCs w:val="18"/>
        </w:rPr>
        <w:t>1. Przy wyborze oferty Zamawiający będzie się kierował następującymi kryteriami (odrębnie dla każdego z pakietów):</w:t>
      </w:r>
    </w:p>
    <w:p w14:paraId="36C782A9" w14:textId="77777777" w:rsidR="00BA01AD" w:rsidRPr="00B21DC2" w:rsidRDefault="00BA01AD" w:rsidP="00BA01AD">
      <w:pPr>
        <w:numPr>
          <w:ilvl w:val="12"/>
          <w:numId w:val="0"/>
        </w:numPr>
        <w:suppressAutoHyphens/>
        <w:ind w:left="283" w:hanging="283"/>
        <w:jc w:val="both"/>
        <w:rPr>
          <w:rFonts w:ascii="Tahoma" w:hAnsi="Tahoma" w:cs="Tahoma"/>
          <w:b/>
          <w:sz w:val="18"/>
          <w:szCs w:val="18"/>
        </w:rPr>
      </w:pPr>
    </w:p>
    <w:p w14:paraId="1EEC70FA" w14:textId="77777777" w:rsidR="00BA01AD" w:rsidRPr="00AD5665" w:rsidRDefault="00BA01AD" w:rsidP="00BA01AD">
      <w:pPr>
        <w:numPr>
          <w:ilvl w:val="12"/>
          <w:numId w:val="0"/>
        </w:numPr>
        <w:suppressAutoHyphens/>
        <w:ind w:left="283" w:hanging="283"/>
        <w:jc w:val="both"/>
        <w:rPr>
          <w:rFonts w:ascii="Tahoma" w:hAnsi="Tahoma" w:cs="Tahoma"/>
          <w:b/>
          <w:sz w:val="18"/>
          <w:szCs w:val="18"/>
        </w:rPr>
      </w:pPr>
    </w:p>
    <w:p w14:paraId="6FB6E9A7" w14:textId="77777777" w:rsidR="00BA01AD" w:rsidRPr="00AD5665" w:rsidRDefault="00BA01AD" w:rsidP="00BA01AD">
      <w:pPr>
        <w:numPr>
          <w:ilvl w:val="12"/>
          <w:numId w:val="0"/>
        </w:numPr>
        <w:suppressAutoHyphens/>
        <w:ind w:left="283" w:hanging="283"/>
        <w:jc w:val="both"/>
        <w:rPr>
          <w:rFonts w:ascii="Tahoma" w:hAnsi="Tahoma" w:cs="Tahoma"/>
          <w:b/>
          <w:bCs/>
          <w:sz w:val="18"/>
          <w:szCs w:val="18"/>
        </w:rPr>
      </w:pPr>
      <w:r w:rsidRPr="00AD5665">
        <w:rPr>
          <w:rFonts w:ascii="Tahoma" w:hAnsi="Tahoma" w:cs="Tahoma"/>
          <w:b/>
          <w:bCs/>
          <w:sz w:val="18"/>
          <w:szCs w:val="18"/>
        </w:rPr>
        <w:t>kryterium</w:t>
      </w:r>
      <w:r w:rsidRPr="00AD5665">
        <w:rPr>
          <w:rFonts w:ascii="Tahoma" w:hAnsi="Tahoma" w:cs="Tahoma"/>
          <w:b/>
          <w:bCs/>
          <w:sz w:val="18"/>
          <w:szCs w:val="18"/>
        </w:rPr>
        <w:tab/>
      </w:r>
      <w:r w:rsidRPr="00AD5665">
        <w:rPr>
          <w:rFonts w:ascii="Tahoma" w:hAnsi="Tahoma" w:cs="Tahoma"/>
          <w:b/>
          <w:bCs/>
          <w:sz w:val="18"/>
          <w:szCs w:val="18"/>
        </w:rPr>
        <w:tab/>
      </w:r>
      <w:r w:rsidRPr="00AD5665">
        <w:rPr>
          <w:rFonts w:ascii="Tahoma" w:hAnsi="Tahoma" w:cs="Tahoma"/>
          <w:b/>
          <w:bCs/>
          <w:sz w:val="18"/>
          <w:szCs w:val="18"/>
        </w:rPr>
        <w:tab/>
      </w:r>
      <w:r w:rsidRPr="00AD5665">
        <w:rPr>
          <w:rFonts w:ascii="Tahoma" w:hAnsi="Tahoma" w:cs="Tahoma"/>
          <w:b/>
          <w:bCs/>
          <w:sz w:val="18"/>
          <w:szCs w:val="18"/>
        </w:rPr>
        <w:tab/>
      </w:r>
      <w:r w:rsidRPr="00AD5665">
        <w:rPr>
          <w:rFonts w:ascii="Tahoma" w:hAnsi="Tahoma" w:cs="Tahoma"/>
          <w:b/>
          <w:bCs/>
          <w:sz w:val="18"/>
          <w:szCs w:val="18"/>
        </w:rPr>
        <w:tab/>
      </w:r>
      <w:r w:rsidRPr="00AD5665">
        <w:rPr>
          <w:rFonts w:ascii="Tahoma" w:hAnsi="Tahoma" w:cs="Tahoma"/>
          <w:b/>
          <w:bCs/>
          <w:sz w:val="18"/>
          <w:szCs w:val="18"/>
        </w:rPr>
        <w:tab/>
        <w:t>ranga</w:t>
      </w:r>
    </w:p>
    <w:p w14:paraId="572EACC5" w14:textId="77777777" w:rsidR="00BA01AD" w:rsidRPr="00AD5665" w:rsidRDefault="00BA01AD" w:rsidP="00BA01AD">
      <w:pPr>
        <w:numPr>
          <w:ilvl w:val="0"/>
          <w:numId w:val="6"/>
        </w:numPr>
        <w:suppressAutoHyphens/>
        <w:jc w:val="both"/>
        <w:rPr>
          <w:rFonts w:ascii="Tahoma" w:hAnsi="Tahoma" w:cs="Tahoma"/>
          <w:b/>
          <w:bCs/>
          <w:sz w:val="20"/>
          <w:szCs w:val="20"/>
        </w:rPr>
      </w:pPr>
      <w:r w:rsidRPr="00AD5665">
        <w:rPr>
          <w:rFonts w:ascii="Tahoma" w:hAnsi="Tahoma" w:cs="Tahoma"/>
          <w:b/>
          <w:bCs/>
          <w:sz w:val="18"/>
          <w:szCs w:val="18"/>
        </w:rPr>
        <w:t>Cena</w:t>
      </w:r>
      <w:r w:rsidRPr="00AD5665">
        <w:rPr>
          <w:rFonts w:ascii="Tahoma" w:hAnsi="Tahoma" w:cs="Tahoma"/>
          <w:b/>
          <w:bCs/>
          <w:sz w:val="18"/>
          <w:szCs w:val="18"/>
        </w:rPr>
        <w:tab/>
      </w:r>
      <w:r w:rsidRPr="00AD5665">
        <w:rPr>
          <w:rFonts w:ascii="Tahoma" w:hAnsi="Tahoma" w:cs="Tahoma"/>
          <w:b/>
          <w:bCs/>
          <w:sz w:val="18"/>
          <w:szCs w:val="18"/>
        </w:rPr>
        <w:tab/>
      </w:r>
      <w:r w:rsidRPr="00AD5665">
        <w:rPr>
          <w:rFonts w:ascii="Tahoma" w:hAnsi="Tahoma" w:cs="Tahoma"/>
          <w:b/>
          <w:bCs/>
          <w:sz w:val="18"/>
          <w:szCs w:val="18"/>
        </w:rPr>
        <w:tab/>
      </w:r>
      <w:r w:rsidRPr="00AD5665">
        <w:rPr>
          <w:rFonts w:ascii="Tahoma" w:hAnsi="Tahoma" w:cs="Tahoma"/>
          <w:b/>
          <w:bCs/>
          <w:sz w:val="18"/>
          <w:szCs w:val="18"/>
        </w:rPr>
        <w:tab/>
      </w:r>
      <w:r w:rsidRPr="00AD5665">
        <w:rPr>
          <w:rFonts w:ascii="Tahoma" w:hAnsi="Tahoma" w:cs="Tahoma"/>
          <w:b/>
          <w:bCs/>
          <w:sz w:val="18"/>
          <w:szCs w:val="18"/>
        </w:rPr>
        <w:tab/>
      </w:r>
      <w:r w:rsidRPr="00AD5665">
        <w:rPr>
          <w:rFonts w:ascii="Tahoma" w:hAnsi="Tahoma" w:cs="Tahoma"/>
          <w:b/>
          <w:bCs/>
          <w:sz w:val="18"/>
          <w:szCs w:val="18"/>
        </w:rPr>
        <w:tab/>
      </w:r>
      <w:r w:rsidRPr="00AD5665">
        <w:rPr>
          <w:rFonts w:ascii="Tahoma" w:hAnsi="Tahoma" w:cs="Tahoma"/>
          <w:b/>
          <w:bCs/>
          <w:sz w:val="20"/>
          <w:szCs w:val="20"/>
        </w:rPr>
        <w:t xml:space="preserve">60% </w:t>
      </w:r>
    </w:p>
    <w:p w14:paraId="34A6DA35" w14:textId="77777777" w:rsidR="00BA01AD" w:rsidRPr="00AD5665" w:rsidRDefault="00C27A85" w:rsidP="00BA01AD">
      <w:pPr>
        <w:numPr>
          <w:ilvl w:val="0"/>
          <w:numId w:val="6"/>
        </w:numPr>
        <w:suppressAutoHyphens/>
        <w:jc w:val="both"/>
        <w:rPr>
          <w:rFonts w:ascii="Tahoma" w:hAnsi="Tahoma" w:cs="Tahoma"/>
          <w:b/>
          <w:bCs/>
          <w:sz w:val="20"/>
          <w:szCs w:val="20"/>
        </w:rPr>
      </w:pPr>
      <w:r w:rsidRPr="00AD5665">
        <w:rPr>
          <w:rFonts w:ascii="Tahoma" w:hAnsi="Tahoma" w:cs="Tahoma"/>
          <w:b/>
          <w:bCs/>
          <w:sz w:val="18"/>
          <w:szCs w:val="18"/>
        </w:rPr>
        <w:t>Warunki</w:t>
      </w:r>
      <w:r w:rsidR="00BA01AD" w:rsidRPr="00AD5665">
        <w:rPr>
          <w:rFonts w:ascii="Tahoma" w:hAnsi="Tahoma" w:cs="Tahoma"/>
          <w:b/>
          <w:bCs/>
          <w:sz w:val="18"/>
          <w:szCs w:val="18"/>
        </w:rPr>
        <w:t xml:space="preserve"> gwarancji                                                       40%</w:t>
      </w:r>
    </w:p>
    <w:p w14:paraId="000DF887" w14:textId="77777777" w:rsidR="00BA01AD" w:rsidRPr="00AD5665" w:rsidRDefault="00BA01AD" w:rsidP="00BA01AD">
      <w:pPr>
        <w:jc w:val="both"/>
        <w:rPr>
          <w:rFonts w:ascii="Tahoma" w:hAnsi="Tahoma" w:cs="Tahoma"/>
          <w:b/>
          <w:sz w:val="18"/>
          <w:szCs w:val="18"/>
          <w:u w:val="single"/>
        </w:rPr>
      </w:pPr>
    </w:p>
    <w:p w14:paraId="3303FB48" w14:textId="77777777" w:rsidR="00BA01AD" w:rsidRPr="00AD5665" w:rsidRDefault="00BA01AD" w:rsidP="00BA01AD">
      <w:pPr>
        <w:jc w:val="both"/>
        <w:rPr>
          <w:rFonts w:ascii="Tahoma" w:hAnsi="Tahoma" w:cs="Tahoma"/>
          <w:b/>
          <w:sz w:val="18"/>
          <w:szCs w:val="18"/>
          <w:u w:val="single"/>
        </w:rPr>
      </w:pPr>
      <w:r w:rsidRPr="00AD5665">
        <w:rPr>
          <w:rFonts w:ascii="Tahoma" w:hAnsi="Tahoma" w:cs="Tahoma"/>
          <w:b/>
          <w:sz w:val="18"/>
          <w:szCs w:val="18"/>
          <w:u w:val="single"/>
        </w:rPr>
        <w:t>Sposób obliczania kryteriów:</w:t>
      </w:r>
    </w:p>
    <w:p w14:paraId="3ACBC164" w14:textId="77777777" w:rsidR="00BA01AD" w:rsidRPr="00AD5665" w:rsidRDefault="00BA01AD" w:rsidP="00BA01AD">
      <w:pPr>
        <w:jc w:val="both"/>
        <w:rPr>
          <w:rFonts w:ascii="Tahoma" w:hAnsi="Tahoma" w:cs="Tahoma"/>
          <w:sz w:val="18"/>
          <w:szCs w:val="18"/>
        </w:rPr>
      </w:pPr>
    </w:p>
    <w:p w14:paraId="35C6DE57" w14:textId="77777777" w:rsidR="00BA01AD" w:rsidRPr="00AD5665" w:rsidRDefault="00BA01AD" w:rsidP="00C3459D">
      <w:pPr>
        <w:pStyle w:val="Akapitzlist"/>
        <w:numPr>
          <w:ilvl w:val="3"/>
          <w:numId w:val="41"/>
        </w:numPr>
        <w:jc w:val="both"/>
        <w:rPr>
          <w:rFonts w:ascii="Tahoma" w:hAnsi="Tahoma" w:cs="Tahoma"/>
          <w:b/>
          <w:sz w:val="18"/>
          <w:szCs w:val="18"/>
        </w:rPr>
      </w:pPr>
      <w:r w:rsidRPr="00AD5665">
        <w:rPr>
          <w:rFonts w:ascii="Tahoma" w:hAnsi="Tahoma" w:cs="Tahoma"/>
          <w:b/>
          <w:bCs/>
          <w:sz w:val="18"/>
          <w:szCs w:val="18"/>
          <w:u w:val="single"/>
        </w:rPr>
        <w:t>Cena</w:t>
      </w:r>
      <w:r w:rsidRPr="00AD5665">
        <w:rPr>
          <w:rFonts w:ascii="Tahoma" w:hAnsi="Tahoma" w:cs="Tahoma"/>
          <w:sz w:val="18"/>
          <w:szCs w:val="18"/>
        </w:rPr>
        <w:t xml:space="preserve"> – </w:t>
      </w:r>
      <w:r w:rsidRPr="00AD5665">
        <w:rPr>
          <w:rFonts w:ascii="Tahoma" w:hAnsi="Tahoma" w:cs="Tahoma"/>
          <w:b/>
          <w:sz w:val="18"/>
          <w:szCs w:val="18"/>
        </w:rPr>
        <w:t>obliczana jest wg wzoru:</w:t>
      </w:r>
    </w:p>
    <w:p w14:paraId="294C6E3F" w14:textId="77777777" w:rsidR="00BA01AD" w:rsidRPr="00AD5665" w:rsidRDefault="00BA01AD" w:rsidP="00BA01AD">
      <w:pPr>
        <w:ind w:left="709"/>
        <w:jc w:val="both"/>
        <w:rPr>
          <w:rFonts w:ascii="Tahoma" w:hAnsi="Tahoma" w:cs="Tahoma"/>
          <w:b/>
          <w:sz w:val="18"/>
          <w:szCs w:val="18"/>
          <w:vertAlign w:val="subscript"/>
          <w:lang w:val="de-DE"/>
        </w:rPr>
      </w:pPr>
      <w:r w:rsidRPr="00AD5665">
        <w:rPr>
          <w:rFonts w:ascii="Tahoma" w:hAnsi="Tahoma" w:cs="Tahoma"/>
          <w:b/>
          <w:sz w:val="18"/>
          <w:szCs w:val="18"/>
          <w:lang w:val="de-DE"/>
        </w:rPr>
        <w:t xml:space="preserve">C=(C min / C n) x 100 x </w:t>
      </w:r>
      <w:proofErr w:type="spellStart"/>
      <w:r w:rsidRPr="00AD5665">
        <w:rPr>
          <w:rFonts w:ascii="Tahoma" w:hAnsi="Tahoma" w:cs="Tahoma"/>
          <w:b/>
          <w:sz w:val="18"/>
          <w:szCs w:val="18"/>
          <w:lang w:val="de-DE"/>
        </w:rPr>
        <w:t>ranga</w:t>
      </w:r>
      <w:proofErr w:type="spellEnd"/>
    </w:p>
    <w:p w14:paraId="742E3B07" w14:textId="77777777" w:rsidR="00BA01AD" w:rsidRPr="00AD5665" w:rsidRDefault="00BA01AD" w:rsidP="00BA01AD">
      <w:pPr>
        <w:ind w:left="709"/>
        <w:jc w:val="both"/>
        <w:rPr>
          <w:rFonts w:ascii="Tahoma" w:hAnsi="Tahoma" w:cs="Tahoma"/>
          <w:sz w:val="18"/>
          <w:szCs w:val="18"/>
        </w:rPr>
      </w:pPr>
      <w:r w:rsidRPr="00AD5665">
        <w:rPr>
          <w:rFonts w:ascii="Tahoma" w:hAnsi="Tahoma" w:cs="Tahoma"/>
          <w:sz w:val="18"/>
          <w:szCs w:val="18"/>
        </w:rPr>
        <w:t>C min – cena minimalna, C n – cena oferty badanej</w:t>
      </w:r>
    </w:p>
    <w:p w14:paraId="2C9B7B13" w14:textId="77777777" w:rsidR="00BA01AD" w:rsidRPr="00AD5665" w:rsidRDefault="00BA01AD" w:rsidP="00BA01AD">
      <w:pPr>
        <w:ind w:left="709"/>
        <w:jc w:val="both"/>
        <w:rPr>
          <w:rFonts w:ascii="Tahoma" w:hAnsi="Tahoma" w:cs="Tahoma"/>
          <w:sz w:val="18"/>
          <w:szCs w:val="18"/>
        </w:rPr>
      </w:pPr>
      <w:r w:rsidRPr="00AD5665">
        <w:rPr>
          <w:rFonts w:ascii="Tahoma" w:hAnsi="Tahoma" w:cs="Tahoma"/>
          <w:sz w:val="18"/>
          <w:szCs w:val="18"/>
        </w:rPr>
        <w:t>Zamawiający przyjmie do oceny podane przez wykonawców ceny brutto.</w:t>
      </w:r>
    </w:p>
    <w:p w14:paraId="63CD4138" w14:textId="77777777" w:rsidR="00BA01AD" w:rsidRPr="00AD5665" w:rsidRDefault="00BA01AD" w:rsidP="00BA01AD">
      <w:pPr>
        <w:ind w:left="709"/>
        <w:jc w:val="both"/>
        <w:rPr>
          <w:rFonts w:ascii="Tahoma" w:hAnsi="Tahoma" w:cs="Tahoma"/>
          <w:sz w:val="18"/>
          <w:szCs w:val="18"/>
        </w:rPr>
      </w:pPr>
    </w:p>
    <w:p w14:paraId="544BFFD2" w14:textId="77777777" w:rsidR="00BA01AD" w:rsidRPr="00AD5665" w:rsidRDefault="00BA01AD" w:rsidP="00BA01AD">
      <w:pPr>
        <w:tabs>
          <w:tab w:val="left" w:pos="5760"/>
        </w:tabs>
        <w:suppressAutoHyphens/>
        <w:jc w:val="both"/>
        <w:rPr>
          <w:rFonts w:ascii="Tahoma" w:hAnsi="Tahoma" w:cs="Tahoma"/>
          <w:b/>
          <w:bCs/>
          <w:sz w:val="18"/>
          <w:szCs w:val="18"/>
        </w:rPr>
      </w:pPr>
    </w:p>
    <w:p w14:paraId="02A20C83" w14:textId="77777777" w:rsidR="00BA01AD" w:rsidRPr="00AD5665" w:rsidRDefault="00C27A85" w:rsidP="00C3459D">
      <w:pPr>
        <w:pStyle w:val="Akapitzlist"/>
        <w:numPr>
          <w:ilvl w:val="3"/>
          <w:numId w:val="41"/>
        </w:numPr>
        <w:rPr>
          <w:rFonts w:ascii="Tahoma" w:hAnsi="Tahoma" w:cs="Tahoma"/>
          <w:b/>
          <w:sz w:val="18"/>
          <w:szCs w:val="18"/>
        </w:rPr>
      </w:pPr>
      <w:r w:rsidRPr="00AD5665">
        <w:rPr>
          <w:rFonts w:ascii="Tahoma" w:hAnsi="Tahoma" w:cs="Tahoma"/>
          <w:b/>
          <w:bCs/>
          <w:sz w:val="18"/>
          <w:szCs w:val="18"/>
          <w:u w:val="single"/>
          <w:lang w:val="pl-PL"/>
        </w:rPr>
        <w:lastRenderedPageBreak/>
        <w:t xml:space="preserve">Warunki gwarancji - </w:t>
      </w:r>
      <w:r w:rsidR="00BA01AD" w:rsidRPr="00AD5665">
        <w:rPr>
          <w:rFonts w:ascii="Tahoma" w:hAnsi="Tahoma" w:cs="Tahoma"/>
          <w:b/>
          <w:bCs/>
          <w:sz w:val="18"/>
          <w:szCs w:val="18"/>
          <w:u w:val="single"/>
        </w:rPr>
        <w:t>Okres gwarancji będzie oceniany następująco:</w:t>
      </w:r>
      <w:r w:rsidR="00BA01AD" w:rsidRPr="00AD5665">
        <w:rPr>
          <w:rFonts w:ascii="Tahoma" w:hAnsi="Tahoma" w:cs="Tahoma"/>
          <w:b/>
          <w:bCs/>
          <w:sz w:val="18"/>
          <w:szCs w:val="18"/>
          <w:u w:val="single"/>
        </w:rPr>
        <w:br/>
      </w:r>
      <w:r w:rsidR="00BA01AD" w:rsidRPr="00AD5665">
        <w:rPr>
          <w:rFonts w:ascii="Tahoma" w:hAnsi="Tahoma" w:cs="Tahoma"/>
          <w:b/>
          <w:sz w:val="18"/>
          <w:szCs w:val="18"/>
        </w:rPr>
        <w:t>Punkty za gwarancję:</w:t>
      </w:r>
    </w:p>
    <w:p w14:paraId="1DC69C50" w14:textId="77777777" w:rsidR="00BA01AD" w:rsidRPr="00AD5665" w:rsidRDefault="00BA01AD" w:rsidP="00BA01AD">
      <w:pPr>
        <w:ind w:left="709"/>
        <w:rPr>
          <w:rFonts w:ascii="Tahoma" w:hAnsi="Tahoma" w:cs="Tahoma"/>
          <w:b/>
          <w:sz w:val="18"/>
          <w:szCs w:val="18"/>
        </w:rPr>
      </w:pPr>
      <w:r w:rsidRPr="00AD5665">
        <w:rPr>
          <w:rFonts w:ascii="Tahoma" w:hAnsi="Tahoma" w:cs="Tahoma"/>
          <w:b/>
          <w:sz w:val="18"/>
          <w:szCs w:val="18"/>
        </w:rPr>
        <w:t>24 miesi</w:t>
      </w:r>
      <w:r w:rsidR="001F72F9" w:rsidRPr="00AD5665">
        <w:rPr>
          <w:rFonts w:ascii="Tahoma" w:hAnsi="Tahoma" w:cs="Tahoma"/>
          <w:b/>
          <w:sz w:val="18"/>
          <w:szCs w:val="18"/>
        </w:rPr>
        <w:t>ą</w:t>
      </w:r>
      <w:r w:rsidRPr="00AD5665">
        <w:rPr>
          <w:rFonts w:ascii="Tahoma" w:hAnsi="Tahoma" w:cs="Tahoma"/>
          <w:b/>
          <w:sz w:val="18"/>
          <w:szCs w:val="18"/>
        </w:rPr>
        <w:t>c</w:t>
      </w:r>
      <w:r w:rsidR="001F72F9" w:rsidRPr="00AD5665">
        <w:rPr>
          <w:rFonts w:ascii="Tahoma" w:hAnsi="Tahoma" w:cs="Tahoma"/>
          <w:b/>
          <w:sz w:val="18"/>
          <w:szCs w:val="18"/>
        </w:rPr>
        <w:t>e</w:t>
      </w:r>
      <w:r w:rsidRPr="00AD5665">
        <w:rPr>
          <w:rFonts w:ascii="Tahoma" w:hAnsi="Tahoma" w:cs="Tahoma"/>
          <w:b/>
          <w:sz w:val="18"/>
          <w:szCs w:val="18"/>
        </w:rPr>
        <w:t xml:space="preserve"> – </w:t>
      </w:r>
      <w:r w:rsidR="00C27A85" w:rsidRPr="00AD5665">
        <w:rPr>
          <w:rFonts w:ascii="Tahoma" w:hAnsi="Tahoma" w:cs="Tahoma"/>
          <w:b/>
          <w:sz w:val="18"/>
          <w:szCs w:val="18"/>
        </w:rPr>
        <w:t>0</w:t>
      </w:r>
      <w:r w:rsidRPr="00AD5665">
        <w:rPr>
          <w:rFonts w:ascii="Tahoma" w:hAnsi="Tahoma" w:cs="Tahoma"/>
          <w:b/>
          <w:sz w:val="18"/>
          <w:szCs w:val="18"/>
        </w:rPr>
        <w:t xml:space="preserve"> pkt</w:t>
      </w:r>
    </w:p>
    <w:p w14:paraId="67676EAC" w14:textId="77777777" w:rsidR="001F72F9" w:rsidRPr="00AD5665" w:rsidRDefault="001F72F9" w:rsidP="001F72F9">
      <w:pPr>
        <w:ind w:left="709"/>
        <w:rPr>
          <w:rFonts w:ascii="Tahoma" w:hAnsi="Tahoma" w:cs="Tahoma"/>
          <w:b/>
          <w:sz w:val="18"/>
          <w:szCs w:val="18"/>
        </w:rPr>
      </w:pPr>
      <w:r w:rsidRPr="00AD5665">
        <w:rPr>
          <w:rFonts w:ascii="Tahoma" w:hAnsi="Tahoma" w:cs="Tahoma"/>
          <w:b/>
          <w:sz w:val="18"/>
          <w:szCs w:val="18"/>
        </w:rPr>
        <w:t>36 miesięcy - 40 pkt</w:t>
      </w:r>
    </w:p>
    <w:p w14:paraId="060DA384" w14:textId="77777777" w:rsidR="001F72F9" w:rsidRPr="00AD5665" w:rsidRDefault="001F72F9" w:rsidP="00BA01AD">
      <w:pPr>
        <w:ind w:left="709"/>
        <w:rPr>
          <w:rFonts w:ascii="Tahoma" w:hAnsi="Tahoma" w:cs="Tahoma"/>
          <w:b/>
          <w:sz w:val="18"/>
          <w:szCs w:val="18"/>
        </w:rPr>
      </w:pPr>
    </w:p>
    <w:p w14:paraId="5446A910" w14:textId="77777777" w:rsidR="00BA01AD" w:rsidRPr="00AD5665" w:rsidRDefault="00BA01AD" w:rsidP="00BA01AD">
      <w:pPr>
        <w:rPr>
          <w:rFonts w:ascii="Tahoma" w:hAnsi="Tahoma" w:cs="Tahoma"/>
          <w:sz w:val="18"/>
          <w:szCs w:val="18"/>
        </w:rPr>
      </w:pPr>
    </w:p>
    <w:p w14:paraId="35D0A7CD" w14:textId="77777777" w:rsidR="00BA01AD" w:rsidRPr="00AD5665" w:rsidRDefault="00BA01AD" w:rsidP="00BA01AD">
      <w:pPr>
        <w:ind w:left="709"/>
        <w:rPr>
          <w:rFonts w:ascii="Tahoma" w:hAnsi="Tahoma" w:cs="Tahoma"/>
          <w:sz w:val="18"/>
          <w:szCs w:val="18"/>
        </w:rPr>
      </w:pPr>
      <w:r w:rsidRPr="00AD5665">
        <w:rPr>
          <w:rFonts w:ascii="Tahoma" w:hAnsi="Tahoma" w:cs="Tahoma"/>
          <w:sz w:val="18"/>
          <w:szCs w:val="18"/>
        </w:rPr>
        <w:t xml:space="preserve">Oferty z gwarancją poniżej </w:t>
      </w:r>
      <w:r w:rsidR="001F72F9" w:rsidRPr="00AD5665">
        <w:rPr>
          <w:rFonts w:ascii="Tahoma" w:hAnsi="Tahoma" w:cs="Tahoma"/>
          <w:sz w:val="18"/>
          <w:szCs w:val="18"/>
        </w:rPr>
        <w:t>24</w:t>
      </w:r>
      <w:r w:rsidRPr="00AD5665">
        <w:rPr>
          <w:rFonts w:ascii="Tahoma" w:hAnsi="Tahoma" w:cs="Tahoma"/>
          <w:sz w:val="18"/>
          <w:szCs w:val="18"/>
        </w:rPr>
        <w:t xml:space="preserve"> miesięcy podlegają odrzuceniu.</w:t>
      </w:r>
      <w:r w:rsidRPr="00AD5665">
        <w:rPr>
          <w:rFonts w:ascii="Tahoma" w:hAnsi="Tahoma" w:cs="Tahoma"/>
          <w:sz w:val="18"/>
          <w:szCs w:val="18"/>
        </w:rPr>
        <w:br/>
        <w:t>Gwarancja liczona jest od daty uruchomienia</w:t>
      </w:r>
    </w:p>
    <w:p w14:paraId="20C226E9" w14:textId="77777777" w:rsidR="00BA01AD" w:rsidRPr="00AD5665" w:rsidRDefault="00BA01AD" w:rsidP="00BA01AD">
      <w:pPr>
        <w:tabs>
          <w:tab w:val="left" w:pos="5760"/>
        </w:tabs>
        <w:suppressAutoHyphens/>
        <w:jc w:val="both"/>
        <w:rPr>
          <w:rFonts w:ascii="Tahoma" w:hAnsi="Tahoma" w:cs="Tahoma"/>
          <w:b/>
          <w:bCs/>
          <w:sz w:val="18"/>
          <w:szCs w:val="18"/>
        </w:rPr>
      </w:pPr>
    </w:p>
    <w:p w14:paraId="535B7E67" w14:textId="77777777" w:rsidR="00BA01AD" w:rsidRPr="00B21DC2" w:rsidRDefault="00BA01AD" w:rsidP="00BA01AD">
      <w:pPr>
        <w:jc w:val="both"/>
        <w:rPr>
          <w:rFonts w:ascii="Tahoma" w:hAnsi="Tahoma" w:cs="Tahoma"/>
          <w:sz w:val="18"/>
          <w:szCs w:val="18"/>
        </w:rPr>
      </w:pPr>
      <w:r w:rsidRPr="00B21DC2">
        <w:rPr>
          <w:rFonts w:ascii="Tahoma" w:hAnsi="Tahoma" w:cs="Tahoma"/>
          <w:sz w:val="18"/>
          <w:szCs w:val="18"/>
        </w:rPr>
        <w:t xml:space="preserve">2. Ocena końcowa jest sumą punktów uzyskanych za wszystkie kryteria. </w:t>
      </w:r>
    </w:p>
    <w:p w14:paraId="780D1360" w14:textId="77777777" w:rsidR="00BA01AD" w:rsidRPr="00B21DC2" w:rsidRDefault="00BA01AD" w:rsidP="00BA01AD">
      <w:pPr>
        <w:rPr>
          <w:rFonts w:ascii="Tahoma" w:hAnsi="Tahoma" w:cs="Tahoma"/>
          <w:sz w:val="18"/>
          <w:szCs w:val="18"/>
        </w:rPr>
      </w:pPr>
      <w:r w:rsidRPr="00B21DC2">
        <w:rPr>
          <w:rFonts w:ascii="Tahoma" w:hAnsi="Tahoma" w:cs="Tahoma"/>
          <w:sz w:val="18"/>
          <w:szCs w:val="18"/>
        </w:rPr>
        <w:t>3. Najkorzystniejsza oferta to oferta z najwyższą ilością punktów.</w:t>
      </w:r>
    </w:p>
    <w:p w14:paraId="28AD418A" w14:textId="77777777" w:rsidR="00BA01AD" w:rsidRPr="00B21DC2" w:rsidRDefault="00BA01AD" w:rsidP="00BA01AD">
      <w:pPr>
        <w:rPr>
          <w:rFonts w:ascii="Tahoma" w:hAnsi="Tahoma" w:cs="Tahoma"/>
          <w:sz w:val="18"/>
          <w:szCs w:val="18"/>
        </w:rPr>
      </w:pPr>
      <w:r w:rsidRPr="00B21DC2">
        <w:rPr>
          <w:rFonts w:ascii="Tahoma" w:hAnsi="Tahoma" w:cs="Tahoma"/>
          <w:sz w:val="18"/>
          <w:szCs w:val="18"/>
        </w:rPr>
        <w:t>4. Przy wyborze najkorzystniejszej oferty Zamawiający nie przewiduje zastosowania aukcji elektronicznej.</w:t>
      </w:r>
    </w:p>
    <w:p w14:paraId="19B801C2" w14:textId="77777777" w:rsidR="00BA01AD" w:rsidRPr="00B21DC2" w:rsidRDefault="00BA01AD" w:rsidP="00BA01AD">
      <w:pPr>
        <w:jc w:val="both"/>
        <w:outlineLvl w:val="1"/>
        <w:rPr>
          <w:rFonts w:ascii="Tahoma" w:hAnsi="Tahoma" w:cs="Tahoma"/>
          <w:b/>
          <w:bCs/>
          <w:caps/>
          <w:sz w:val="20"/>
          <w:szCs w:val="20"/>
        </w:rPr>
      </w:pPr>
    </w:p>
    <w:p w14:paraId="432832EA" w14:textId="77777777" w:rsidR="00BA01AD" w:rsidRPr="00B21DC2" w:rsidRDefault="00BA01AD" w:rsidP="00BA01AD">
      <w:pPr>
        <w:jc w:val="both"/>
        <w:outlineLvl w:val="1"/>
        <w:rPr>
          <w:rFonts w:ascii="Tahoma" w:hAnsi="Tahoma" w:cs="Tahoma"/>
          <w:b/>
          <w:bCs/>
          <w:caps/>
          <w:sz w:val="20"/>
          <w:szCs w:val="20"/>
        </w:rPr>
      </w:pPr>
    </w:p>
    <w:p w14:paraId="783600C3" w14:textId="77777777" w:rsidR="00BA01AD" w:rsidRPr="00B21DC2" w:rsidRDefault="00BA01AD" w:rsidP="00BA01AD">
      <w:pPr>
        <w:jc w:val="both"/>
        <w:outlineLvl w:val="1"/>
        <w:rPr>
          <w:rFonts w:ascii="Tahoma" w:hAnsi="Tahoma" w:cs="Tahoma"/>
          <w:b/>
          <w:bCs/>
          <w:caps/>
          <w:sz w:val="20"/>
          <w:szCs w:val="20"/>
        </w:rPr>
      </w:pPr>
      <w:r w:rsidRPr="00B21DC2">
        <w:rPr>
          <w:rFonts w:ascii="Tahoma" w:hAnsi="Tahoma" w:cs="Tahoma"/>
          <w:b/>
          <w:bCs/>
          <w:caps/>
          <w:sz w:val="20"/>
          <w:szCs w:val="20"/>
        </w:rPr>
        <w:t>XVII. Informacje o formalnościach, jakie powinny być dopełnione po wyborze oferty w celu zawarcia umowy</w:t>
      </w:r>
    </w:p>
    <w:p w14:paraId="4AC83D2A" w14:textId="77777777" w:rsidR="00BA01AD" w:rsidRPr="00B21DC2" w:rsidRDefault="00BA01AD" w:rsidP="00BA01AD">
      <w:pPr>
        <w:suppressAutoHyphens/>
        <w:jc w:val="both"/>
        <w:rPr>
          <w:rFonts w:ascii="Tahoma" w:hAnsi="Tahoma" w:cs="Tahoma"/>
          <w:b/>
          <w:sz w:val="20"/>
          <w:szCs w:val="20"/>
        </w:rPr>
      </w:pPr>
    </w:p>
    <w:p w14:paraId="7EDF458D" w14:textId="77777777" w:rsidR="00BA01AD" w:rsidRPr="00B21DC2" w:rsidRDefault="00BA01AD" w:rsidP="00BA01AD">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Niezwłocznie po wyborze najkorzystniejszej oferty Zamawiający informuje równocześnie Wykonawców, którzy złożyli oferty, o:</w:t>
      </w:r>
    </w:p>
    <w:p w14:paraId="567C357F" w14:textId="77777777" w:rsidR="00BA01AD" w:rsidRPr="00B21DC2" w:rsidRDefault="00BA01AD" w:rsidP="00BA01AD">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B21DC2">
        <w:rPr>
          <w:rFonts w:ascii="Tahoma" w:hAnsi="Tahoma" w:cs="Tahoma"/>
          <w:sz w:val="18"/>
          <w:szCs w:val="18"/>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761D2BF7" w14:textId="77777777" w:rsidR="00BA01AD" w:rsidRPr="00B21DC2" w:rsidRDefault="00BA01AD" w:rsidP="00BA01AD">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B21DC2">
        <w:rPr>
          <w:rFonts w:ascii="Tahoma" w:hAnsi="Tahoma" w:cs="Tahoma"/>
          <w:sz w:val="18"/>
          <w:szCs w:val="18"/>
        </w:rPr>
        <w:t>Wykonawcach, których oferty zostały odrzucone</w:t>
      </w:r>
    </w:p>
    <w:p w14:paraId="582C92F9" w14:textId="77777777" w:rsidR="00BA01AD" w:rsidRPr="00B21DC2" w:rsidRDefault="00BA01AD" w:rsidP="00BA01AD">
      <w:pPr>
        <w:pStyle w:val="Tekstpodstawowy"/>
        <w:tabs>
          <w:tab w:val="left" w:pos="1134"/>
        </w:tabs>
        <w:spacing w:line="276" w:lineRule="auto"/>
        <w:ind w:left="1134" w:hanging="567"/>
        <w:rPr>
          <w:rFonts w:ascii="Tahoma" w:hAnsi="Tahoma" w:cs="Tahoma"/>
          <w:sz w:val="18"/>
          <w:szCs w:val="18"/>
        </w:rPr>
      </w:pPr>
      <w:r w:rsidRPr="00B21DC2">
        <w:rPr>
          <w:rFonts w:ascii="Tahoma" w:hAnsi="Tahoma" w:cs="Tahoma"/>
          <w:sz w:val="18"/>
          <w:szCs w:val="18"/>
        </w:rPr>
        <w:t>– podając uzasadnienie faktyczne i prawne.</w:t>
      </w:r>
    </w:p>
    <w:p w14:paraId="410F380B" w14:textId="77777777" w:rsidR="00BA01AD" w:rsidRPr="00B21DC2" w:rsidRDefault="00BA01AD" w:rsidP="00BA01AD">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Zamawiający udostępnia niezwłocznie informacje, o których mowa w ust. 1 pkt. 1), na stronie internetowej prowadzonego postępowania.</w:t>
      </w:r>
    </w:p>
    <w:p w14:paraId="7FE5D2D0" w14:textId="77777777" w:rsidR="00BA01AD" w:rsidRPr="00B21DC2" w:rsidRDefault="00BA01AD" w:rsidP="00BA01AD">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Zamawiający może nie ujawniać informacji, o których mowa w ust. 1, jeżeli ich ujawnienie byłoby sprzeczne z ważnym interesem publicznym.</w:t>
      </w:r>
    </w:p>
    <w:p w14:paraId="2ED56715" w14:textId="77777777" w:rsidR="00BA01AD" w:rsidRPr="00B21DC2" w:rsidRDefault="00BA01AD" w:rsidP="00BA01AD">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w:t>
      </w:r>
    </w:p>
    <w:p w14:paraId="4BE04B4C" w14:textId="77777777" w:rsidR="00BA01AD" w:rsidRPr="00B21DC2" w:rsidRDefault="00BA01AD" w:rsidP="00BA01AD">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Zamawiający może zawrzeć umowę w sprawie zamówienia publicznego przed upływem terminu, o którym mowa w ust. 4, jeżeli w postępowaniu złożono tylko jedną ofertę.</w:t>
      </w:r>
    </w:p>
    <w:p w14:paraId="76B58510" w14:textId="77777777" w:rsidR="00BA01AD" w:rsidRPr="00B21DC2" w:rsidRDefault="00BA01AD" w:rsidP="00BA01AD">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 (o ile dotyczy), Zamawiający może dokonać ponownego badania i oceny ofert spośród ofert pozostałych w postępowaniu Wykonawców oraz wybrać najkorzystniejszą ofertę albo unieważnić postępowanie.</w:t>
      </w:r>
    </w:p>
    <w:p w14:paraId="2CBEAA94" w14:textId="77777777" w:rsidR="00BA01AD" w:rsidRPr="00B21DC2" w:rsidRDefault="00BA01AD" w:rsidP="00BA01AD">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29A2BBAB" w14:textId="77777777" w:rsidR="00BA01AD" w:rsidRPr="00B21DC2" w:rsidRDefault="00BA01AD" w:rsidP="00BA01AD">
      <w:pPr>
        <w:numPr>
          <w:ilvl w:val="0"/>
          <w:numId w:val="28"/>
        </w:numPr>
        <w:ind w:left="426" w:hanging="426"/>
        <w:jc w:val="both"/>
        <w:textAlignment w:val="baseline"/>
        <w:rPr>
          <w:rFonts w:ascii="Tahoma" w:hAnsi="Tahoma" w:cs="Tahoma"/>
          <w:sz w:val="20"/>
          <w:szCs w:val="20"/>
        </w:rPr>
      </w:pPr>
      <w:r w:rsidRPr="00B21DC2">
        <w:rPr>
          <w:rFonts w:ascii="Tahoma" w:hAnsi="Tahoma" w:cs="Tahoma"/>
          <w:sz w:val="18"/>
          <w:szCs w:val="18"/>
        </w:rPr>
        <w:t>Wykonawca będzie zobowiązany do podpisania umowy w miejscu i terminie wskazanym przez Zamawiającego</w:t>
      </w:r>
      <w:r w:rsidRPr="00B21DC2">
        <w:rPr>
          <w:rFonts w:ascii="Tahoma" w:hAnsi="Tahoma" w:cs="Tahoma"/>
          <w:sz w:val="20"/>
          <w:szCs w:val="20"/>
        </w:rPr>
        <w:t>.</w:t>
      </w:r>
    </w:p>
    <w:p w14:paraId="63066909" w14:textId="77777777" w:rsidR="00BA01AD" w:rsidRPr="00B21DC2" w:rsidRDefault="00BA01AD" w:rsidP="00BA01AD">
      <w:pPr>
        <w:suppressAutoHyphens/>
        <w:jc w:val="both"/>
        <w:rPr>
          <w:rFonts w:ascii="Tahoma" w:hAnsi="Tahoma" w:cs="Tahoma"/>
          <w:sz w:val="20"/>
          <w:szCs w:val="20"/>
        </w:rPr>
      </w:pPr>
    </w:p>
    <w:p w14:paraId="07F856EA" w14:textId="77777777" w:rsidR="00BA01AD" w:rsidRPr="00B21DC2" w:rsidRDefault="00BA01AD" w:rsidP="00BA01AD">
      <w:pPr>
        <w:suppressAutoHyphens/>
        <w:jc w:val="both"/>
        <w:rPr>
          <w:rFonts w:ascii="Tahoma" w:hAnsi="Tahoma" w:cs="Tahoma"/>
          <w:b/>
          <w:sz w:val="20"/>
          <w:szCs w:val="20"/>
        </w:rPr>
      </w:pPr>
    </w:p>
    <w:p w14:paraId="5D2AFDE9" w14:textId="77777777" w:rsidR="00BA01AD" w:rsidRPr="00B21DC2" w:rsidRDefault="00BA01AD" w:rsidP="00BA01AD">
      <w:pPr>
        <w:suppressAutoHyphens/>
        <w:jc w:val="both"/>
        <w:rPr>
          <w:rFonts w:ascii="Tahoma" w:hAnsi="Tahoma" w:cs="Tahoma"/>
          <w:b/>
          <w:sz w:val="20"/>
          <w:szCs w:val="20"/>
        </w:rPr>
      </w:pPr>
      <w:r w:rsidRPr="00B21DC2">
        <w:rPr>
          <w:rFonts w:ascii="Tahoma" w:hAnsi="Tahoma" w:cs="Tahoma"/>
          <w:b/>
          <w:sz w:val="20"/>
          <w:szCs w:val="20"/>
        </w:rPr>
        <w:t>XVIII. WYMAGANIA DOTYCZĄCE ZABEZPIECZENIA NALEŻYTEGO WYKONANIA UMOWY</w:t>
      </w:r>
    </w:p>
    <w:p w14:paraId="555BC89B" w14:textId="77777777" w:rsidR="00BA01AD" w:rsidRPr="00B21DC2" w:rsidRDefault="00BA01AD" w:rsidP="00BA01AD">
      <w:pPr>
        <w:suppressAutoHyphens/>
        <w:rPr>
          <w:rFonts w:ascii="Tahoma" w:hAnsi="Tahoma" w:cs="Tahoma"/>
          <w:b/>
          <w:sz w:val="18"/>
          <w:szCs w:val="18"/>
        </w:rPr>
      </w:pPr>
    </w:p>
    <w:p w14:paraId="3D2BD0E7" w14:textId="77777777" w:rsidR="00BA01AD" w:rsidRPr="00B21DC2" w:rsidRDefault="00BA01AD" w:rsidP="00BA01AD">
      <w:pPr>
        <w:suppressAutoHyphens/>
        <w:jc w:val="both"/>
        <w:rPr>
          <w:rFonts w:ascii="Tahoma" w:hAnsi="Tahoma" w:cs="Tahoma"/>
          <w:sz w:val="18"/>
          <w:szCs w:val="18"/>
        </w:rPr>
      </w:pPr>
      <w:r w:rsidRPr="00B21DC2">
        <w:rPr>
          <w:rFonts w:ascii="Tahoma" w:hAnsi="Tahoma" w:cs="Tahoma"/>
          <w:sz w:val="18"/>
          <w:szCs w:val="18"/>
        </w:rPr>
        <w:t>Zamawiający nie wymaga wniesienia zabezpieczenia należytego wykonania umowy w przedmiotowym Postępowaniu.</w:t>
      </w:r>
    </w:p>
    <w:p w14:paraId="54FA0BA7" w14:textId="77777777" w:rsidR="00BA01AD" w:rsidRPr="00B21DC2" w:rsidRDefault="00BA01AD" w:rsidP="00BA01AD">
      <w:pPr>
        <w:suppressAutoHyphens/>
        <w:jc w:val="both"/>
        <w:rPr>
          <w:rFonts w:ascii="Tahoma" w:hAnsi="Tahoma" w:cs="Tahoma"/>
          <w:sz w:val="18"/>
          <w:szCs w:val="18"/>
        </w:rPr>
      </w:pPr>
    </w:p>
    <w:p w14:paraId="179DE86D" w14:textId="77777777" w:rsidR="00BA01AD" w:rsidRPr="00B21DC2" w:rsidRDefault="00BA01AD" w:rsidP="00BA01AD">
      <w:pPr>
        <w:suppressAutoHyphens/>
        <w:jc w:val="both"/>
        <w:rPr>
          <w:rFonts w:ascii="Tahoma" w:hAnsi="Tahoma" w:cs="Tahoma"/>
          <w:sz w:val="18"/>
          <w:szCs w:val="18"/>
        </w:rPr>
      </w:pPr>
    </w:p>
    <w:p w14:paraId="1FEA6083" w14:textId="77777777" w:rsidR="00BA01AD" w:rsidRPr="00B21DC2" w:rsidRDefault="00BA01AD" w:rsidP="00BA01AD">
      <w:pPr>
        <w:suppressAutoHyphens/>
        <w:rPr>
          <w:rFonts w:ascii="Tahoma" w:hAnsi="Tahoma" w:cs="Tahoma"/>
          <w:b/>
          <w:bCs/>
          <w:caps/>
          <w:sz w:val="20"/>
          <w:szCs w:val="20"/>
        </w:rPr>
      </w:pPr>
      <w:r w:rsidRPr="00B21DC2">
        <w:rPr>
          <w:rFonts w:ascii="Tahoma" w:hAnsi="Tahoma" w:cs="Tahoma"/>
          <w:b/>
          <w:bCs/>
          <w:sz w:val="20"/>
          <w:szCs w:val="20"/>
        </w:rPr>
        <w:t xml:space="preserve">XIX. </w:t>
      </w:r>
      <w:r w:rsidRPr="00B21DC2">
        <w:rPr>
          <w:rFonts w:ascii="Tahoma" w:hAnsi="Tahoma" w:cs="Tahoma"/>
          <w:b/>
          <w:bCs/>
          <w:caps/>
          <w:sz w:val="20"/>
          <w:szCs w:val="20"/>
        </w:rPr>
        <w:t>Informacje o treści zawieranej umowy oraz O możliwości jej zmiany </w:t>
      </w:r>
    </w:p>
    <w:p w14:paraId="7D853CEE" w14:textId="77777777" w:rsidR="00BA01AD" w:rsidRPr="00B21DC2" w:rsidRDefault="00BA01AD" w:rsidP="00BA01AD">
      <w:pPr>
        <w:suppressAutoHyphens/>
        <w:rPr>
          <w:rFonts w:ascii="Tahoma" w:hAnsi="Tahoma" w:cs="Tahoma"/>
          <w:b/>
          <w:sz w:val="8"/>
          <w:szCs w:val="8"/>
        </w:rPr>
      </w:pPr>
    </w:p>
    <w:p w14:paraId="7B7F7144" w14:textId="77777777" w:rsidR="00BA01AD" w:rsidRPr="00B21DC2" w:rsidRDefault="00BA01AD" w:rsidP="00BA01AD">
      <w:pPr>
        <w:numPr>
          <w:ilvl w:val="0"/>
          <w:numId w:val="4"/>
        </w:numPr>
        <w:jc w:val="both"/>
        <w:rPr>
          <w:rFonts w:ascii="Tahoma" w:hAnsi="Tahoma" w:cs="Tahoma"/>
          <w:sz w:val="18"/>
          <w:szCs w:val="18"/>
        </w:rPr>
      </w:pPr>
      <w:r w:rsidRPr="00B21DC2">
        <w:rPr>
          <w:rFonts w:ascii="Tahoma" w:hAnsi="Tahoma" w:cs="Tahoma"/>
          <w:sz w:val="20"/>
          <w:szCs w:val="20"/>
        </w:rPr>
        <w:t xml:space="preserve">Wykonawca, który przedstawił najkorzystniejszą ofertę, będzie zobowiązany do zawarcia umowy w sprawie </w:t>
      </w:r>
      <w:r w:rsidRPr="00B21DC2">
        <w:rPr>
          <w:rFonts w:ascii="Tahoma" w:hAnsi="Tahoma" w:cs="Tahoma"/>
          <w:sz w:val="18"/>
          <w:szCs w:val="18"/>
        </w:rPr>
        <w:t xml:space="preserve">zamówienia publicznego na warunkach określonych w Projektowanych postanowieniach umowy w sprawie zamówienia publicznego, które zostaną wprowadzone do umowy </w:t>
      </w:r>
      <w:r w:rsidRPr="00B21DC2" w:rsidDel="006F1CF4">
        <w:rPr>
          <w:rFonts w:ascii="Tahoma" w:hAnsi="Tahoma" w:cs="Tahoma"/>
          <w:sz w:val="18"/>
          <w:szCs w:val="18"/>
        </w:rPr>
        <w:t xml:space="preserve"> </w:t>
      </w:r>
      <w:r w:rsidRPr="00B21DC2">
        <w:rPr>
          <w:rFonts w:ascii="Tahoma" w:hAnsi="Tahoma" w:cs="Tahoma"/>
          <w:sz w:val="18"/>
          <w:szCs w:val="18"/>
        </w:rPr>
        <w:t xml:space="preserve">- </w:t>
      </w:r>
      <w:r w:rsidRPr="00B21DC2">
        <w:rPr>
          <w:rFonts w:ascii="Tahoma" w:hAnsi="Tahoma" w:cs="Tahoma"/>
          <w:b/>
          <w:sz w:val="18"/>
          <w:szCs w:val="18"/>
        </w:rPr>
        <w:t>załącznik Nr 4, 4A do SWZ</w:t>
      </w:r>
      <w:r w:rsidRPr="00B21DC2">
        <w:rPr>
          <w:rFonts w:ascii="Tahoma" w:hAnsi="Tahoma" w:cs="Tahoma"/>
          <w:sz w:val="18"/>
          <w:szCs w:val="18"/>
        </w:rPr>
        <w:t xml:space="preserve"> </w:t>
      </w:r>
      <w:r w:rsidRPr="00B21DC2">
        <w:rPr>
          <w:rFonts w:ascii="Tahoma" w:hAnsi="Tahoma" w:cs="Tahoma"/>
          <w:b/>
          <w:bCs/>
          <w:sz w:val="18"/>
          <w:szCs w:val="18"/>
        </w:rPr>
        <w:t xml:space="preserve">(zwany także Wzorem Umowy) </w:t>
      </w:r>
      <w:r w:rsidRPr="00B21DC2">
        <w:rPr>
          <w:rFonts w:ascii="Tahoma" w:hAnsi="Tahoma" w:cs="Tahoma"/>
          <w:sz w:val="18"/>
          <w:szCs w:val="18"/>
        </w:rPr>
        <w:t>.</w:t>
      </w:r>
    </w:p>
    <w:p w14:paraId="632932D0" w14:textId="77777777" w:rsidR="00BA01AD" w:rsidRPr="00B21DC2" w:rsidRDefault="00BA01AD" w:rsidP="00BA01AD">
      <w:pPr>
        <w:numPr>
          <w:ilvl w:val="0"/>
          <w:numId w:val="4"/>
        </w:numPr>
        <w:jc w:val="both"/>
        <w:textAlignment w:val="baseline"/>
        <w:rPr>
          <w:rFonts w:ascii="Tahoma" w:hAnsi="Tahoma" w:cs="Tahoma"/>
          <w:sz w:val="18"/>
          <w:szCs w:val="18"/>
        </w:rPr>
      </w:pPr>
      <w:r w:rsidRPr="00B21DC2">
        <w:rPr>
          <w:rFonts w:ascii="Tahoma" w:hAnsi="Tahoma" w:cs="Tahoma"/>
          <w:sz w:val="18"/>
          <w:szCs w:val="18"/>
        </w:rPr>
        <w:t>Zakres świadczenia Wykonawcy wynikający z umowy jest tożsamy z jego zobowiązaniem zawartym w ofercie.</w:t>
      </w:r>
    </w:p>
    <w:p w14:paraId="3E8F522B" w14:textId="77777777" w:rsidR="00BA01AD" w:rsidRPr="00B21DC2" w:rsidRDefault="00BA01AD" w:rsidP="00BA01AD">
      <w:pPr>
        <w:numPr>
          <w:ilvl w:val="0"/>
          <w:numId w:val="4"/>
        </w:numPr>
        <w:jc w:val="both"/>
        <w:textAlignment w:val="baseline"/>
        <w:rPr>
          <w:rFonts w:ascii="Tahoma" w:hAnsi="Tahoma" w:cs="Tahoma"/>
          <w:sz w:val="18"/>
          <w:szCs w:val="18"/>
        </w:rPr>
      </w:pPr>
      <w:r w:rsidRPr="00B21DC2">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B21DC2">
        <w:rPr>
          <w:rFonts w:ascii="Tahoma" w:hAnsi="Tahoma" w:cs="Tahoma"/>
          <w:b/>
          <w:bCs/>
          <w:sz w:val="18"/>
          <w:szCs w:val="18"/>
        </w:rPr>
        <w:t>Załącznik nr 4 do SWZ</w:t>
      </w:r>
      <w:r w:rsidRPr="00B21DC2">
        <w:rPr>
          <w:rFonts w:ascii="Tahoma" w:hAnsi="Tahoma" w:cs="Tahoma"/>
          <w:sz w:val="18"/>
          <w:szCs w:val="18"/>
        </w:rPr>
        <w:t>.</w:t>
      </w:r>
    </w:p>
    <w:p w14:paraId="1B501816" w14:textId="77777777" w:rsidR="00BA01AD" w:rsidRPr="00B21DC2" w:rsidRDefault="00BA01AD" w:rsidP="00BA01AD">
      <w:pPr>
        <w:numPr>
          <w:ilvl w:val="0"/>
          <w:numId w:val="4"/>
        </w:numPr>
        <w:jc w:val="both"/>
        <w:textAlignment w:val="baseline"/>
        <w:rPr>
          <w:rFonts w:ascii="Tahoma" w:hAnsi="Tahoma" w:cs="Tahoma"/>
          <w:sz w:val="18"/>
          <w:szCs w:val="18"/>
        </w:rPr>
      </w:pPr>
      <w:r w:rsidRPr="00B21DC2">
        <w:rPr>
          <w:rFonts w:ascii="Tahoma" w:hAnsi="Tahoma" w:cs="Tahoma"/>
          <w:sz w:val="18"/>
          <w:szCs w:val="18"/>
        </w:rPr>
        <w:t>Zmiana umowy wymaga dla swej ważności, pod rygorem nieważności, zachowania formy pisemnej.</w:t>
      </w:r>
    </w:p>
    <w:p w14:paraId="6AB8BD03" w14:textId="77777777" w:rsidR="00BA01AD" w:rsidRPr="00B21DC2" w:rsidRDefault="00BA01AD" w:rsidP="00BA01AD">
      <w:pPr>
        <w:numPr>
          <w:ilvl w:val="0"/>
          <w:numId w:val="4"/>
        </w:numPr>
        <w:jc w:val="both"/>
        <w:rPr>
          <w:rFonts w:ascii="Tahoma" w:hAnsi="Tahoma" w:cs="Tahoma"/>
          <w:b/>
          <w:sz w:val="18"/>
          <w:szCs w:val="18"/>
        </w:rPr>
      </w:pPr>
      <w:r w:rsidRPr="00B21DC2">
        <w:rPr>
          <w:rFonts w:ascii="Tahoma" w:hAnsi="Tahoma" w:cs="Tahoma"/>
          <w:b/>
          <w:sz w:val="18"/>
          <w:szCs w:val="18"/>
        </w:rPr>
        <w:t>Wzór umowy, po upływie terminu do składania ofert, nie podlega negocjacjom i złożenie oferty jest równoznaczne z pełną akceptacją wzoru umowy.</w:t>
      </w:r>
    </w:p>
    <w:p w14:paraId="4C37FEB2" w14:textId="77777777" w:rsidR="00BA01AD" w:rsidRDefault="00BA01AD" w:rsidP="00BA01AD">
      <w:pPr>
        <w:jc w:val="both"/>
        <w:rPr>
          <w:rFonts w:ascii="Tahoma" w:hAnsi="Tahoma" w:cs="Tahoma"/>
          <w:b/>
          <w:sz w:val="18"/>
          <w:szCs w:val="18"/>
        </w:rPr>
      </w:pPr>
    </w:p>
    <w:p w14:paraId="1B32CE01" w14:textId="77777777" w:rsidR="00C27A85" w:rsidRDefault="00C27A85" w:rsidP="00BA01AD">
      <w:pPr>
        <w:jc w:val="both"/>
        <w:rPr>
          <w:rFonts w:ascii="Tahoma" w:hAnsi="Tahoma" w:cs="Tahoma"/>
          <w:b/>
          <w:sz w:val="18"/>
          <w:szCs w:val="18"/>
        </w:rPr>
      </w:pPr>
    </w:p>
    <w:p w14:paraId="0715BFF4" w14:textId="77777777" w:rsidR="00C27A85" w:rsidRDefault="00C27A85" w:rsidP="00BA01AD">
      <w:pPr>
        <w:jc w:val="both"/>
        <w:rPr>
          <w:rFonts w:ascii="Tahoma" w:hAnsi="Tahoma" w:cs="Tahoma"/>
          <w:b/>
          <w:sz w:val="18"/>
          <w:szCs w:val="18"/>
        </w:rPr>
      </w:pPr>
    </w:p>
    <w:p w14:paraId="6871A0F8" w14:textId="77777777" w:rsidR="00C27A85" w:rsidRDefault="00C27A85" w:rsidP="00BA01AD">
      <w:pPr>
        <w:jc w:val="both"/>
        <w:rPr>
          <w:rFonts w:ascii="Tahoma" w:hAnsi="Tahoma" w:cs="Tahoma"/>
          <w:b/>
          <w:sz w:val="18"/>
          <w:szCs w:val="18"/>
        </w:rPr>
      </w:pPr>
    </w:p>
    <w:p w14:paraId="6A39462C" w14:textId="77777777" w:rsidR="00C27A85" w:rsidRPr="00B21DC2" w:rsidRDefault="00C27A85" w:rsidP="00BA01AD">
      <w:pPr>
        <w:jc w:val="both"/>
        <w:rPr>
          <w:rFonts w:ascii="Tahoma" w:hAnsi="Tahoma" w:cs="Tahoma"/>
          <w:b/>
          <w:sz w:val="18"/>
          <w:szCs w:val="18"/>
        </w:rPr>
      </w:pPr>
    </w:p>
    <w:p w14:paraId="3245FE65" w14:textId="77777777" w:rsidR="00BA01AD" w:rsidRPr="00B21DC2" w:rsidRDefault="00BA01AD" w:rsidP="00BA01AD">
      <w:pPr>
        <w:jc w:val="both"/>
        <w:rPr>
          <w:rFonts w:ascii="Tahoma" w:hAnsi="Tahoma" w:cs="Tahoma"/>
          <w:b/>
          <w:sz w:val="18"/>
          <w:szCs w:val="18"/>
        </w:rPr>
      </w:pPr>
    </w:p>
    <w:p w14:paraId="423D3E8F" w14:textId="77777777" w:rsidR="00BA01AD" w:rsidRPr="00B21DC2" w:rsidRDefault="00BA01AD" w:rsidP="00BA01AD">
      <w:pPr>
        <w:suppressAutoHyphens/>
        <w:jc w:val="both"/>
        <w:rPr>
          <w:rFonts w:ascii="Tahoma" w:hAnsi="Tahoma" w:cs="Tahoma"/>
          <w:b/>
          <w:bCs/>
          <w:caps/>
          <w:sz w:val="20"/>
          <w:szCs w:val="20"/>
        </w:rPr>
      </w:pPr>
      <w:r w:rsidRPr="00B21DC2">
        <w:rPr>
          <w:rFonts w:ascii="Tahoma" w:hAnsi="Tahoma" w:cs="Tahoma"/>
          <w:b/>
          <w:bCs/>
          <w:sz w:val="20"/>
          <w:szCs w:val="20"/>
        </w:rPr>
        <w:lastRenderedPageBreak/>
        <w:t xml:space="preserve">XX. POUCZENIE O ŚRODKACH OCHRONY </w:t>
      </w:r>
      <w:r w:rsidRPr="00B21DC2">
        <w:rPr>
          <w:rFonts w:ascii="Tahoma" w:hAnsi="Tahoma" w:cs="Tahoma"/>
          <w:b/>
          <w:bCs/>
          <w:caps/>
          <w:sz w:val="20"/>
          <w:szCs w:val="20"/>
        </w:rPr>
        <w:t>PRAWNEJ  przysługujących wykonawcy</w:t>
      </w:r>
    </w:p>
    <w:p w14:paraId="4295D3EF" w14:textId="77777777" w:rsidR="00BA01AD" w:rsidRPr="00B21DC2" w:rsidRDefault="00BA01AD" w:rsidP="00BA01AD">
      <w:pPr>
        <w:suppressAutoHyphens/>
        <w:jc w:val="both"/>
        <w:rPr>
          <w:rFonts w:ascii="Tahoma" w:hAnsi="Tahoma" w:cs="Tahoma"/>
          <w:b/>
          <w:bCs/>
          <w:caps/>
          <w:sz w:val="20"/>
          <w:szCs w:val="20"/>
        </w:rPr>
      </w:pPr>
    </w:p>
    <w:p w14:paraId="08F04574" w14:textId="77777777" w:rsidR="00BA01AD" w:rsidRPr="00B21DC2" w:rsidRDefault="00BA01AD" w:rsidP="00BA01AD">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04A52D84" w14:textId="77777777" w:rsidR="00BA01AD" w:rsidRPr="00B21DC2" w:rsidRDefault="00BA01AD" w:rsidP="00BA01AD">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4FCFC12C" w14:textId="77777777" w:rsidR="00BA01AD" w:rsidRPr="00B21DC2" w:rsidRDefault="00BA01AD" w:rsidP="00BA01AD">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przysługuje na:</w:t>
      </w:r>
    </w:p>
    <w:p w14:paraId="703292DE" w14:textId="77777777" w:rsidR="00BA01AD" w:rsidRPr="00B21DC2" w:rsidRDefault="00BA01AD" w:rsidP="00BA01AD">
      <w:pPr>
        <w:tabs>
          <w:tab w:val="left" w:pos="851"/>
        </w:tabs>
        <w:ind w:left="993" w:hanging="425"/>
        <w:jc w:val="both"/>
        <w:rPr>
          <w:rFonts w:ascii="Tahoma" w:hAnsi="Tahoma" w:cs="Tahoma"/>
          <w:sz w:val="18"/>
          <w:szCs w:val="18"/>
        </w:rPr>
      </w:pPr>
      <w:r w:rsidRPr="00B21DC2">
        <w:rPr>
          <w:rFonts w:ascii="Tahoma" w:hAnsi="Tahoma" w:cs="Tahoma"/>
          <w:sz w:val="18"/>
          <w:szCs w:val="18"/>
        </w:rPr>
        <w:t>1)    niezgodną z przepisami ustawy czynność Zamawiającego, podjętą w postępowaniu o udzielenie zamówienia, w tym na projektowane postanowienie umowy;</w:t>
      </w:r>
    </w:p>
    <w:p w14:paraId="5F393F57" w14:textId="77777777" w:rsidR="00BA01AD" w:rsidRPr="00B21DC2" w:rsidRDefault="00BA01AD" w:rsidP="00BA01AD">
      <w:pPr>
        <w:tabs>
          <w:tab w:val="left" w:pos="851"/>
        </w:tabs>
        <w:ind w:left="993" w:hanging="425"/>
        <w:jc w:val="both"/>
        <w:rPr>
          <w:rFonts w:ascii="Tahoma" w:hAnsi="Tahoma" w:cs="Tahoma"/>
          <w:sz w:val="18"/>
          <w:szCs w:val="18"/>
        </w:rPr>
      </w:pPr>
      <w:r w:rsidRPr="00B21DC2">
        <w:rPr>
          <w:rFonts w:ascii="Tahoma" w:hAnsi="Tahoma" w:cs="Tahoma"/>
          <w:sz w:val="18"/>
          <w:szCs w:val="18"/>
        </w:rPr>
        <w:t>2)    zaniechanie czynności w postępowaniu o udzielenie zamówienia do której zamawiający był obowiązany na podstawie ustawy;</w:t>
      </w:r>
    </w:p>
    <w:p w14:paraId="323FCDA4" w14:textId="77777777" w:rsidR="00BA01AD" w:rsidRPr="00B21DC2" w:rsidRDefault="00BA01AD" w:rsidP="00BA01AD">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4C0C8AB" w14:textId="77777777" w:rsidR="00BA01AD" w:rsidRPr="00B21DC2" w:rsidRDefault="00BA01AD" w:rsidP="00BA01AD">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02DF3BE4" w14:textId="77777777" w:rsidR="00BA01AD" w:rsidRPr="00B21DC2" w:rsidRDefault="00BA01AD" w:rsidP="00BA01AD">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wnosi się w terminie:</w:t>
      </w:r>
    </w:p>
    <w:p w14:paraId="49093F4B" w14:textId="77777777" w:rsidR="00BA01AD" w:rsidRPr="00B21DC2" w:rsidRDefault="00BA01AD" w:rsidP="00BA01AD">
      <w:pPr>
        <w:numPr>
          <w:ilvl w:val="0"/>
          <w:numId w:val="32"/>
        </w:numPr>
        <w:ind w:left="993"/>
        <w:jc w:val="both"/>
        <w:rPr>
          <w:rFonts w:ascii="Tahoma" w:hAnsi="Tahoma" w:cs="Tahoma"/>
          <w:sz w:val="18"/>
          <w:szCs w:val="18"/>
        </w:rPr>
      </w:pPr>
      <w:r w:rsidRPr="00B21DC2">
        <w:rPr>
          <w:rFonts w:ascii="Tahoma" w:hAnsi="Tahoma" w:cs="Tahoma"/>
          <w:sz w:val="18"/>
          <w:szCs w:val="18"/>
        </w:rPr>
        <w:t>10 dni od dnia przekazania informacji o czynności zamawiającego stanowiącej podstawę jego wniesienia, jeżeli informacja została przekazana przy użyciu środków komunikacji elektronicznej,</w:t>
      </w:r>
    </w:p>
    <w:p w14:paraId="02CDF333" w14:textId="77777777" w:rsidR="00BA01AD" w:rsidRPr="00B21DC2" w:rsidRDefault="00BA01AD" w:rsidP="00BA01AD">
      <w:pPr>
        <w:numPr>
          <w:ilvl w:val="0"/>
          <w:numId w:val="32"/>
        </w:numPr>
        <w:ind w:left="993"/>
        <w:jc w:val="both"/>
        <w:rPr>
          <w:rFonts w:ascii="Tahoma" w:hAnsi="Tahoma" w:cs="Tahoma"/>
          <w:sz w:val="18"/>
          <w:szCs w:val="18"/>
        </w:rPr>
      </w:pPr>
      <w:r w:rsidRPr="00B21DC2">
        <w:rPr>
          <w:rFonts w:ascii="Tahoma" w:hAnsi="Tahoma" w:cs="Tahoma"/>
          <w:sz w:val="18"/>
          <w:szCs w:val="18"/>
        </w:rPr>
        <w:t>15 dni od dnia przekazania informacji o czynności zamawiającego stanowiącej podstawę jego wniesienia, jeżeli informacja została przekazana w sposób inny niż określony w pkt 1).</w:t>
      </w:r>
    </w:p>
    <w:p w14:paraId="31F79291" w14:textId="77777777" w:rsidR="00BA01AD" w:rsidRPr="00B21DC2" w:rsidRDefault="00BA01AD" w:rsidP="00BA01AD">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01BE9082" w14:textId="77777777" w:rsidR="00BA01AD" w:rsidRPr="00B21DC2" w:rsidRDefault="00BA01AD" w:rsidP="00BA01AD">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Na orzeczenie Izby oraz postanowienie Prezesa Izby, o którym mowa w art. 519 ust. 1 ustawy PZP, stronom oraz uczestnikom postępowania odwoławczego przysługuje skarga do sądu.</w:t>
      </w:r>
    </w:p>
    <w:p w14:paraId="06BA8ED1" w14:textId="77777777" w:rsidR="00BA01AD" w:rsidRPr="00B21DC2" w:rsidRDefault="00BA01AD" w:rsidP="00BA01AD">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3E059543" w14:textId="77777777" w:rsidR="00BA01AD" w:rsidRPr="00B21DC2" w:rsidRDefault="00BA01AD" w:rsidP="00BA01AD">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Skargę wnosi się do Sądu Okręgowego w Warszawie - sądu zamówień publicznych, zwanego dalej "sądem zamówień publicznych".</w:t>
      </w:r>
    </w:p>
    <w:p w14:paraId="773BF1AF" w14:textId="77777777" w:rsidR="00BA01AD" w:rsidRPr="00B21DC2" w:rsidRDefault="00BA01AD" w:rsidP="00BA01AD">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51B3CCFF" w14:textId="77777777" w:rsidR="00BA01AD" w:rsidRPr="00B21DC2" w:rsidRDefault="00BA01AD" w:rsidP="00BA01AD">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Prezes Izby przekazuje skargę wraz z aktami postępowania odwoławczego do sądu zamówień publicznych w terminie 7 dni od dnia jej otrzymania.</w:t>
      </w:r>
    </w:p>
    <w:p w14:paraId="79CC273A" w14:textId="77777777" w:rsidR="00BA01AD" w:rsidRPr="00B21DC2" w:rsidRDefault="00BA01AD" w:rsidP="00BA01AD">
      <w:pPr>
        <w:jc w:val="both"/>
        <w:textAlignment w:val="baseline"/>
        <w:rPr>
          <w:rFonts w:ascii="Arial" w:hAnsi="Arial" w:cs="Arial"/>
        </w:rPr>
      </w:pPr>
    </w:p>
    <w:p w14:paraId="2809DF0C" w14:textId="77777777" w:rsidR="00BA01AD" w:rsidRPr="00B21DC2" w:rsidRDefault="00BA01AD" w:rsidP="00BA01AD">
      <w:pPr>
        <w:outlineLvl w:val="1"/>
        <w:rPr>
          <w:rFonts w:ascii="Tahoma" w:hAnsi="Tahoma" w:cs="Tahoma"/>
          <w:b/>
          <w:bCs/>
          <w:sz w:val="20"/>
          <w:szCs w:val="20"/>
        </w:rPr>
      </w:pPr>
      <w:r w:rsidRPr="00B21DC2">
        <w:rPr>
          <w:rFonts w:ascii="Tahoma" w:hAnsi="Tahoma" w:cs="Tahoma"/>
          <w:b/>
          <w:bCs/>
          <w:sz w:val="20"/>
          <w:szCs w:val="20"/>
        </w:rPr>
        <w:t>XXI. PODWYKONAWSTWO</w:t>
      </w:r>
    </w:p>
    <w:p w14:paraId="1DBE9652" w14:textId="77777777" w:rsidR="00BA01AD" w:rsidRPr="00B21DC2" w:rsidRDefault="00BA01AD" w:rsidP="00BA01AD">
      <w:pPr>
        <w:outlineLvl w:val="1"/>
        <w:rPr>
          <w:rFonts w:ascii="Tahoma" w:hAnsi="Tahoma" w:cs="Tahoma"/>
          <w:b/>
          <w:bCs/>
          <w:sz w:val="20"/>
          <w:szCs w:val="20"/>
        </w:rPr>
      </w:pPr>
    </w:p>
    <w:p w14:paraId="33997BCA" w14:textId="77777777" w:rsidR="00BA01AD" w:rsidRPr="00B21DC2" w:rsidRDefault="00BA01AD" w:rsidP="00BA01AD">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Wykonawca może powierzyć wykonanie części zamówienia podwykonawcy (podwykonawcom). </w:t>
      </w:r>
    </w:p>
    <w:p w14:paraId="222ED079" w14:textId="77777777" w:rsidR="00BA01AD" w:rsidRPr="00B21DC2" w:rsidRDefault="00BA01AD" w:rsidP="00BA01AD">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w:t>
      </w:r>
      <w:r w:rsidRPr="00B21DC2">
        <w:rPr>
          <w:rFonts w:ascii="Tahoma" w:hAnsi="Tahoma" w:cs="Tahoma"/>
          <w:b/>
          <w:bCs/>
          <w:sz w:val="18"/>
          <w:szCs w:val="18"/>
        </w:rPr>
        <w:t>nie zastrzega</w:t>
      </w:r>
      <w:r w:rsidRPr="00B21DC2">
        <w:rPr>
          <w:rFonts w:ascii="Tahoma" w:hAnsi="Tahoma" w:cs="Tahoma"/>
          <w:sz w:val="18"/>
          <w:szCs w:val="18"/>
        </w:rPr>
        <w:t xml:space="preserve"> obowiązku osobistego wykonania przez Wykonawcę kluczowych części zamówienia.</w:t>
      </w:r>
    </w:p>
    <w:p w14:paraId="79006E7F" w14:textId="77777777" w:rsidR="00BA01AD" w:rsidRPr="00B21DC2" w:rsidRDefault="00BA01AD" w:rsidP="00BA01AD">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09BF55A" w14:textId="77777777" w:rsidR="00BA01AD" w:rsidRPr="00B21DC2" w:rsidRDefault="00BA01AD" w:rsidP="00BA01AD">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Zamawiający nie będzie badać, czy nie zachodzą wobec podwykonawcy niebędącego podmiotem udostępniającym zasoby podstawy wykluczenia, o których mowa w art. 108 i art. 109 ust. 4 PZP.</w:t>
      </w:r>
    </w:p>
    <w:p w14:paraId="1A2030E0" w14:textId="77777777" w:rsidR="00BA01AD" w:rsidRPr="00B21DC2" w:rsidRDefault="00BA01AD" w:rsidP="00BA01AD">
      <w:pPr>
        <w:pStyle w:val="Default"/>
        <w:suppressAutoHyphens/>
        <w:rPr>
          <w:rFonts w:ascii="Tahoma" w:hAnsi="Tahoma" w:cs="Tahoma"/>
          <w:b/>
          <w:color w:val="auto"/>
          <w:sz w:val="20"/>
          <w:szCs w:val="20"/>
        </w:rPr>
      </w:pPr>
    </w:p>
    <w:p w14:paraId="5FFFB72C" w14:textId="77777777" w:rsidR="00BA01AD" w:rsidRPr="00B21DC2" w:rsidRDefault="00BA01AD" w:rsidP="00BA01AD">
      <w:pPr>
        <w:pStyle w:val="Default"/>
        <w:suppressAutoHyphens/>
        <w:rPr>
          <w:rFonts w:ascii="Tahoma" w:hAnsi="Tahoma" w:cs="Tahoma"/>
          <w:b/>
          <w:color w:val="auto"/>
          <w:sz w:val="20"/>
          <w:szCs w:val="20"/>
        </w:rPr>
      </w:pPr>
    </w:p>
    <w:p w14:paraId="7022FCDB" w14:textId="77777777" w:rsidR="00BA01AD" w:rsidRPr="00B21DC2" w:rsidRDefault="00BA01AD" w:rsidP="00BA01AD">
      <w:pPr>
        <w:pStyle w:val="Default"/>
        <w:suppressAutoHyphens/>
        <w:rPr>
          <w:rFonts w:ascii="Tahoma" w:hAnsi="Tahoma" w:cs="Tahoma"/>
          <w:b/>
          <w:color w:val="auto"/>
          <w:sz w:val="20"/>
          <w:szCs w:val="20"/>
        </w:rPr>
      </w:pPr>
      <w:r w:rsidRPr="00B21DC2">
        <w:rPr>
          <w:rFonts w:ascii="Tahoma" w:hAnsi="Tahoma" w:cs="Tahoma"/>
          <w:b/>
          <w:color w:val="auto"/>
          <w:sz w:val="20"/>
          <w:szCs w:val="20"/>
        </w:rPr>
        <w:t>XXII.   KLAUZULA INFORMACYJNA DOTYCZĄCA PRZETWARZANIA DANYCH OSOBOWYCH</w:t>
      </w:r>
    </w:p>
    <w:p w14:paraId="094B50A7" w14:textId="77777777" w:rsidR="00BA01AD" w:rsidRPr="00B21DC2" w:rsidRDefault="00BA01AD" w:rsidP="00BA01AD">
      <w:pPr>
        <w:pStyle w:val="Default"/>
        <w:suppressAutoHyphens/>
        <w:rPr>
          <w:rFonts w:ascii="Tahoma" w:hAnsi="Tahoma" w:cs="Tahoma"/>
          <w:color w:val="auto"/>
          <w:sz w:val="16"/>
          <w:szCs w:val="20"/>
        </w:rPr>
      </w:pPr>
    </w:p>
    <w:p w14:paraId="2961CA25" w14:textId="77777777" w:rsidR="00BA01AD" w:rsidRPr="00B21DC2" w:rsidRDefault="00BA01AD" w:rsidP="00C3459D">
      <w:pPr>
        <w:numPr>
          <w:ilvl w:val="0"/>
          <w:numId w:val="39"/>
        </w:numPr>
        <w:spacing w:after="60"/>
        <w:ind w:left="357" w:hanging="357"/>
        <w:contextualSpacing/>
        <w:jc w:val="both"/>
        <w:rPr>
          <w:rFonts w:ascii="Tahoma" w:hAnsi="Tahoma" w:cs="Tahoma"/>
          <w:sz w:val="18"/>
          <w:szCs w:val="18"/>
        </w:rPr>
      </w:pPr>
      <w:r w:rsidRPr="00B21DC2">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2794BF1D" w14:textId="77777777" w:rsidR="00BA01AD" w:rsidRPr="00B21DC2" w:rsidRDefault="00BA01AD" w:rsidP="00C3459D">
      <w:pPr>
        <w:numPr>
          <w:ilvl w:val="0"/>
          <w:numId w:val="39"/>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Administratorem Pani/Pana danych osobowych jest </w:t>
      </w:r>
      <w:r w:rsidRPr="00B21DC2">
        <w:rPr>
          <w:rFonts w:ascii="Tahoma" w:hAnsi="Tahoma" w:cs="Tahoma"/>
          <w:b/>
          <w:sz w:val="18"/>
          <w:szCs w:val="18"/>
        </w:rPr>
        <w:t>Samodzielny Publiczny Zakład Opieki Zdrowotnej Uniwersytecki Szpital Kliniczny nr 1 im. Norberta Barlickiego Uniwersytetu Medycznego w Łodzi, 90-153 Łódź, ul. Kopcińskiego 22</w:t>
      </w:r>
      <w:r w:rsidRPr="00B21DC2">
        <w:rPr>
          <w:rFonts w:ascii="Tahoma" w:hAnsi="Tahoma" w:cs="Tahoma"/>
          <w:sz w:val="18"/>
          <w:szCs w:val="18"/>
        </w:rPr>
        <w:t>.</w:t>
      </w:r>
    </w:p>
    <w:p w14:paraId="107494EE" w14:textId="77777777" w:rsidR="00BA01AD" w:rsidRPr="00B21DC2" w:rsidRDefault="00BA01AD" w:rsidP="00C3459D">
      <w:pPr>
        <w:numPr>
          <w:ilvl w:val="0"/>
          <w:numId w:val="39"/>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Administrator wyznaczył Inspektora Ochrony Danych Osobowych. Dane kontaktowe: </w:t>
      </w:r>
      <w:r w:rsidRPr="00B21DC2">
        <w:rPr>
          <w:rFonts w:ascii="Tahoma" w:hAnsi="Tahoma" w:cs="Tahoma"/>
          <w:b/>
          <w:sz w:val="18"/>
          <w:szCs w:val="18"/>
        </w:rPr>
        <w:t>Pan Mariusz Jaworski</w:t>
      </w:r>
      <w:r w:rsidRPr="00B21DC2">
        <w:rPr>
          <w:rFonts w:ascii="Tahoma" w:hAnsi="Tahoma" w:cs="Tahoma"/>
          <w:sz w:val="18"/>
          <w:szCs w:val="18"/>
        </w:rPr>
        <w:t xml:space="preserve">, kontakt: e-mail: </w:t>
      </w:r>
      <w:hyperlink r:id="rId29" w:history="1">
        <w:r w:rsidRPr="00B21DC2">
          <w:rPr>
            <w:rStyle w:val="Hipercze"/>
            <w:rFonts w:ascii="Tahoma" w:hAnsi="Tahoma" w:cs="Tahoma"/>
            <w:sz w:val="18"/>
            <w:szCs w:val="18"/>
          </w:rPr>
          <w:t>iod@barlicki.pl</w:t>
        </w:r>
      </w:hyperlink>
      <w:r w:rsidRPr="00B21DC2">
        <w:rPr>
          <w:rFonts w:ascii="Tahoma" w:hAnsi="Tahoma" w:cs="Tahoma"/>
          <w:sz w:val="18"/>
          <w:szCs w:val="18"/>
        </w:rPr>
        <w:t>.</w:t>
      </w:r>
    </w:p>
    <w:p w14:paraId="63821652" w14:textId="77777777" w:rsidR="00BA01AD" w:rsidRPr="00B21DC2" w:rsidRDefault="00BA01AD" w:rsidP="00C3459D">
      <w:pPr>
        <w:numPr>
          <w:ilvl w:val="0"/>
          <w:numId w:val="39"/>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Administrator przetwarza Pani/Pana dane osobowe w celu związanym z postępowaniem o udzielenie zamówienia publicznego pod nazwą: </w:t>
      </w:r>
      <w:r w:rsidRPr="00B21DC2">
        <w:rPr>
          <w:rFonts w:ascii="Tahoma" w:hAnsi="Tahoma" w:cs="Tahoma"/>
          <w:b/>
          <w:sz w:val="18"/>
          <w:szCs w:val="18"/>
        </w:rPr>
        <w:t>„</w:t>
      </w:r>
      <w:r w:rsidR="00C27A85" w:rsidRPr="00C27A85">
        <w:rPr>
          <w:rFonts w:ascii="Tahoma" w:hAnsi="Tahoma" w:cs="Tahoma"/>
          <w:b/>
          <w:sz w:val="18"/>
          <w:szCs w:val="18"/>
        </w:rPr>
        <w:t>Zakup głowic do USG, kardiomonitora, pomp infuzyjnych, urządzeń do terapii podciśnieniowej, aparatu do terapii ultradźwiękowej i aparatów do elektroterapii</w:t>
      </w:r>
      <w:r w:rsidRPr="00B21DC2">
        <w:rPr>
          <w:rFonts w:ascii="Tahoma" w:hAnsi="Tahoma" w:cs="Tahoma"/>
          <w:b/>
          <w:sz w:val="18"/>
          <w:szCs w:val="18"/>
        </w:rPr>
        <w:t>”</w:t>
      </w:r>
      <w:r w:rsidRPr="00B21DC2">
        <w:rPr>
          <w:rFonts w:ascii="Tahoma" w:hAnsi="Tahoma" w:cs="Tahoma"/>
          <w:sz w:val="18"/>
          <w:szCs w:val="18"/>
        </w:rPr>
        <w:t xml:space="preserve">  – na podstawie art. 6 ust. 1 lit. c RODO.</w:t>
      </w:r>
    </w:p>
    <w:p w14:paraId="109F39E8" w14:textId="77777777" w:rsidR="00BA01AD" w:rsidRPr="00B21DC2" w:rsidRDefault="00BA01AD" w:rsidP="00C3459D">
      <w:pPr>
        <w:numPr>
          <w:ilvl w:val="0"/>
          <w:numId w:val="39"/>
        </w:numPr>
        <w:spacing w:after="60"/>
        <w:ind w:left="357" w:hanging="357"/>
        <w:contextualSpacing/>
        <w:jc w:val="both"/>
        <w:rPr>
          <w:rFonts w:ascii="Tahoma" w:hAnsi="Tahoma" w:cs="Tahoma"/>
          <w:sz w:val="18"/>
          <w:szCs w:val="18"/>
        </w:rPr>
      </w:pPr>
      <w:r w:rsidRPr="00B21DC2">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B21DC2">
        <w:rPr>
          <w:rFonts w:ascii="Tahoma" w:hAnsi="Tahoma" w:cs="Tahoma"/>
          <w:sz w:val="18"/>
          <w:szCs w:val="18"/>
        </w:rPr>
        <w:t>Pzp</w:t>
      </w:r>
      <w:proofErr w:type="spellEnd"/>
      <w:r w:rsidRPr="00B21DC2">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477D4542" w14:textId="77777777" w:rsidR="00BA01AD" w:rsidRPr="00B21DC2" w:rsidRDefault="00BA01AD" w:rsidP="00C3459D">
      <w:pPr>
        <w:numPr>
          <w:ilvl w:val="0"/>
          <w:numId w:val="39"/>
        </w:numPr>
        <w:spacing w:after="60"/>
        <w:ind w:left="357" w:hanging="357"/>
        <w:contextualSpacing/>
        <w:jc w:val="both"/>
        <w:rPr>
          <w:rFonts w:ascii="Tahoma" w:hAnsi="Tahoma" w:cs="Tahoma"/>
          <w:sz w:val="18"/>
          <w:szCs w:val="18"/>
        </w:rPr>
      </w:pPr>
      <w:r w:rsidRPr="00B21DC2">
        <w:rPr>
          <w:rFonts w:ascii="Tahoma" w:hAnsi="Tahoma" w:cs="Tahoma"/>
          <w:sz w:val="18"/>
          <w:szCs w:val="18"/>
        </w:rPr>
        <w:lastRenderedPageBreak/>
        <w:t xml:space="preserve">Pani/Pana dane osobowe będą przechowywane, zgodnie z art. 78 ustawy </w:t>
      </w:r>
      <w:proofErr w:type="spellStart"/>
      <w:r w:rsidRPr="00B21DC2">
        <w:rPr>
          <w:rFonts w:ascii="Tahoma" w:hAnsi="Tahoma" w:cs="Tahoma"/>
          <w:sz w:val="18"/>
          <w:szCs w:val="18"/>
        </w:rPr>
        <w:t>Pzp</w:t>
      </w:r>
      <w:proofErr w:type="spellEnd"/>
      <w:r w:rsidRPr="00B21DC2">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2BD6D5DC" w14:textId="77777777" w:rsidR="00BA01AD" w:rsidRPr="00B21DC2" w:rsidRDefault="00BA01AD" w:rsidP="00C3459D">
      <w:pPr>
        <w:numPr>
          <w:ilvl w:val="0"/>
          <w:numId w:val="39"/>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B21DC2">
        <w:rPr>
          <w:rFonts w:ascii="Tahoma" w:hAnsi="Tahoma" w:cs="Tahoma"/>
          <w:sz w:val="18"/>
          <w:szCs w:val="18"/>
        </w:rPr>
        <w:t>Pzp</w:t>
      </w:r>
      <w:proofErr w:type="spellEnd"/>
      <w:r w:rsidRPr="00B21DC2">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B21DC2">
        <w:rPr>
          <w:rFonts w:ascii="Tahoma" w:hAnsi="Tahoma" w:cs="Tahoma"/>
          <w:sz w:val="18"/>
          <w:szCs w:val="18"/>
        </w:rPr>
        <w:t>Pzp</w:t>
      </w:r>
      <w:proofErr w:type="spellEnd"/>
      <w:r w:rsidRPr="00B21DC2">
        <w:rPr>
          <w:rFonts w:ascii="Tahoma" w:hAnsi="Tahoma" w:cs="Tahoma"/>
          <w:sz w:val="18"/>
          <w:szCs w:val="18"/>
        </w:rPr>
        <w:t>.</w:t>
      </w:r>
    </w:p>
    <w:p w14:paraId="6BD72D70" w14:textId="77777777" w:rsidR="00BA01AD" w:rsidRPr="00B21DC2" w:rsidRDefault="00BA01AD" w:rsidP="00C3459D">
      <w:pPr>
        <w:numPr>
          <w:ilvl w:val="0"/>
          <w:numId w:val="39"/>
        </w:numPr>
        <w:spacing w:after="60"/>
        <w:ind w:left="357" w:hanging="357"/>
        <w:contextualSpacing/>
        <w:jc w:val="both"/>
        <w:rPr>
          <w:rFonts w:ascii="Tahoma" w:hAnsi="Tahoma" w:cs="Tahoma"/>
          <w:sz w:val="18"/>
          <w:szCs w:val="18"/>
        </w:rPr>
      </w:pPr>
      <w:r w:rsidRPr="00B21DC2">
        <w:rPr>
          <w:rFonts w:ascii="Tahoma" w:hAnsi="Tahoma" w:cs="Tahoma"/>
          <w:sz w:val="18"/>
          <w:szCs w:val="18"/>
        </w:rPr>
        <w:t>Posiada Pani/Pan:</w:t>
      </w:r>
    </w:p>
    <w:p w14:paraId="38F71DB2" w14:textId="77777777" w:rsidR="00BA01AD" w:rsidRPr="00B21DC2" w:rsidRDefault="00BA01AD" w:rsidP="00C3459D">
      <w:pPr>
        <w:numPr>
          <w:ilvl w:val="1"/>
          <w:numId w:val="39"/>
        </w:numPr>
        <w:spacing w:after="60"/>
        <w:ind w:left="1077"/>
        <w:contextualSpacing/>
        <w:jc w:val="both"/>
        <w:rPr>
          <w:rFonts w:ascii="Tahoma" w:hAnsi="Tahoma" w:cs="Tahoma"/>
          <w:sz w:val="18"/>
          <w:szCs w:val="18"/>
        </w:rPr>
      </w:pPr>
      <w:r w:rsidRPr="00B21DC2">
        <w:rPr>
          <w:rFonts w:ascii="Tahoma" w:hAnsi="Tahoma" w:cs="Tahoma"/>
          <w:sz w:val="18"/>
          <w:szCs w:val="18"/>
        </w:rPr>
        <w:t>prawo dostępu do danych osobowych Pani/Pana dotyczących (art. 15 RODO);</w:t>
      </w:r>
    </w:p>
    <w:p w14:paraId="7B3B00D0" w14:textId="77777777" w:rsidR="00BA01AD" w:rsidRPr="00B21DC2" w:rsidRDefault="00BA01AD" w:rsidP="00C3459D">
      <w:pPr>
        <w:numPr>
          <w:ilvl w:val="1"/>
          <w:numId w:val="39"/>
        </w:numPr>
        <w:spacing w:after="60"/>
        <w:ind w:left="714" w:hanging="357"/>
        <w:contextualSpacing/>
        <w:jc w:val="both"/>
        <w:rPr>
          <w:rFonts w:ascii="Tahoma" w:hAnsi="Tahoma" w:cs="Tahoma"/>
          <w:sz w:val="18"/>
          <w:szCs w:val="18"/>
        </w:rPr>
      </w:pPr>
      <w:r w:rsidRPr="00B21DC2">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B21DC2">
        <w:rPr>
          <w:rFonts w:ascii="Tahoma" w:hAnsi="Tahoma" w:cs="Tahoma"/>
          <w:sz w:val="18"/>
          <w:szCs w:val="18"/>
        </w:rPr>
        <w:t>Pzp</w:t>
      </w:r>
      <w:proofErr w:type="spellEnd"/>
      <w:r w:rsidRPr="00B21DC2">
        <w:rPr>
          <w:rFonts w:ascii="Tahoma" w:hAnsi="Tahoma" w:cs="Tahoma"/>
          <w:sz w:val="18"/>
          <w:szCs w:val="18"/>
        </w:rPr>
        <w:t xml:space="preserve"> oraz nie może naruszać integralności protokołu oraz jego załączników;</w:t>
      </w:r>
    </w:p>
    <w:p w14:paraId="219B32E3" w14:textId="77777777" w:rsidR="00BA01AD" w:rsidRPr="00B21DC2" w:rsidRDefault="00BA01AD" w:rsidP="00C3459D">
      <w:pPr>
        <w:numPr>
          <w:ilvl w:val="1"/>
          <w:numId w:val="39"/>
        </w:numPr>
        <w:spacing w:after="60"/>
        <w:ind w:left="714" w:hanging="357"/>
        <w:contextualSpacing/>
        <w:jc w:val="both"/>
        <w:rPr>
          <w:rFonts w:ascii="Tahoma" w:hAnsi="Tahoma" w:cs="Tahoma"/>
          <w:sz w:val="18"/>
          <w:szCs w:val="18"/>
        </w:rPr>
      </w:pPr>
      <w:r w:rsidRPr="00B21DC2">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9FBE396" w14:textId="77777777" w:rsidR="00BA01AD" w:rsidRPr="00B21DC2" w:rsidRDefault="00BA01AD" w:rsidP="00C3459D">
      <w:pPr>
        <w:numPr>
          <w:ilvl w:val="1"/>
          <w:numId w:val="39"/>
        </w:numPr>
        <w:spacing w:after="60"/>
        <w:ind w:left="714" w:hanging="357"/>
        <w:contextualSpacing/>
        <w:jc w:val="both"/>
        <w:rPr>
          <w:rFonts w:ascii="Tahoma" w:hAnsi="Tahoma" w:cs="Tahoma"/>
          <w:sz w:val="18"/>
          <w:szCs w:val="18"/>
        </w:rPr>
      </w:pPr>
      <w:r w:rsidRPr="00B21DC2">
        <w:rPr>
          <w:rFonts w:ascii="Tahoma" w:hAnsi="Tahoma" w:cs="Tahoma"/>
          <w:sz w:val="18"/>
          <w:szCs w:val="18"/>
        </w:rPr>
        <w:t>prawo do wniesienia skargi do Prezesa Urzędu Ochrony Danych Osobowych, gdy uzna Pani/Pan, że przetwarzanie danych osobowych Pani/Pana dotyczących narusza przepisy RODO.</w:t>
      </w:r>
    </w:p>
    <w:p w14:paraId="2F56E961" w14:textId="77777777" w:rsidR="00BA01AD" w:rsidRPr="00B21DC2" w:rsidRDefault="00BA01AD" w:rsidP="00C3459D">
      <w:pPr>
        <w:numPr>
          <w:ilvl w:val="0"/>
          <w:numId w:val="39"/>
        </w:numPr>
        <w:spacing w:after="60"/>
        <w:ind w:left="357" w:hanging="357"/>
        <w:contextualSpacing/>
        <w:jc w:val="both"/>
        <w:rPr>
          <w:rFonts w:ascii="Tahoma" w:hAnsi="Tahoma" w:cs="Tahoma"/>
          <w:sz w:val="18"/>
          <w:szCs w:val="18"/>
        </w:rPr>
      </w:pPr>
      <w:r w:rsidRPr="00B21DC2">
        <w:rPr>
          <w:rFonts w:ascii="Tahoma" w:hAnsi="Tahoma" w:cs="Tahoma"/>
          <w:sz w:val="18"/>
          <w:szCs w:val="18"/>
        </w:rPr>
        <w:t>Nie przysługuje Pani/Panu:</w:t>
      </w:r>
    </w:p>
    <w:p w14:paraId="3443F9B1" w14:textId="77777777" w:rsidR="00BA01AD" w:rsidRPr="00B21DC2" w:rsidRDefault="00BA01AD" w:rsidP="00C3459D">
      <w:pPr>
        <w:numPr>
          <w:ilvl w:val="1"/>
          <w:numId w:val="39"/>
        </w:numPr>
        <w:spacing w:after="60"/>
        <w:ind w:left="714" w:hanging="357"/>
        <w:contextualSpacing/>
        <w:jc w:val="both"/>
        <w:rPr>
          <w:rFonts w:ascii="Tahoma" w:hAnsi="Tahoma" w:cs="Tahoma"/>
          <w:sz w:val="18"/>
          <w:szCs w:val="18"/>
        </w:rPr>
      </w:pPr>
      <w:r w:rsidRPr="00B21DC2">
        <w:rPr>
          <w:rFonts w:ascii="Tahoma" w:hAnsi="Tahoma" w:cs="Tahoma"/>
          <w:sz w:val="18"/>
          <w:szCs w:val="18"/>
        </w:rPr>
        <w:t>prawo do usunięcia danych osobowych (w związku z art. 17 ust. 3 lit. b, d lub e RODO);</w:t>
      </w:r>
    </w:p>
    <w:p w14:paraId="2ECED1C5" w14:textId="77777777" w:rsidR="00BA01AD" w:rsidRPr="00B21DC2" w:rsidRDefault="00BA01AD" w:rsidP="00C3459D">
      <w:pPr>
        <w:numPr>
          <w:ilvl w:val="1"/>
          <w:numId w:val="39"/>
        </w:numPr>
        <w:spacing w:after="60"/>
        <w:ind w:left="714" w:hanging="357"/>
        <w:contextualSpacing/>
        <w:jc w:val="both"/>
        <w:rPr>
          <w:rFonts w:ascii="Tahoma" w:hAnsi="Tahoma" w:cs="Tahoma"/>
          <w:sz w:val="18"/>
          <w:szCs w:val="18"/>
        </w:rPr>
      </w:pPr>
      <w:r w:rsidRPr="00B21DC2">
        <w:rPr>
          <w:rFonts w:ascii="Tahoma" w:hAnsi="Tahoma" w:cs="Tahoma"/>
          <w:sz w:val="18"/>
          <w:szCs w:val="18"/>
        </w:rPr>
        <w:t>prawo do przenoszenia danych osobowych (o którym mowa w art. 20 RODO);</w:t>
      </w:r>
    </w:p>
    <w:p w14:paraId="4F523D92" w14:textId="77777777" w:rsidR="00BA01AD" w:rsidRPr="00B21DC2" w:rsidRDefault="00BA01AD" w:rsidP="00C3459D">
      <w:pPr>
        <w:numPr>
          <w:ilvl w:val="1"/>
          <w:numId w:val="39"/>
        </w:numPr>
        <w:spacing w:after="60"/>
        <w:ind w:left="714" w:hanging="357"/>
        <w:contextualSpacing/>
        <w:jc w:val="both"/>
        <w:rPr>
          <w:rFonts w:ascii="Tahoma" w:hAnsi="Tahoma" w:cs="Tahoma"/>
          <w:sz w:val="18"/>
          <w:szCs w:val="18"/>
        </w:rPr>
      </w:pPr>
      <w:r w:rsidRPr="00B21DC2">
        <w:rPr>
          <w:rFonts w:ascii="Tahoma" w:hAnsi="Tahoma" w:cs="Tahoma"/>
          <w:sz w:val="18"/>
          <w:szCs w:val="18"/>
        </w:rPr>
        <w:t>prawo sprzeciwu, wobec przetwarzania danych osobowych (na podstawie art. 21 RODO), gdyż podstawą prawną przetwarzania Pani/Pana danych osobowych jest art. 6 ust. 1 lit. c RODO.</w:t>
      </w:r>
    </w:p>
    <w:p w14:paraId="2110DD10" w14:textId="77777777" w:rsidR="00BA01AD" w:rsidRPr="00B21DC2" w:rsidRDefault="00BA01AD" w:rsidP="00C3459D">
      <w:pPr>
        <w:numPr>
          <w:ilvl w:val="0"/>
          <w:numId w:val="39"/>
        </w:numPr>
        <w:spacing w:after="60"/>
        <w:ind w:left="357" w:hanging="357"/>
        <w:contextualSpacing/>
        <w:jc w:val="both"/>
        <w:rPr>
          <w:rFonts w:ascii="Tahoma" w:hAnsi="Tahoma" w:cs="Tahoma"/>
          <w:sz w:val="18"/>
          <w:szCs w:val="18"/>
        </w:rPr>
      </w:pPr>
      <w:r w:rsidRPr="00B21DC2">
        <w:rPr>
          <w:rFonts w:ascii="Tahoma" w:hAnsi="Tahoma" w:cs="Tahoma"/>
          <w:sz w:val="18"/>
          <w:szCs w:val="18"/>
        </w:rPr>
        <w:t>W przypadku gdy osoba, której dane dotyczą wnosi do Administratora o:</w:t>
      </w:r>
    </w:p>
    <w:p w14:paraId="1EFD6C2E" w14:textId="77777777" w:rsidR="00BA01AD" w:rsidRPr="00B21DC2" w:rsidRDefault="00BA01AD" w:rsidP="00C3459D">
      <w:pPr>
        <w:numPr>
          <w:ilvl w:val="1"/>
          <w:numId w:val="39"/>
        </w:numPr>
        <w:spacing w:after="60"/>
        <w:ind w:left="1077"/>
        <w:contextualSpacing/>
        <w:jc w:val="both"/>
        <w:rPr>
          <w:rFonts w:ascii="Tahoma" w:hAnsi="Tahoma" w:cs="Tahoma"/>
          <w:sz w:val="18"/>
          <w:szCs w:val="18"/>
        </w:rPr>
      </w:pPr>
      <w:r w:rsidRPr="00B21DC2">
        <w:rPr>
          <w:rFonts w:ascii="Tahoma" w:hAnsi="Tahoma" w:cs="Tahoma"/>
          <w:sz w:val="18"/>
          <w:szCs w:val="18"/>
        </w:rPr>
        <w:t>potwierdzenie, czy przetwarzane są dane jej dotyczące;</w:t>
      </w:r>
    </w:p>
    <w:p w14:paraId="7B2BF17B" w14:textId="77777777" w:rsidR="00BA01AD" w:rsidRPr="00B21DC2" w:rsidRDefault="00BA01AD" w:rsidP="00C3459D">
      <w:pPr>
        <w:numPr>
          <w:ilvl w:val="1"/>
          <w:numId w:val="39"/>
        </w:numPr>
        <w:spacing w:after="60"/>
        <w:ind w:left="1077"/>
        <w:contextualSpacing/>
        <w:jc w:val="both"/>
        <w:rPr>
          <w:rFonts w:ascii="Tahoma" w:hAnsi="Tahoma" w:cs="Tahoma"/>
          <w:sz w:val="18"/>
          <w:szCs w:val="18"/>
        </w:rPr>
      </w:pPr>
      <w:r w:rsidRPr="00B21DC2">
        <w:rPr>
          <w:rFonts w:ascii="Tahoma" w:hAnsi="Tahoma" w:cs="Tahoma"/>
          <w:sz w:val="18"/>
          <w:szCs w:val="18"/>
        </w:rPr>
        <w:t>uzyskanie dostępu do danych jej dotyczących oraz informacji o:</w:t>
      </w:r>
    </w:p>
    <w:p w14:paraId="5FDBF48B" w14:textId="77777777" w:rsidR="00BA01AD" w:rsidRPr="00B21DC2" w:rsidRDefault="00BA01AD" w:rsidP="00C3459D">
      <w:pPr>
        <w:numPr>
          <w:ilvl w:val="2"/>
          <w:numId w:val="39"/>
        </w:numPr>
        <w:spacing w:after="60"/>
        <w:ind w:left="1440"/>
        <w:contextualSpacing/>
        <w:jc w:val="both"/>
        <w:rPr>
          <w:rFonts w:ascii="Tahoma" w:hAnsi="Tahoma" w:cs="Tahoma"/>
          <w:sz w:val="18"/>
          <w:szCs w:val="18"/>
        </w:rPr>
      </w:pPr>
      <w:r w:rsidRPr="00B21DC2">
        <w:rPr>
          <w:rFonts w:ascii="Tahoma" w:hAnsi="Tahoma" w:cs="Tahoma"/>
          <w:sz w:val="18"/>
          <w:szCs w:val="18"/>
        </w:rPr>
        <w:t>celach przetwarzania;</w:t>
      </w:r>
    </w:p>
    <w:p w14:paraId="144151E3" w14:textId="77777777" w:rsidR="00BA01AD" w:rsidRPr="00B21DC2" w:rsidRDefault="00BA01AD" w:rsidP="00C3459D">
      <w:pPr>
        <w:numPr>
          <w:ilvl w:val="2"/>
          <w:numId w:val="39"/>
        </w:numPr>
        <w:spacing w:after="60"/>
        <w:ind w:left="1440"/>
        <w:contextualSpacing/>
        <w:jc w:val="both"/>
        <w:rPr>
          <w:rFonts w:ascii="Tahoma" w:hAnsi="Tahoma" w:cs="Tahoma"/>
          <w:sz w:val="18"/>
          <w:szCs w:val="18"/>
        </w:rPr>
      </w:pPr>
      <w:r w:rsidRPr="00B21DC2">
        <w:rPr>
          <w:rFonts w:ascii="Tahoma" w:hAnsi="Tahoma" w:cs="Tahoma"/>
          <w:sz w:val="18"/>
          <w:szCs w:val="18"/>
        </w:rPr>
        <w:t>kategoriach odnośnych danych osobowych;</w:t>
      </w:r>
    </w:p>
    <w:p w14:paraId="28EF3FB1" w14:textId="77777777" w:rsidR="00BA01AD" w:rsidRPr="00B21DC2" w:rsidRDefault="00BA01AD" w:rsidP="00C3459D">
      <w:pPr>
        <w:numPr>
          <w:ilvl w:val="2"/>
          <w:numId w:val="39"/>
        </w:numPr>
        <w:spacing w:after="60"/>
        <w:ind w:left="1440"/>
        <w:contextualSpacing/>
        <w:jc w:val="both"/>
        <w:rPr>
          <w:rFonts w:ascii="Tahoma" w:hAnsi="Tahoma" w:cs="Tahoma"/>
          <w:sz w:val="18"/>
          <w:szCs w:val="18"/>
        </w:rPr>
      </w:pPr>
      <w:r w:rsidRPr="00B21DC2">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7D6B350D" w14:textId="77777777" w:rsidR="00BA01AD" w:rsidRPr="00B21DC2" w:rsidRDefault="00BA01AD" w:rsidP="00C3459D">
      <w:pPr>
        <w:numPr>
          <w:ilvl w:val="2"/>
          <w:numId w:val="39"/>
        </w:numPr>
        <w:spacing w:after="60"/>
        <w:ind w:left="1440"/>
        <w:contextualSpacing/>
        <w:jc w:val="both"/>
        <w:rPr>
          <w:rFonts w:ascii="Tahoma" w:hAnsi="Tahoma" w:cs="Tahoma"/>
          <w:sz w:val="18"/>
          <w:szCs w:val="18"/>
        </w:rPr>
      </w:pPr>
      <w:r w:rsidRPr="00B21DC2">
        <w:rPr>
          <w:rFonts w:ascii="Tahoma" w:hAnsi="Tahoma" w:cs="Tahoma"/>
          <w:sz w:val="18"/>
          <w:szCs w:val="18"/>
        </w:rPr>
        <w:t>planowanym okresie przechowywania danych lub kryteriach ustalania tego okresu;</w:t>
      </w:r>
    </w:p>
    <w:p w14:paraId="14DF2611" w14:textId="77777777" w:rsidR="00BA01AD" w:rsidRPr="00B21DC2" w:rsidRDefault="00BA01AD" w:rsidP="00C3459D">
      <w:pPr>
        <w:numPr>
          <w:ilvl w:val="2"/>
          <w:numId w:val="39"/>
        </w:numPr>
        <w:spacing w:after="60"/>
        <w:ind w:left="1440"/>
        <w:contextualSpacing/>
        <w:jc w:val="both"/>
        <w:rPr>
          <w:rFonts w:ascii="Tahoma" w:hAnsi="Tahoma" w:cs="Tahoma"/>
          <w:sz w:val="18"/>
          <w:szCs w:val="18"/>
        </w:rPr>
      </w:pPr>
      <w:r w:rsidRPr="00B21DC2">
        <w:rPr>
          <w:rFonts w:ascii="Tahoma" w:hAnsi="Tahoma" w:cs="Tahoma"/>
          <w:sz w:val="18"/>
          <w:szCs w:val="18"/>
        </w:rPr>
        <w:t xml:space="preserve">prawie do </w:t>
      </w:r>
      <w:proofErr w:type="spellStart"/>
      <w:r w:rsidRPr="00B21DC2">
        <w:rPr>
          <w:rFonts w:ascii="Tahoma" w:hAnsi="Tahoma" w:cs="Tahoma"/>
          <w:sz w:val="18"/>
          <w:szCs w:val="18"/>
        </w:rPr>
        <w:t>żądania</w:t>
      </w:r>
      <w:proofErr w:type="spellEnd"/>
      <w:r w:rsidRPr="00B21DC2">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4FC414B2" w14:textId="77777777" w:rsidR="00BA01AD" w:rsidRPr="00B21DC2" w:rsidRDefault="00BA01AD" w:rsidP="00C3459D">
      <w:pPr>
        <w:numPr>
          <w:ilvl w:val="2"/>
          <w:numId w:val="39"/>
        </w:numPr>
        <w:spacing w:after="60"/>
        <w:ind w:left="1440"/>
        <w:contextualSpacing/>
        <w:jc w:val="both"/>
        <w:rPr>
          <w:rFonts w:ascii="Tahoma" w:hAnsi="Tahoma" w:cs="Tahoma"/>
          <w:sz w:val="18"/>
          <w:szCs w:val="18"/>
        </w:rPr>
      </w:pPr>
      <w:r w:rsidRPr="00B21DC2">
        <w:rPr>
          <w:rFonts w:ascii="Tahoma" w:hAnsi="Tahoma" w:cs="Tahoma"/>
          <w:sz w:val="18"/>
          <w:szCs w:val="18"/>
        </w:rPr>
        <w:t>prawie wniesienia skargi do organu nadzorczego;</w:t>
      </w:r>
    </w:p>
    <w:p w14:paraId="305AC52F" w14:textId="77777777" w:rsidR="00BA01AD" w:rsidRPr="00B21DC2" w:rsidRDefault="00BA01AD" w:rsidP="00C3459D">
      <w:pPr>
        <w:numPr>
          <w:ilvl w:val="2"/>
          <w:numId w:val="39"/>
        </w:numPr>
        <w:spacing w:after="60"/>
        <w:ind w:left="1440"/>
        <w:contextualSpacing/>
        <w:jc w:val="both"/>
        <w:rPr>
          <w:rFonts w:ascii="Tahoma" w:hAnsi="Tahoma" w:cs="Tahoma"/>
          <w:sz w:val="18"/>
          <w:szCs w:val="18"/>
        </w:rPr>
      </w:pPr>
      <w:r w:rsidRPr="00B21DC2">
        <w:rPr>
          <w:rFonts w:ascii="Tahoma" w:hAnsi="Tahoma" w:cs="Tahoma"/>
          <w:sz w:val="18"/>
          <w:szCs w:val="18"/>
        </w:rPr>
        <w:t>źródle danych osobowych jeżeli nie zostały one zebrane od osoby, której dane dotyczą;</w:t>
      </w:r>
    </w:p>
    <w:p w14:paraId="254B71B8" w14:textId="77777777" w:rsidR="00BA01AD" w:rsidRPr="00B21DC2" w:rsidRDefault="00BA01AD" w:rsidP="00C3459D">
      <w:pPr>
        <w:numPr>
          <w:ilvl w:val="2"/>
          <w:numId w:val="39"/>
        </w:numPr>
        <w:spacing w:after="60"/>
        <w:ind w:left="1440"/>
        <w:contextualSpacing/>
        <w:jc w:val="both"/>
        <w:rPr>
          <w:rFonts w:ascii="Tahoma" w:hAnsi="Tahoma" w:cs="Tahoma"/>
          <w:sz w:val="18"/>
          <w:szCs w:val="18"/>
        </w:rPr>
      </w:pPr>
      <w:r w:rsidRPr="00B21DC2">
        <w:rPr>
          <w:rFonts w:ascii="Tahoma" w:hAnsi="Tahoma" w:cs="Tahoma"/>
          <w:sz w:val="18"/>
          <w:szCs w:val="18"/>
        </w:rPr>
        <w:t>zautomatyzowanym podejmowaniu decyzji, w tym o profilowaniu oraz istotnych zasadach ich podejmowania;</w:t>
      </w:r>
    </w:p>
    <w:p w14:paraId="5A566AEC" w14:textId="77777777" w:rsidR="00BA01AD" w:rsidRPr="00B21DC2" w:rsidRDefault="00BA01AD" w:rsidP="00C3459D">
      <w:pPr>
        <w:numPr>
          <w:ilvl w:val="1"/>
          <w:numId w:val="39"/>
        </w:numPr>
        <w:spacing w:after="60"/>
        <w:ind w:left="1077"/>
        <w:contextualSpacing/>
        <w:jc w:val="both"/>
        <w:rPr>
          <w:rFonts w:ascii="Tahoma" w:hAnsi="Tahoma" w:cs="Tahoma"/>
          <w:sz w:val="18"/>
          <w:szCs w:val="18"/>
        </w:rPr>
      </w:pPr>
      <w:r w:rsidRPr="00B21DC2">
        <w:rPr>
          <w:rFonts w:ascii="Tahoma" w:hAnsi="Tahoma" w:cs="Tahoma"/>
          <w:sz w:val="18"/>
          <w:szCs w:val="18"/>
        </w:rPr>
        <w:t xml:space="preserve">uzyskanie informacji o odpowiednich zabezpieczeniach (o których mowa w art. 46 ogólnego rozporządzenia o ochronie danych), związanych z przekazaniem, </w:t>
      </w:r>
      <w:proofErr w:type="spellStart"/>
      <w:r w:rsidRPr="00B21DC2">
        <w:rPr>
          <w:rFonts w:ascii="Tahoma" w:hAnsi="Tahoma" w:cs="Tahoma"/>
          <w:sz w:val="18"/>
          <w:szCs w:val="18"/>
        </w:rPr>
        <w:t>jeżeli</w:t>
      </w:r>
      <w:proofErr w:type="spellEnd"/>
      <w:r w:rsidRPr="00B21DC2">
        <w:rPr>
          <w:rFonts w:ascii="Tahoma" w:hAnsi="Tahoma" w:cs="Tahoma"/>
          <w:sz w:val="18"/>
          <w:szCs w:val="18"/>
        </w:rPr>
        <w:t xml:space="preserve"> dane osobowe </w:t>
      </w:r>
      <w:proofErr w:type="spellStart"/>
      <w:r w:rsidRPr="00B21DC2">
        <w:rPr>
          <w:rFonts w:ascii="Tahoma" w:hAnsi="Tahoma" w:cs="Tahoma"/>
          <w:sz w:val="18"/>
          <w:szCs w:val="18"/>
        </w:rPr>
        <w:t>sa</w:t>
      </w:r>
      <w:proofErr w:type="spellEnd"/>
      <w:r w:rsidRPr="00B21DC2">
        <w:rPr>
          <w:rFonts w:ascii="Tahoma" w:hAnsi="Tahoma" w:cs="Tahoma"/>
          <w:sz w:val="18"/>
          <w:szCs w:val="18"/>
        </w:rPr>
        <w:t xml:space="preserve">̨ przekazywane do państwa trzeciego lub organizacji międzynarodowej, </w:t>
      </w:r>
    </w:p>
    <w:p w14:paraId="4050B9B9" w14:textId="77777777" w:rsidR="00BA01AD" w:rsidRPr="00B21DC2" w:rsidRDefault="00BA01AD" w:rsidP="00C3459D">
      <w:pPr>
        <w:numPr>
          <w:ilvl w:val="1"/>
          <w:numId w:val="39"/>
        </w:numPr>
        <w:spacing w:after="60"/>
        <w:ind w:left="1077"/>
        <w:contextualSpacing/>
        <w:jc w:val="both"/>
        <w:rPr>
          <w:rFonts w:ascii="Tahoma" w:hAnsi="Tahoma" w:cs="Tahoma"/>
          <w:sz w:val="18"/>
          <w:szCs w:val="18"/>
        </w:rPr>
      </w:pPr>
      <w:r w:rsidRPr="00B21DC2">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73F1CDD0" w14:textId="77777777" w:rsidR="00BA01AD" w:rsidRPr="00B21DC2" w:rsidRDefault="00BA01AD" w:rsidP="00C3459D">
      <w:pPr>
        <w:numPr>
          <w:ilvl w:val="0"/>
          <w:numId w:val="39"/>
        </w:numPr>
        <w:spacing w:after="60"/>
        <w:ind w:left="357" w:hanging="357"/>
        <w:contextualSpacing/>
        <w:jc w:val="both"/>
        <w:rPr>
          <w:rFonts w:ascii="Tahoma" w:hAnsi="Tahoma" w:cs="Tahoma"/>
          <w:sz w:val="18"/>
          <w:szCs w:val="18"/>
        </w:rPr>
      </w:pPr>
      <w:r w:rsidRPr="00B21DC2">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1E719C13" w14:textId="77777777" w:rsidR="00BA01AD" w:rsidRPr="00B21DC2" w:rsidRDefault="00BA01AD" w:rsidP="00BA01AD">
      <w:pPr>
        <w:ind w:left="567" w:hanging="283"/>
        <w:jc w:val="both"/>
        <w:rPr>
          <w:rFonts w:ascii="Tahoma" w:hAnsi="Tahoma" w:cs="Tahoma"/>
          <w:i/>
          <w:iCs/>
          <w:sz w:val="14"/>
          <w:szCs w:val="14"/>
        </w:rPr>
      </w:pPr>
      <w:r w:rsidRPr="00B21DC2">
        <w:rPr>
          <w:rFonts w:ascii="Tahoma" w:hAnsi="Tahoma" w:cs="Tahoma"/>
          <w:b/>
          <w:bCs/>
          <w:i/>
          <w:iCs/>
          <w:sz w:val="16"/>
          <w:szCs w:val="16"/>
        </w:rPr>
        <w:t xml:space="preserve">* </w:t>
      </w:r>
      <w:r w:rsidRPr="00B21DC2">
        <w:rPr>
          <w:rFonts w:ascii="Tahoma" w:hAnsi="Tahoma" w:cs="Tahoma"/>
          <w:b/>
          <w:bCs/>
          <w:i/>
          <w:iCs/>
          <w:sz w:val="14"/>
          <w:szCs w:val="14"/>
        </w:rPr>
        <w:t>Wyjaśnienie</w:t>
      </w:r>
      <w:r w:rsidRPr="00B21DC2">
        <w:rPr>
          <w:rFonts w:ascii="Tahoma" w:hAnsi="Tahoma" w:cs="Tahoma"/>
          <w:i/>
          <w:iCs/>
          <w:sz w:val="14"/>
          <w:szCs w:val="14"/>
        </w:rPr>
        <w:t>: skorzystanie z prawa do sprostowania nie może skutkować zmianą wyniku postępowania</w:t>
      </w:r>
      <w:r w:rsidRPr="00B21DC2">
        <w:rPr>
          <w:rFonts w:ascii="Tahoma" w:hAnsi="Tahoma" w:cs="Tahoma"/>
          <w:i/>
          <w:iCs/>
          <w:sz w:val="14"/>
          <w:szCs w:val="14"/>
        </w:rPr>
        <w:br/>
        <w:t xml:space="preserve">o udzielenie zamówienia publicznego ani zmianą postanowień umowy w zakresie niezgodnym z ustawą </w:t>
      </w:r>
      <w:proofErr w:type="spellStart"/>
      <w:r w:rsidRPr="00B21DC2">
        <w:rPr>
          <w:rFonts w:ascii="Tahoma" w:hAnsi="Tahoma" w:cs="Tahoma"/>
          <w:i/>
          <w:iCs/>
          <w:sz w:val="14"/>
          <w:szCs w:val="14"/>
        </w:rPr>
        <w:t>Pzp</w:t>
      </w:r>
      <w:proofErr w:type="spellEnd"/>
      <w:r w:rsidRPr="00B21DC2">
        <w:rPr>
          <w:rFonts w:ascii="Tahoma" w:hAnsi="Tahoma" w:cs="Tahoma"/>
          <w:i/>
          <w:iCs/>
          <w:sz w:val="14"/>
          <w:szCs w:val="14"/>
        </w:rPr>
        <w:t xml:space="preserve"> oraz nie może naruszać integralności protokołu oraz jego załączników.</w:t>
      </w:r>
    </w:p>
    <w:p w14:paraId="077D53F5" w14:textId="77777777" w:rsidR="00BA01AD" w:rsidRPr="00B21DC2" w:rsidRDefault="00BA01AD" w:rsidP="00BA01AD">
      <w:pPr>
        <w:ind w:left="567" w:hanging="283"/>
        <w:jc w:val="both"/>
        <w:rPr>
          <w:rFonts w:ascii="Tahoma" w:hAnsi="Tahoma" w:cs="Tahoma"/>
          <w:i/>
          <w:iCs/>
          <w:sz w:val="16"/>
          <w:szCs w:val="16"/>
        </w:rPr>
      </w:pPr>
      <w:r w:rsidRPr="00B21DC2">
        <w:rPr>
          <w:rFonts w:ascii="Tahoma" w:hAnsi="Tahoma" w:cs="Tahoma"/>
          <w:b/>
          <w:bCs/>
          <w:i/>
          <w:iCs/>
          <w:sz w:val="14"/>
          <w:szCs w:val="14"/>
        </w:rPr>
        <w:t>** Wyjaśnienie</w:t>
      </w:r>
      <w:r w:rsidRPr="00B21DC2">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B21DC2">
        <w:rPr>
          <w:rFonts w:ascii="Tahoma" w:hAnsi="Tahoma" w:cs="Tahoma"/>
          <w:i/>
          <w:iCs/>
          <w:sz w:val="16"/>
          <w:szCs w:val="16"/>
        </w:rPr>
        <w:t>.</w:t>
      </w:r>
    </w:p>
    <w:p w14:paraId="6E0A8351" w14:textId="77777777" w:rsidR="00BA01AD" w:rsidRPr="00B21DC2" w:rsidRDefault="00BA01AD" w:rsidP="00BA01AD">
      <w:pPr>
        <w:pStyle w:val="Default"/>
        <w:suppressAutoHyphens/>
        <w:rPr>
          <w:rFonts w:ascii="Tahoma" w:hAnsi="Tahoma" w:cs="Tahoma"/>
          <w:color w:val="auto"/>
          <w:sz w:val="16"/>
          <w:szCs w:val="20"/>
        </w:rPr>
      </w:pPr>
    </w:p>
    <w:p w14:paraId="245CA5CD" w14:textId="77777777" w:rsidR="00BA01AD" w:rsidRPr="00B21DC2" w:rsidRDefault="00BA01AD" w:rsidP="00BA01AD">
      <w:pPr>
        <w:suppressAutoHyphens/>
        <w:rPr>
          <w:rFonts w:ascii="Tahoma" w:hAnsi="Tahoma" w:cs="Tahoma"/>
          <w:b/>
          <w:sz w:val="20"/>
          <w:szCs w:val="20"/>
        </w:rPr>
      </w:pPr>
      <w:r w:rsidRPr="00B21DC2">
        <w:rPr>
          <w:rFonts w:ascii="Tahoma" w:hAnsi="Tahoma" w:cs="Tahoma"/>
          <w:b/>
          <w:sz w:val="20"/>
          <w:szCs w:val="20"/>
        </w:rPr>
        <w:t>XX. ZAŁĄCZNIKI</w:t>
      </w:r>
    </w:p>
    <w:p w14:paraId="11516831" w14:textId="77777777" w:rsidR="00BA01AD" w:rsidRPr="00B21DC2" w:rsidRDefault="00BA01AD" w:rsidP="00BA01AD">
      <w:pPr>
        <w:suppressAutoHyphens/>
        <w:rPr>
          <w:rFonts w:ascii="Tahoma" w:hAnsi="Tahoma" w:cs="Tahoma"/>
          <w:b/>
          <w:sz w:val="8"/>
          <w:szCs w:val="8"/>
        </w:rPr>
      </w:pPr>
    </w:p>
    <w:p w14:paraId="7B16D48C" w14:textId="77777777" w:rsidR="00BA01AD" w:rsidRPr="00B21DC2" w:rsidRDefault="00BA01AD" w:rsidP="00BA01AD">
      <w:pPr>
        <w:jc w:val="both"/>
        <w:rPr>
          <w:rFonts w:ascii="Tahoma" w:hAnsi="Tahoma" w:cs="Tahoma"/>
          <w:sz w:val="18"/>
          <w:szCs w:val="18"/>
        </w:rPr>
      </w:pPr>
      <w:r w:rsidRPr="00B21DC2">
        <w:rPr>
          <w:rFonts w:ascii="Tahoma" w:hAnsi="Tahoma" w:cs="Tahoma"/>
          <w:sz w:val="18"/>
          <w:szCs w:val="18"/>
        </w:rPr>
        <w:t>Następujące załączniki stanowią integralną część SWZ:</w:t>
      </w:r>
    </w:p>
    <w:p w14:paraId="35E4FA44" w14:textId="77777777" w:rsidR="00BA01AD" w:rsidRPr="00B21DC2" w:rsidRDefault="00BA01AD" w:rsidP="00BA01AD">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1 – Formularz oferty,</w:t>
      </w:r>
    </w:p>
    <w:p w14:paraId="2C61E2D6" w14:textId="77777777" w:rsidR="00BA01AD" w:rsidRPr="00C27A85" w:rsidRDefault="00BA01AD" w:rsidP="00BA01AD">
      <w:pPr>
        <w:numPr>
          <w:ilvl w:val="0"/>
          <w:numId w:val="8"/>
        </w:numPr>
        <w:tabs>
          <w:tab w:val="clear" w:pos="720"/>
          <w:tab w:val="num" w:pos="360"/>
        </w:tabs>
        <w:ind w:left="360"/>
        <w:jc w:val="both"/>
        <w:rPr>
          <w:rFonts w:ascii="Tahoma" w:hAnsi="Tahoma" w:cs="Tahoma"/>
          <w:sz w:val="18"/>
          <w:szCs w:val="18"/>
        </w:rPr>
      </w:pPr>
      <w:r w:rsidRPr="00C27A85">
        <w:rPr>
          <w:rFonts w:ascii="Tahoma" w:hAnsi="Tahoma" w:cs="Tahoma"/>
          <w:sz w:val="18"/>
          <w:szCs w:val="18"/>
        </w:rPr>
        <w:t>Załączniki nr 1a1, 1a21a3, 1a4, 1a5, 1a6</w:t>
      </w:r>
      <w:r w:rsidR="00215C10">
        <w:rPr>
          <w:rFonts w:ascii="Tahoma" w:hAnsi="Tahoma" w:cs="Tahoma"/>
          <w:sz w:val="18"/>
          <w:szCs w:val="18"/>
        </w:rPr>
        <w:t>, 1a7, 1a8</w:t>
      </w:r>
      <w:r w:rsidRPr="00C27A85">
        <w:rPr>
          <w:rFonts w:ascii="Tahoma" w:hAnsi="Tahoma" w:cs="Tahoma"/>
          <w:sz w:val="18"/>
          <w:szCs w:val="18"/>
        </w:rPr>
        <w:t xml:space="preserve"> – Parametry techniczne, </w:t>
      </w:r>
    </w:p>
    <w:p w14:paraId="4248074E" w14:textId="77777777" w:rsidR="00BA01AD" w:rsidRPr="00B21DC2" w:rsidRDefault="00BA01AD" w:rsidP="00BA01AD">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2 – Formularz asortymentowo-cenowy,</w:t>
      </w:r>
    </w:p>
    <w:p w14:paraId="604D13D3" w14:textId="77777777" w:rsidR="00BA01AD" w:rsidRPr="00B21DC2" w:rsidRDefault="00BA01AD" w:rsidP="00BA01AD">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3 – JEDZ,</w:t>
      </w:r>
    </w:p>
    <w:p w14:paraId="07FE735A" w14:textId="77777777" w:rsidR="00BA01AD" w:rsidRPr="00B21DC2" w:rsidRDefault="00BA01AD" w:rsidP="00BA01AD">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3a, 3b – Oświadczenia o wykluczeniu</w:t>
      </w:r>
    </w:p>
    <w:p w14:paraId="479BF42C" w14:textId="77777777" w:rsidR="00BA01AD" w:rsidRPr="00B21DC2" w:rsidRDefault="00BA01AD" w:rsidP="00BA01AD">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4 – </w:t>
      </w:r>
      <w:bookmarkStart w:id="8" w:name="_Hlk72615745"/>
      <w:r w:rsidRPr="00B21DC2">
        <w:rPr>
          <w:rFonts w:ascii="Tahoma" w:hAnsi="Tahoma" w:cs="Tahoma"/>
          <w:sz w:val="18"/>
          <w:szCs w:val="18"/>
        </w:rPr>
        <w:t>Projektowane postanowienia umowy w sprawie zamówienia publicznego, które zostaną wprowadzone do treści tej umowy (Wzór umowy)</w:t>
      </w:r>
      <w:bookmarkEnd w:id="8"/>
      <w:r w:rsidRPr="00B21DC2">
        <w:rPr>
          <w:rFonts w:ascii="Tahoma" w:hAnsi="Tahoma" w:cs="Tahoma"/>
          <w:sz w:val="18"/>
          <w:szCs w:val="18"/>
        </w:rPr>
        <w:t>,</w:t>
      </w:r>
    </w:p>
    <w:p w14:paraId="44F329D4" w14:textId="77777777" w:rsidR="00BA01AD" w:rsidRPr="00B21DC2" w:rsidRDefault="00BA01AD" w:rsidP="00BA01AD">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4A – wzór umowy RODO</w:t>
      </w:r>
    </w:p>
    <w:p w14:paraId="3F988ECB" w14:textId="77777777" w:rsidR="00BA01AD" w:rsidRPr="00B21DC2" w:rsidRDefault="00BA01AD" w:rsidP="00BA01AD">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5 – Oświadczenie o przynależności do grupy kapitałowej,</w:t>
      </w:r>
    </w:p>
    <w:p w14:paraId="5AAAE759" w14:textId="77777777" w:rsidR="00BA01AD" w:rsidRPr="00B21DC2" w:rsidRDefault="00BA01AD" w:rsidP="00BA01AD">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6 – </w:t>
      </w:r>
      <w:r w:rsidRPr="00B21DC2">
        <w:rPr>
          <w:rFonts w:ascii="Tahoma" w:hAnsi="Tahoma" w:cs="Tahoma"/>
          <w:bCs/>
          <w:sz w:val="18"/>
          <w:szCs w:val="18"/>
        </w:rPr>
        <w:t>Oświadczenie Wykonawcy o aktualności informacji zawartych w oświadczeniu, o którym mowa w art. 125 ust. 1 Ustawy PZP</w:t>
      </w:r>
      <w:r w:rsidRPr="00B21DC2">
        <w:rPr>
          <w:rFonts w:ascii="Tahoma" w:hAnsi="Tahoma" w:cs="Tahoma"/>
          <w:sz w:val="18"/>
          <w:szCs w:val="18"/>
        </w:rPr>
        <w:t xml:space="preserve"> w zakresie podstaw do wykluczenia.</w:t>
      </w:r>
    </w:p>
    <w:p w14:paraId="697A26DC" w14:textId="77777777" w:rsidR="00C27A85" w:rsidRDefault="00BA01AD" w:rsidP="00BA01AD">
      <w:pPr>
        <w:numPr>
          <w:ilvl w:val="0"/>
          <w:numId w:val="8"/>
        </w:numPr>
        <w:tabs>
          <w:tab w:val="clear" w:pos="720"/>
          <w:tab w:val="num" w:pos="360"/>
        </w:tabs>
        <w:ind w:left="360"/>
        <w:jc w:val="both"/>
        <w:rPr>
          <w:rFonts w:ascii="Tahoma" w:hAnsi="Tahoma" w:cs="Tahoma"/>
          <w:kern w:val="1"/>
          <w:sz w:val="18"/>
          <w:szCs w:val="18"/>
          <w:shd w:val="clear" w:color="auto" w:fill="FFFFFF"/>
        </w:rPr>
      </w:pPr>
      <w:r w:rsidRPr="00B21DC2">
        <w:rPr>
          <w:rFonts w:ascii="Tahoma" w:hAnsi="Tahoma" w:cs="Tahoma"/>
          <w:sz w:val="18"/>
          <w:szCs w:val="18"/>
        </w:rPr>
        <w:t>Załącznik nr 7 - Oświadczenie Wykonawcy z art 117 ust. 4</w:t>
      </w:r>
      <w:r w:rsidRPr="00B21DC2">
        <w:rPr>
          <w:rFonts w:ascii="Tahoma" w:hAnsi="Tahoma" w:cs="Tahoma"/>
          <w:kern w:val="1"/>
          <w:sz w:val="18"/>
          <w:szCs w:val="18"/>
          <w:shd w:val="clear" w:color="auto" w:fill="FFFFFF"/>
        </w:rPr>
        <w:t>.</w:t>
      </w:r>
    </w:p>
    <w:p w14:paraId="0E31A47C" w14:textId="77777777" w:rsidR="00C27A85" w:rsidRDefault="00C27A85">
      <w:pPr>
        <w:spacing w:after="160" w:line="259" w:lineRule="auto"/>
        <w:rPr>
          <w:rFonts w:ascii="Tahoma" w:hAnsi="Tahoma" w:cs="Tahoma"/>
          <w:kern w:val="1"/>
          <w:sz w:val="18"/>
          <w:szCs w:val="18"/>
          <w:shd w:val="clear" w:color="auto" w:fill="FFFFFF"/>
        </w:rPr>
      </w:pPr>
      <w:r>
        <w:rPr>
          <w:rFonts w:ascii="Tahoma" w:hAnsi="Tahoma" w:cs="Tahoma"/>
          <w:kern w:val="1"/>
          <w:sz w:val="18"/>
          <w:szCs w:val="18"/>
          <w:shd w:val="clear" w:color="auto" w:fill="FFFFFF"/>
        </w:rPr>
        <w:br w:type="page"/>
      </w:r>
    </w:p>
    <w:p w14:paraId="217FE55E" w14:textId="77777777" w:rsidR="00BA01AD" w:rsidRPr="00B21DC2" w:rsidRDefault="00BA01AD" w:rsidP="00BA01AD">
      <w:pPr>
        <w:jc w:val="right"/>
        <w:rPr>
          <w:rFonts w:ascii="Tahoma" w:hAnsi="Tahoma" w:cs="Tahoma"/>
          <w:b/>
          <w:bCs/>
          <w:sz w:val="18"/>
          <w:szCs w:val="18"/>
        </w:rPr>
      </w:pPr>
      <w:r w:rsidRPr="00B21DC2">
        <w:rPr>
          <w:rFonts w:ascii="Tahoma" w:hAnsi="Tahoma" w:cs="Tahoma"/>
          <w:b/>
          <w:bCs/>
          <w:sz w:val="18"/>
          <w:szCs w:val="18"/>
        </w:rPr>
        <w:lastRenderedPageBreak/>
        <w:t>Załącznik nr 1</w:t>
      </w:r>
    </w:p>
    <w:p w14:paraId="428F0317" w14:textId="77777777" w:rsidR="00BA01AD" w:rsidRPr="00B21DC2" w:rsidRDefault="00BA01AD" w:rsidP="00BA01AD">
      <w:pPr>
        <w:jc w:val="center"/>
        <w:rPr>
          <w:rFonts w:ascii="Tahoma" w:hAnsi="Tahoma" w:cs="Tahoma"/>
          <w:b/>
          <w:bCs/>
          <w:sz w:val="18"/>
          <w:szCs w:val="18"/>
        </w:rPr>
      </w:pPr>
      <w:r w:rsidRPr="00B21DC2">
        <w:rPr>
          <w:rFonts w:ascii="Tahoma" w:hAnsi="Tahoma" w:cs="Tahoma"/>
          <w:b/>
          <w:bCs/>
          <w:sz w:val="18"/>
          <w:szCs w:val="18"/>
        </w:rPr>
        <w:t>F O R M U L A R Z    O F E R T Y</w:t>
      </w:r>
    </w:p>
    <w:p w14:paraId="03766F30" w14:textId="77777777" w:rsidR="00BA01AD" w:rsidRPr="00B21DC2" w:rsidRDefault="00BA01AD" w:rsidP="00BA01AD">
      <w:pPr>
        <w:jc w:val="center"/>
        <w:rPr>
          <w:rFonts w:ascii="Tahoma" w:hAnsi="Tahoma" w:cs="Tahoma"/>
          <w:b/>
          <w:bCs/>
          <w:sz w:val="10"/>
          <w:szCs w:val="10"/>
        </w:rPr>
      </w:pPr>
    </w:p>
    <w:p w14:paraId="71943224" w14:textId="77777777" w:rsidR="00BA01AD" w:rsidRPr="00B21DC2" w:rsidRDefault="00BA01AD" w:rsidP="00BA01AD">
      <w:pPr>
        <w:rPr>
          <w:rFonts w:ascii="Tahoma" w:hAnsi="Tahoma" w:cs="Tahoma"/>
          <w:sz w:val="18"/>
          <w:szCs w:val="18"/>
        </w:rPr>
      </w:pPr>
      <w:r w:rsidRPr="00B21DC2">
        <w:rPr>
          <w:rFonts w:ascii="Tahoma" w:hAnsi="Tahoma" w:cs="Tahoma"/>
          <w:sz w:val="18"/>
          <w:szCs w:val="18"/>
        </w:rPr>
        <w:t>Nazwa i siedziba Wykonawcy</w:t>
      </w:r>
      <w:r w:rsidRPr="00B21DC2">
        <w:rPr>
          <w:rFonts w:ascii="Tahoma" w:hAnsi="Tahoma" w:cs="Tahoma"/>
          <w:sz w:val="18"/>
          <w:szCs w:val="18"/>
        </w:rPr>
        <w:tab/>
        <w:t>albo</w:t>
      </w:r>
      <w:r w:rsidRPr="00B21DC2">
        <w:rPr>
          <w:rFonts w:ascii="Tahoma" w:hAnsi="Tahoma" w:cs="Tahoma"/>
          <w:sz w:val="18"/>
          <w:szCs w:val="18"/>
        </w:rPr>
        <w:tab/>
        <w:t>Imię i nazwisko, adres zamieszkania i adres Wykonawcy</w:t>
      </w:r>
    </w:p>
    <w:p w14:paraId="5D5487A3" w14:textId="77777777" w:rsidR="00BA01AD" w:rsidRPr="00B21DC2" w:rsidRDefault="00BA01AD" w:rsidP="00BA01AD">
      <w:pPr>
        <w:spacing w:line="360" w:lineRule="auto"/>
        <w:rPr>
          <w:rFonts w:ascii="Tahoma" w:hAnsi="Tahoma" w:cs="Tahoma"/>
          <w:sz w:val="18"/>
          <w:szCs w:val="18"/>
        </w:rPr>
      </w:pPr>
      <w:r w:rsidRPr="00B21DC2">
        <w:rPr>
          <w:rFonts w:ascii="Tahoma" w:hAnsi="Tahoma" w:cs="Tahoma"/>
          <w:sz w:val="18"/>
          <w:szCs w:val="18"/>
        </w:rPr>
        <w:t>.................................................................................................................................................................................................................................................................................................................................................................................................................................................................................................................................................................................</w:t>
      </w:r>
    </w:p>
    <w:p w14:paraId="0EE45C19" w14:textId="77777777" w:rsidR="00BA01AD" w:rsidRPr="00B21DC2" w:rsidRDefault="00BA01AD" w:rsidP="00BA01AD">
      <w:pPr>
        <w:spacing w:line="360" w:lineRule="auto"/>
        <w:rPr>
          <w:rFonts w:ascii="Tahoma" w:hAnsi="Tahoma" w:cs="Tahoma"/>
          <w:sz w:val="18"/>
          <w:szCs w:val="18"/>
        </w:rPr>
      </w:pPr>
      <w:r w:rsidRPr="00B21DC2">
        <w:rPr>
          <w:rFonts w:ascii="Tahoma" w:hAnsi="Tahoma" w:cs="Tahoma"/>
          <w:sz w:val="18"/>
          <w:szCs w:val="18"/>
        </w:rPr>
        <w:t>Osoba uprawniona do kontaktu z Zamawiającym (imię, nazwisko, stanowisko):</w:t>
      </w:r>
    </w:p>
    <w:p w14:paraId="69ADE36D" w14:textId="77777777" w:rsidR="00BA01AD" w:rsidRPr="00B21DC2" w:rsidRDefault="00BA01AD" w:rsidP="00BA01AD">
      <w:pPr>
        <w:spacing w:line="360" w:lineRule="auto"/>
        <w:rPr>
          <w:rFonts w:ascii="Tahoma" w:hAnsi="Tahoma" w:cs="Tahoma"/>
          <w:sz w:val="18"/>
          <w:szCs w:val="18"/>
        </w:rPr>
      </w:pPr>
      <w:r w:rsidRPr="00B21DC2">
        <w:rPr>
          <w:rFonts w:ascii="Tahoma" w:hAnsi="Tahoma" w:cs="Tahoma"/>
          <w:sz w:val="18"/>
          <w:szCs w:val="18"/>
        </w:rPr>
        <w:t>...........................................................................................................................................................................................</w:t>
      </w:r>
    </w:p>
    <w:p w14:paraId="4EFABD37" w14:textId="77777777" w:rsidR="00BA01AD" w:rsidRPr="00B21DC2" w:rsidRDefault="00BA01AD" w:rsidP="00BA01AD">
      <w:pPr>
        <w:spacing w:line="360" w:lineRule="auto"/>
        <w:rPr>
          <w:rFonts w:ascii="Tahoma" w:hAnsi="Tahoma" w:cs="Tahoma"/>
          <w:sz w:val="18"/>
          <w:szCs w:val="18"/>
        </w:rPr>
      </w:pPr>
      <w:r w:rsidRPr="00B21DC2">
        <w:rPr>
          <w:rFonts w:ascii="Tahoma" w:hAnsi="Tahoma" w:cs="Tahoma"/>
          <w:sz w:val="18"/>
          <w:szCs w:val="18"/>
        </w:rPr>
        <w:t>Nr telefonu ……...................................................................................................................................................................</w:t>
      </w:r>
    </w:p>
    <w:p w14:paraId="0439C10C" w14:textId="77777777" w:rsidR="00BA01AD" w:rsidRPr="00B21DC2" w:rsidRDefault="00BA01AD" w:rsidP="00BA01AD">
      <w:pPr>
        <w:spacing w:line="360" w:lineRule="auto"/>
        <w:rPr>
          <w:rFonts w:ascii="Tahoma" w:hAnsi="Tahoma" w:cs="Tahoma"/>
          <w:sz w:val="18"/>
          <w:szCs w:val="18"/>
        </w:rPr>
      </w:pPr>
      <w:r w:rsidRPr="00B21DC2">
        <w:rPr>
          <w:rFonts w:ascii="Tahoma" w:hAnsi="Tahoma" w:cs="Tahoma"/>
          <w:sz w:val="18"/>
          <w:szCs w:val="18"/>
        </w:rPr>
        <w:t>Regon: ............................. NIP: ........................................... BDO: …………………………………</w:t>
      </w:r>
    </w:p>
    <w:p w14:paraId="36AFA993" w14:textId="77777777" w:rsidR="00BA01AD" w:rsidRPr="00B21DC2" w:rsidRDefault="00BA01AD" w:rsidP="00BA01AD">
      <w:pPr>
        <w:spacing w:line="360" w:lineRule="auto"/>
        <w:rPr>
          <w:rFonts w:ascii="Tahoma" w:hAnsi="Tahoma" w:cs="Tahoma"/>
          <w:sz w:val="18"/>
          <w:szCs w:val="18"/>
        </w:rPr>
      </w:pPr>
      <w:r w:rsidRPr="00B21DC2">
        <w:rPr>
          <w:rFonts w:ascii="Tahoma" w:hAnsi="Tahoma" w:cs="Tahoma"/>
          <w:sz w:val="18"/>
          <w:szCs w:val="18"/>
        </w:rPr>
        <w:t>Województwo.............................................................. Powiat……........................................................................................</w:t>
      </w:r>
    </w:p>
    <w:p w14:paraId="0C09396F" w14:textId="77777777" w:rsidR="00BA01AD" w:rsidRPr="00B21DC2" w:rsidRDefault="00BA01AD" w:rsidP="00BA01AD">
      <w:pPr>
        <w:spacing w:line="360" w:lineRule="auto"/>
        <w:rPr>
          <w:rFonts w:ascii="Tahoma" w:hAnsi="Tahoma" w:cs="Tahoma"/>
          <w:b/>
          <w:bCs/>
          <w:sz w:val="18"/>
          <w:szCs w:val="18"/>
        </w:rPr>
      </w:pPr>
      <w:r w:rsidRPr="00B21DC2">
        <w:rPr>
          <w:rFonts w:ascii="Tahoma" w:hAnsi="Tahoma" w:cs="Tahoma"/>
          <w:sz w:val="18"/>
          <w:szCs w:val="18"/>
        </w:rPr>
        <w:t xml:space="preserve">Internet: http://........................................................... </w:t>
      </w:r>
      <w:r w:rsidRPr="00B21DC2">
        <w:rPr>
          <w:rFonts w:ascii="Tahoma" w:hAnsi="Tahoma" w:cs="Tahoma"/>
          <w:b/>
          <w:bCs/>
          <w:sz w:val="18"/>
          <w:szCs w:val="18"/>
        </w:rPr>
        <w:t>e-mail:............................................@..........................................</w:t>
      </w:r>
    </w:p>
    <w:p w14:paraId="58ED004F" w14:textId="77777777" w:rsidR="00BA01AD" w:rsidRPr="00B21DC2" w:rsidRDefault="00BA01AD" w:rsidP="00BA01AD">
      <w:pPr>
        <w:suppressAutoHyphens/>
        <w:spacing w:line="360" w:lineRule="auto"/>
        <w:rPr>
          <w:rFonts w:ascii="Tahoma" w:hAnsi="Tahoma" w:cs="Tahoma"/>
          <w:bCs/>
          <w:sz w:val="18"/>
          <w:szCs w:val="18"/>
          <w:lang w:eastAsia="zh-CN"/>
        </w:rPr>
      </w:pPr>
      <w:r w:rsidRPr="00B21DC2">
        <w:rPr>
          <w:rFonts w:ascii="Tahoma" w:hAnsi="Tahoma" w:cs="Tahoma"/>
          <w:bCs/>
          <w:sz w:val="18"/>
          <w:szCs w:val="18"/>
          <w:lang w:eastAsia="zh-CN"/>
        </w:rPr>
        <w:t>KRS: ……………………………………… (jeżeli dotyczy)</w:t>
      </w:r>
    </w:p>
    <w:p w14:paraId="1731BE41" w14:textId="77777777" w:rsidR="00BA01AD" w:rsidRPr="00B21DC2" w:rsidRDefault="00BA01AD" w:rsidP="00BA01AD">
      <w:pPr>
        <w:suppressAutoHyphens/>
        <w:spacing w:line="360" w:lineRule="auto"/>
        <w:rPr>
          <w:rFonts w:ascii="Tahoma" w:hAnsi="Tahoma" w:cs="Tahoma"/>
          <w:b/>
          <w:sz w:val="18"/>
          <w:szCs w:val="18"/>
        </w:rPr>
      </w:pPr>
      <w:r w:rsidRPr="00B21DC2">
        <w:rPr>
          <w:rFonts w:ascii="Tahoma" w:hAnsi="Tahoma" w:cs="Tahoma"/>
          <w:b/>
          <w:sz w:val="18"/>
          <w:szCs w:val="18"/>
        </w:rPr>
        <w:t>Wykonawca jest: *</w:t>
      </w:r>
    </w:p>
    <w:p w14:paraId="6A5C7823" w14:textId="77777777" w:rsidR="00BA01AD" w:rsidRPr="00B21DC2" w:rsidRDefault="00BA01AD" w:rsidP="00BA01AD">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 xml:space="preserve">Mikroprzedsiębiorstwem </w:t>
      </w:r>
      <w:r w:rsidRPr="00B21DC2">
        <w:rPr>
          <w:rStyle w:val="Odwoanieprzypisudolnego"/>
          <w:rFonts w:ascii="Tahoma" w:hAnsi="Tahoma" w:cs="Tahoma"/>
          <w:sz w:val="18"/>
          <w:szCs w:val="18"/>
        </w:rPr>
        <w:footnoteReference w:id="2"/>
      </w:r>
      <w:r w:rsidRPr="00B21DC2">
        <w:rPr>
          <w:rFonts w:ascii="Tahoma" w:hAnsi="Tahoma" w:cs="Tahoma"/>
          <w:sz w:val="18"/>
          <w:szCs w:val="18"/>
        </w:rPr>
        <w:t>,</w:t>
      </w:r>
    </w:p>
    <w:p w14:paraId="7879BD37" w14:textId="77777777" w:rsidR="00BA01AD" w:rsidRPr="00B21DC2" w:rsidRDefault="00BA01AD" w:rsidP="00BA01AD">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 xml:space="preserve">Małym przedsiębiorstwem </w:t>
      </w:r>
      <w:r w:rsidRPr="00B21DC2">
        <w:rPr>
          <w:rStyle w:val="Odwoanieprzypisudolnego"/>
          <w:rFonts w:ascii="Tahoma" w:hAnsi="Tahoma" w:cs="Tahoma"/>
          <w:sz w:val="18"/>
          <w:szCs w:val="18"/>
        </w:rPr>
        <w:footnoteReference w:id="3"/>
      </w:r>
      <w:r w:rsidRPr="00B21DC2">
        <w:rPr>
          <w:rFonts w:ascii="Tahoma" w:hAnsi="Tahoma" w:cs="Tahoma"/>
          <w:sz w:val="18"/>
          <w:szCs w:val="18"/>
        </w:rPr>
        <w:t>,</w:t>
      </w:r>
    </w:p>
    <w:p w14:paraId="715CD366" w14:textId="77777777" w:rsidR="00BA01AD" w:rsidRPr="00B21DC2" w:rsidRDefault="00BA01AD" w:rsidP="00BA01AD">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 xml:space="preserve">Średnim przedsiębiorstwem </w:t>
      </w:r>
      <w:r w:rsidRPr="00B21DC2">
        <w:rPr>
          <w:rStyle w:val="Odwoanieprzypisudolnego"/>
          <w:rFonts w:ascii="Tahoma" w:hAnsi="Tahoma" w:cs="Tahoma"/>
          <w:sz w:val="18"/>
          <w:szCs w:val="18"/>
        </w:rPr>
        <w:footnoteReference w:id="4"/>
      </w:r>
      <w:r w:rsidRPr="00B21DC2">
        <w:rPr>
          <w:rFonts w:ascii="Tahoma" w:hAnsi="Tahoma" w:cs="Tahoma"/>
          <w:sz w:val="18"/>
          <w:szCs w:val="18"/>
        </w:rPr>
        <w:t xml:space="preserve">, </w:t>
      </w:r>
    </w:p>
    <w:p w14:paraId="1126E9F7" w14:textId="77777777" w:rsidR="00BA01AD" w:rsidRPr="00B21DC2" w:rsidRDefault="00BA01AD" w:rsidP="00BA01AD">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Jednoosobową działalnością gospodarczą,</w:t>
      </w:r>
    </w:p>
    <w:p w14:paraId="1CEA7097" w14:textId="77777777" w:rsidR="00BA01AD" w:rsidRPr="00B21DC2" w:rsidRDefault="00BA01AD" w:rsidP="00BA01AD">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Osobą fizyczną nieprowadzącą działalności gospodarczej,</w:t>
      </w:r>
    </w:p>
    <w:p w14:paraId="68EE0BBF" w14:textId="77777777" w:rsidR="00BA01AD" w:rsidRPr="00B21DC2" w:rsidRDefault="00BA01AD" w:rsidP="00BA01AD">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Innym rodzajem</w:t>
      </w:r>
    </w:p>
    <w:p w14:paraId="0F4595C0" w14:textId="77777777" w:rsidR="00BA01AD" w:rsidRPr="00B21DC2" w:rsidRDefault="00BA01AD" w:rsidP="00BA01AD">
      <w:pPr>
        <w:suppressAutoHyphens/>
        <w:spacing w:line="360" w:lineRule="auto"/>
        <w:rPr>
          <w:rFonts w:ascii="Tahoma" w:hAnsi="Tahoma" w:cs="Tahoma"/>
          <w:b/>
          <w:sz w:val="18"/>
          <w:szCs w:val="18"/>
        </w:rPr>
      </w:pPr>
      <w:r w:rsidRPr="00B21DC2">
        <w:rPr>
          <w:rFonts w:ascii="Tahoma" w:hAnsi="Tahoma" w:cs="Tahoma"/>
          <w:b/>
          <w:sz w:val="18"/>
          <w:szCs w:val="18"/>
        </w:rPr>
        <w:t>UWAGA  *zaznaczyć właściwe</w:t>
      </w:r>
    </w:p>
    <w:p w14:paraId="7B8EA7C9" w14:textId="77777777" w:rsidR="00BA01AD" w:rsidRPr="00B21DC2" w:rsidRDefault="00BA01AD" w:rsidP="00BA01AD">
      <w:pPr>
        <w:spacing w:line="360" w:lineRule="auto"/>
        <w:jc w:val="center"/>
        <w:rPr>
          <w:rFonts w:ascii="Tahoma" w:hAnsi="Tahoma" w:cs="Tahoma"/>
          <w:sz w:val="18"/>
          <w:szCs w:val="20"/>
        </w:rPr>
      </w:pPr>
      <w:r w:rsidRPr="00B21DC2">
        <w:rPr>
          <w:rFonts w:ascii="Tahoma" w:hAnsi="Tahoma" w:cs="Tahoma"/>
          <w:sz w:val="18"/>
          <w:szCs w:val="20"/>
        </w:rPr>
        <w:t>Do:</w:t>
      </w:r>
    </w:p>
    <w:p w14:paraId="2AC7BD56" w14:textId="77777777" w:rsidR="00BA01AD" w:rsidRPr="00B21DC2" w:rsidRDefault="00BA01AD" w:rsidP="00BA01AD">
      <w:pPr>
        <w:jc w:val="center"/>
        <w:rPr>
          <w:rFonts w:ascii="Tahoma" w:hAnsi="Tahoma" w:cs="Tahoma"/>
          <w:b/>
          <w:sz w:val="18"/>
          <w:szCs w:val="20"/>
        </w:rPr>
      </w:pPr>
      <w:r w:rsidRPr="00B21DC2">
        <w:rPr>
          <w:rFonts w:ascii="Tahoma" w:hAnsi="Tahoma" w:cs="Tahoma"/>
          <w:b/>
          <w:sz w:val="18"/>
          <w:szCs w:val="20"/>
        </w:rPr>
        <w:t>SAMODZIELNEGO PUBLICZNEGO ZAKŁADU OPIEKI ZDROWOTNEJ  UNIWERSYTECKIEGO SZPITALA KLINICZNEGO NR 1 IM. NORBERTA BARLICKIEGO</w:t>
      </w:r>
      <w:r w:rsidRPr="00B21DC2">
        <w:rPr>
          <w:rFonts w:ascii="Tahoma" w:hAnsi="Tahoma" w:cs="Tahoma"/>
          <w:b/>
          <w:sz w:val="18"/>
          <w:szCs w:val="20"/>
        </w:rPr>
        <w:br/>
        <w:t>90-153 ŁÓDŹ, UL. KOPCIŃSKIEGO 22</w:t>
      </w:r>
    </w:p>
    <w:p w14:paraId="4BB754B3" w14:textId="77777777" w:rsidR="00BA01AD" w:rsidRPr="00B21DC2" w:rsidRDefault="00BA01AD" w:rsidP="00BA01AD">
      <w:pPr>
        <w:pStyle w:val="Tekstpodstawowy"/>
        <w:jc w:val="center"/>
        <w:rPr>
          <w:rFonts w:ascii="Tahoma" w:hAnsi="Tahoma" w:cs="Tahoma"/>
          <w:sz w:val="14"/>
          <w:szCs w:val="16"/>
        </w:rPr>
      </w:pPr>
    </w:p>
    <w:p w14:paraId="5339234E" w14:textId="610F5408" w:rsidR="00BA01AD" w:rsidRPr="00AD5665" w:rsidRDefault="00BA01AD" w:rsidP="00BA01AD">
      <w:pPr>
        <w:pStyle w:val="Tekstpodstawowy"/>
        <w:jc w:val="both"/>
        <w:rPr>
          <w:rFonts w:ascii="Tahoma" w:hAnsi="Tahoma" w:cs="Tahoma"/>
          <w:sz w:val="18"/>
          <w:szCs w:val="18"/>
        </w:rPr>
      </w:pPr>
      <w:r w:rsidRPr="00AD5665">
        <w:rPr>
          <w:rFonts w:ascii="Tahoma" w:hAnsi="Tahoma" w:cs="Tahoma"/>
          <w:sz w:val="18"/>
          <w:szCs w:val="18"/>
        </w:rPr>
        <w:t xml:space="preserve">Nawiązując do ogłoszenia opublikowanego w Dzienniku Urzędowym Unii Europejskiej nr </w:t>
      </w:r>
      <w:r w:rsidR="00437D56" w:rsidRPr="00437D56">
        <w:rPr>
          <w:rFonts w:ascii="Tahoma" w:hAnsi="Tahoma" w:cs="Tahoma"/>
          <w:b/>
          <w:bCs/>
          <w:sz w:val="18"/>
          <w:szCs w:val="18"/>
        </w:rPr>
        <w:t>Dz.U. S: 165/2024</w:t>
      </w:r>
      <w:r w:rsidR="00437D56">
        <w:rPr>
          <w:rFonts w:ascii="Tahoma" w:hAnsi="Tahoma" w:cs="Tahoma"/>
          <w:b/>
          <w:bCs/>
          <w:sz w:val="18"/>
          <w:szCs w:val="18"/>
        </w:rPr>
        <w:t xml:space="preserve"> </w:t>
      </w:r>
      <w:r w:rsidR="00437D56" w:rsidRPr="00437D56">
        <w:rPr>
          <w:rFonts w:ascii="Tahoma" w:hAnsi="Tahoma" w:cs="Tahoma"/>
          <w:b/>
          <w:bCs/>
          <w:sz w:val="18"/>
          <w:szCs w:val="18"/>
        </w:rPr>
        <w:t>509016-2024</w:t>
      </w:r>
      <w:r w:rsidR="00437D56">
        <w:rPr>
          <w:rFonts w:ascii="Tahoma" w:hAnsi="Tahoma" w:cs="Tahoma"/>
          <w:b/>
          <w:bCs/>
          <w:sz w:val="18"/>
          <w:szCs w:val="18"/>
        </w:rPr>
        <w:t xml:space="preserve"> </w:t>
      </w:r>
      <w:r w:rsidRPr="00AD5665">
        <w:rPr>
          <w:rFonts w:ascii="Tahoma" w:hAnsi="Tahoma" w:cs="Tahoma"/>
          <w:sz w:val="18"/>
          <w:szCs w:val="18"/>
        </w:rPr>
        <w:t xml:space="preserve">w dniu </w:t>
      </w:r>
      <w:r w:rsidR="00437D56">
        <w:rPr>
          <w:rFonts w:ascii="Tahoma" w:hAnsi="Tahoma" w:cs="Tahoma"/>
          <w:b/>
          <w:bCs/>
          <w:sz w:val="18"/>
          <w:szCs w:val="18"/>
        </w:rPr>
        <w:t>26.08.2024</w:t>
      </w:r>
      <w:r w:rsidRPr="00AD5665">
        <w:rPr>
          <w:rFonts w:ascii="Tahoma" w:hAnsi="Tahoma" w:cs="Tahoma"/>
          <w:b/>
          <w:bCs/>
          <w:sz w:val="18"/>
          <w:szCs w:val="18"/>
        </w:rPr>
        <w:t xml:space="preserve"> r. </w:t>
      </w:r>
      <w:r w:rsidRPr="00AD5665">
        <w:rPr>
          <w:rFonts w:ascii="Tahoma" w:hAnsi="Tahoma" w:cs="Tahoma"/>
          <w:sz w:val="18"/>
          <w:szCs w:val="18"/>
        </w:rPr>
        <w:t xml:space="preserve">o przetargu nieograniczonym </w:t>
      </w:r>
      <w:r w:rsidRPr="00AD5665">
        <w:rPr>
          <w:rFonts w:ascii="Tahoma" w:hAnsi="Tahoma" w:cs="Tahoma"/>
          <w:b/>
          <w:sz w:val="18"/>
          <w:szCs w:val="18"/>
        </w:rPr>
        <w:t>pn. „</w:t>
      </w:r>
      <w:r w:rsidR="00C27A85" w:rsidRPr="00AD5665">
        <w:rPr>
          <w:rFonts w:ascii="Tahoma" w:hAnsi="Tahoma" w:cs="Tahoma"/>
          <w:b/>
          <w:sz w:val="18"/>
          <w:szCs w:val="18"/>
        </w:rPr>
        <w:t>Zakup głowic do USG, kardiomonitora, pomp infuzyjnych, urządzeń do terapii podciśnieniowej, aparatu do terapii ultradźwiękowej i aparatów do elektroterapii</w:t>
      </w:r>
      <w:r w:rsidRPr="00AD5665">
        <w:rPr>
          <w:rFonts w:ascii="Tahoma" w:hAnsi="Tahoma" w:cs="Tahoma"/>
          <w:b/>
          <w:sz w:val="18"/>
          <w:szCs w:val="18"/>
        </w:rPr>
        <w:t xml:space="preserve">”  – numer sprawy </w:t>
      </w:r>
      <w:r w:rsidR="00C27A85" w:rsidRPr="00AD5665">
        <w:rPr>
          <w:rFonts w:ascii="Tahoma" w:hAnsi="Tahoma" w:cs="Tahoma"/>
          <w:b/>
          <w:sz w:val="18"/>
          <w:szCs w:val="18"/>
        </w:rPr>
        <w:t>94</w:t>
      </w:r>
      <w:r w:rsidRPr="00AD5665">
        <w:rPr>
          <w:rFonts w:ascii="Tahoma" w:hAnsi="Tahoma" w:cs="Tahoma"/>
          <w:b/>
          <w:sz w:val="18"/>
          <w:szCs w:val="18"/>
        </w:rPr>
        <w:t>/PN/ZP/D/2024</w:t>
      </w:r>
      <w:r w:rsidRPr="00AD5665">
        <w:rPr>
          <w:rFonts w:ascii="Tahoma" w:hAnsi="Tahoma" w:cs="Tahoma"/>
          <w:sz w:val="18"/>
          <w:szCs w:val="18"/>
        </w:rPr>
        <w:t>:</w:t>
      </w:r>
    </w:p>
    <w:p w14:paraId="520C3DBA" w14:textId="77777777" w:rsidR="00BA01AD" w:rsidRPr="00AD5665" w:rsidRDefault="00BA01AD" w:rsidP="00BA01AD">
      <w:pPr>
        <w:pStyle w:val="Tekstpodstawowy"/>
        <w:jc w:val="both"/>
        <w:rPr>
          <w:rFonts w:ascii="Tahoma" w:hAnsi="Tahoma" w:cs="Tahoma"/>
          <w:sz w:val="12"/>
          <w:szCs w:val="12"/>
        </w:rPr>
      </w:pPr>
    </w:p>
    <w:p w14:paraId="3AA8F2F8" w14:textId="77777777" w:rsidR="00BA01AD" w:rsidRPr="00AD5665" w:rsidRDefault="00BA01AD" w:rsidP="00BA01AD">
      <w:pPr>
        <w:numPr>
          <w:ilvl w:val="0"/>
          <w:numId w:val="5"/>
        </w:numPr>
        <w:jc w:val="both"/>
        <w:rPr>
          <w:rFonts w:ascii="Tahoma" w:hAnsi="Tahoma" w:cs="Tahoma"/>
          <w:sz w:val="18"/>
          <w:szCs w:val="18"/>
        </w:rPr>
      </w:pPr>
      <w:r w:rsidRPr="00AD5665">
        <w:rPr>
          <w:rFonts w:ascii="Tahoma" w:hAnsi="Tahoma" w:cs="Tahoma"/>
          <w:sz w:val="18"/>
          <w:szCs w:val="18"/>
        </w:rPr>
        <w:t xml:space="preserve">Oferujemy sukcesywne dostawy </w:t>
      </w:r>
      <w:r w:rsidRPr="00AD5665">
        <w:rPr>
          <w:rFonts w:ascii="Tahoma" w:hAnsi="Tahoma" w:cs="Tahoma"/>
          <w:b/>
          <w:sz w:val="18"/>
          <w:szCs w:val="18"/>
        </w:rPr>
        <w:t>towaru</w:t>
      </w:r>
      <w:r w:rsidRPr="00AD5665">
        <w:rPr>
          <w:rFonts w:ascii="Tahoma" w:hAnsi="Tahoma" w:cs="Tahoma"/>
          <w:sz w:val="18"/>
          <w:szCs w:val="18"/>
        </w:rPr>
        <w:t xml:space="preserve"> spełniającego wymagania określone w załączniku Formularz asortymentowo-cenowy - załącznik nr 2 do SWZ. Załącznik ten stanowi integralną część niniejszej oferty.</w:t>
      </w:r>
    </w:p>
    <w:p w14:paraId="7E7DEB3B" w14:textId="77777777" w:rsidR="00BA01AD" w:rsidRPr="00AD5665" w:rsidRDefault="00BA01AD" w:rsidP="00BA01AD">
      <w:pPr>
        <w:jc w:val="both"/>
        <w:rPr>
          <w:rFonts w:ascii="Tahoma" w:hAnsi="Tahoma" w:cs="Tahoma"/>
          <w:sz w:val="12"/>
          <w:szCs w:val="12"/>
        </w:rPr>
      </w:pPr>
    </w:p>
    <w:p w14:paraId="3FB64027" w14:textId="77777777" w:rsidR="00BA01AD" w:rsidRPr="00AD5665" w:rsidRDefault="00BA01AD" w:rsidP="00BA01AD">
      <w:pPr>
        <w:numPr>
          <w:ilvl w:val="0"/>
          <w:numId w:val="5"/>
        </w:numPr>
        <w:jc w:val="both"/>
        <w:rPr>
          <w:rFonts w:ascii="Tahoma" w:hAnsi="Tahoma" w:cs="Tahoma"/>
          <w:sz w:val="18"/>
          <w:szCs w:val="18"/>
        </w:rPr>
      </w:pPr>
      <w:r w:rsidRPr="00AD5665">
        <w:rPr>
          <w:rFonts w:ascii="Tahoma" w:hAnsi="Tahoma" w:cs="Tahoma"/>
          <w:sz w:val="18"/>
          <w:szCs w:val="18"/>
        </w:rPr>
        <w:t xml:space="preserve">Oferujemy termin realizacji zamówień: </w:t>
      </w:r>
      <w:r w:rsidR="00C27A85" w:rsidRPr="00AD5665">
        <w:rPr>
          <w:rFonts w:ascii="Tahoma" w:hAnsi="Tahoma" w:cs="Tahoma"/>
          <w:b/>
          <w:bCs/>
          <w:sz w:val="18"/>
          <w:szCs w:val="18"/>
        </w:rPr>
        <w:t>8 tygodni</w:t>
      </w:r>
      <w:r w:rsidRPr="00AD5665">
        <w:rPr>
          <w:rFonts w:ascii="Tahoma" w:hAnsi="Tahoma" w:cs="Tahoma"/>
          <w:b/>
          <w:bCs/>
          <w:sz w:val="18"/>
          <w:szCs w:val="18"/>
        </w:rPr>
        <w:t xml:space="preserve"> od dnia zawarcia umowy. </w:t>
      </w:r>
      <w:r w:rsidRPr="00AD5665">
        <w:rPr>
          <w:rFonts w:ascii="Tahoma" w:hAnsi="Tahoma" w:cs="Tahoma"/>
          <w:sz w:val="18"/>
          <w:szCs w:val="18"/>
        </w:rPr>
        <w:t xml:space="preserve"> </w:t>
      </w:r>
    </w:p>
    <w:p w14:paraId="4DC7EC76" w14:textId="77777777" w:rsidR="00BA01AD" w:rsidRPr="00AD5665" w:rsidRDefault="00BA01AD" w:rsidP="00BA01AD">
      <w:pPr>
        <w:jc w:val="both"/>
        <w:rPr>
          <w:rFonts w:ascii="Tahoma" w:hAnsi="Tahoma" w:cs="Tahoma"/>
          <w:sz w:val="18"/>
          <w:szCs w:val="18"/>
        </w:rPr>
      </w:pPr>
    </w:p>
    <w:p w14:paraId="09C751F9" w14:textId="77777777" w:rsidR="00BA01AD" w:rsidRPr="00AD5665" w:rsidRDefault="00BA01AD" w:rsidP="00BA01AD">
      <w:pPr>
        <w:numPr>
          <w:ilvl w:val="0"/>
          <w:numId w:val="5"/>
        </w:numPr>
        <w:jc w:val="both"/>
        <w:rPr>
          <w:rFonts w:ascii="Tahoma" w:hAnsi="Tahoma" w:cs="Tahoma"/>
          <w:sz w:val="18"/>
          <w:szCs w:val="18"/>
        </w:rPr>
      </w:pPr>
      <w:r w:rsidRPr="00AD5665">
        <w:rPr>
          <w:rFonts w:ascii="Tahoma" w:hAnsi="Tahoma" w:cs="Tahoma"/>
          <w:sz w:val="18"/>
          <w:szCs w:val="18"/>
        </w:rPr>
        <w:t xml:space="preserve">Proponowany termin płatności: </w:t>
      </w:r>
      <w:r w:rsidRPr="00AD5665">
        <w:rPr>
          <w:rFonts w:ascii="Tahoma" w:hAnsi="Tahoma" w:cs="Tahoma"/>
          <w:b/>
          <w:sz w:val="18"/>
          <w:szCs w:val="18"/>
        </w:rPr>
        <w:t>30 dni</w:t>
      </w:r>
      <w:r w:rsidRPr="00AD5665">
        <w:rPr>
          <w:rFonts w:ascii="Tahoma" w:hAnsi="Tahoma" w:cs="Tahoma"/>
          <w:sz w:val="18"/>
          <w:szCs w:val="18"/>
        </w:rPr>
        <w:t xml:space="preserve">  od dnia otrzymania przez Zamawiającego prawidłowo wystawionej faktury, na warunkach i zgodnie z postanowieniami wzoru umowy.</w:t>
      </w:r>
    </w:p>
    <w:p w14:paraId="3EA06E89" w14:textId="77777777" w:rsidR="00BA01AD" w:rsidRPr="00AD5665" w:rsidRDefault="00BA01AD" w:rsidP="00BA01AD">
      <w:pPr>
        <w:autoSpaceDE w:val="0"/>
        <w:autoSpaceDN w:val="0"/>
        <w:adjustRightInd w:val="0"/>
        <w:ind w:left="357"/>
        <w:jc w:val="both"/>
        <w:rPr>
          <w:rFonts w:ascii="Tahoma" w:hAnsi="Tahoma" w:cs="Tahoma"/>
          <w:sz w:val="18"/>
          <w:szCs w:val="18"/>
        </w:rPr>
      </w:pPr>
      <w:r w:rsidRPr="00AD5665">
        <w:rPr>
          <w:rFonts w:ascii="Tahoma" w:hAnsi="Tahoma" w:cs="Tahoma"/>
          <w:sz w:val="18"/>
          <w:szCs w:val="18"/>
        </w:rPr>
        <w:t>Należność będzie wpłacana przelewem na rachunek bankowy (rozliczeniowy) Wykonawcy podany na fakturze, który jest zgodny:</w:t>
      </w:r>
    </w:p>
    <w:p w14:paraId="2BBD56A3" w14:textId="77777777" w:rsidR="00BA01AD" w:rsidRPr="00AD5665" w:rsidRDefault="00BA01AD" w:rsidP="00BA01AD">
      <w:pPr>
        <w:widowControl w:val="0"/>
        <w:numPr>
          <w:ilvl w:val="0"/>
          <w:numId w:val="14"/>
        </w:numPr>
        <w:autoSpaceDE w:val="0"/>
        <w:autoSpaceDN w:val="0"/>
        <w:adjustRightInd w:val="0"/>
        <w:jc w:val="both"/>
        <w:rPr>
          <w:rFonts w:ascii="Tahoma" w:hAnsi="Tahoma" w:cs="Tahoma"/>
          <w:sz w:val="18"/>
          <w:szCs w:val="18"/>
        </w:rPr>
      </w:pPr>
      <w:r w:rsidRPr="00AD5665">
        <w:rPr>
          <w:rFonts w:ascii="Tahoma" w:hAnsi="Tahoma" w:cs="Tahoma"/>
          <w:sz w:val="18"/>
          <w:szCs w:val="18"/>
        </w:rPr>
        <w:t>z numerem rachunku bankowego (rozliczeniowego) wprowadzonego do wykazu podatników VAT tzw. biała lista - w przypadku podatników VAT *</w:t>
      </w:r>
    </w:p>
    <w:p w14:paraId="19B16F07" w14:textId="77777777" w:rsidR="00BA01AD" w:rsidRPr="00AD5665" w:rsidRDefault="00BA01AD" w:rsidP="00BA01AD">
      <w:pPr>
        <w:widowControl w:val="0"/>
        <w:numPr>
          <w:ilvl w:val="0"/>
          <w:numId w:val="14"/>
        </w:numPr>
        <w:suppressAutoHyphens/>
        <w:jc w:val="both"/>
        <w:rPr>
          <w:rFonts w:ascii="Tahoma" w:hAnsi="Tahoma" w:cs="Tahoma"/>
          <w:sz w:val="18"/>
          <w:szCs w:val="18"/>
        </w:rPr>
      </w:pPr>
      <w:r w:rsidRPr="00AD5665">
        <w:rPr>
          <w:rFonts w:ascii="Tahoma" w:hAnsi="Tahoma" w:cs="Tahoma"/>
          <w:sz w:val="18"/>
          <w:szCs w:val="18"/>
        </w:rPr>
        <w:t>z numerem rachunku bankowego (rozliczeniowego) zgłoszonym przez Wykonawcę do Urzędu Skarbowego w związku z prowadzoną działalnością  - w przypadku innych podatników *</w:t>
      </w:r>
    </w:p>
    <w:p w14:paraId="46FD21C8" w14:textId="77777777" w:rsidR="00BA01AD" w:rsidRPr="00B21DC2" w:rsidRDefault="00BA01AD" w:rsidP="00BA01AD">
      <w:pPr>
        <w:ind w:left="360"/>
        <w:jc w:val="both"/>
        <w:rPr>
          <w:rFonts w:ascii="Tahoma" w:hAnsi="Tahoma" w:cs="Tahoma"/>
          <w:sz w:val="18"/>
          <w:szCs w:val="18"/>
        </w:rPr>
      </w:pPr>
      <w:r w:rsidRPr="00AD5665">
        <w:rPr>
          <w:rFonts w:ascii="Tahoma" w:hAnsi="Tahoma" w:cs="Tahoma"/>
          <w:i/>
          <w:sz w:val="18"/>
          <w:szCs w:val="18"/>
        </w:rPr>
        <w:t>*niewłaściwe skreślić</w:t>
      </w:r>
      <w:r w:rsidRPr="00B21DC2">
        <w:rPr>
          <w:rFonts w:ascii="Tahoma" w:hAnsi="Tahoma" w:cs="Tahoma"/>
          <w:sz w:val="18"/>
          <w:szCs w:val="18"/>
        </w:rPr>
        <w:t xml:space="preserve"> </w:t>
      </w:r>
    </w:p>
    <w:p w14:paraId="7805BF02" w14:textId="77777777" w:rsidR="00BA01AD" w:rsidRPr="00B21DC2" w:rsidRDefault="00BA01AD" w:rsidP="00BA01AD">
      <w:pPr>
        <w:jc w:val="both"/>
        <w:rPr>
          <w:rFonts w:ascii="Tahoma" w:hAnsi="Tahoma" w:cs="Tahoma"/>
          <w:sz w:val="12"/>
          <w:szCs w:val="12"/>
        </w:rPr>
      </w:pPr>
    </w:p>
    <w:p w14:paraId="0F7DA943" w14:textId="77777777" w:rsidR="00BA01AD" w:rsidRPr="00B21DC2" w:rsidRDefault="00BA01AD" w:rsidP="00BA01AD">
      <w:pPr>
        <w:numPr>
          <w:ilvl w:val="0"/>
          <w:numId w:val="5"/>
        </w:numPr>
        <w:jc w:val="both"/>
        <w:rPr>
          <w:rFonts w:ascii="Tahoma" w:hAnsi="Tahoma" w:cs="Tahoma"/>
          <w:sz w:val="18"/>
          <w:szCs w:val="18"/>
        </w:rPr>
      </w:pPr>
      <w:r w:rsidRPr="00B21DC2">
        <w:rPr>
          <w:rFonts w:ascii="Tahoma" w:hAnsi="Tahoma" w:cs="Tahoma"/>
          <w:sz w:val="18"/>
          <w:szCs w:val="18"/>
        </w:rPr>
        <w:t>Zobowiązujemy wystawiać fakturę zgodnie z obowiązującymi przepisami prawa</w:t>
      </w:r>
      <w:r w:rsidRPr="00B21DC2">
        <w:rPr>
          <w:rFonts w:ascii="Tahoma" w:hAnsi="Tahoma" w:cs="Tahoma"/>
          <w:i/>
          <w:sz w:val="18"/>
          <w:szCs w:val="18"/>
        </w:rPr>
        <w:t>.</w:t>
      </w:r>
    </w:p>
    <w:p w14:paraId="62D33AA4" w14:textId="77777777" w:rsidR="00BA01AD" w:rsidRPr="00B21DC2" w:rsidRDefault="00BA01AD" w:rsidP="00BA01AD">
      <w:pPr>
        <w:ind w:left="360"/>
        <w:jc w:val="both"/>
        <w:rPr>
          <w:rFonts w:ascii="Tahoma" w:hAnsi="Tahoma" w:cs="Tahoma"/>
          <w:sz w:val="12"/>
          <w:szCs w:val="12"/>
        </w:rPr>
      </w:pPr>
    </w:p>
    <w:p w14:paraId="5C7D9478" w14:textId="77777777" w:rsidR="00BA01AD" w:rsidRPr="00B21DC2" w:rsidRDefault="00BA01AD" w:rsidP="00BA01AD">
      <w:pPr>
        <w:numPr>
          <w:ilvl w:val="0"/>
          <w:numId w:val="5"/>
        </w:numPr>
        <w:jc w:val="both"/>
        <w:rPr>
          <w:rFonts w:ascii="Tahoma" w:hAnsi="Tahoma" w:cs="Tahoma"/>
          <w:b/>
          <w:bCs/>
          <w:sz w:val="18"/>
          <w:szCs w:val="18"/>
        </w:rPr>
      </w:pPr>
      <w:r w:rsidRPr="00B21DC2">
        <w:rPr>
          <w:rFonts w:ascii="Tahoma" w:hAnsi="Tahoma" w:cs="Tahoma"/>
          <w:b/>
          <w:sz w:val="20"/>
          <w:szCs w:val="20"/>
        </w:rPr>
        <w:t xml:space="preserve">Oferujemy </w:t>
      </w:r>
      <w:r>
        <w:rPr>
          <w:rFonts w:ascii="Tahoma" w:hAnsi="Tahoma" w:cs="Tahoma"/>
          <w:b/>
          <w:sz w:val="20"/>
          <w:szCs w:val="20"/>
        </w:rPr>
        <w:t>okres</w:t>
      </w:r>
      <w:r w:rsidRPr="00B21DC2">
        <w:rPr>
          <w:rFonts w:ascii="Tahoma" w:hAnsi="Tahoma" w:cs="Tahoma"/>
          <w:b/>
          <w:sz w:val="20"/>
          <w:szCs w:val="20"/>
        </w:rPr>
        <w:t xml:space="preserve"> gwarancji zgodny z poniższymi wymogami:</w:t>
      </w:r>
    </w:p>
    <w:p w14:paraId="58B5B934" w14:textId="77777777" w:rsidR="00BA01AD" w:rsidRPr="00B21DC2" w:rsidRDefault="00BA01AD" w:rsidP="00BA01AD">
      <w:pPr>
        <w:jc w:val="both"/>
        <w:rPr>
          <w:rFonts w:ascii="Tahoma" w:hAnsi="Tahoma" w:cs="Tahoma"/>
          <w:b/>
          <w:bCs/>
          <w:sz w:val="18"/>
          <w:szCs w:val="18"/>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571"/>
      </w:tblGrid>
      <w:tr w:rsidR="00BA01AD" w:rsidRPr="00B21DC2" w14:paraId="1279C8BF" w14:textId="77777777" w:rsidTr="00BA01AD">
        <w:trPr>
          <w:trHeight w:val="373"/>
          <w:jc w:val="center"/>
        </w:trPr>
        <w:tc>
          <w:tcPr>
            <w:tcW w:w="4857" w:type="dxa"/>
            <w:shd w:val="clear" w:color="auto" w:fill="auto"/>
            <w:vAlign w:val="center"/>
          </w:tcPr>
          <w:p w14:paraId="4E8ED229" w14:textId="77777777" w:rsidR="00BA01AD" w:rsidRPr="00B21DC2" w:rsidRDefault="00BA01AD" w:rsidP="00BA01AD">
            <w:pPr>
              <w:jc w:val="both"/>
              <w:rPr>
                <w:rFonts w:ascii="Tahoma" w:eastAsia="Calibri" w:hAnsi="Tahoma" w:cs="Tahoma"/>
                <w:b/>
                <w:sz w:val="20"/>
                <w:szCs w:val="20"/>
                <w:lang w:eastAsia="en-US"/>
              </w:rPr>
            </w:pPr>
            <w:r w:rsidRPr="00B21DC2">
              <w:rPr>
                <w:rFonts w:ascii="Tahoma" w:eastAsia="Calibri" w:hAnsi="Tahoma" w:cs="Tahoma"/>
                <w:b/>
                <w:sz w:val="20"/>
                <w:szCs w:val="20"/>
                <w:lang w:eastAsia="en-US"/>
              </w:rPr>
              <w:t>Oceniane kryteria:</w:t>
            </w:r>
          </w:p>
        </w:tc>
        <w:tc>
          <w:tcPr>
            <w:tcW w:w="4571" w:type="dxa"/>
            <w:shd w:val="clear" w:color="auto" w:fill="auto"/>
            <w:vAlign w:val="center"/>
          </w:tcPr>
          <w:p w14:paraId="582159AB" w14:textId="77777777" w:rsidR="00BA01AD" w:rsidRPr="00B21DC2" w:rsidRDefault="00BA01AD" w:rsidP="00BA01AD">
            <w:pPr>
              <w:jc w:val="center"/>
              <w:rPr>
                <w:rFonts w:ascii="Tahoma" w:eastAsia="Calibri" w:hAnsi="Tahoma" w:cs="Tahoma"/>
                <w:b/>
                <w:sz w:val="20"/>
                <w:szCs w:val="20"/>
                <w:lang w:eastAsia="en-US"/>
              </w:rPr>
            </w:pPr>
            <w:r w:rsidRPr="00B21DC2">
              <w:rPr>
                <w:rFonts w:ascii="Tahoma" w:eastAsia="Calibri" w:hAnsi="Tahoma" w:cs="Tahoma"/>
                <w:b/>
                <w:sz w:val="20"/>
                <w:szCs w:val="20"/>
                <w:lang w:eastAsia="en-US"/>
              </w:rPr>
              <w:t>Podać/Wypełnić</w:t>
            </w:r>
          </w:p>
        </w:tc>
      </w:tr>
      <w:tr w:rsidR="00BA01AD" w:rsidRPr="00B21DC2" w14:paraId="4C95779C" w14:textId="77777777" w:rsidTr="00BA01AD">
        <w:trPr>
          <w:trHeight w:val="56"/>
          <w:jc w:val="center"/>
        </w:trPr>
        <w:tc>
          <w:tcPr>
            <w:tcW w:w="4857" w:type="dxa"/>
            <w:shd w:val="clear" w:color="auto" w:fill="auto"/>
            <w:vAlign w:val="center"/>
          </w:tcPr>
          <w:p w14:paraId="6516EFC5" w14:textId="77777777" w:rsidR="00BA01AD" w:rsidRPr="00AD5665" w:rsidRDefault="00BA01AD" w:rsidP="00BA01AD">
            <w:pPr>
              <w:rPr>
                <w:rFonts w:ascii="Tahoma" w:eastAsia="Calibri" w:hAnsi="Tahoma" w:cs="Tahoma"/>
                <w:b/>
                <w:sz w:val="20"/>
                <w:szCs w:val="20"/>
                <w:lang w:eastAsia="en-US"/>
              </w:rPr>
            </w:pPr>
          </w:p>
          <w:p w14:paraId="3BF95519" w14:textId="77777777" w:rsidR="00BA01AD" w:rsidRPr="00AD5665" w:rsidRDefault="00BA01AD" w:rsidP="00BA01AD">
            <w:pPr>
              <w:rPr>
                <w:rFonts w:ascii="Tahoma" w:eastAsia="Calibri" w:hAnsi="Tahoma" w:cs="Tahoma"/>
                <w:b/>
                <w:sz w:val="20"/>
                <w:szCs w:val="20"/>
                <w:u w:val="single"/>
                <w:lang w:eastAsia="en-US"/>
              </w:rPr>
            </w:pPr>
            <w:r w:rsidRPr="00AD5665">
              <w:rPr>
                <w:rFonts w:ascii="Tahoma" w:eastAsia="Calibri" w:hAnsi="Tahoma" w:cs="Tahoma"/>
                <w:b/>
                <w:sz w:val="20"/>
                <w:szCs w:val="20"/>
                <w:u w:val="single"/>
                <w:lang w:eastAsia="en-US"/>
              </w:rPr>
              <w:t>Gwarancja</w:t>
            </w:r>
          </w:p>
          <w:p w14:paraId="67427593" w14:textId="77777777" w:rsidR="00BA01AD" w:rsidRPr="00AD5665" w:rsidRDefault="00BA01AD" w:rsidP="00BA01AD">
            <w:pPr>
              <w:jc w:val="both"/>
              <w:rPr>
                <w:sz w:val="18"/>
                <w:szCs w:val="18"/>
              </w:rPr>
            </w:pPr>
            <w:r w:rsidRPr="00AD5665">
              <w:rPr>
                <w:rFonts w:ascii="Tahoma" w:hAnsi="Tahoma" w:cs="Tahoma"/>
                <w:sz w:val="18"/>
                <w:szCs w:val="18"/>
              </w:rPr>
              <w:lastRenderedPageBreak/>
              <w:t xml:space="preserve">Proponujemy następujący okres </w:t>
            </w:r>
            <w:r w:rsidRPr="00AD5665">
              <w:rPr>
                <w:rFonts w:ascii="Tahoma" w:hAnsi="Tahoma" w:cs="Tahoma"/>
                <w:b/>
                <w:sz w:val="18"/>
                <w:szCs w:val="18"/>
              </w:rPr>
              <w:t>gwarancji</w:t>
            </w:r>
            <w:r w:rsidRPr="00AD5665">
              <w:rPr>
                <w:rFonts w:ascii="Tahoma" w:hAnsi="Tahoma" w:cs="Tahoma"/>
                <w:b/>
                <w:bCs/>
                <w:sz w:val="18"/>
                <w:szCs w:val="18"/>
              </w:rPr>
              <w:t xml:space="preserve"> </w:t>
            </w:r>
            <w:r w:rsidRPr="00AD5665">
              <w:rPr>
                <w:rFonts w:ascii="Tahoma" w:hAnsi="Tahoma" w:cs="Tahoma"/>
                <w:b/>
                <w:sz w:val="18"/>
                <w:szCs w:val="18"/>
              </w:rPr>
              <w:t xml:space="preserve">na towar </w:t>
            </w:r>
            <w:r w:rsidRPr="00AD5665">
              <w:rPr>
                <w:rFonts w:ascii="Tahoma" w:hAnsi="Tahoma" w:cs="Tahoma"/>
                <w:sz w:val="18"/>
                <w:szCs w:val="18"/>
              </w:rPr>
              <w:t>będący przedmiotem zamówienia liczony jest daty uruchomienia.</w:t>
            </w:r>
          </w:p>
          <w:p w14:paraId="7BA56BE7" w14:textId="77777777" w:rsidR="00BA01AD" w:rsidRPr="00AD5665" w:rsidRDefault="00BA01AD" w:rsidP="00BA01AD">
            <w:pPr>
              <w:jc w:val="both"/>
              <w:rPr>
                <w:rFonts w:ascii="Tahoma" w:eastAsia="Calibri" w:hAnsi="Tahoma" w:cs="Tahoma"/>
                <w:b/>
                <w:bCs/>
                <w:sz w:val="18"/>
                <w:szCs w:val="18"/>
                <w:lang w:eastAsia="en-US"/>
              </w:rPr>
            </w:pPr>
          </w:p>
        </w:tc>
        <w:tc>
          <w:tcPr>
            <w:tcW w:w="4571" w:type="dxa"/>
            <w:shd w:val="clear" w:color="auto" w:fill="auto"/>
            <w:vAlign w:val="center"/>
          </w:tcPr>
          <w:p w14:paraId="14298584" w14:textId="77777777" w:rsidR="00BA01AD" w:rsidRPr="00AD5665" w:rsidRDefault="00BA01AD" w:rsidP="00BA01AD">
            <w:pPr>
              <w:jc w:val="center"/>
              <w:rPr>
                <w:rFonts w:ascii="Tahoma" w:eastAsia="Calibri" w:hAnsi="Tahoma" w:cs="Tahoma"/>
                <w:b/>
                <w:sz w:val="20"/>
                <w:szCs w:val="20"/>
                <w:lang w:eastAsia="en-US"/>
              </w:rPr>
            </w:pPr>
            <w:r w:rsidRPr="00AD5665">
              <w:rPr>
                <w:rFonts w:ascii="Tahoma" w:eastAsia="Calibri" w:hAnsi="Tahoma" w:cs="Tahoma"/>
                <w:b/>
                <w:sz w:val="20"/>
                <w:szCs w:val="20"/>
                <w:lang w:eastAsia="en-US"/>
              </w:rPr>
              <w:lastRenderedPageBreak/>
              <w:t>……..… miesięcy</w:t>
            </w:r>
          </w:p>
          <w:p w14:paraId="17F3D187" w14:textId="77777777" w:rsidR="00BA01AD" w:rsidRPr="00AD5665" w:rsidRDefault="00BA01AD" w:rsidP="00BA01AD">
            <w:pPr>
              <w:jc w:val="both"/>
              <w:rPr>
                <w:rFonts w:ascii="Tahoma" w:eastAsia="Calibri" w:hAnsi="Tahoma" w:cs="Tahoma"/>
                <w:sz w:val="14"/>
                <w:szCs w:val="14"/>
                <w:lang w:eastAsia="en-US"/>
              </w:rPr>
            </w:pPr>
            <w:r w:rsidRPr="00AD5665">
              <w:rPr>
                <w:rFonts w:ascii="Tahoma" w:hAnsi="Tahoma" w:cs="Tahoma"/>
                <w:b/>
                <w:sz w:val="18"/>
                <w:szCs w:val="18"/>
              </w:rPr>
              <w:t>(</w:t>
            </w:r>
            <w:r w:rsidR="001F72F9" w:rsidRPr="00AD5665">
              <w:rPr>
                <w:rFonts w:ascii="Tahoma" w:hAnsi="Tahoma" w:cs="Tahoma"/>
                <w:b/>
                <w:sz w:val="18"/>
                <w:szCs w:val="18"/>
              </w:rPr>
              <w:t>36</w:t>
            </w:r>
            <w:r w:rsidRPr="00AD5665">
              <w:rPr>
                <w:rFonts w:ascii="Tahoma" w:hAnsi="Tahoma" w:cs="Tahoma"/>
                <w:b/>
                <w:sz w:val="18"/>
                <w:szCs w:val="18"/>
              </w:rPr>
              <w:t xml:space="preserve"> miesięcy</w:t>
            </w:r>
            <w:r w:rsidR="00C27A85" w:rsidRPr="00AD5665">
              <w:rPr>
                <w:rFonts w:ascii="Tahoma" w:hAnsi="Tahoma" w:cs="Tahoma"/>
                <w:b/>
                <w:sz w:val="18"/>
                <w:szCs w:val="18"/>
              </w:rPr>
              <w:t xml:space="preserve"> albo 24 miesiące</w:t>
            </w:r>
            <w:r w:rsidRPr="00AD5665">
              <w:rPr>
                <w:rFonts w:ascii="Tahoma" w:hAnsi="Tahoma" w:cs="Tahoma"/>
                <w:b/>
                <w:sz w:val="18"/>
                <w:szCs w:val="18"/>
              </w:rPr>
              <w:t>)</w:t>
            </w:r>
          </w:p>
          <w:p w14:paraId="7FB9E0D6" w14:textId="0227008E" w:rsidR="00BA01AD" w:rsidRPr="00AD5665" w:rsidRDefault="00BA01AD" w:rsidP="00BA01AD">
            <w:pPr>
              <w:jc w:val="both"/>
              <w:rPr>
                <w:rFonts w:ascii="Tahoma" w:eastAsia="Calibri" w:hAnsi="Tahoma" w:cs="Tahoma"/>
                <w:sz w:val="14"/>
                <w:szCs w:val="14"/>
                <w:lang w:eastAsia="en-US"/>
              </w:rPr>
            </w:pPr>
            <w:r w:rsidRPr="00AD5665">
              <w:rPr>
                <w:rFonts w:ascii="Tahoma" w:eastAsia="Calibri" w:hAnsi="Tahoma" w:cs="Tahoma"/>
                <w:sz w:val="14"/>
                <w:szCs w:val="14"/>
                <w:lang w:eastAsia="en-US"/>
              </w:rPr>
              <w:t xml:space="preserve">Zamawiający zastrzega, iż </w:t>
            </w:r>
            <w:r w:rsidR="001F72F9" w:rsidRPr="00AD5665">
              <w:rPr>
                <w:rFonts w:ascii="Tahoma" w:eastAsia="Calibri" w:hAnsi="Tahoma" w:cs="Tahoma"/>
                <w:sz w:val="14"/>
                <w:szCs w:val="14"/>
                <w:lang w:eastAsia="en-US"/>
              </w:rPr>
              <w:t>24</w:t>
            </w:r>
            <w:r w:rsidR="00404BE8">
              <w:rPr>
                <w:rFonts w:ascii="Tahoma" w:eastAsia="Calibri" w:hAnsi="Tahoma" w:cs="Tahoma"/>
                <w:sz w:val="14"/>
                <w:szCs w:val="14"/>
                <w:lang w:eastAsia="en-US"/>
              </w:rPr>
              <w:t>-miesię</w:t>
            </w:r>
            <w:r w:rsidRPr="00AD5665">
              <w:rPr>
                <w:rFonts w:ascii="Tahoma" w:eastAsia="Calibri" w:hAnsi="Tahoma" w:cs="Tahoma"/>
                <w:sz w:val="14"/>
                <w:szCs w:val="14"/>
                <w:lang w:eastAsia="en-US"/>
              </w:rPr>
              <w:t>czny okres gwarancji, jako warunek otrzyma 0 pkt.</w:t>
            </w:r>
          </w:p>
          <w:p w14:paraId="18F365CF" w14:textId="77777777" w:rsidR="00BA01AD" w:rsidRPr="00AD5665" w:rsidRDefault="00BA01AD" w:rsidP="001F72F9">
            <w:pPr>
              <w:jc w:val="both"/>
              <w:rPr>
                <w:rFonts w:ascii="Tahoma" w:eastAsia="Calibri" w:hAnsi="Tahoma" w:cs="Tahoma"/>
                <w:sz w:val="14"/>
                <w:szCs w:val="14"/>
                <w:lang w:eastAsia="en-US"/>
              </w:rPr>
            </w:pPr>
            <w:r w:rsidRPr="00AD5665">
              <w:rPr>
                <w:rFonts w:ascii="Tahoma" w:eastAsia="Calibri" w:hAnsi="Tahoma" w:cs="Tahoma"/>
                <w:sz w:val="14"/>
                <w:szCs w:val="14"/>
                <w:lang w:eastAsia="en-US"/>
              </w:rPr>
              <w:lastRenderedPageBreak/>
              <w:t>Zamawiający zastrzega, że brane pod uwa</w:t>
            </w:r>
            <w:r w:rsidR="00C27A85" w:rsidRPr="00AD5665">
              <w:rPr>
                <w:rFonts w:ascii="Tahoma" w:eastAsia="Calibri" w:hAnsi="Tahoma" w:cs="Tahoma"/>
                <w:sz w:val="14"/>
                <w:szCs w:val="14"/>
                <w:lang w:eastAsia="en-US"/>
              </w:rPr>
              <w:t xml:space="preserve">gę będą tylko gwarancje </w:t>
            </w:r>
            <w:r w:rsidR="001F72F9" w:rsidRPr="00AD5665">
              <w:rPr>
                <w:rFonts w:ascii="Tahoma" w:eastAsia="Calibri" w:hAnsi="Tahoma" w:cs="Tahoma"/>
                <w:sz w:val="14"/>
                <w:szCs w:val="14"/>
                <w:lang w:eastAsia="en-US"/>
              </w:rPr>
              <w:t>24</w:t>
            </w:r>
            <w:r w:rsidR="00C27A85" w:rsidRPr="00AD5665">
              <w:rPr>
                <w:rFonts w:ascii="Tahoma" w:eastAsia="Calibri" w:hAnsi="Tahoma" w:cs="Tahoma"/>
                <w:sz w:val="14"/>
                <w:szCs w:val="14"/>
                <w:lang w:eastAsia="en-US"/>
              </w:rPr>
              <w:t xml:space="preserve">, </w:t>
            </w:r>
            <w:r w:rsidR="001F72F9" w:rsidRPr="00AD5665">
              <w:rPr>
                <w:rFonts w:ascii="Tahoma" w:eastAsia="Calibri" w:hAnsi="Tahoma" w:cs="Tahoma"/>
                <w:sz w:val="14"/>
                <w:szCs w:val="14"/>
                <w:lang w:eastAsia="en-US"/>
              </w:rPr>
              <w:t>36</w:t>
            </w:r>
            <w:r w:rsidR="00C27A85" w:rsidRPr="00AD5665">
              <w:rPr>
                <w:rFonts w:ascii="Tahoma" w:eastAsia="Calibri" w:hAnsi="Tahoma" w:cs="Tahoma"/>
                <w:sz w:val="14"/>
                <w:szCs w:val="14"/>
                <w:lang w:eastAsia="en-US"/>
              </w:rPr>
              <w:t>-</w:t>
            </w:r>
            <w:r w:rsidRPr="00AD5665">
              <w:rPr>
                <w:rFonts w:ascii="Tahoma" w:eastAsia="Calibri" w:hAnsi="Tahoma" w:cs="Tahoma"/>
                <w:sz w:val="14"/>
                <w:szCs w:val="14"/>
                <w:lang w:eastAsia="en-US"/>
              </w:rPr>
              <w:t xml:space="preserve"> miesięczne. Podanie jakiejkolwiek innej gwarancji niż w przedziale </w:t>
            </w:r>
            <w:r w:rsidR="001F72F9" w:rsidRPr="00AD5665">
              <w:rPr>
                <w:rFonts w:ascii="Tahoma" w:eastAsia="Calibri" w:hAnsi="Tahoma" w:cs="Tahoma"/>
                <w:sz w:val="14"/>
                <w:szCs w:val="14"/>
                <w:lang w:eastAsia="en-US"/>
              </w:rPr>
              <w:t>24-36</w:t>
            </w:r>
            <w:r w:rsidRPr="00AD5665">
              <w:rPr>
                <w:rFonts w:ascii="Tahoma" w:eastAsia="Calibri" w:hAnsi="Tahoma" w:cs="Tahoma"/>
                <w:sz w:val="14"/>
                <w:szCs w:val="14"/>
                <w:lang w:eastAsia="en-US"/>
              </w:rPr>
              <w:t xml:space="preserve"> miesięcy będzie skutkowało odrzuceniem oferty. Oferty z gwarancją poniżej 2</w:t>
            </w:r>
            <w:r w:rsidR="001F72F9" w:rsidRPr="00AD5665">
              <w:rPr>
                <w:rFonts w:ascii="Tahoma" w:eastAsia="Calibri" w:hAnsi="Tahoma" w:cs="Tahoma"/>
                <w:sz w:val="14"/>
                <w:szCs w:val="14"/>
                <w:lang w:eastAsia="en-US"/>
              </w:rPr>
              <w:t>4</w:t>
            </w:r>
            <w:r w:rsidRPr="00AD5665">
              <w:rPr>
                <w:rFonts w:ascii="Tahoma" w:eastAsia="Calibri" w:hAnsi="Tahoma" w:cs="Tahoma"/>
                <w:sz w:val="14"/>
                <w:szCs w:val="14"/>
                <w:lang w:eastAsia="en-US"/>
              </w:rPr>
              <w:t xml:space="preserve"> miesięcy podlegają odrzuceniu</w:t>
            </w:r>
          </w:p>
        </w:tc>
      </w:tr>
    </w:tbl>
    <w:p w14:paraId="1D1A8B78" w14:textId="77777777" w:rsidR="00BA01AD" w:rsidRPr="00B21DC2" w:rsidRDefault="00BA01AD" w:rsidP="00BA01AD">
      <w:pPr>
        <w:tabs>
          <w:tab w:val="left" w:pos="360"/>
        </w:tabs>
        <w:ind w:left="357" w:hanging="357"/>
        <w:jc w:val="center"/>
        <w:rPr>
          <w:rFonts w:ascii="Tahoma" w:hAnsi="Tahoma" w:cs="Tahoma"/>
          <w:sz w:val="16"/>
          <w:szCs w:val="16"/>
        </w:rPr>
      </w:pPr>
    </w:p>
    <w:p w14:paraId="1E652E5F" w14:textId="77777777" w:rsidR="00BA01AD" w:rsidRPr="00B21DC2" w:rsidRDefault="00BA01AD" w:rsidP="00BA01AD">
      <w:pPr>
        <w:tabs>
          <w:tab w:val="left" w:pos="360"/>
        </w:tabs>
        <w:ind w:left="357" w:hanging="357"/>
        <w:jc w:val="center"/>
        <w:rPr>
          <w:rFonts w:ascii="Tahoma" w:hAnsi="Tahoma" w:cs="Tahoma"/>
          <w:b/>
          <w:bCs/>
          <w:sz w:val="16"/>
          <w:szCs w:val="16"/>
        </w:rPr>
      </w:pPr>
      <w:r w:rsidRPr="00B21DC2">
        <w:rPr>
          <w:rFonts w:ascii="Tahoma" w:hAnsi="Tahoma" w:cs="Tahoma"/>
          <w:sz w:val="16"/>
          <w:szCs w:val="16"/>
        </w:rPr>
        <w:t xml:space="preserve">!!! </w:t>
      </w:r>
      <w:r w:rsidRPr="00B21DC2">
        <w:rPr>
          <w:rFonts w:ascii="Tahoma" w:hAnsi="Tahoma" w:cs="Tahoma"/>
          <w:b/>
          <w:bCs/>
          <w:sz w:val="16"/>
          <w:szCs w:val="16"/>
          <w:u w:val="single"/>
        </w:rPr>
        <w:t>Zgodnie z zapisami w  rozdz. XIV SWZ powyższy parametr, poza ceną, stanowi kryterium oceny ofert.</w:t>
      </w:r>
      <w:r w:rsidRPr="00B21DC2">
        <w:rPr>
          <w:rFonts w:ascii="Tahoma" w:hAnsi="Tahoma" w:cs="Tahoma"/>
          <w:b/>
          <w:bCs/>
          <w:sz w:val="16"/>
          <w:szCs w:val="16"/>
        </w:rPr>
        <w:t xml:space="preserve"> !!!</w:t>
      </w:r>
    </w:p>
    <w:p w14:paraId="2AB0B9B2" w14:textId="77777777" w:rsidR="00BA01AD" w:rsidRPr="00B21DC2" w:rsidRDefault="00BA01AD" w:rsidP="00BA01AD">
      <w:pPr>
        <w:ind w:left="360"/>
        <w:jc w:val="center"/>
        <w:rPr>
          <w:rFonts w:ascii="Tahoma" w:hAnsi="Tahoma" w:cs="Tahoma"/>
          <w:b/>
          <w:bCs/>
          <w:sz w:val="16"/>
          <w:szCs w:val="16"/>
        </w:rPr>
      </w:pPr>
      <w:r w:rsidRPr="00B21DC2">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w:t>
      </w:r>
      <w:r>
        <w:rPr>
          <w:rFonts w:ascii="Tahoma" w:hAnsi="Tahoma" w:cs="Tahoma"/>
          <w:b/>
          <w:bCs/>
          <w:sz w:val="16"/>
          <w:szCs w:val="16"/>
        </w:rPr>
        <w:t>3</w:t>
      </w:r>
      <w:r w:rsidRPr="00B21DC2">
        <w:rPr>
          <w:rFonts w:ascii="Tahoma" w:hAnsi="Tahoma" w:cs="Tahoma"/>
          <w:b/>
          <w:bCs/>
          <w:sz w:val="16"/>
          <w:szCs w:val="16"/>
        </w:rPr>
        <w:t xml:space="preserve"> r. poz. 1</w:t>
      </w:r>
      <w:r>
        <w:rPr>
          <w:rFonts w:ascii="Tahoma" w:hAnsi="Tahoma" w:cs="Tahoma"/>
          <w:b/>
          <w:bCs/>
          <w:sz w:val="16"/>
          <w:szCs w:val="16"/>
        </w:rPr>
        <w:t>605</w:t>
      </w:r>
      <w:r w:rsidRPr="00B21DC2">
        <w:rPr>
          <w:rFonts w:ascii="Tahoma" w:hAnsi="Tahoma" w:cs="Tahoma"/>
          <w:b/>
          <w:bCs/>
          <w:sz w:val="16"/>
          <w:szCs w:val="16"/>
        </w:rPr>
        <w:t>, tj.  ze zm.).</w:t>
      </w:r>
    </w:p>
    <w:p w14:paraId="58D0AA91" w14:textId="77777777" w:rsidR="00BA01AD" w:rsidRPr="00B21DC2" w:rsidRDefault="00BA01AD" w:rsidP="00BA01AD">
      <w:pPr>
        <w:jc w:val="both"/>
        <w:rPr>
          <w:rFonts w:ascii="Tahoma" w:hAnsi="Tahoma" w:cs="Tahoma"/>
          <w:b/>
          <w:bCs/>
          <w:sz w:val="18"/>
          <w:szCs w:val="18"/>
        </w:rPr>
      </w:pPr>
    </w:p>
    <w:p w14:paraId="582C72C3" w14:textId="77777777" w:rsidR="00BA01AD" w:rsidRPr="00B21DC2" w:rsidRDefault="00BA01AD" w:rsidP="00BA01AD">
      <w:pPr>
        <w:jc w:val="both"/>
        <w:rPr>
          <w:rFonts w:ascii="Tahoma" w:hAnsi="Tahoma" w:cs="Tahoma"/>
          <w:b/>
          <w:bCs/>
          <w:sz w:val="18"/>
          <w:szCs w:val="18"/>
        </w:rPr>
      </w:pPr>
    </w:p>
    <w:p w14:paraId="3C3B86DF" w14:textId="77777777" w:rsidR="00BA01AD" w:rsidRPr="00B21DC2" w:rsidRDefault="00BA01AD" w:rsidP="00BA01AD">
      <w:pPr>
        <w:numPr>
          <w:ilvl w:val="0"/>
          <w:numId w:val="5"/>
        </w:numPr>
        <w:jc w:val="both"/>
        <w:rPr>
          <w:rFonts w:ascii="Tahoma" w:hAnsi="Tahoma" w:cs="Tahoma"/>
          <w:sz w:val="18"/>
          <w:szCs w:val="18"/>
        </w:rPr>
      </w:pPr>
      <w:r w:rsidRPr="00B21DC2">
        <w:rPr>
          <w:rFonts w:ascii="Tahoma" w:hAnsi="Tahoma" w:cs="Tahoma"/>
          <w:sz w:val="18"/>
          <w:szCs w:val="18"/>
        </w:rPr>
        <w:t xml:space="preserve">Przeglądy i serwis sprzętów wykonuje firma …………………………………..…………. (kontakt do serwisu: adres, nr telefonu, faksu, e-mail) tel. ………………………..………, faks:……………………………. </w:t>
      </w:r>
    </w:p>
    <w:p w14:paraId="52B1DF4B" w14:textId="77777777" w:rsidR="00BA01AD" w:rsidRPr="00B21DC2" w:rsidRDefault="00BA01AD" w:rsidP="00BA01AD">
      <w:pPr>
        <w:pStyle w:val="Akapitzlist"/>
        <w:spacing w:after="0"/>
        <w:rPr>
          <w:rFonts w:ascii="Tahoma" w:hAnsi="Tahoma" w:cs="Tahoma"/>
          <w:sz w:val="12"/>
          <w:szCs w:val="12"/>
          <w:highlight w:val="yellow"/>
        </w:rPr>
      </w:pPr>
    </w:p>
    <w:p w14:paraId="0CD028A0" w14:textId="77777777" w:rsidR="00BA01AD" w:rsidRPr="00B21DC2" w:rsidRDefault="00BA01AD" w:rsidP="00BA01AD">
      <w:pPr>
        <w:numPr>
          <w:ilvl w:val="0"/>
          <w:numId w:val="5"/>
        </w:numPr>
        <w:tabs>
          <w:tab w:val="num" w:pos="426"/>
        </w:tabs>
        <w:ind w:left="426" w:hanging="426"/>
        <w:jc w:val="both"/>
        <w:rPr>
          <w:rFonts w:ascii="Tahoma" w:hAnsi="Tahoma" w:cs="Tahoma"/>
          <w:sz w:val="18"/>
          <w:szCs w:val="18"/>
        </w:rPr>
      </w:pPr>
      <w:r w:rsidRPr="00B21DC2">
        <w:rPr>
          <w:rFonts w:ascii="Tahoma" w:hAnsi="Tahoma" w:cs="Tahoma"/>
          <w:sz w:val="18"/>
          <w:szCs w:val="18"/>
        </w:rPr>
        <w:t>Oświadczamy, że wadium w kwocie……………………zł zostało wniesione w dniu……………………  w formie…………………………….</w:t>
      </w:r>
    </w:p>
    <w:p w14:paraId="28B33694" w14:textId="77777777" w:rsidR="00BA01AD" w:rsidRPr="00B21DC2" w:rsidRDefault="00BA01AD" w:rsidP="00BA01AD">
      <w:pPr>
        <w:ind w:left="360"/>
        <w:rPr>
          <w:rFonts w:ascii="Tahoma" w:hAnsi="Tahoma" w:cs="Tahoma"/>
          <w:sz w:val="18"/>
          <w:szCs w:val="18"/>
        </w:rPr>
      </w:pPr>
    </w:p>
    <w:p w14:paraId="7E4184EF" w14:textId="77777777" w:rsidR="00BA01AD" w:rsidRPr="00B21DC2" w:rsidRDefault="00BA01AD" w:rsidP="00BA01AD">
      <w:pPr>
        <w:rPr>
          <w:rFonts w:ascii="Tahoma" w:hAnsi="Tahoma" w:cs="Tahoma"/>
          <w:sz w:val="12"/>
          <w:szCs w:val="12"/>
        </w:rPr>
      </w:pPr>
    </w:p>
    <w:p w14:paraId="3295B55E" w14:textId="77777777" w:rsidR="00BA01AD" w:rsidRPr="00B21DC2" w:rsidRDefault="00BA01AD" w:rsidP="00BA01AD">
      <w:pPr>
        <w:numPr>
          <w:ilvl w:val="0"/>
          <w:numId w:val="5"/>
        </w:numPr>
        <w:jc w:val="both"/>
        <w:rPr>
          <w:rFonts w:ascii="Tahoma" w:hAnsi="Tahoma" w:cs="Tahoma"/>
          <w:sz w:val="18"/>
          <w:szCs w:val="18"/>
        </w:rPr>
      </w:pPr>
      <w:r w:rsidRPr="00B21DC2">
        <w:rPr>
          <w:rFonts w:ascii="Tahoma" w:hAnsi="Tahoma" w:cs="Tahoma"/>
          <w:sz w:val="18"/>
          <w:szCs w:val="18"/>
        </w:rPr>
        <w:t xml:space="preserve">Potwierdzamy spełnienie wymaganej przez Zamawiającego realizacji dostawy, montażu i instalacji sprzętu oraz szkoleń </w:t>
      </w:r>
      <w:r w:rsidRPr="00B21DC2">
        <w:rPr>
          <w:rFonts w:ascii="Tahoma" w:hAnsi="Tahoma" w:cs="Tahoma"/>
          <w:sz w:val="18"/>
          <w:szCs w:val="18"/>
        </w:rPr>
        <w:br/>
        <w:t>w terminie wskazanym w SWZ.</w:t>
      </w:r>
    </w:p>
    <w:p w14:paraId="345BAA3F" w14:textId="77777777" w:rsidR="00BA01AD" w:rsidRPr="00B21DC2" w:rsidRDefault="00BA01AD" w:rsidP="00BA01AD">
      <w:pPr>
        <w:ind w:left="360"/>
        <w:jc w:val="both"/>
        <w:rPr>
          <w:rFonts w:ascii="Tahoma" w:hAnsi="Tahoma" w:cs="Tahoma"/>
          <w:sz w:val="18"/>
          <w:szCs w:val="18"/>
        </w:rPr>
      </w:pPr>
    </w:p>
    <w:p w14:paraId="3B9EF739" w14:textId="77777777" w:rsidR="00BA01AD" w:rsidRPr="00B21DC2" w:rsidRDefault="00BA01AD" w:rsidP="00BA01AD">
      <w:pPr>
        <w:numPr>
          <w:ilvl w:val="0"/>
          <w:numId w:val="5"/>
        </w:numPr>
        <w:jc w:val="both"/>
        <w:rPr>
          <w:rFonts w:ascii="Tahoma" w:hAnsi="Tahoma" w:cs="Tahoma"/>
          <w:sz w:val="18"/>
          <w:szCs w:val="18"/>
        </w:rPr>
      </w:pPr>
      <w:r w:rsidRPr="00B21DC2">
        <w:rPr>
          <w:rFonts w:ascii="Tahoma" w:hAnsi="Tahoma" w:cs="Tahoma"/>
          <w:sz w:val="18"/>
          <w:szCs w:val="18"/>
        </w:rPr>
        <w:t xml:space="preserve">W przypadku wystąpienia okoliczności niezależnych od Wykonawcy, skutkujących zwłoką w dostarczeniu towaru, Wykonawca zobowiązuje się każdorazowo informować za pośrednictwem poczty elektronicznej Zamawiającego o niedostarczeniu zamówionego towaru przed terminem realizacji zamówienia </w:t>
      </w:r>
    </w:p>
    <w:p w14:paraId="5C7F125B" w14:textId="77777777" w:rsidR="00BA01AD" w:rsidRPr="00FF36D3" w:rsidRDefault="00BA01AD" w:rsidP="00BA01AD">
      <w:pPr>
        <w:ind w:left="360"/>
        <w:jc w:val="both"/>
        <w:rPr>
          <w:rFonts w:ascii="Tahoma" w:hAnsi="Tahoma" w:cs="Tahoma"/>
          <w:b/>
          <w:bCs/>
          <w:sz w:val="18"/>
          <w:szCs w:val="18"/>
          <w:lang w:val="en-US"/>
        </w:rPr>
      </w:pPr>
      <w:r w:rsidRPr="00FF36D3">
        <w:rPr>
          <w:rFonts w:ascii="Tahoma" w:hAnsi="Tahoma" w:cs="Tahoma"/>
          <w:sz w:val="18"/>
          <w:szCs w:val="18"/>
          <w:lang w:val="en-US"/>
        </w:rPr>
        <w:t xml:space="preserve">e-mail: </w:t>
      </w:r>
      <w:hyperlink r:id="rId30" w:history="1">
        <w:r w:rsidRPr="00FF36D3">
          <w:rPr>
            <w:rStyle w:val="Hipercze"/>
            <w:rFonts w:ascii="Tahoma" w:hAnsi="Tahoma" w:cs="Tahoma"/>
            <w:sz w:val="18"/>
            <w:szCs w:val="18"/>
            <w:lang w:val="en-US"/>
          </w:rPr>
          <w:t>sekcja.aparatury@barlicki.pl.</w:t>
        </w:r>
      </w:hyperlink>
      <w:r w:rsidRPr="00FF36D3">
        <w:rPr>
          <w:rFonts w:ascii="Tahoma" w:hAnsi="Tahoma" w:cs="Tahoma"/>
          <w:b/>
          <w:bCs/>
          <w:sz w:val="18"/>
          <w:szCs w:val="18"/>
          <w:lang w:val="en-US"/>
        </w:rPr>
        <w:t xml:space="preserve"> </w:t>
      </w:r>
    </w:p>
    <w:p w14:paraId="11F0264C" w14:textId="77777777" w:rsidR="00BA01AD" w:rsidRPr="00FF36D3" w:rsidRDefault="00BA01AD" w:rsidP="00BA01AD">
      <w:pPr>
        <w:ind w:left="360"/>
        <w:jc w:val="both"/>
        <w:rPr>
          <w:rFonts w:ascii="Tahoma" w:hAnsi="Tahoma" w:cs="Tahoma"/>
          <w:sz w:val="18"/>
          <w:szCs w:val="18"/>
          <w:lang w:val="en-US"/>
        </w:rPr>
      </w:pPr>
    </w:p>
    <w:p w14:paraId="44F9E10A" w14:textId="77777777" w:rsidR="00BA01AD" w:rsidRPr="00733B45" w:rsidRDefault="00BA01AD" w:rsidP="00BA01AD">
      <w:pPr>
        <w:numPr>
          <w:ilvl w:val="0"/>
          <w:numId w:val="5"/>
        </w:numPr>
        <w:jc w:val="both"/>
        <w:rPr>
          <w:rFonts w:ascii="Tahoma" w:hAnsi="Tahoma" w:cs="Tahoma"/>
          <w:sz w:val="18"/>
          <w:szCs w:val="18"/>
        </w:rPr>
      </w:pPr>
      <w:r w:rsidRPr="00733B45">
        <w:rPr>
          <w:rFonts w:ascii="Tahoma" w:hAnsi="Tahoma" w:cs="Tahoma"/>
          <w:sz w:val="18"/>
          <w:szCs w:val="18"/>
        </w:rPr>
        <w:t xml:space="preserve">Przystępując jako Wykonawca do udziału w postępowaniu o udzielenie zamówienia spełniamy następujące wymagania dodatkowe: </w:t>
      </w:r>
    </w:p>
    <w:p w14:paraId="413B15A6" w14:textId="77777777" w:rsidR="00BA01AD" w:rsidRPr="00733B45" w:rsidRDefault="00BA01AD" w:rsidP="00C3459D">
      <w:pPr>
        <w:numPr>
          <w:ilvl w:val="0"/>
          <w:numId w:val="55"/>
        </w:numPr>
        <w:jc w:val="both"/>
        <w:rPr>
          <w:rFonts w:ascii="Tahoma" w:hAnsi="Tahoma" w:cs="Tahoma"/>
          <w:sz w:val="18"/>
          <w:szCs w:val="18"/>
        </w:rPr>
      </w:pPr>
      <w:r w:rsidRPr="00733B45">
        <w:rPr>
          <w:rFonts w:ascii="Tahoma" w:hAnsi="Tahoma" w:cs="Tahoma"/>
          <w:sz w:val="18"/>
          <w:szCs w:val="18"/>
        </w:rPr>
        <w:t>Dostawa, montaż i instalacja realizowana przez Wykonawcę w siedzibie Zamawiającego,</w:t>
      </w:r>
    </w:p>
    <w:p w14:paraId="12BA530E" w14:textId="77777777" w:rsidR="00BA01AD" w:rsidRPr="00733B45" w:rsidRDefault="00BA01AD" w:rsidP="00C3459D">
      <w:pPr>
        <w:numPr>
          <w:ilvl w:val="0"/>
          <w:numId w:val="55"/>
        </w:numPr>
        <w:jc w:val="both"/>
        <w:rPr>
          <w:rFonts w:ascii="Tahoma" w:hAnsi="Tahoma" w:cs="Tahoma"/>
          <w:sz w:val="18"/>
          <w:szCs w:val="18"/>
        </w:rPr>
      </w:pPr>
      <w:r w:rsidRPr="00733B45">
        <w:rPr>
          <w:rFonts w:ascii="Tahoma" w:hAnsi="Tahoma" w:cs="Tahoma"/>
          <w:sz w:val="18"/>
          <w:szCs w:val="18"/>
        </w:rPr>
        <w:t>Szkolenie personelu  w  siedzibie Zamawiającego, minimum 2 spotkania, szkolenie personelu z zakresu mycia, dezynfekcji i sterylizacji sprzętu, potwierdzone protokołem, 1 spotkanie</w:t>
      </w:r>
    </w:p>
    <w:p w14:paraId="1110FA15" w14:textId="77777777" w:rsidR="00BA01AD" w:rsidRPr="00733B45" w:rsidRDefault="00BA01AD" w:rsidP="00C3459D">
      <w:pPr>
        <w:numPr>
          <w:ilvl w:val="0"/>
          <w:numId w:val="55"/>
        </w:numPr>
        <w:jc w:val="both"/>
        <w:rPr>
          <w:rFonts w:ascii="Tahoma" w:hAnsi="Tahoma" w:cs="Tahoma"/>
          <w:sz w:val="18"/>
          <w:szCs w:val="18"/>
        </w:rPr>
      </w:pPr>
      <w:r w:rsidRPr="00733B45">
        <w:rPr>
          <w:rFonts w:ascii="Tahoma" w:hAnsi="Tahoma" w:cs="Tahoma"/>
          <w:sz w:val="18"/>
          <w:szCs w:val="18"/>
        </w:rPr>
        <w:t>Gwarancja na zasadach określonych we wzorze umowy;</w:t>
      </w:r>
    </w:p>
    <w:p w14:paraId="5356C1BB" w14:textId="77777777" w:rsidR="00BA01AD" w:rsidRPr="00733B45" w:rsidRDefault="00BA01AD" w:rsidP="00BA01AD">
      <w:pPr>
        <w:ind w:left="360"/>
        <w:jc w:val="both"/>
        <w:rPr>
          <w:rFonts w:ascii="Tahoma" w:hAnsi="Tahoma" w:cs="Tahoma"/>
          <w:sz w:val="18"/>
          <w:szCs w:val="18"/>
        </w:rPr>
      </w:pPr>
    </w:p>
    <w:p w14:paraId="4253156D" w14:textId="77777777" w:rsidR="00BA01AD" w:rsidRPr="00733B45" w:rsidRDefault="00BA01AD" w:rsidP="00BA01AD">
      <w:pPr>
        <w:numPr>
          <w:ilvl w:val="0"/>
          <w:numId w:val="5"/>
        </w:numPr>
        <w:jc w:val="both"/>
        <w:rPr>
          <w:rFonts w:ascii="Tahoma" w:hAnsi="Tahoma" w:cs="Tahoma"/>
          <w:sz w:val="18"/>
          <w:szCs w:val="18"/>
        </w:rPr>
      </w:pPr>
      <w:r w:rsidRPr="00733B45">
        <w:rPr>
          <w:rFonts w:ascii="Tahoma" w:hAnsi="Tahoma" w:cs="Tahoma"/>
          <w:sz w:val="18"/>
          <w:szCs w:val="18"/>
        </w:rPr>
        <w:t xml:space="preserve">Przystępując jako Wykonawca do udziału w postępowaniu o udzielenie zamówienia publicznego </w:t>
      </w:r>
      <w:proofErr w:type="spellStart"/>
      <w:r w:rsidRPr="00733B45">
        <w:rPr>
          <w:rFonts w:ascii="Tahoma" w:hAnsi="Tahoma" w:cs="Tahoma"/>
          <w:sz w:val="18"/>
          <w:szCs w:val="18"/>
        </w:rPr>
        <w:t>pn</w:t>
      </w:r>
      <w:proofErr w:type="spellEnd"/>
      <w:r w:rsidRPr="00733B45">
        <w:rPr>
          <w:rFonts w:ascii="Tahoma" w:hAnsi="Tahoma" w:cs="Tahoma"/>
          <w:sz w:val="18"/>
          <w:szCs w:val="18"/>
        </w:rPr>
        <w:t xml:space="preserve"> </w:t>
      </w:r>
      <w:r w:rsidRPr="00733B45">
        <w:rPr>
          <w:rFonts w:ascii="Tahoma" w:hAnsi="Tahoma" w:cs="Tahoma"/>
          <w:b/>
          <w:sz w:val="18"/>
          <w:szCs w:val="18"/>
        </w:rPr>
        <w:t>„</w:t>
      </w:r>
      <w:r w:rsidR="00D477A7" w:rsidRPr="00733B45">
        <w:rPr>
          <w:rFonts w:ascii="Tahoma" w:hAnsi="Tahoma" w:cs="Tahoma"/>
          <w:b/>
          <w:sz w:val="18"/>
          <w:szCs w:val="18"/>
        </w:rPr>
        <w:t>Zakup głowic do USG, kardiomonitora, pomp infuzyjnych, urządzeń do terapii podciśnieniowej, aparatu do terapii ultradźwiękowej i aparatów do elektroterapii</w:t>
      </w:r>
      <w:r w:rsidRPr="00733B45">
        <w:rPr>
          <w:rFonts w:ascii="Tahoma" w:hAnsi="Tahoma" w:cs="Tahoma"/>
          <w:b/>
          <w:sz w:val="18"/>
          <w:szCs w:val="18"/>
        </w:rPr>
        <w:t>”</w:t>
      </w:r>
      <w:r w:rsidRPr="00733B45">
        <w:rPr>
          <w:rFonts w:ascii="Tahoma" w:hAnsi="Tahoma" w:cs="Tahoma"/>
          <w:sz w:val="18"/>
          <w:szCs w:val="18"/>
        </w:rPr>
        <w:t xml:space="preserve"> niniejszym oświadczamy, że oferowany przez nas towar, zgodnie z Formularzem asortymentowo-cenowym (załącznik nr 2 do SWZ), spełnia wszystkie określone przepisami prawa wymogi w zakresie dopuszczenia do obrotu, zgodnie z przepisami ustawy z dnia 7 kwietnia 2022 r. o wyrobach medycznych (Dz.U. 2022, poz. 974), 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p>
    <w:p w14:paraId="0869BF0F" w14:textId="77777777" w:rsidR="00BA01AD" w:rsidRPr="00733B45" w:rsidRDefault="00BA01AD" w:rsidP="00BA01AD">
      <w:pPr>
        <w:jc w:val="both"/>
        <w:rPr>
          <w:rFonts w:ascii="Tahoma" w:hAnsi="Tahoma" w:cs="Tahoma"/>
          <w:sz w:val="18"/>
          <w:szCs w:val="18"/>
        </w:rPr>
      </w:pPr>
    </w:p>
    <w:p w14:paraId="5BD3485D" w14:textId="77777777" w:rsidR="00BA01AD" w:rsidRPr="00733B45" w:rsidRDefault="00BA01AD" w:rsidP="00BA01AD">
      <w:pPr>
        <w:numPr>
          <w:ilvl w:val="0"/>
          <w:numId w:val="5"/>
        </w:numPr>
        <w:jc w:val="both"/>
        <w:rPr>
          <w:rFonts w:ascii="Tahoma" w:hAnsi="Tahoma" w:cs="Tahoma"/>
          <w:sz w:val="18"/>
          <w:szCs w:val="18"/>
        </w:rPr>
      </w:pPr>
      <w:r w:rsidRPr="00733B45">
        <w:rPr>
          <w:rFonts w:ascii="Tahoma" w:hAnsi="Tahoma" w:cs="Tahoma"/>
          <w:sz w:val="18"/>
          <w:szCs w:val="18"/>
        </w:rPr>
        <w:t xml:space="preserve">Przystępując jako Wykonawca do udziału w postępowaniu o udzielenie zamówienia publicznego pn. </w:t>
      </w:r>
      <w:r w:rsidRPr="00733B45">
        <w:rPr>
          <w:rFonts w:ascii="Tahoma" w:hAnsi="Tahoma" w:cs="Tahoma"/>
          <w:b/>
          <w:sz w:val="18"/>
          <w:szCs w:val="18"/>
        </w:rPr>
        <w:t>„</w:t>
      </w:r>
      <w:r w:rsidR="00D477A7" w:rsidRPr="00733B45">
        <w:rPr>
          <w:rFonts w:ascii="Tahoma" w:hAnsi="Tahoma" w:cs="Tahoma"/>
          <w:b/>
          <w:sz w:val="18"/>
          <w:szCs w:val="18"/>
        </w:rPr>
        <w:t>Zakup głowic do USG, kardiomonitora, pomp infuzyjnych, urządzeń do terapii podciśnieniowej, aparatu do terapii ultradźwiękowej i aparatów do elektroterapii</w:t>
      </w:r>
      <w:r w:rsidRPr="00733B45">
        <w:rPr>
          <w:rFonts w:ascii="Tahoma" w:hAnsi="Tahoma" w:cs="Tahoma"/>
          <w:b/>
          <w:sz w:val="18"/>
          <w:szCs w:val="18"/>
        </w:rPr>
        <w:t xml:space="preserve">”  </w:t>
      </w:r>
      <w:r w:rsidRPr="00733B45">
        <w:rPr>
          <w:rFonts w:ascii="Tahoma" w:hAnsi="Tahoma" w:cs="Tahoma"/>
          <w:sz w:val="18"/>
          <w:szCs w:val="18"/>
        </w:rPr>
        <w:t>niniejszym oświadczamy, że oferowany przez nas towar spełnia wszystkie wymagane warunki określone w załączniku 2 i w załączniku 1a1, 1a2, 1a3, 1a4, 1a5, 1a6</w:t>
      </w:r>
      <w:r w:rsidR="001F72F9" w:rsidRPr="00733B45">
        <w:rPr>
          <w:rFonts w:ascii="Tahoma" w:hAnsi="Tahoma" w:cs="Tahoma"/>
          <w:sz w:val="18"/>
          <w:szCs w:val="18"/>
        </w:rPr>
        <w:t>,1a7, 1a8</w:t>
      </w:r>
      <w:r w:rsidRPr="00733B45">
        <w:rPr>
          <w:rFonts w:ascii="Tahoma" w:hAnsi="Tahoma" w:cs="Tahoma"/>
          <w:sz w:val="18"/>
          <w:szCs w:val="18"/>
        </w:rPr>
        <w:t xml:space="preserve"> do SWZ oraz w ewentualnych modyfikacjach, </w:t>
      </w:r>
      <w:proofErr w:type="spellStart"/>
      <w:r w:rsidRPr="00733B45">
        <w:rPr>
          <w:rFonts w:ascii="Tahoma" w:hAnsi="Tahoma" w:cs="Tahoma"/>
          <w:sz w:val="18"/>
          <w:szCs w:val="18"/>
        </w:rPr>
        <w:t>dopuszczeniach</w:t>
      </w:r>
      <w:proofErr w:type="spellEnd"/>
      <w:r w:rsidRPr="00733B45">
        <w:rPr>
          <w:rFonts w:ascii="Tahoma" w:hAnsi="Tahoma" w:cs="Tahoma"/>
          <w:sz w:val="18"/>
          <w:szCs w:val="18"/>
        </w:rPr>
        <w:t>.</w:t>
      </w:r>
    </w:p>
    <w:p w14:paraId="538BEE2D" w14:textId="77777777" w:rsidR="00BA01AD" w:rsidRPr="00AD5665" w:rsidRDefault="00BA01AD" w:rsidP="00BA01AD">
      <w:pPr>
        <w:pStyle w:val="Akapitzlist"/>
        <w:spacing w:after="0" w:line="240" w:lineRule="auto"/>
        <w:rPr>
          <w:rFonts w:ascii="Tahoma" w:hAnsi="Tahoma" w:cs="Tahoma"/>
          <w:i/>
          <w:sz w:val="12"/>
          <w:szCs w:val="12"/>
          <w:lang w:val="pl-PL"/>
        </w:rPr>
      </w:pPr>
    </w:p>
    <w:p w14:paraId="3A3D1EBF" w14:textId="77777777" w:rsidR="00BA01AD" w:rsidRPr="00B21DC2" w:rsidRDefault="00BA01AD" w:rsidP="00BA01AD">
      <w:pPr>
        <w:numPr>
          <w:ilvl w:val="0"/>
          <w:numId w:val="5"/>
        </w:numPr>
        <w:jc w:val="both"/>
        <w:rPr>
          <w:rFonts w:ascii="Tahoma" w:hAnsi="Tahoma" w:cs="Tahoma"/>
          <w:sz w:val="18"/>
          <w:szCs w:val="18"/>
        </w:rPr>
      </w:pPr>
      <w:r w:rsidRPr="00B21DC2">
        <w:rPr>
          <w:rFonts w:ascii="Tahoma" w:hAnsi="Tahoma" w:cs="Tahoma"/>
          <w:sz w:val="18"/>
          <w:szCs w:val="18"/>
        </w:rPr>
        <w:t>Oświadczamy, że zapoznaliśmy się ze specyfikacją warunków zamówienia, wyjaśnieniami, zmianami SWZ oraz z załączonymi Projektowanymi postanowieniami umowy w sprawie zamówienia publicznego, które zostaną wprowadzone do treści tej umowy (Wzór umowy) i nie wnosimy do nich zastrzeżeń oraz zdobyliśmy konieczne informacje do przygotowania oferty.</w:t>
      </w:r>
    </w:p>
    <w:p w14:paraId="55D15C87" w14:textId="77777777" w:rsidR="00BA01AD" w:rsidRPr="00B21DC2" w:rsidRDefault="00BA01AD" w:rsidP="00BA01AD">
      <w:pPr>
        <w:jc w:val="both"/>
        <w:rPr>
          <w:rFonts w:ascii="Tahoma" w:hAnsi="Tahoma" w:cs="Tahoma"/>
          <w:sz w:val="16"/>
          <w:szCs w:val="16"/>
        </w:rPr>
      </w:pPr>
    </w:p>
    <w:p w14:paraId="5BD78A66" w14:textId="77777777" w:rsidR="00BA01AD" w:rsidRPr="00B21DC2" w:rsidRDefault="00BA01AD" w:rsidP="00BA01AD">
      <w:pPr>
        <w:numPr>
          <w:ilvl w:val="0"/>
          <w:numId w:val="5"/>
        </w:numPr>
        <w:jc w:val="both"/>
        <w:rPr>
          <w:rFonts w:ascii="Tahoma" w:hAnsi="Tahoma" w:cs="Tahoma"/>
          <w:sz w:val="18"/>
          <w:szCs w:val="18"/>
        </w:rPr>
      </w:pPr>
      <w:r w:rsidRPr="00B21DC2">
        <w:rPr>
          <w:rFonts w:ascii="Tahoma" w:hAnsi="Tahoma" w:cs="Tahoma"/>
          <w:sz w:val="18"/>
          <w:szCs w:val="18"/>
        </w:rPr>
        <w:t>Oświadczamy, że Projektowane postanowienia umowy w sprawie zamówienia publicznego, które zostaną wprowadzone do treści tej umowy (Wzór umowy), stanowiące załącznik Nr 4 do specyfikacji, zostały przez nas zaakceptowane w całości i bez zastrzeżeń i zobowiązujemy się w przypadku wyboru naszej oferty do zawarcia  umowy na zaproponowanych warunkach.</w:t>
      </w:r>
    </w:p>
    <w:p w14:paraId="76E53F59" w14:textId="77777777" w:rsidR="00BA01AD" w:rsidRPr="00B21DC2" w:rsidRDefault="00BA01AD" w:rsidP="00BA01AD">
      <w:pPr>
        <w:jc w:val="both"/>
        <w:rPr>
          <w:rFonts w:ascii="Tahoma" w:hAnsi="Tahoma" w:cs="Tahoma"/>
          <w:sz w:val="18"/>
          <w:szCs w:val="18"/>
        </w:rPr>
      </w:pPr>
    </w:p>
    <w:p w14:paraId="53BC206F" w14:textId="77777777" w:rsidR="00BA01AD" w:rsidRPr="00B21DC2" w:rsidRDefault="00BA01AD" w:rsidP="00BA01AD">
      <w:pPr>
        <w:numPr>
          <w:ilvl w:val="0"/>
          <w:numId w:val="5"/>
        </w:numPr>
        <w:jc w:val="both"/>
        <w:rPr>
          <w:rFonts w:ascii="Tahoma" w:hAnsi="Tahoma" w:cs="Tahoma"/>
          <w:sz w:val="18"/>
          <w:szCs w:val="18"/>
        </w:rPr>
      </w:pPr>
      <w:r w:rsidRPr="00B21DC2">
        <w:rPr>
          <w:rFonts w:ascii="Tahoma" w:hAnsi="Tahoma" w:cs="Tahoma"/>
          <w:sz w:val="18"/>
          <w:szCs w:val="18"/>
        </w:rPr>
        <w:t>Oświadczamy, że uważamy się za związanych niniejszą ofertą przez czas wskazany w specyfikacji warunków zamówienia.</w:t>
      </w:r>
    </w:p>
    <w:p w14:paraId="733519C3" w14:textId="77777777" w:rsidR="00BA01AD" w:rsidRPr="00B21DC2" w:rsidRDefault="00BA01AD" w:rsidP="00BA01AD">
      <w:pPr>
        <w:jc w:val="both"/>
        <w:rPr>
          <w:rFonts w:ascii="Tahoma" w:hAnsi="Tahoma" w:cs="Tahoma"/>
          <w:sz w:val="18"/>
          <w:szCs w:val="18"/>
        </w:rPr>
      </w:pPr>
    </w:p>
    <w:p w14:paraId="572A4D11" w14:textId="77777777" w:rsidR="00BA01AD" w:rsidRPr="00B21DC2" w:rsidRDefault="00BA01AD" w:rsidP="00BA01AD">
      <w:pPr>
        <w:numPr>
          <w:ilvl w:val="0"/>
          <w:numId w:val="5"/>
        </w:numPr>
        <w:jc w:val="both"/>
        <w:rPr>
          <w:rFonts w:ascii="Tahoma" w:hAnsi="Tahoma" w:cs="Tahoma"/>
          <w:sz w:val="18"/>
          <w:szCs w:val="18"/>
        </w:rPr>
      </w:pPr>
      <w:r w:rsidRPr="00B21DC2">
        <w:rPr>
          <w:rFonts w:ascii="Tahoma" w:hAnsi="Tahoma" w:cs="Tahoma"/>
          <w:sz w:val="18"/>
          <w:szCs w:val="18"/>
        </w:rPr>
        <w:t xml:space="preserve">Niniejszym informujemy, że informacje składające się na ofertę, zawarte  w pliku pod nazwą ………………………… stanowią </w:t>
      </w:r>
      <w:r w:rsidRPr="00B21DC2">
        <w:rPr>
          <w:rFonts w:ascii="Tahoma" w:hAnsi="Tahoma" w:cs="Tahoma"/>
          <w:b/>
          <w:bCs/>
          <w:sz w:val="18"/>
          <w:szCs w:val="18"/>
        </w:rPr>
        <w:t>tajemnicę przedsiębiorstwa</w:t>
      </w:r>
      <w:r w:rsidRPr="00B21DC2">
        <w:rPr>
          <w:rFonts w:ascii="Tahoma" w:hAnsi="Tahoma" w:cs="Tahoma"/>
          <w:sz w:val="18"/>
          <w:szCs w:val="18"/>
        </w:rPr>
        <w:t xml:space="preserve"> w rozumieniu przepisów ustawy o zwalczaniu nieuczciwej konkurencji  i jako takie nie mogą być ogólnodostępne. Jednocześnie wykazujemy, przedkładając w pliku pn. ………………… dokumenty, potwierdzające, że zastrzeżone informacje stanowią tajemnicę przedsiębiorstwa.</w:t>
      </w:r>
    </w:p>
    <w:p w14:paraId="0CDB6F5A" w14:textId="77777777" w:rsidR="00BA01AD" w:rsidRPr="00B21DC2" w:rsidRDefault="00BA01AD" w:rsidP="00BA01AD">
      <w:pPr>
        <w:jc w:val="both"/>
        <w:rPr>
          <w:rFonts w:ascii="Tahoma" w:hAnsi="Tahoma" w:cs="Tahoma"/>
          <w:sz w:val="20"/>
          <w:szCs w:val="20"/>
        </w:rPr>
      </w:pPr>
    </w:p>
    <w:p w14:paraId="594B91EE" w14:textId="77777777" w:rsidR="00BA01AD" w:rsidRPr="00B21DC2" w:rsidRDefault="00BA01AD" w:rsidP="00BA01AD">
      <w:pPr>
        <w:numPr>
          <w:ilvl w:val="0"/>
          <w:numId w:val="5"/>
        </w:numPr>
        <w:jc w:val="both"/>
        <w:rPr>
          <w:rFonts w:ascii="Tahoma" w:hAnsi="Tahoma" w:cs="Tahoma"/>
          <w:sz w:val="18"/>
          <w:szCs w:val="18"/>
        </w:rPr>
      </w:pPr>
      <w:r w:rsidRPr="00B21DC2">
        <w:rPr>
          <w:rFonts w:ascii="Tahoma" w:hAnsi="Tahoma" w:cs="Tahoma"/>
          <w:sz w:val="18"/>
          <w:szCs w:val="18"/>
        </w:rPr>
        <w:t>Niniejszym, zgodnie z art. 225 ust. 1 i 2 ustawy Prawo zamówień publicznych, informujemy, że dostawa towaru, oferowana w ramach przedmiotowego postępowania o udzielenie zamówienia publicznego</w:t>
      </w:r>
    </w:p>
    <w:p w14:paraId="432A472E" w14:textId="77777777" w:rsidR="00BA01AD" w:rsidRPr="00B21DC2" w:rsidRDefault="00BA01AD" w:rsidP="00BA01AD">
      <w:pPr>
        <w:autoSpaceDE w:val="0"/>
        <w:autoSpaceDN w:val="0"/>
        <w:adjustRightInd w:val="0"/>
        <w:ind w:firstLine="360"/>
        <w:jc w:val="both"/>
        <w:rPr>
          <w:rFonts w:ascii="Tahoma" w:hAnsi="Tahoma" w:cs="Tahoma"/>
          <w:sz w:val="18"/>
          <w:szCs w:val="18"/>
        </w:rPr>
      </w:pPr>
      <w:r w:rsidRPr="00B21DC2">
        <w:rPr>
          <w:rFonts w:ascii="Tahoma" w:hAnsi="Tahoma" w:cs="Tahoma"/>
          <w:b/>
          <w:sz w:val="18"/>
          <w:szCs w:val="18"/>
        </w:rPr>
        <w:t>prowadzi</w:t>
      </w:r>
      <w:r w:rsidRPr="00B21DC2">
        <w:rPr>
          <w:rFonts w:ascii="Tahoma" w:eastAsia="Tahoma,Bold" w:hAnsi="Tahoma" w:cs="Tahoma"/>
          <w:b/>
          <w:bCs/>
          <w:sz w:val="18"/>
          <w:szCs w:val="18"/>
        </w:rPr>
        <w:t xml:space="preserve">* </w:t>
      </w:r>
      <w:r w:rsidRPr="00B21DC2">
        <w:rPr>
          <w:rFonts w:ascii="Tahoma" w:hAnsi="Tahoma" w:cs="Tahoma"/>
          <w:b/>
          <w:sz w:val="18"/>
          <w:szCs w:val="18"/>
        </w:rPr>
        <w:t>/ nie prowadzi</w:t>
      </w:r>
      <w:r w:rsidRPr="00B21DC2">
        <w:rPr>
          <w:rFonts w:ascii="Tahoma" w:eastAsia="Tahoma,Bold" w:hAnsi="Tahoma" w:cs="Tahoma"/>
          <w:b/>
          <w:bCs/>
          <w:sz w:val="18"/>
          <w:szCs w:val="18"/>
        </w:rPr>
        <w:t xml:space="preserve">* </w:t>
      </w:r>
      <w:r w:rsidRPr="00B21DC2">
        <w:rPr>
          <w:rFonts w:ascii="Tahoma" w:hAnsi="Tahoma" w:cs="Tahoma"/>
          <w:sz w:val="18"/>
          <w:szCs w:val="18"/>
        </w:rPr>
        <w:t>w przypadku wyboru naszej oferty, do powstania u Zamawiającego obowiązku</w:t>
      </w:r>
    </w:p>
    <w:p w14:paraId="47F982E2" w14:textId="77777777" w:rsidR="00BA01AD" w:rsidRPr="00B21DC2" w:rsidRDefault="00BA01AD" w:rsidP="00BA01AD">
      <w:pPr>
        <w:autoSpaceDE w:val="0"/>
        <w:autoSpaceDN w:val="0"/>
        <w:adjustRightInd w:val="0"/>
        <w:ind w:firstLine="360"/>
        <w:jc w:val="both"/>
        <w:rPr>
          <w:rFonts w:ascii="Tahoma" w:hAnsi="Tahoma" w:cs="Tahoma"/>
          <w:sz w:val="18"/>
          <w:szCs w:val="18"/>
        </w:rPr>
      </w:pPr>
      <w:r w:rsidRPr="00B21DC2">
        <w:rPr>
          <w:rFonts w:ascii="Tahoma" w:hAnsi="Tahoma" w:cs="Tahoma"/>
          <w:sz w:val="18"/>
          <w:szCs w:val="18"/>
        </w:rPr>
        <w:t xml:space="preserve">podatkowego, zgodnie z przepisami ustawy o podatku od towaru i usług. </w:t>
      </w:r>
      <w:r w:rsidRPr="00B21DC2">
        <w:rPr>
          <w:rFonts w:ascii="Tahoma" w:hAnsi="Tahoma" w:cs="Tahoma"/>
          <w:i/>
          <w:sz w:val="18"/>
          <w:szCs w:val="18"/>
        </w:rPr>
        <w:t>* niepotrzebne skreślić</w:t>
      </w:r>
    </w:p>
    <w:p w14:paraId="4A1EE367" w14:textId="77777777" w:rsidR="00BA01AD" w:rsidRPr="00B21DC2" w:rsidRDefault="00BA01AD" w:rsidP="00BA01AD">
      <w:pPr>
        <w:autoSpaceDE w:val="0"/>
        <w:autoSpaceDN w:val="0"/>
        <w:adjustRightInd w:val="0"/>
        <w:ind w:left="360"/>
        <w:jc w:val="both"/>
        <w:rPr>
          <w:rFonts w:ascii="Tahoma" w:hAnsi="Tahoma" w:cs="Tahoma"/>
          <w:sz w:val="18"/>
          <w:szCs w:val="18"/>
        </w:rPr>
      </w:pPr>
      <w:r w:rsidRPr="00B21DC2">
        <w:rPr>
          <w:rFonts w:ascii="Tahoma" w:hAnsi="Tahoma" w:cs="Tahoma"/>
          <w:sz w:val="18"/>
          <w:szCs w:val="18"/>
        </w:rPr>
        <w:t>Dostawa niżej wymienionych towarów, oferowanych w ramach niniejszego postępowania przetargowego prowadzi w przypadku wyboru naszej oferty, do powstania u Zamawiającego obowiązku podatkowego: *</w:t>
      </w:r>
    </w:p>
    <w:p w14:paraId="1E06D550" w14:textId="77777777" w:rsidR="00BA01AD" w:rsidRPr="00B21DC2" w:rsidRDefault="00BA01AD" w:rsidP="00BA01AD">
      <w:pPr>
        <w:autoSpaceDE w:val="0"/>
        <w:autoSpaceDN w:val="0"/>
        <w:adjustRightInd w:val="0"/>
        <w:ind w:left="360"/>
        <w:jc w:val="both"/>
        <w:rPr>
          <w:rFonts w:ascii="Tahoma" w:hAnsi="Tahoma" w:cs="Tahoma"/>
          <w:sz w:val="18"/>
          <w:szCs w:val="18"/>
        </w:rPr>
      </w:pPr>
      <w:r w:rsidRPr="00B21DC2">
        <w:rPr>
          <w:rFonts w:ascii="Tahoma" w:hAnsi="Tahoma" w:cs="Tahoma"/>
          <w:sz w:val="18"/>
          <w:szCs w:val="18"/>
        </w:rPr>
        <w:t>- ......................................................................................................................................................</w:t>
      </w:r>
    </w:p>
    <w:p w14:paraId="07323150" w14:textId="77777777" w:rsidR="00BA01AD" w:rsidRPr="00B21DC2" w:rsidRDefault="00BA01AD" w:rsidP="00BA01AD">
      <w:pPr>
        <w:autoSpaceDE w:val="0"/>
        <w:autoSpaceDN w:val="0"/>
        <w:adjustRightInd w:val="0"/>
        <w:ind w:firstLine="360"/>
        <w:jc w:val="both"/>
        <w:rPr>
          <w:rFonts w:ascii="Tahoma" w:hAnsi="Tahoma" w:cs="Tahoma"/>
          <w:sz w:val="18"/>
          <w:szCs w:val="18"/>
        </w:rPr>
      </w:pPr>
      <w:r w:rsidRPr="00B21DC2">
        <w:rPr>
          <w:rFonts w:ascii="Tahoma" w:hAnsi="Tahoma" w:cs="Tahoma"/>
          <w:sz w:val="18"/>
          <w:szCs w:val="18"/>
        </w:rPr>
        <w:t>- ......................................................................................................................................................</w:t>
      </w:r>
    </w:p>
    <w:p w14:paraId="2B9A75F9" w14:textId="77777777" w:rsidR="00BA01AD" w:rsidRPr="00B21DC2" w:rsidRDefault="00BA01AD" w:rsidP="00BA01AD">
      <w:pPr>
        <w:autoSpaceDE w:val="0"/>
        <w:autoSpaceDN w:val="0"/>
        <w:adjustRightInd w:val="0"/>
        <w:ind w:firstLine="360"/>
        <w:jc w:val="both"/>
        <w:rPr>
          <w:rFonts w:ascii="Tahoma" w:hAnsi="Tahoma" w:cs="Tahoma"/>
          <w:sz w:val="18"/>
          <w:szCs w:val="18"/>
        </w:rPr>
      </w:pPr>
      <w:r w:rsidRPr="00B21DC2">
        <w:rPr>
          <w:rFonts w:ascii="Tahoma" w:hAnsi="Tahoma" w:cs="Tahoma"/>
          <w:sz w:val="18"/>
          <w:szCs w:val="18"/>
        </w:rPr>
        <w:t>- ......................................................................................................................................................</w:t>
      </w:r>
    </w:p>
    <w:p w14:paraId="5FAC95DD" w14:textId="77777777" w:rsidR="00BA01AD" w:rsidRPr="00B21DC2" w:rsidRDefault="00BA01AD" w:rsidP="00BA01AD">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B21DC2">
        <w:rPr>
          <w:rFonts w:ascii="Tahoma" w:hAnsi="Tahoma" w:cs="Tahoma"/>
          <w:i/>
          <w:iCs/>
          <w:sz w:val="14"/>
          <w:szCs w:val="14"/>
        </w:rPr>
        <w:lastRenderedPageBreak/>
        <w:t>* (należy podać nazwę (rodzaj) towaru,   wskazać ich wartość bez kwoty podatku oraz stawkę podatku VAT).</w:t>
      </w:r>
    </w:p>
    <w:p w14:paraId="7AFE3944" w14:textId="77777777" w:rsidR="00BA01AD" w:rsidRPr="00B21DC2" w:rsidRDefault="00BA01AD" w:rsidP="00BA01AD">
      <w:pPr>
        <w:ind w:left="360"/>
        <w:jc w:val="both"/>
        <w:rPr>
          <w:rFonts w:ascii="Tahoma" w:hAnsi="Tahoma" w:cs="Tahoma"/>
          <w:i/>
          <w:iCs/>
          <w:sz w:val="14"/>
          <w:szCs w:val="14"/>
        </w:rPr>
      </w:pPr>
      <w:r w:rsidRPr="00B21DC2">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05E7DAD2" w14:textId="77777777" w:rsidR="00BA01AD" w:rsidRPr="00B21DC2" w:rsidRDefault="00BA01AD" w:rsidP="00BA01AD">
      <w:pPr>
        <w:jc w:val="both"/>
        <w:rPr>
          <w:rFonts w:ascii="Tahoma" w:hAnsi="Tahoma" w:cs="Tahoma"/>
          <w:sz w:val="18"/>
          <w:szCs w:val="18"/>
        </w:rPr>
      </w:pPr>
    </w:p>
    <w:p w14:paraId="2AC25A2B" w14:textId="77777777" w:rsidR="00BA01AD" w:rsidRPr="00B21DC2" w:rsidRDefault="00BA01AD" w:rsidP="00BA01AD">
      <w:pPr>
        <w:numPr>
          <w:ilvl w:val="0"/>
          <w:numId w:val="9"/>
        </w:numPr>
        <w:jc w:val="both"/>
        <w:rPr>
          <w:rFonts w:ascii="Tahoma" w:hAnsi="Tahoma" w:cs="Tahoma"/>
          <w:sz w:val="18"/>
          <w:szCs w:val="18"/>
        </w:rPr>
      </w:pPr>
      <w:r w:rsidRPr="00B21DC2">
        <w:rPr>
          <w:rFonts w:ascii="Tahoma" w:hAnsi="Tahoma" w:cs="Tahoma"/>
          <w:sz w:val="18"/>
          <w:szCs w:val="18"/>
        </w:rPr>
        <w:t xml:space="preserve">Dostawy wykonamy </w:t>
      </w:r>
      <w:r w:rsidRPr="00B21DC2">
        <w:rPr>
          <w:rFonts w:ascii="Tahoma" w:hAnsi="Tahoma" w:cs="Tahoma"/>
          <w:b/>
          <w:sz w:val="18"/>
          <w:szCs w:val="18"/>
        </w:rPr>
        <w:t>sami / przy udziale podwykonawcy</w:t>
      </w:r>
      <w:r w:rsidRPr="00B21DC2">
        <w:rPr>
          <w:rFonts w:ascii="Tahoma" w:hAnsi="Tahoma" w:cs="Tahoma"/>
          <w:sz w:val="18"/>
          <w:szCs w:val="18"/>
        </w:rPr>
        <w:t xml:space="preserve">*. Podwykonawca zrealizuje następującą część zamówienia na dostawę:** ...................................................................................................................... </w:t>
      </w:r>
    </w:p>
    <w:p w14:paraId="7D0A0014" w14:textId="77777777" w:rsidR="00BA01AD" w:rsidRPr="00B21DC2" w:rsidRDefault="00BA01AD" w:rsidP="00BA01AD">
      <w:pPr>
        <w:ind w:firstLine="360"/>
        <w:jc w:val="both"/>
        <w:rPr>
          <w:rFonts w:ascii="Tahoma" w:hAnsi="Tahoma" w:cs="Tahoma"/>
          <w:sz w:val="18"/>
          <w:szCs w:val="18"/>
        </w:rPr>
      </w:pPr>
      <w:r w:rsidRPr="00B21DC2">
        <w:rPr>
          <w:rFonts w:ascii="Tahoma" w:hAnsi="Tahoma" w:cs="Tahoma"/>
          <w:sz w:val="18"/>
          <w:szCs w:val="18"/>
        </w:rPr>
        <w:t>Nazwy podwykonawców, jeżeli są już znani: ………………………………………………………………………………………………</w:t>
      </w:r>
    </w:p>
    <w:p w14:paraId="03B20504" w14:textId="77777777" w:rsidR="00BA01AD" w:rsidRPr="00B21DC2" w:rsidRDefault="00BA01AD" w:rsidP="00BA01AD">
      <w:pPr>
        <w:ind w:firstLine="360"/>
        <w:jc w:val="both"/>
        <w:rPr>
          <w:rFonts w:ascii="Tahoma" w:hAnsi="Tahoma" w:cs="Tahoma"/>
          <w:sz w:val="14"/>
          <w:szCs w:val="14"/>
        </w:rPr>
      </w:pPr>
      <w:r w:rsidRPr="00B21DC2">
        <w:rPr>
          <w:rFonts w:ascii="Tahoma" w:hAnsi="Tahoma" w:cs="Tahoma"/>
          <w:sz w:val="14"/>
          <w:szCs w:val="14"/>
        </w:rPr>
        <w:t>*</w:t>
      </w:r>
      <w:r w:rsidRPr="00B21DC2">
        <w:rPr>
          <w:rFonts w:ascii="Tahoma" w:hAnsi="Tahoma" w:cs="Tahoma"/>
          <w:i/>
          <w:iCs/>
          <w:sz w:val="14"/>
          <w:szCs w:val="14"/>
        </w:rPr>
        <w:t>niepotrzebne skreślić.</w:t>
      </w:r>
      <w:r w:rsidRPr="00B21DC2">
        <w:rPr>
          <w:rFonts w:ascii="Tahoma" w:hAnsi="Tahoma" w:cs="Tahoma"/>
          <w:sz w:val="14"/>
          <w:szCs w:val="14"/>
        </w:rPr>
        <w:t xml:space="preserve"> </w:t>
      </w:r>
    </w:p>
    <w:p w14:paraId="5F7726C5" w14:textId="77777777" w:rsidR="00BA01AD" w:rsidRPr="00B21DC2" w:rsidRDefault="00BA01AD" w:rsidP="00BA01AD">
      <w:pPr>
        <w:ind w:left="360"/>
        <w:jc w:val="both"/>
        <w:rPr>
          <w:rFonts w:ascii="Tahoma" w:hAnsi="Tahoma" w:cs="Tahoma"/>
          <w:sz w:val="14"/>
          <w:szCs w:val="14"/>
        </w:rPr>
      </w:pPr>
      <w:r w:rsidRPr="00B21DC2">
        <w:rPr>
          <w:rFonts w:ascii="Tahoma" w:hAnsi="Tahoma" w:cs="Tahoma"/>
          <w:sz w:val="14"/>
          <w:szCs w:val="14"/>
        </w:rPr>
        <w:t xml:space="preserve">** </w:t>
      </w:r>
      <w:r w:rsidRPr="00B21DC2">
        <w:rPr>
          <w:rFonts w:ascii="Tahoma" w:hAnsi="Tahoma" w:cs="Tahoma"/>
          <w:i/>
          <w:sz w:val="14"/>
          <w:szCs w:val="14"/>
        </w:rPr>
        <w:t>W przypadku niewpisania części zamówienia, którą zrealizuje Podwykonawca, Zamawiający przyjmuje, że Wykonawca wykona zamówienie sam</w:t>
      </w:r>
    </w:p>
    <w:p w14:paraId="791735DF" w14:textId="77777777" w:rsidR="00BA01AD" w:rsidRPr="00B21DC2" w:rsidRDefault="00BA01AD" w:rsidP="00BA01AD">
      <w:pPr>
        <w:jc w:val="both"/>
        <w:rPr>
          <w:rFonts w:ascii="Tahoma" w:hAnsi="Tahoma" w:cs="Tahoma"/>
          <w:sz w:val="16"/>
          <w:szCs w:val="16"/>
        </w:rPr>
      </w:pPr>
    </w:p>
    <w:p w14:paraId="0A7A91D8" w14:textId="77777777" w:rsidR="00BA01AD" w:rsidRPr="00B21DC2" w:rsidRDefault="00BA01AD" w:rsidP="00BA01AD">
      <w:pPr>
        <w:numPr>
          <w:ilvl w:val="0"/>
          <w:numId w:val="9"/>
        </w:numPr>
        <w:jc w:val="both"/>
        <w:rPr>
          <w:rFonts w:ascii="Tahoma" w:hAnsi="Tahoma" w:cs="Tahoma"/>
          <w:sz w:val="18"/>
          <w:szCs w:val="18"/>
        </w:rPr>
      </w:pPr>
      <w:r w:rsidRPr="00B21DC2">
        <w:rPr>
          <w:rFonts w:ascii="Tahoma" w:hAnsi="Tahoma" w:cs="Tahoma"/>
          <w:sz w:val="18"/>
          <w:szCs w:val="18"/>
        </w:rPr>
        <w:t>Zamówienie zrealizujemy (odpowiednie wypełnić):</w:t>
      </w:r>
    </w:p>
    <w:p w14:paraId="1B39B941" w14:textId="77777777" w:rsidR="00BA01AD" w:rsidRPr="00B21DC2" w:rsidRDefault="00BA01AD" w:rsidP="00BA01AD">
      <w:pPr>
        <w:pStyle w:val="Standardowy1"/>
        <w:tabs>
          <w:tab w:val="left" w:pos="-1080"/>
        </w:tabs>
        <w:ind w:left="360"/>
        <w:jc w:val="both"/>
        <w:rPr>
          <w:rFonts w:ascii="Tahoma" w:hAnsi="Tahoma" w:cs="Tahoma"/>
          <w:sz w:val="18"/>
          <w:szCs w:val="18"/>
        </w:rPr>
      </w:pPr>
      <w:r w:rsidRPr="00B21DC2">
        <w:rPr>
          <w:rFonts w:ascii="Tahoma" w:hAnsi="Tahoma" w:cs="Tahoma"/>
          <w:sz w:val="18"/>
          <w:szCs w:val="18"/>
        </w:rPr>
        <w:t xml:space="preserve">a) </w:t>
      </w:r>
      <w:r w:rsidRPr="00B21DC2">
        <w:rPr>
          <w:rFonts w:ascii="Tahoma" w:hAnsi="Tahoma" w:cs="Tahoma"/>
          <w:b/>
          <w:sz w:val="18"/>
          <w:szCs w:val="18"/>
        </w:rPr>
        <w:t>sami</w:t>
      </w:r>
      <w:r w:rsidRPr="00B21DC2">
        <w:rPr>
          <w:rFonts w:ascii="Tahoma" w:hAnsi="Tahoma" w:cs="Tahoma"/>
          <w:sz w:val="18"/>
          <w:szCs w:val="18"/>
        </w:rPr>
        <w:t xml:space="preserve"> …………………………………………………………………………………………………………………………………….…</w:t>
      </w:r>
    </w:p>
    <w:p w14:paraId="1084A56B" w14:textId="77777777" w:rsidR="00BA01AD" w:rsidRPr="00B21DC2" w:rsidRDefault="00BA01AD" w:rsidP="00BA01AD">
      <w:pPr>
        <w:pStyle w:val="Standardowy1"/>
        <w:tabs>
          <w:tab w:val="left" w:pos="-1080"/>
        </w:tabs>
        <w:ind w:left="360"/>
        <w:jc w:val="both"/>
        <w:rPr>
          <w:rFonts w:ascii="Tahoma" w:hAnsi="Tahoma" w:cs="Tahoma"/>
          <w:sz w:val="18"/>
          <w:szCs w:val="18"/>
        </w:rPr>
      </w:pPr>
      <w:r w:rsidRPr="00B21DC2">
        <w:rPr>
          <w:rFonts w:ascii="Tahoma" w:hAnsi="Tahoma" w:cs="Tahoma"/>
          <w:sz w:val="18"/>
          <w:szCs w:val="18"/>
        </w:rPr>
        <w:t xml:space="preserve">b) </w:t>
      </w:r>
      <w:r w:rsidRPr="00B21DC2">
        <w:rPr>
          <w:rFonts w:ascii="Tahoma" w:hAnsi="Tahoma" w:cs="Tahoma"/>
          <w:b/>
          <w:sz w:val="18"/>
          <w:szCs w:val="18"/>
        </w:rPr>
        <w:t>w konsorcjum z</w:t>
      </w:r>
      <w:r w:rsidRPr="00B21DC2">
        <w:rPr>
          <w:rFonts w:ascii="Tahoma" w:hAnsi="Tahoma" w:cs="Tahoma"/>
          <w:sz w:val="18"/>
          <w:szCs w:val="18"/>
        </w:rPr>
        <w:t>:</w:t>
      </w:r>
    </w:p>
    <w:p w14:paraId="4BCAB331" w14:textId="77777777" w:rsidR="00BA01AD" w:rsidRPr="00B21DC2" w:rsidRDefault="00BA01AD" w:rsidP="00BA01AD">
      <w:pPr>
        <w:pStyle w:val="Standardowy1"/>
        <w:tabs>
          <w:tab w:val="left" w:pos="-1080"/>
        </w:tabs>
        <w:ind w:left="360"/>
        <w:jc w:val="both"/>
        <w:rPr>
          <w:rFonts w:ascii="Tahoma" w:hAnsi="Tahoma" w:cs="Tahoma"/>
          <w:sz w:val="18"/>
          <w:szCs w:val="18"/>
        </w:rPr>
      </w:pPr>
      <w:r w:rsidRPr="00B21DC2">
        <w:rPr>
          <w:rFonts w:ascii="Tahoma" w:hAnsi="Tahoma" w:cs="Tahoma"/>
          <w:sz w:val="18"/>
          <w:szCs w:val="18"/>
        </w:rPr>
        <w:t>- ……………………………………………………………………………………………………….………………………………………..</w:t>
      </w:r>
    </w:p>
    <w:p w14:paraId="3A4936EB" w14:textId="77777777" w:rsidR="00BA01AD" w:rsidRPr="00B21DC2" w:rsidRDefault="00BA01AD" w:rsidP="00BA01AD">
      <w:pPr>
        <w:pStyle w:val="Standardowy1"/>
        <w:tabs>
          <w:tab w:val="left" w:pos="-1080"/>
        </w:tabs>
        <w:ind w:left="360"/>
        <w:jc w:val="both"/>
        <w:rPr>
          <w:rFonts w:ascii="Tahoma" w:hAnsi="Tahoma" w:cs="Tahoma"/>
          <w:sz w:val="18"/>
          <w:szCs w:val="18"/>
        </w:rPr>
      </w:pPr>
    </w:p>
    <w:p w14:paraId="25CCA03A" w14:textId="77777777" w:rsidR="00BA01AD" w:rsidRPr="00B21DC2" w:rsidRDefault="00BA01AD" w:rsidP="00BA01AD">
      <w:pPr>
        <w:numPr>
          <w:ilvl w:val="0"/>
          <w:numId w:val="9"/>
        </w:numPr>
        <w:jc w:val="both"/>
        <w:rPr>
          <w:rFonts w:ascii="Tahoma" w:hAnsi="Tahoma" w:cs="Tahoma"/>
          <w:sz w:val="18"/>
          <w:szCs w:val="18"/>
        </w:rPr>
      </w:pPr>
      <w:r w:rsidRPr="00B21DC2">
        <w:rPr>
          <w:rFonts w:ascii="Tahoma" w:hAnsi="Tahoma" w:cs="Tahoma"/>
          <w:sz w:val="18"/>
          <w:szCs w:val="18"/>
        </w:rPr>
        <w:t xml:space="preserve">(Wypełniają jedynie przedsiębiorcy składający ofertę jako </w:t>
      </w:r>
      <w:r w:rsidRPr="00B21DC2">
        <w:rPr>
          <w:rFonts w:ascii="Tahoma" w:hAnsi="Tahoma" w:cs="Tahoma"/>
          <w:b/>
          <w:sz w:val="18"/>
          <w:szCs w:val="18"/>
        </w:rPr>
        <w:t>konsorcjum</w:t>
      </w:r>
      <w:r w:rsidRPr="00B21DC2">
        <w:rPr>
          <w:rFonts w:ascii="Tahoma" w:hAnsi="Tahoma" w:cs="Tahoma"/>
          <w:sz w:val="18"/>
          <w:szCs w:val="18"/>
        </w:rPr>
        <w:t>). Oświadczamy, że sposób reprezentacji konsorcjum dla potrzeb niniejszego zamówienia jest następujący:</w:t>
      </w:r>
    </w:p>
    <w:p w14:paraId="362B9628" w14:textId="77777777" w:rsidR="00BA01AD" w:rsidRPr="00B21DC2" w:rsidRDefault="00BA01AD" w:rsidP="00BA01AD">
      <w:pPr>
        <w:pStyle w:val="Standardowy1"/>
        <w:tabs>
          <w:tab w:val="left" w:pos="-1080"/>
        </w:tabs>
        <w:ind w:left="360"/>
        <w:jc w:val="both"/>
        <w:rPr>
          <w:rFonts w:ascii="Tahoma" w:hAnsi="Tahoma" w:cs="Tahoma"/>
          <w:sz w:val="18"/>
          <w:szCs w:val="18"/>
        </w:rPr>
      </w:pPr>
      <w:r w:rsidRPr="00B21DC2">
        <w:rPr>
          <w:rFonts w:ascii="Tahoma" w:hAnsi="Tahoma" w:cs="Tahoma"/>
          <w:sz w:val="18"/>
          <w:szCs w:val="18"/>
        </w:rPr>
        <w:t>…………………………………………………………………………………………………………………………………………………..………………………………………………………………………………………………………………………………………………………………………..</w:t>
      </w:r>
    </w:p>
    <w:p w14:paraId="412C4224" w14:textId="77777777" w:rsidR="00BA01AD" w:rsidRPr="00B21DC2" w:rsidRDefault="00BA01AD" w:rsidP="00BA01AD">
      <w:pPr>
        <w:jc w:val="both"/>
        <w:rPr>
          <w:rFonts w:ascii="Tahoma" w:hAnsi="Tahoma" w:cs="Tahoma"/>
          <w:sz w:val="18"/>
          <w:szCs w:val="18"/>
        </w:rPr>
      </w:pPr>
    </w:p>
    <w:p w14:paraId="59F22F1A" w14:textId="77777777" w:rsidR="00BA01AD" w:rsidRPr="00B21DC2" w:rsidRDefault="00BA01AD" w:rsidP="00BA01AD">
      <w:pPr>
        <w:numPr>
          <w:ilvl w:val="0"/>
          <w:numId w:val="9"/>
        </w:numPr>
        <w:jc w:val="both"/>
        <w:rPr>
          <w:rFonts w:ascii="Tahoma" w:hAnsi="Tahoma" w:cs="Tahoma"/>
          <w:b/>
          <w:sz w:val="18"/>
          <w:szCs w:val="18"/>
          <w:u w:val="single"/>
        </w:rPr>
      </w:pPr>
      <w:r w:rsidRPr="00B21DC2">
        <w:rPr>
          <w:rFonts w:ascii="Tahoma" w:hAnsi="Tahoma" w:cs="Tahoma"/>
          <w:b/>
          <w:sz w:val="18"/>
          <w:szCs w:val="18"/>
          <w:u w:val="single"/>
        </w:rPr>
        <w:t>OŚWIADCZENIE WYKONAWCY W ZAKRESIE WYPEŁNIENIA OBOWIĄZKÓW INFORMACYJNYCH PRZEWIDZIANYCH W ART. 13 LUB ART. 14 RODO</w:t>
      </w:r>
    </w:p>
    <w:p w14:paraId="3B05D1FC" w14:textId="77777777" w:rsidR="00BA01AD" w:rsidRPr="00B21DC2" w:rsidRDefault="00BA01AD" w:rsidP="00BA01AD">
      <w:pPr>
        <w:pStyle w:val="NormalnyWeb"/>
        <w:spacing w:before="0" w:beforeAutospacing="0" w:after="0" w:afterAutospacing="0"/>
        <w:ind w:left="284"/>
        <w:rPr>
          <w:rFonts w:ascii="Tahoma" w:hAnsi="Tahoma" w:cs="Tahoma"/>
          <w:sz w:val="18"/>
          <w:szCs w:val="18"/>
        </w:rPr>
      </w:pPr>
      <w:r w:rsidRPr="00B21DC2">
        <w:rPr>
          <w:rFonts w:ascii="Tahoma" w:hAnsi="Tahoma" w:cs="Tahoma"/>
          <w:sz w:val="18"/>
          <w:szCs w:val="18"/>
        </w:rPr>
        <w:t>Oświadczam, że wypełniłem obowiązki informacyjne przewidziane w art. 13 lub art. 14 RODO</w:t>
      </w:r>
      <w:r w:rsidRPr="00B21DC2">
        <w:rPr>
          <w:rFonts w:ascii="Tahoma" w:hAnsi="Tahoma" w:cs="Tahoma"/>
          <w:sz w:val="18"/>
          <w:szCs w:val="18"/>
          <w:vertAlign w:val="superscript"/>
        </w:rPr>
        <w:t>1)</w:t>
      </w:r>
      <w:r w:rsidRPr="00B21DC2">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B21DC2">
        <w:rPr>
          <w:rFonts w:ascii="Tahoma" w:hAnsi="Tahoma" w:cs="Tahoma"/>
          <w:b/>
          <w:sz w:val="18"/>
          <w:szCs w:val="18"/>
        </w:rPr>
        <w:t>DOTYCZY / NIE DOTYCZY</w:t>
      </w:r>
      <w:r w:rsidRPr="00B21DC2">
        <w:rPr>
          <w:rFonts w:ascii="Tahoma" w:hAnsi="Tahoma" w:cs="Tahoma"/>
          <w:sz w:val="18"/>
          <w:szCs w:val="18"/>
        </w:rPr>
        <w:t>*</w:t>
      </w:r>
    </w:p>
    <w:p w14:paraId="69558CB5" w14:textId="77777777" w:rsidR="00BA01AD" w:rsidRPr="00B21DC2" w:rsidRDefault="00BA01AD" w:rsidP="00BA01AD">
      <w:pPr>
        <w:pStyle w:val="Tekstprzypisudolnego"/>
        <w:ind w:left="284"/>
        <w:jc w:val="both"/>
        <w:rPr>
          <w:rFonts w:ascii="Tahoma" w:hAnsi="Tahoma" w:cs="Tahoma"/>
          <w:sz w:val="18"/>
          <w:szCs w:val="18"/>
          <w:vertAlign w:val="superscript"/>
        </w:rPr>
      </w:pPr>
    </w:p>
    <w:p w14:paraId="1203E5A1" w14:textId="77777777" w:rsidR="00BA01AD" w:rsidRPr="00B21DC2" w:rsidRDefault="00BA01AD" w:rsidP="00BA01AD">
      <w:pPr>
        <w:pStyle w:val="Tekstprzypisudolnego"/>
        <w:ind w:left="284"/>
        <w:jc w:val="both"/>
        <w:rPr>
          <w:rFonts w:ascii="Tahoma" w:hAnsi="Tahoma" w:cs="Tahoma"/>
          <w:sz w:val="18"/>
          <w:szCs w:val="18"/>
        </w:rPr>
      </w:pPr>
      <w:r w:rsidRPr="00B21DC2">
        <w:rPr>
          <w:rFonts w:ascii="Tahoma" w:hAnsi="Tahoma" w:cs="Tahoma"/>
          <w:sz w:val="18"/>
          <w:szCs w:val="18"/>
          <w:vertAlign w:val="superscript"/>
        </w:rPr>
        <w:t xml:space="preserve">1) </w:t>
      </w:r>
      <w:r w:rsidRPr="00B21DC2">
        <w:rPr>
          <w:rFonts w:ascii="Tahoma" w:hAnsi="Tahoma" w:cs="Tahoma"/>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A8D1E37" w14:textId="77777777" w:rsidR="00BA01AD" w:rsidRPr="00B21DC2" w:rsidRDefault="00BA01AD" w:rsidP="00BA01AD">
      <w:pPr>
        <w:pStyle w:val="Tekstprzypisudolnego"/>
        <w:ind w:left="284"/>
        <w:jc w:val="both"/>
        <w:rPr>
          <w:rFonts w:ascii="Tahoma" w:hAnsi="Tahoma" w:cs="Tahoma"/>
          <w:sz w:val="18"/>
          <w:szCs w:val="18"/>
        </w:rPr>
      </w:pPr>
    </w:p>
    <w:p w14:paraId="52CCFDD2" w14:textId="77777777" w:rsidR="00BA01AD" w:rsidRPr="00B21DC2" w:rsidRDefault="00BA01AD" w:rsidP="00BA01AD">
      <w:pPr>
        <w:ind w:left="284"/>
        <w:jc w:val="both"/>
        <w:rPr>
          <w:rFonts w:ascii="Tahoma" w:hAnsi="Tahoma" w:cs="Tahoma"/>
          <w:sz w:val="18"/>
          <w:szCs w:val="18"/>
        </w:rPr>
      </w:pPr>
      <w:r w:rsidRPr="00B21DC2">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1D3232F7" w14:textId="77777777" w:rsidR="00BA01AD" w:rsidRPr="00B21DC2" w:rsidRDefault="00BA01AD" w:rsidP="00BA01AD">
      <w:pPr>
        <w:rPr>
          <w:rFonts w:ascii="Tahoma" w:hAnsi="Tahoma" w:cs="Tahoma"/>
          <w:sz w:val="18"/>
          <w:szCs w:val="18"/>
        </w:rPr>
      </w:pPr>
    </w:p>
    <w:p w14:paraId="29D9E0C2" w14:textId="77777777" w:rsidR="00BA01AD" w:rsidRPr="00B21DC2" w:rsidRDefault="00BA01AD" w:rsidP="00BA01AD">
      <w:pPr>
        <w:numPr>
          <w:ilvl w:val="0"/>
          <w:numId w:val="9"/>
        </w:numPr>
        <w:rPr>
          <w:rFonts w:ascii="Tahoma" w:hAnsi="Tahoma" w:cs="Tahoma"/>
          <w:sz w:val="18"/>
          <w:szCs w:val="18"/>
        </w:rPr>
      </w:pPr>
      <w:r w:rsidRPr="00B21DC2">
        <w:rPr>
          <w:rFonts w:ascii="Tahoma" w:hAnsi="Tahoma" w:cs="Tahoma"/>
          <w:sz w:val="18"/>
          <w:szCs w:val="18"/>
        </w:rPr>
        <w:t>Załącznikami do niniejszej oferty, stanowiącymi integralną jej część są:</w:t>
      </w:r>
    </w:p>
    <w:p w14:paraId="269040B4" w14:textId="77777777" w:rsidR="00BA01AD" w:rsidRPr="00B21DC2" w:rsidRDefault="00BA01AD" w:rsidP="00BA01AD">
      <w:pPr>
        <w:ind w:left="360"/>
        <w:rPr>
          <w:rFonts w:ascii="Tahoma" w:hAnsi="Tahoma" w:cs="Tahoma"/>
          <w:sz w:val="18"/>
          <w:szCs w:val="18"/>
        </w:rPr>
      </w:pPr>
      <w:r w:rsidRPr="00B21DC2">
        <w:rPr>
          <w:rFonts w:ascii="Tahoma" w:hAnsi="Tahoma" w:cs="Tahoma"/>
          <w:sz w:val="18"/>
          <w:szCs w:val="18"/>
        </w:rPr>
        <w:t>(numerowany wykaz załączników wraz z tytułami)</w:t>
      </w:r>
    </w:p>
    <w:p w14:paraId="070F0526" w14:textId="77777777" w:rsidR="00BA01AD" w:rsidRPr="00B21DC2" w:rsidRDefault="00BA01AD" w:rsidP="00BA01AD">
      <w:pPr>
        <w:jc w:val="both"/>
        <w:rPr>
          <w:rFonts w:ascii="Tahoma" w:hAnsi="Tahoma" w:cs="Tahoma"/>
          <w:sz w:val="18"/>
          <w:szCs w:val="18"/>
        </w:rPr>
      </w:pPr>
      <w:r w:rsidRPr="00B21DC2">
        <w:rPr>
          <w:rFonts w:ascii="Tahoma" w:hAnsi="Tahoma" w:cs="Tahoma"/>
          <w:sz w:val="18"/>
          <w:szCs w:val="18"/>
        </w:rPr>
        <w:t xml:space="preserve">     ................................................................</w:t>
      </w:r>
    </w:p>
    <w:p w14:paraId="6645286B" w14:textId="77777777" w:rsidR="00BA01AD" w:rsidRPr="00B21DC2" w:rsidRDefault="00BA01AD" w:rsidP="00BA01AD">
      <w:pPr>
        <w:rPr>
          <w:rFonts w:ascii="Tahoma" w:hAnsi="Tahoma" w:cs="Tahoma"/>
          <w:sz w:val="18"/>
          <w:szCs w:val="18"/>
        </w:rPr>
      </w:pPr>
      <w:r w:rsidRPr="00B21DC2">
        <w:rPr>
          <w:rFonts w:ascii="Tahoma" w:hAnsi="Tahoma" w:cs="Tahoma"/>
          <w:sz w:val="18"/>
          <w:szCs w:val="18"/>
        </w:rPr>
        <w:t xml:space="preserve">     ................................................................</w:t>
      </w:r>
    </w:p>
    <w:p w14:paraId="062C71C2" w14:textId="77777777" w:rsidR="00BA01AD" w:rsidRPr="00B21DC2" w:rsidRDefault="00BA01AD" w:rsidP="00BA01AD">
      <w:pPr>
        <w:rPr>
          <w:rFonts w:ascii="Tahoma" w:hAnsi="Tahoma" w:cs="Tahoma"/>
          <w:i/>
          <w:sz w:val="20"/>
          <w:szCs w:val="20"/>
        </w:rPr>
      </w:pPr>
    </w:p>
    <w:p w14:paraId="7214CDA1" w14:textId="77777777" w:rsidR="00BA01AD" w:rsidRPr="00B21DC2" w:rsidRDefault="00BA01AD" w:rsidP="00BA01AD">
      <w:pPr>
        <w:rPr>
          <w:rFonts w:ascii="Tahoma" w:hAnsi="Tahoma" w:cs="Tahoma"/>
          <w:sz w:val="20"/>
          <w:szCs w:val="20"/>
        </w:rPr>
      </w:pPr>
    </w:p>
    <w:p w14:paraId="2321957F" w14:textId="77777777" w:rsidR="00BA01AD" w:rsidRPr="00B21DC2" w:rsidRDefault="00BA01AD" w:rsidP="00BA01AD">
      <w:pPr>
        <w:rPr>
          <w:rFonts w:ascii="Tahoma" w:hAnsi="Tahoma" w:cs="Tahoma"/>
          <w:sz w:val="20"/>
          <w:szCs w:val="20"/>
        </w:rPr>
      </w:pPr>
    </w:p>
    <w:p w14:paraId="5A70F44A" w14:textId="77777777" w:rsidR="00BA01AD" w:rsidRPr="00B21DC2" w:rsidRDefault="00BA01AD" w:rsidP="00BA01AD">
      <w:pPr>
        <w:rPr>
          <w:rFonts w:ascii="Tahoma" w:hAnsi="Tahoma" w:cs="Tahoma"/>
          <w:sz w:val="20"/>
          <w:szCs w:val="20"/>
        </w:rPr>
      </w:pPr>
    </w:p>
    <w:p w14:paraId="3A589BD7" w14:textId="77777777" w:rsidR="00BA01AD" w:rsidRPr="00B21DC2" w:rsidRDefault="00BA01AD" w:rsidP="00BA01AD">
      <w:pPr>
        <w:rPr>
          <w:rFonts w:ascii="Tahoma" w:hAnsi="Tahoma" w:cs="Tahoma"/>
          <w:sz w:val="20"/>
          <w:szCs w:val="20"/>
        </w:rPr>
      </w:pPr>
    </w:p>
    <w:p w14:paraId="745F6297" w14:textId="77777777" w:rsidR="00BA01AD" w:rsidRPr="00B21DC2" w:rsidRDefault="00BA01AD" w:rsidP="00BA01AD">
      <w:pPr>
        <w:jc w:val="right"/>
        <w:rPr>
          <w:rFonts w:ascii="Tahoma" w:hAnsi="Tahoma" w:cs="Tahoma"/>
          <w:sz w:val="20"/>
          <w:szCs w:val="20"/>
        </w:rPr>
      </w:pPr>
    </w:p>
    <w:p w14:paraId="0A5632BF" w14:textId="77777777" w:rsidR="00BA01AD" w:rsidRPr="00AD5665" w:rsidRDefault="00BA01AD" w:rsidP="00BA01AD">
      <w:pPr>
        <w:tabs>
          <w:tab w:val="left" w:pos="8580"/>
        </w:tabs>
        <w:rPr>
          <w:rFonts w:ascii="Tahoma" w:hAnsi="Tahoma" w:cs="Tahoma"/>
          <w:b/>
          <w:bCs/>
          <w:sz w:val="18"/>
          <w:szCs w:val="18"/>
        </w:rPr>
      </w:pPr>
      <w:r w:rsidRPr="00B21DC2">
        <w:rPr>
          <w:rFonts w:ascii="Tahoma" w:hAnsi="Tahoma" w:cs="Tahoma"/>
          <w:sz w:val="20"/>
          <w:szCs w:val="20"/>
        </w:rPr>
        <w:br w:type="page"/>
      </w:r>
      <w:r w:rsidRPr="00AD5665">
        <w:rPr>
          <w:rFonts w:ascii="Tahoma" w:hAnsi="Tahoma" w:cs="Tahoma"/>
          <w:b/>
          <w:bCs/>
          <w:sz w:val="18"/>
          <w:szCs w:val="18"/>
        </w:rPr>
        <w:lastRenderedPageBreak/>
        <w:t>Pakiet 1</w:t>
      </w:r>
    </w:p>
    <w:p w14:paraId="27E56E7A" w14:textId="77777777" w:rsidR="001F72F9" w:rsidRPr="00AD5665" w:rsidRDefault="001F72F9" w:rsidP="001F72F9">
      <w:pPr>
        <w:tabs>
          <w:tab w:val="left" w:pos="8580"/>
        </w:tabs>
        <w:rPr>
          <w:rFonts w:ascii="Bookman Old Style" w:hAnsi="Bookman Old Style" w:cs="Tahoma"/>
          <w:b/>
          <w:bCs/>
          <w:sz w:val="18"/>
          <w:szCs w:val="18"/>
        </w:rPr>
      </w:pPr>
      <w:r w:rsidRPr="00AD5665">
        <w:rPr>
          <w:rFonts w:ascii="Bookman Old Style" w:hAnsi="Bookman Old Style" w:cs="Tahoma"/>
          <w:b/>
          <w:bCs/>
          <w:sz w:val="18"/>
          <w:szCs w:val="18"/>
        </w:rPr>
        <w:t>Załącznik 1a1 do SWZ -  94/PN/ZP/D/2024</w:t>
      </w:r>
    </w:p>
    <w:p w14:paraId="27CC14CA" w14:textId="77777777" w:rsidR="001F72F9" w:rsidRPr="00AD5665" w:rsidRDefault="001F72F9" w:rsidP="001F72F9">
      <w:pPr>
        <w:tabs>
          <w:tab w:val="left" w:pos="8580"/>
        </w:tabs>
        <w:rPr>
          <w:rFonts w:ascii="Bookman Old Style" w:hAnsi="Bookman Old Style" w:cs="Tahoma"/>
          <w:b/>
          <w:bCs/>
          <w:sz w:val="18"/>
          <w:szCs w:val="18"/>
        </w:rPr>
      </w:pPr>
      <w:r w:rsidRPr="00AD5665">
        <w:rPr>
          <w:rFonts w:ascii="Bookman Old Style" w:hAnsi="Bookman Old Style" w:cs="Tahoma"/>
          <w:b/>
          <w:bCs/>
          <w:sz w:val="18"/>
          <w:szCs w:val="18"/>
        </w:rPr>
        <w:t>Nazwa: Głowica liniowa do USG</w:t>
      </w:r>
    </w:p>
    <w:p w14:paraId="5B465462" w14:textId="77777777" w:rsidR="00BA01AD" w:rsidRDefault="00BA01AD" w:rsidP="00BA01AD">
      <w:pPr>
        <w:rPr>
          <w:rFonts w:ascii="Bookman Old Style" w:hAnsi="Bookman Old Style" w:cs="Tahoma"/>
          <w:b/>
          <w:sz w:val="18"/>
          <w:szCs w:val="18"/>
          <w:highlight w:val="cyan"/>
        </w:rPr>
      </w:pPr>
    </w:p>
    <w:tbl>
      <w:tblPr>
        <w:tblW w:w="10875" w:type="dxa"/>
        <w:tblInd w:w="3" w:type="dxa"/>
        <w:tblLayout w:type="fixed"/>
        <w:tblCellMar>
          <w:left w:w="0" w:type="dxa"/>
          <w:right w:w="0" w:type="dxa"/>
        </w:tblCellMar>
        <w:tblLook w:val="04A0" w:firstRow="1" w:lastRow="0" w:firstColumn="1" w:lastColumn="0" w:noHBand="0" w:noVBand="1"/>
      </w:tblPr>
      <w:tblGrid>
        <w:gridCol w:w="848"/>
        <w:gridCol w:w="5812"/>
        <w:gridCol w:w="2268"/>
        <w:gridCol w:w="1842"/>
        <w:gridCol w:w="20"/>
        <w:gridCol w:w="10"/>
        <w:gridCol w:w="51"/>
        <w:gridCol w:w="24"/>
      </w:tblGrid>
      <w:tr w:rsidR="001F72F9" w14:paraId="056F83BD" w14:textId="77777777" w:rsidTr="001F72F9">
        <w:trPr>
          <w:gridAfter w:val="3"/>
          <w:wAfter w:w="85" w:type="dxa"/>
        </w:trPr>
        <w:tc>
          <w:tcPr>
            <w:tcW w:w="848" w:type="dxa"/>
            <w:shd w:val="clear" w:color="auto" w:fill="D8D8D8"/>
          </w:tcPr>
          <w:p w14:paraId="34202CFD" w14:textId="77777777" w:rsidR="001F72F9" w:rsidRDefault="001F72F9" w:rsidP="001F72F9">
            <w:pPr>
              <w:pStyle w:val="Nagwek1"/>
              <w:tabs>
                <w:tab w:val="center" w:pos="249"/>
              </w:tabs>
              <w:snapToGrid w:val="0"/>
              <w:ind w:left="-120" w:firstLine="120"/>
              <w:rPr>
                <w:rFonts w:ascii="Bookman Old Style" w:hAnsi="Bookman Old Style" w:cs="Bookman Old Style"/>
                <w:sz w:val="22"/>
                <w:szCs w:val="22"/>
              </w:rPr>
            </w:pPr>
          </w:p>
          <w:p w14:paraId="516AA347" w14:textId="77777777" w:rsidR="001F72F9" w:rsidRDefault="001F72F9" w:rsidP="001F72F9">
            <w:pPr>
              <w:pStyle w:val="Nagwek1"/>
              <w:tabs>
                <w:tab w:val="center" w:pos="249"/>
              </w:tabs>
              <w:ind w:left="-120" w:firstLine="120"/>
              <w:rPr>
                <w:rFonts w:ascii="Bookman Old Style" w:hAnsi="Bookman Old Style" w:cs="Bookman Old Style"/>
                <w:sz w:val="22"/>
                <w:szCs w:val="22"/>
              </w:rPr>
            </w:pPr>
            <w:r>
              <w:rPr>
                <w:rFonts w:ascii="Bookman Old Style" w:hAnsi="Bookman Old Style" w:cs="Bookman Old Style"/>
                <w:sz w:val="22"/>
                <w:szCs w:val="22"/>
              </w:rPr>
              <w:t>L.p.</w:t>
            </w:r>
          </w:p>
        </w:tc>
        <w:tc>
          <w:tcPr>
            <w:tcW w:w="5812" w:type="dxa"/>
            <w:shd w:val="clear" w:color="auto" w:fill="D8D8D8"/>
          </w:tcPr>
          <w:p w14:paraId="0306AB92" w14:textId="77777777" w:rsidR="001F72F9" w:rsidRDefault="001F72F9" w:rsidP="001F72F9">
            <w:pPr>
              <w:pStyle w:val="Nagwek1"/>
              <w:snapToGrid w:val="0"/>
              <w:ind w:firstLine="120"/>
              <w:rPr>
                <w:rFonts w:ascii="Bookman Old Style" w:hAnsi="Bookman Old Style" w:cs="Bookman Old Style"/>
                <w:sz w:val="22"/>
                <w:szCs w:val="22"/>
              </w:rPr>
            </w:pPr>
          </w:p>
          <w:p w14:paraId="31F0AC2C" w14:textId="77777777" w:rsidR="001F72F9" w:rsidRDefault="001F72F9" w:rsidP="001F72F9">
            <w:pPr>
              <w:pStyle w:val="Nagwek1"/>
              <w:ind w:firstLine="120"/>
              <w:rPr>
                <w:rFonts w:ascii="Bookman Old Style" w:hAnsi="Bookman Old Style" w:cs="Bookman Old Style"/>
                <w:sz w:val="22"/>
                <w:szCs w:val="22"/>
              </w:rPr>
            </w:pPr>
            <w:r>
              <w:rPr>
                <w:rFonts w:ascii="Bookman Old Style" w:hAnsi="Bookman Old Style" w:cs="Bookman Old Style"/>
                <w:sz w:val="22"/>
                <w:szCs w:val="22"/>
              </w:rPr>
              <w:t>Parametry techniczne</w:t>
            </w:r>
          </w:p>
        </w:tc>
        <w:tc>
          <w:tcPr>
            <w:tcW w:w="2268" w:type="dxa"/>
            <w:shd w:val="clear" w:color="auto" w:fill="D8D8D8"/>
            <w:hideMark/>
          </w:tcPr>
          <w:p w14:paraId="7909ED4C" w14:textId="77777777" w:rsidR="001F72F9" w:rsidRDefault="001F72F9" w:rsidP="001F72F9">
            <w:pPr>
              <w:pStyle w:val="Nagwek1"/>
              <w:ind w:firstLine="120"/>
              <w:rPr>
                <w:rFonts w:ascii="Bookman Old Style" w:hAnsi="Bookman Old Style" w:cs="Bookman Old Style"/>
                <w:sz w:val="20"/>
                <w:szCs w:val="20"/>
              </w:rPr>
            </w:pPr>
            <w:r>
              <w:rPr>
                <w:rFonts w:ascii="Bookman Old Style" w:hAnsi="Bookman Old Style" w:cs="Bookman Old Style"/>
                <w:sz w:val="20"/>
              </w:rPr>
              <w:t>Parametry graniczne (wymagane)</w:t>
            </w:r>
          </w:p>
        </w:tc>
        <w:tc>
          <w:tcPr>
            <w:tcW w:w="1842" w:type="dxa"/>
            <w:shd w:val="clear" w:color="auto" w:fill="D8D8D8"/>
            <w:hideMark/>
          </w:tcPr>
          <w:p w14:paraId="0CE1813C" w14:textId="77777777" w:rsidR="001F72F9" w:rsidRDefault="001F72F9" w:rsidP="001F72F9">
            <w:pPr>
              <w:ind w:firstLine="120"/>
              <w:jc w:val="center"/>
              <w:rPr>
                <w:rFonts w:ascii="Bookman Old Style" w:hAnsi="Bookman Old Style"/>
                <w:sz w:val="20"/>
              </w:rPr>
            </w:pPr>
            <w:r>
              <w:rPr>
                <w:rFonts w:ascii="Bookman Old Style" w:hAnsi="Bookman Old Style" w:cs="Bookman Old Style"/>
              </w:rPr>
              <w:t>Parametry oferowane potwierdzić TAK oraz podać /opisać</w:t>
            </w:r>
          </w:p>
        </w:tc>
        <w:tc>
          <w:tcPr>
            <w:tcW w:w="20" w:type="dxa"/>
          </w:tcPr>
          <w:p w14:paraId="4227A19B" w14:textId="77777777" w:rsidR="001F72F9" w:rsidRDefault="001F72F9">
            <w:pPr>
              <w:snapToGrid w:val="0"/>
              <w:rPr>
                <w:rFonts w:ascii="Bookman Old Style" w:hAnsi="Bookman Old Style"/>
              </w:rPr>
            </w:pPr>
          </w:p>
        </w:tc>
      </w:tr>
      <w:tr w:rsidR="001F72F9" w14:paraId="7AE2B94E" w14:textId="77777777" w:rsidTr="001F72F9">
        <w:tc>
          <w:tcPr>
            <w:tcW w:w="848" w:type="dxa"/>
            <w:tcBorders>
              <w:top w:val="nil"/>
              <w:left w:val="nil"/>
              <w:bottom w:val="single" w:sz="4" w:space="0" w:color="auto"/>
              <w:right w:val="nil"/>
            </w:tcBorders>
            <w:shd w:val="clear" w:color="auto" w:fill="B2B2B2"/>
          </w:tcPr>
          <w:p w14:paraId="221DA7A1" w14:textId="77777777" w:rsidR="001F72F9" w:rsidRDefault="001F72F9">
            <w:pPr>
              <w:snapToGrid w:val="0"/>
              <w:spacing w:after="58"/>
              <w:jc w:val="center"/>
              <w:rPr>
                <w:rFonts w:ascii="Bookman Old Style" w:hAnsi="Bookman Old Style" w:cs="Bookman Old Style"/>
                <w:b/>
                <w:sz w:val="22"/>
                <w:szCs w:val="22"/>
              </w:rPr>
            </w:pPr>
          </w:p>
        </w:tc>
        <w:tc>
          <w:tcPr>
            <w:tcW w:w="5812" w:type="dxa"/>
            <w:tcBorders>
              <w:top w:val="nil"/>
              <w:left w:val="nil"/>
              <w:bottom w:val="single" w:sz="4" w:space="0" w:color="auto"/>
              <w:right w:val="nil"/>
            </w:tcBorders>
            <w:shd w:val="clear" w:color="auto" w:fill="B2B2B2"/>
            <w:hideMark/>
          </w:tcPr>
          <w:p w14:paraId="66B48747" w14:textId="77777777" w:rsidR="001F72F9" w:rsidRDefault="001F72F9">
            <w:pPr>
              <w:spacing w:after="58"/>
              <w:rPr>
                <w:rFonts w:ascii="Bookman Old Style" w:hAnsi="Bookman Old Style" w:cs="Bookman Old Style"/>
                <w:b/>
                <w:sz w:val="18"/>
                <w:szCs w:val="18"/>
              </w:rPr>
            </w:pPr>
            <w:r>
              <w:rPr>
                <w:rFonts w:ascii="Bookman Old Style" w:hAnsi="Bookman Old Style" w:cs="Bookman Old Style"/>
                <w:b/>
                <w:sz w:val="18"/>
                <w:szCs w:val="18"/>
              </w:rPr>
              <w:t>Certyfikaty i Dokumenty</w:t>
            </w:r>
          </w:p>
        </w:tc>
        <w:tc>
          <w:tcPr>
            <w:tcW w:w="2268" w:type="dxa"/>
            <w:tcBorders>
              <w:top w:val="nil"/>
              <w:left w:val="nil"/>
              <w:bottom w:val="single" w:sz="4" w:space="0" w:color="auto"/>
              <w:right w:val="nil"/>
            </w:tcBorders>
            <w:shd w:val="clear" w:color="auto" w:fill="B2B2B2"/>
          </w:tcPr>
          <w:p w14:paraId="36B6AD0C" w14:textId="77777777" w:rsidR="001F72F9" w:rsidRDefault="001F72F9">
            <w:pPr>
              <w:snapToGrid w:val="0"/>
              <w:spacing w:after="58"/>
              <w:jc w:val="center"/>
              <w:rPr>
                <w:rFonts w:ascii="Bookman Old Style" w:hAnsi="Bookman Old Style" w:cs="Bookman Old Style"/>
                <w:b/>
                <w:sz w:val="22"/>
                <w:szCs w:val="22"/>
              </w:rPr>
            </w:pPr>
          </w:p>
        </w:tc>
        <w:tc>
          <w:tcPr>
            <w:tcW w:w="1923" w:type="dxa"/>
            <w:gridSpan w:val="4"/>
            <w:tcBorders>
              <w:top w:val="nil"/>
              <w:left w:val="nil"/>
              <w:bottom w:val="single" w:sz="4" w:space="0" w:color="auto"/>
              <w:right w:val="nil"/>
            </w:tcBorders>
            <w:shd w:val="clear" w:color="auto" w:fill="B2B2B2"/>
          </w:tcPr>
          <w:p w14:paraId="191981AC" w14:textId="77777777" w:rsidR="001F72F9" w:rsidRDefault="001F72F9">
            <w:pPr>
              <w:snapToGrid w:val="0"/>
              <w:spacing w:after="58"/>
              <w:jc w:val="center"/>
              <w:rPr>
                <w:rFonts w:ascii="Bookman Old Style" w:hAnsi="Bookman Old Style" w:cs="Bookman Old Style"/>
                <w:b/>
                <w:sz w:val="22"/>
                <w:szCs w:val="22"/>
              </w:rPr>
            </w:pPr>
          </w:p>
        </w:tc>
        <w:tc>
          <w:tcPr>
            <w:tcW w:w="24" w:type="dxa"/>
            <w:tcBorders>
              <w:top w:val="nil"/>
              <w:left w:val="nil"/>
              <w:bottom w:val="single" w:sz="4" w:space="0" w:color="auto"/>
              <w:right w:val="nil"/>
            </w:tcBorders>
          </w:tcPr>
          <w:p w14:paraId="029074EF" w14:textId="77777777" w:rsidR="001F72F9" w:rsidRDefault="001F72F9">
            <w:pPr>
              <w:snapToGrid w:val="0"/>
              <w:rPr>
                <w:rFonts w:ascii="Bookman Old Style" w:hAnsi="Bookman Old Style"/>
                <w:sz w:val="20"/>
                <w:szCs w:val="20"/>
              </w:rPr>
            </w:pPr>
          </w:p>
        </w:tc>
      </w:tr>
      <w:tr w:rsidR="001F72F9" w14:paraId="2D51E94E" w14:textId="77777777" w:rsidTr="001F72F9">
        <w:trPr>
          <w:gridAfter w:val="4"/>
          <w:wAfter w:w="105"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66EBE64A" w14:textId="77777777" w:rsidR="001F72F9" w:rsidRPr="001F72F9" w:rsidRDefault="001F72F9">
            <w:pPr>
              <w:spacing w:after="58" w:line="276" w:lineRule="auto"/>
              <w:jc w:val="center"/>
              <w:rPr>
                <w:rFonts w:ascii="Bookman Old Style" w:hAnsi="Bookman Old Style" w:cs="Bookman Old Style"/>
                <w:sz w:val="18"/>
                <w:szCs w:val="18"/>
              </w:rPr>
            </w:pPr>
            <w:r w:rsidRPr="001F72F9">
              <w:rPr>
                <w:rFonts w:ascii="Bookman Old Style" w:hAnsi="Bookman Old Style" w:cs="Bookman Old Style"/>
                <w:sz w:val="18"/>
                <w:szCs w:val="18"/>
              </w:rPr>
              <w:t>1</w:t>
            </w:r>
          </w:p>
        </w:tc>
        <w:tc>
          <w:tcPr>
            <w:tcW w:w="581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02EE8685" w14:textId="77777777" w:rsidR="001F72F9" w:rsidRDefault="001F72F9">
            <w:pPr>
              <w:spacing w:after="58" w:line="276" w:lineRule="auto"/>
              <w:jc w:val="both"/>
              <w:rPr>
                <w:rFonts w:ascii="Bookman Old Style" w:hAnsi="Bookman Old Style" w:cs="Bookman Old Style"/>
                <w:sz w:val="18"/>
                <w:szCs w:val="18"/>
              </w:rPr>
            </w:pPr>
            <w:r>
              <w:rPr>
                <w:rFonts w:ascii="Bookman Old Style" w:hAnsi="Bookman Old Style"/>
                <w:sz w:val="18"/>
                <w:szCs w:val="18"/>
              </w:rPr>
              <w:t xml:space="preserve">Certyfikat CE (podać nr certyfikatu) na cały aparat, oznakowanie znakiem CE - </w:t>
            </w:r>
            <w:r>
              <w:rPr>
                <w:rFonts w:ascii="Bookman Old Style" w:hAnsi="Bookman Old Style" w:cs="Tahoma"/>
                <w:sz w:val="18"/>
                <w:szCs w:val="18"/>
              </w:rPr>
              <w:t>jeśli dotyczy:</w:t>
            </w:r>
          </w:p>
        </w:tc>
        <w:tc>
          <w:tcPr>
            <w:tcW w:w="226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13AB436F"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TAK, Podać</w:t>
            </w:r>
          </w:p>
        </w:tc>
        <w:tc>
          <w:tcPr>
            <w:tcW w:w="184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2C46A5C3" w14:textId="77777777" w:rsidR="001F72F9" w:rsidRDefault="001F72F9">
            <w:pPr>
              <w:snapToGrid w:val="0"/>
              <w:spacing w:after="58" w:line="276" w:lineRule="auto"/>
              <w:rPr>
                <w:rFonts w:ascii="Bookman Old Style" w:hAnsi="Bookman Old Style" w:cs="Bookman Old Style"/>
                <w:sz w:val="18"/>
                <w:szCs w:val="18"/>
              </w:rPr>
            </w:pPr>
          </w:p>
        </w:tc>
      </w:tr>
      <w:tr w:rsidR="001F72F9" w14:paraId="2EA5261A" w14:textId="77777777" w:rsidTr="001F72F9">
        <w:trPr>
          <w:gridAfter w:val="4"/>
          <w:wAfter w:w="105"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3A702968" w14:textId="77777777" w:rsidR="001F72F9" w:rsidRPr="001F72F9" w:rsidRDefault="001F72F9" w:rsidP="001F72F9">
            <w:pPr>
              <w:spacing w:after="58" w:line="276" w:lineRule="auto"/>
              <w:jc w:val="center"/>
              <w:rPr>
                <w:sz w:val="18"/>
                <w:szCs w:val="18"/>
              </w:rPr>
            </w:pPr>
            <w:r w:rsidRPr="001F72F9">
              <w:rPr>
                <w:sz w:val="18"/>
                <w:szCs w:val="18"/>
              </w:rPr>
              <w:t>2</w:t>
            </w:r>
          </w:p>
        </w:tc>
        <w:tc>
          <w:tcPr>
            <w:tcW w:w="581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hideMark/>
          </w:tcPr>
          <w:p w14:paraId="7BF14CF9" w14:textId="77777777" w:rsidR="001F72F9" w:rsidRDefault="001F72F9">
            <w:pPr>
              <w:pStyle w:val="NormalnyBookmanOldStyle"/>
            </w:pPr>
            <w:r>
              <w:rPr>
                <w:rFonts w:cs="Book Antiqua"/>
              </w:rPr>
              <w:t>Deklaracja zgodności na całość aparatu, nie na części składowe:</w:t>
            </w:r>
          </w:p>
        </w:tc>
        <w:tc>
          <w:tcPr>
            <w:tcW w:w="226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7322F69F" w14:textId="77777777" w:rsidR="001F72F9" w:rsidRDefault="001F72F9" w:rsidP="001F72F9">
            <w:pPr>
              <w:spacing w:after="58" w:line="276" w:lineRule="auto"/>
              <w:jc w:val="center"/>
            </w:pPr>
            <w:r w:rsidRPr="001F72F9">
              <w:rPr>
                <w:rFonts w:ascii="Bookman Old Style" w:hAnsi="Bookman Old Style" w:cs="Bookman Old Style"/>
                <w:sz w:val="18"/>
                <w:szCs w:val="18"/>
              </w:rPr>
              <w:t>TAK, Podać</w:t>
            </w:r>
          </w:p>
        </w:tc>
        <w:tc>
          <w:tcPr>
            <w:tcW w:w="184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1F5C2FDE" w14:textId="77777777" w:rsidR="001F72F9" w:rsidRDefault="001F72F9">
            <w:pPr>
              <w:pStyle w:val="NormalnyBookmanOldStyle"/>
            </w:pPr>
          </w:p>
        </w:tc>
      </w:tr>
      <w:tr w:rsidR="001F72F9" w14:paraId="3FE0D806" w14:textId="77777777" w:rsidTr="001F72F9">
        <w:trPr>
          <w:gridAfter w:val="4"/>
          <w:wAfter w:w="105"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10B36DBE" w14:textId="77777777" w:rsidR="001F72F9" w:rsidRPr="001F72F9" w:rsidRDefault="001F72F9">
            <w:pPr>
              <w:spacing w:after="58" w:line="276" w:lineRule="auto"/>
              <w:jc w:val="center"/>
              <w:rPr>
                <w:rFonts w:ascii="Bookman Old Style" w:hAnsi="Bookman Old Style" w:cs="Bookman Old Style"/>
                <w:sz w:val="18"/>
                <w:szCs w:val="18"/>
              </w:rPr>
            </w:pPr>
            <w:r w:rsidRPr="001F72F9">
              <w:rPr>
                <w:rFonts w:ascii="Bookman Old Style" w:hAnsi="Bookman Old Style" w:cs="Bookman Old Style"/>
                <w:sz w:val="18"/>
                <w:szCs w:val="18"/>
              </w:rPr>
              <w:t>3</w:t>
            </w:r>
          </w:p>
        </w:tc>
        <w:tc>
          <w:tcPr>
            <w:tcW w:w="581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4E85D1A3" w14:textId="77777777" w:rsidR="001F72F9" w:rsidRDefault="001F72F9">
            <w:pPr>
              <w:spacing w:after="58" w:line="276" w:lineRule="auto"/>
              <w:jc w:val="both"/>
              <w:rPr>
                <w:rFonts w:ascii="Bookman Old Style" w:hAnsi="Bookman Old Style" w:cs="Bookman Old Style"/>
                <w:sz w:val="18"/>
                <w:szCs w:val="18"/>
              </w:rPr>
            </w:pPr>
            <w:r>
              <w:rPr>
                <w:rFonts w:ascii="Bookman Old Style" w:hAnsi="Bookman Old Style" w:cs="Tahoma"/>
                <w:sz w:val="18"/>
                <w:szCs w:val="18"/>
              </w:rPr>
              <w:t>Rejestracja w urzędzie rejestracji na terenie UE:</w:t>
            </w:r>
          </w:p>
        </w:tc>
        <w:tc>
          <w:tcPr>
            <w:tcW w:w="226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7EC83C38"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TAK, Podać</w:t>
            </w:r>
          </w:p>
        </w:tc>
        <w:tc>
          <w:tcPr>
            <w:tcW w:w="184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62BB20A9" w14:textId="77777777" w:rsidR="001F72F9" w:rsidRDefault="001F72F9">
            <w:pPr>
              <w:snapToGrid w:val="0"/>
              <w:spacing w:after="58" w:line="276" w:lineRule="auto"/>
              <w:rPr>
                <w:rFonts w:ascii="Bookman Old Style" w:hAnsi="Bookman Old Style" w:cs="Bookman Old Style"/>
                <w:sz w:val="18"/>
                <w:szCs w:val="18"/>
              </w:rPr>
            </w:pPr>
          </w:p>
        </w:tc>
      </w:tr>
      <w:tr w:rsidR="001F72F9" w14:paraId="0B7FA815" w14:textId="77777777" w:rsidTr="001F72F9">
        <w:trPr>
          <w:gridAfter w:val="4"/>
          <w:wAfter w:w="105"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2FCC35D9" w14:textId="77777777" w:rsidR="001F72F9" w:rsidRPr="001F72F9" w:rsidRDefault="001F72F9">
            <w:pPr>
              <w:spacing w:after="58" w:line="276" w:lineRule="auto"/>
              <w:jc w:val="center"/>
              <w:rPr>
                <w:rFonts w:ascii="Bookman Old Style" w:hAnsi="Bookman Old Style" w:cs="Bookman Old Style"/>
                <w:sz w:val="18"/>
                <w:szCs w:val="18"/>
              </w:rPr>
            </w:pPr>
            <w:r w:rsidRPr="001F72F9">
              <w:rPr>
                <w:rFonts w:ascii="Bookman Old Style" w:hAnsi="Bookman Old Style" w:cs="Bookman Old Style"/>
                <w:sz w:val="18"/>
                <w:szCs w:val="18"/>
              </w:rPr>
              <w:t>4</w:t>
            </w:r>
          </w:p>
        </w:tc>
        <w:tc>
          <w:tcPr>
            <w:tcW w:w="581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483A8D3D" w14:textId="77777777" w:rsidR="001F72F9" w:rsidRDefault="001F72F9">
            <w:pPr>
              <w:spacing w:after="58" w:line="276" w:lineRule="auto"/>
              <w:jc w:val="both"/>
              <w:rPr>
                <w:rFonts w:ascii="Bookman Old Style" w:hAnsi="Bookman Old Style" w:cs="Bookman Old Style"/>
                <w:sz w:val="18"/>
                <w:szCs w:val="18"/>
              </w:rPr>
            </w:pPr>
            <w:r>
              <w:rPr>
                <w:rFonts w:ascii="Bookman Old Style" w:hAnsi="Bookman Old Style"/>
                <w:sz w:val="18"/>
                <w:szCs w:val="18"/>
              </w:rPr>
              <w:t>Producent:</w:t>
            </w:r>
          </w:p>
        </w:tc>
        <w:tc>
          <w:tcPr>
            <w:tcW w:w="226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09493AF9"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Podać</w:t>
            </w:r>
          </w:p>
        </w:tc>
        <w:tc>
          <w:tcPr>
            <w:tcW w:w="184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596825D1" w14:textId="77777777" w:rsidR="001F72F9" w:rsidRDefault="001F72F9">
            <w:pPr>
              <w:snapToGrid w:val="0"/>
              <w:spacing w:after="58" w:line="276" w:lineRule="auto"/>
              <w:rPr>
                <w:rFonts w:ascii="Bookman Old Style" w:hAnsi="Bookman Old Style" w:cs="Bookman Old Style"/>
                <w:sz w:val="18"/>
                <w:szCs w:val="18"/>
              </w:rPr>
            </w:pPr>
          </w:p>
        </w:tc>
      </w:tr>
      <w:tr w:rsidR="001F72F9" w14:paraId="3F297D55" w14:textId="77777777" w:rsidTr="001F72F9">
        <w:trPr>
          <w:gridAfter w:val="4"/>
          <w:wAfter w:w="105"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3B5FE959" w14:textId="77777777" w:rsidR="001F72F9" w:rsidRPr="001F72F9" w:rsidRDefault="001F72F9">
            <w:pPr>
              <w:spacing w:after="58" w:line="276" w:lineRule="auto"/>
              <w:jc w:val="center"/>
              <w:rPr>
                <w:rFonts w:ascii="Bookman Old Style" w:hAnsi="Bookman Old Style" w:cs="Bookman Old Style"/>
                <w:sz w:val="18"/>
                <w:szCs w:val="18"/>
              </w:rPr>
            </w:pPr>
            <w:r w:rsidRPr="001F72F9">
              <w:rPr>
                <w:rFonts w:ascii="Bookman Old Style" w:hAnsi="Bookman Old Style" w:cs="Bookman Old Style"/>
                <w:sz w:val="18"/>
                <w:szCs w:val="18"/>
              </w:rPr>
              <w:t>5</w:t>
            </w:r>
          </w:p>
        </w:tc>
        <w:tc>
          <w:tcPr>
            <w:tcW w:w="581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6987CC41" w14:textId="77777777" w:rsidR="001F72F9" w:rsidRDefault="001F72F9">
            <w:pPr>
              <w:spacing w:after="58" w:line="276" w:lineRule="auto"/>
              <w:jc w:val="both"/>
              <w:rPr>
                <w:rFonts w:ascii="Bookman Old Style" w:hAnsi="Bookman Old Style" w:cs="Bookman Old Style"/>
                <w:sz w:val="18"/>
                <w:szCs w:val="18"/>
              </w:rPr>
            </w:pPr>
            <w:r>
              <w:rPr>
                <w:rFonts w:ascii="Bookman Old Style" w:hAnsi="Bookman Old Style" w:cs="Bookman Old Style"/>
                <w:sz w:val="18"/>
                <w:szCs w:val="18"/>
              </w:rPr>
              <w:t>Kraj pochodzenia:</w:t>
            </w:r>
          </w:p>
        </w:tc>
        <w:tc>
          <w:tcPr>
            <w:tcW w:w="226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19B3BA0C"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Podać</w:t>
            </w:r>
          </w:p>
        </w:tc>
        <w:tc>
          <w:tcPr>
            <w:tcW w:w="184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1EF52F6F" w14:textId="77777777" w:rsidR="001F72F9" w:rsidRDefault="001F72F9">
            <w:pPr>
              <w:snapToGrid w:val="0"/>
              <w:spacing w:after="58" w:line="276" w:lineRule="auto"/>
              <w:rPr>
                <w:rFonts w:ascii="Bookman Old Style" w:hAnsi="Bookman Old Style" w:cs="Bookman Old Style"/>
                <w:sz w:val="18"/>
                <w:szCs w:val="18"/>
              </w:rPr>
            </w:pPr>
          </w:p>
        </w:tc>
      </w:tr>
      <w:tr w:rsidR="001F72F9" w14:paraId="0572233C" w14:textId="77777777" w:rsidTr="001F72F9">
        <w:trPr>
          <w:gridAfter w:val="4"/>
          <w:wAfter w:w="105"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35B9EEB6" w14:textId="77777777" w:rsidR="001F72F9" w:rsidRPr="001F72F9" w:rsidRDefault="001F72F9">
            <w:pPr>
              <w:spacing w:after="58" w:line="276" w:lineRule="auto"/>
              <w:jc w:val="center"/>
              <w:rPr>
                <w:rFonts w:ascii="Bookman Old Style" w:hAnsi="Bookman Old Style" w:cs="Bookman Old Style"/>
                <w:sz w:val="18"/>
                <w:szCs w:val="18"/>
              </w:rPr>
            </w:pPr>
            <w:r w:rsidRPr="001F72F9">
              <w:rPr>
                <w:rFonts w:ascii="Bookman Old Style" w:hAnsi="Bookman Old Style" w:cs="Bookman Old Style"/>
                <w:sz w:val="18"/>
                <w:szCs w:val="18"/>
              </w:rPr>
              <w:t>6</w:t>
            </w:r>
          </w:p>
        </w:tc>
        <w:tc>
          <w:tcPr>
            <w:tcW w:w="581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390784E0" w14:textId="77777777" w:rsidR="001F72F9" w:rsidRDefault="001F72F9">
            <w:pPr>
              <w:spacing w:after="58" w:line="276" w:lineRule="auto"/>
              <w:jc w:val="both"/>
              <w:rPr>
                <w:rFonts w:ascii="Bookman Old Style" w:hAnsi="Bookman Old Style" w:cs="Bookman Old Style"/>
                <w:sz w:val="18"/>
                <w:szCs w:val="18"/>
              </w:rPr>
            </w:pPr>
            <w:r>
              <w:rPr>
                <w:rFonts w:ascii="Bookman Old Style" w:hAnsi="Bookman Old Style" w:cs="Bookman Old Style"/>
                <w:sz w:val="18"/>
                <w:szCs w:val="18"/>
              </w:rPr>
              <w:t>Urządzenie typ:</w:t>
            </w:r>
          </w:p>
        </w:tc>
        <w:tc>
          <w:tcPr>
            <w:tcW w:w="226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70814729"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Podać</w:t>
            </w:r>
          </w:p>
        </w:tc>
        <w:tc>
          <w:tcPr>
            <w:tcW w:w="184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2A93DC2B" w14:textId="77777777" w:rsidR="001F72F9" w:rsidRDefault="001F72F9">
            <w:pPr>
              <w:snapToGrid w:val="0"/>
              <w:spacing w:after="58" w:line="276" w:lineRule="auto"/>
              <w:rPr>
                <w:rFonts w:ascii="Bookman Old Style" w:hAnsi="Bookman Old Style" w:cs="Bookman Old Style"/>
                <w:sz w:val="18"/>
                <w:szCs w:val="18"/>
              </w:rPr>
            </w:pPr>
          </w:p>
        </w:tc>
      </w:tr>
      <w:tr w:rsidR="001F72F9" w14:paraId="152D6496" w14:textId="77777777" w:rsidTr="001F72F9">
        <w:trPr>
          <w:gridAfter w:val="4"/>
          <w:wAfter w:w="105"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06BE5E76" w14:textId="77777777" w:rsidR="001F72F9" w:rsidRPr="001F72F9" w:rsidRDefault="001F72F9">
            <w:pPr>
              <w:spacing w:after="58" w:line="276" w:lineRule="auto"/>
              <w:jc w:val="center"/>
              <w:rPr>
                <w:rFonts w:ascii="Bookman Old Style" w:hAnsi="Bookman Old Style" w:cs="Bookman Old Style"/>
                <w:sz w:val="18"/>
                <w:szCs w:val="18"/>
              </w:rPr>
            </w:pPr>
            <w:r w:rsidRPr="001F72F9">
              <w:rPr>
                <w:rFonts w:ascii="Bookman Old Style" w:hAnsi="Bookman Old Style" w:cs="Bookman Old Style"/>
                <w:sz w:val="18"/>
                <w:szCs w:val="18"/>
              </w:rPr>
              <w:t>7</w:t>
            </w:r>
          </w:p>
        </w:tc>
        <w:tc>
          <w:tcPr>
            <w:tcW w:w="581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503A880B" w14:textId="77777777" w:rsidR="001F72F9" w:rsidRDefault="001F72F9">
            <w:pPr>
              <w:spacing w:after="58" w:line="276" w:lineRule="auto"/>
              <w:rPr>
                <w:rFonts w:ascii="Bookman Old Style" w:hAnsi="Bookman Old Style" w:cs="Bookman Old Style"/>
                <w:sz w:val="18"/>
                <w:szCs w:val="18"/>
              </w:rPr>
            </w:pPr>
            <w:r>
              <w:rPr>
                <w:rFonts w:ascii="Bookman Old Style" w:hAnsi="Bookman Old Style" w:cs="Bookman Old Style"/>
                <w:sz w:val="18"/>
                <w:szCs w:val="18"/>
              </w:rPr>
              <w:t xml:space="preserve">Rok produkcji: 2024, system fabrycznie nowy w oryginalnym opakowaniu, </w:t>
            </w:r>
            <w:proofErr w:type="spellStart"/>
            <w:r>
              <w:rPr>
                <w:rFonts w:ascii="Bookman Old Style" w:hAnsi="Bookman Old Style" w:cs="Bookman Old Style"/>
                <w:sz w:val="18"/>
                <w:szCs w:val="18"/>
              </w:rPr>
              <w:t>nierekondycjonowany</w:t>
            </w:r>
            <w:proofErr w:type="spellEnd"/>
            <w:r>
              <w:rPr>
                <w:rFonts w:ascii="Bookman Old Style" w:hAnsi="Bookman Old Style" w:cs="Bookman Old Style"/>
                <w:sz w:val="18"/>
                <w:szCs w:val="18"/>
              </w:rPr>
              <w:t xml:space="preserve">, </w:t>
            </w:r>
            <w:proofErr w:type="spellStart"/>
            <w:r>
              <w:rPr>
                <w:rFonts w:ascii="Bookman Old Style" w:hAnsi="Bookman Old Style" w:cs="Bookman Old Style"/>
                <w:sz w:val="18"/>
                <w:szCs w:val="18"/>
              </w:rPr>
              <w:t>niepowystawowy</w:t>
            </w:r>
            <w:proofErr w:type="spellEnd"/>
            <w:r>
              <w:rPr>
                <w:rFonts w:ascii="Bookman Old Style" w:hAnsi="Bookman Old Style" w:cs="Bookman Old Style"/>
                <w:sz w:val="18"/>
                <w:szCs w:val="18"/>
              </w:rPr>
              <w:t>.</w:t>
            </w:r>
          </w:p>
        </w:tc>
        <w:tc>
          <w:tcPr>
            <w:tcW w:w="226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7081EA28"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TAK, Podać</w:t>
            </w:r>
          </w:p>
        </w:tc>
        <w:tc>
          <w:tcPr>
            <w:tcW w:w="184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4300EA68" w14:textId="77777777" w:rsidR="001F72F9" w:rsidRDefault="001F72F9">
            <w:pPr>
              <w:snapToGrid w:val="0"/>
              <w:spacing w:after="58" w:line="276" w:lineRule="auto"/>
              <w:rPr>
                <w:rFonts w:ascii="Bookman Old Style" w:hAnsi="Bookman Old Style" w:cs="Bookman Old Style"/>
                <w:sz w:val="18"/>
                <w:szCs w:val="18"/>
              </w:rPr>
            </w:pPr>
          </w:p>
        </w:tc>
      </w:tr>
      <w:tr w:rsidR="001F72F9" w14:paraId="3D14B5E6" w14:textId="77777777" w:rsidTr="001F72F9">
        <w:trPr>
          <w:gridAfter w:val="2"/>
          <w:wAfter w:w="75"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097888F1" w14:textId="77777777" w:rsidR="001F72F9" w:rsidRDefault="001F72F9">
            <w:pPr>
              <w:snapToGrid w:val="0"/>
              <w:spacing w:after="58" w:line="276" w:lineRule="auto"/>
              <w:jc w:val="center"/>
              <w:rPr>
                <w:rFonts w:ascii="Bookman Old Style" w:hAnsi="Bookman Old Style" w:cs="Bookman Old Style"/>
                <w:b/>
                <w:sz w:val="22"/>
                <w:szCs w:val="22"/>
              </w:rPr>
            </w:pPr>
          </w:p>
        </w:tc>
        <w:tc>
          <w:tcPr>
            <w:tcW w:w="5812" w:type="dxa"/>
            <w:tcBorders>
              <w:top w:val="single" w:sz="4" w:space="0" w:color="auto"/>
              <w:left w:val="single" w:sz="4" w:space="0" w:color="auto"/>
              <w:bottom w:val="single" w:sz="4" w:space="0" w:color="auto"/>
              <w:right w:val="single" w:sz="4" w:space="0" w:color="auto"/>
            </w:tcBorders>
            <w:shd w:val="clear" w:color="auto" w:fill="B2B2B2"/>
            <w:vAlign w:val="center"/>
            <w:hideMark/>
          </w:tcPr>
          <w:p w14:paraId="702A2CBC" w14:textId="77777777" w:rsidR="001F72F9" w:rsidRDefault="001F72F9">
            <w:pPr>
              <w:rPr>
                <w:rFonts w:ascii="Bookman Old Style" w:hAnsi="Bookman Old Style" w:cs="Bookman Old Style"/>
                <w:sz w:val="18"/>
                <w:szCs w:val="18"/>
              </w:rPr>
            </w:pPr>
            <w:r>
              <w:rPr>
                <w:rFonts w:ascii="Bookman Old Style" w:hAnsi="Bookman Old Style" w:cs="Tahoma"/>
                <w:b/>
                <w:bCs/>
                <w:sz w:val="18"/>
                <w:szCs w:val="18"/>
              </w:rPr>
              <w:t>Głowica liniowa do USG 1 szt.</w:t>
            </w:r>
          </w:p>
        </w:tc>
        <w:tc>
          <w:tcPr>
            <w:tcW w:w="2268" w:type="dxa"/>
            <w:tcBorders>
              <w:top w:val="single" w:sz="4" w:space="0" w:color="auto"/>
              <w:left w:val="single" w:sz="4" w:space="0" w:color="auto"/>
              <w:bottom w:val="single" w:sz="4" w:space="0" w:color="auto"/>
              <w:right w:val="single" w:sz="4" w:space="0" w:color="auto"/>
            </w:tcBorders>
            <w:shd w:val="clear" w:color="auto" w:fill="B2B2B2"/>
            <w:vAlign w:val="center"/>
          </w:tcPr>
          <w:p w14:paraId="1D03286D" w14:textId="77777777" w:rsidR="001F72F9" w:rsidRDefault="001F72F9">
            <w:pPr>
              <w:snapToGrid w:val="0"/>
              <w:spacing w:after="58" w:line="276" w:lineRule="auto"/>
              <w:jc w:val="center"/>
              <w:rPr>
                <w:rFonts w:ascii="Bookman Old Style" w:hAnsi="Bookman Old Style" w:cs="Bookman Old Style"/>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B2B2B2"/>
          </w:tcPr>
          <w:p w14:paraId="1D32A84E" w14:textId="77777777" w:rsidR="001F72F9" w:rsidRDefault="001F72F9">
            <w:pPr>
              <w:snapToGrid w:val="0"/>
              <w:spacing w:after="58" w:line="276" w:lineRule="auto"/>
              <w:jc w:val="center"/>
              <w:rPr>
                <w:rFonts w:ascii="Bookman Old Style" w:hAnsi="Bookman Old Style" w:cs="Bookman Old Style"/>
                <w:b/>
                <w:sz w:val="22"/>
                <w:szCs w:val="22"/>
              </w:rPr>
            </w:pPr>
          </w:p>
        </w:tc>
        <w:tc>
          <w:tcPr>
            <w:tcW w:w="30" w:type="dxa"/>
            <w:gridSpan w:val="2"/>
            <w:tcBorders>
              <w:top w:val="single" w:sz="4" w:space="0" w:color="auto"/>
              <w:left w:val="single" w:sz="4" w:space="0" w:color="auto"/>
              <w:bottom w:val="single" w:sz="4" w:space="0" w:color="auto"/>
              <w:right w:val="single" w:sz="4" w:space="0" w:color="auto"/>
            </w:tcBorders>
          </w:tcPr>
          <w:p w14:paraId="3B6F6F7C" w14:textId="77777777" w:rsidR="001F72F9" w:rsidRDefault="001F72F9">
            <w:pPr>
              <w:snapToGrid w:val="0"/>
              <w:spacing w:line="276" w:lineRule="auto"/>
              <w:rPr>
                <w:rFonts w:ascii="Bookman Old Style" w:hAnsi="Bookman Old Style"/>
                <w:sz w:val="22"/>
                <w:szCs w:val="22"/>
              </w:rPr>
            </w:pPr>
          </w:p>
        </w:tc>
      </w:tr>
      <w:tr w:rsidR="001F72F9" w14:paraId="53565720" w14:textId="77777777" w:rsidTr="001F72F9">
        <w:trPr>
          <w:gridAfter w:val="4"/>
          <w:wAfter w:w="105" w:type="dxa"/>
          <w:trHeight w:val="461"/>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5E9307D4" w14:textId="77777777" w:rsidR="001F72F9" w:rsidRDefault="001F72F9">
            <w:pPr>
              <w:spacing w:after="58" w:line="276" w:lineRule="auto"/>
              <w:jc w:val="center"/>
              <w:rPr>
                <w:rFonts w:ascii="Bookman Old Style" w:hAnsi="Bookman Old Style"/>
                <w:sz w:val="18"/>
                <w:szCs w:val="18"/>
              </w:rPr>
            </w:pPr>
            <w:bookmarkStart w:id="9" w:name="_Hlk132054811"/>
            <w:r>
              <w:rPr>
                <w:rFonts w:ascii="Bookman Old Style" w:hAnsi="Bookman Old Style"/>
                <w:sz w:val="18"/>
                <w:szCs w:val="18"/>
              </w:rPr>
              <w:t>8</w:t>
            </w:r>
          </w:p>
        </w:tc>
        <w:tc>
          <w:tcPr>
            <w:tcW w:w="581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49A03099" w14:textId="77777777" w:rsidR="001F72F9" w:rsidRDefault="001F72F9">
            <w:pPr>
              <w:spacing w:line="276" w:lineRule="auto"/>
              <w:rPr>
                <w:rFonts w:ascii="Bookman Old Style" w:hAnsi="Bookman Old Style" w:cs="Bookman Old Style"/>
                <w:color w:val="FF0000"/>
                <w:sz w:val="20"/>
                <w:szCs w:val="20"/>
              </w:rPr>
            </w:pPr>
            <w:r>
              <w:rPr>
                <w:rFonts w:ascii="Bookman Old Style" w:hAnsi="Bookman Old Style"/>
                <w:sz w:val="18"/>
                <w:szCs w:val="18"/>
              </w:rPr>
              <w:t>Głowica liniowa do posiadanego przez Zamawiającego aparatu USG typ:  ARIETTA 750</w:t>
            </w:r>
          </w:p>
        </w:tc>
        <w:tc>
          <w:tcPr>
            <w:tcW w:w="226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21753C98" w14:textId="77777777" w:rsidR="001F72F9" w:rsidRDefault="001F72F9">
            <w:pPr>
              <w:spacing w:line="276" w:lineRule="auto"/>
              <w:jc w:val="center"/>
              <w:rPr>
                <w:rFonts w:ascii="Bookman Old Style" w:hAnsi="Bookman Old Style" w:cs="Calibri"/>
                <w:sz w:val="18"/>
                <w:szCs w:val="18"/>
              </w:rPr>
            </w:pPr>
            <w:r>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14:paraId="29A252FC" w14:textId="77777777" w:rsidR="001F72F9" w:rsidRDefault="001F72F9">
            <w:pPr>
              <w:snapToGrid w:val="0"/>
              <w:spacing w:after="58" w:line="276" w:lineRule="auto"/>
              <w:jc w:val="center"/>
              <w:rPr>
                <w:rFonts w:ascii="Bookman Old Style" w:hAnsi="Bookman Old Style" w:cs="Bookman Old Style"/>
                <w:b/>
                <w:sz w:val="18"/>
                <w:szCs w:val="18"/>
              </w:rPr>
            </w:pPr>
          </w:p>
        </w:tc>
      </w:tr>
      <w:tr w:rsidR="001F72F9" w14:paraId="01E1A8F7" w14:textId="77777777" w:rsidTr="001F72F9">
        <w:trPr>
          <w:gridAfter w:val="4"/>
          <w:wAfter w:w="105"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32594EB4" w14:textId="77777777" w:rsidR="001F72F9" w:rsidRDefault="001F72F9">
            <w:pPr>
              <w:spacing w:after="58" w:line="276" w:lineRule="auto"/>
              <w:jc w:val="center"/>
              <w:rPr>
                <w:rFonts w:ascii="Bookman Old Style" w:hAnsi="Bookman Old Style"/>
                <w:sz w:val="18"/>
                <w:szCs w:val="18"/>
              </w:rPr>
            </w:pPr>
            <w:r>
              <w:rPr>
                <w:rFonts w:ascii="Bookman Old Style" w:hAnsi="Bookman Old Style"/>
                <w:sz w:val="18"/>
                <w:szCs w:val="18"/>
              </w:rPr>
              <w:t>9</w:t>
            </w:r>
          </w:p>
        </w:tc>
        <w:tc>
          <w:tcPr>
            <w:tcW w:w="581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272D0E55" w14:textId="77777777" w:rsidR="001F72F9" w:rsidRDefault="001F72F9">
            <w:pPr>
              <w:spacing w:line="276" w:lineRule="auto"/>
              <w:rPr>
                <w:rFonts w:ascii="Bookman Old Style" w:hAnsi="Bookman Old Style"/>
                <w:sz w:val="18"/>
                <w:szCs w:val="18"/>
              </w:rPr>
            </w:pPr>
            <w:r>
              <w:rPr>
                <w:rFonts w:ascii="Bookman Old Style" w:hAnsi="Bookman Old Style"/>
                <w:sz w:val="18"/>
                <w:szCs w:val="18"/>
              </w:rPr>
              <w:t xml:space="preserve">Obrazowanie hemodynamiczne( </w:t>
            </w:r>
            <w:proofErr w:type="spellStart"/>
            <w:r>
              <w:rPr>
                <w:rFonts w:ascii="Bookman Old Style" w:hAnsi="Bookman Old Style"/>
                <w:sz w:val="18"/>
                <w:szCs w:val="18"/>
              </w:rPr>
              <w:t>HdT</w:t>
            </w:r>
            <w:proofErr w:type="spellEnd"/>
            <w:r>
              <w:rPr>
                <w:rFonts w:ascii="Bookman Old Style" w:hAnsi="Bookman Old Style"/>
                <w:sz w:val="18"/>
                <w:szCs w:val="18"/>
              </w:rPr>
              <w:t xml:space="preserve">, </w:t>
            </w:r>
            <w:proofErr w:type="spellStart"/>
            <w:r>
              <w:rPr>
                <w:rFonts w:ascii="Bookman Old Style" w:hAnsi="Bookman Old Style"/>
                <w:sz w:val="18"/>
                <w:szCs w:val="18"/>
              </w:rPr>
              <w:t>WbT</w:t>
            </w:r>
            <w:proofErr w:type="spellEnd"/>
            <w:r>
              <w:rPr>
                <w:rFonts w:ascii="Bookman Old Style" w:hAnsi="Bookman Old Style"/>
                <w:sz w:val="18"/>
                <w:szCs w:val="18"/>
              </w:rPr>
              <w:t>), trapezowe</w:t>
            </w:r>
          </w:p>
        </w:tc>
        <w:tc>
          <w:tcPr>
            <w:tcW w:w="226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068B9C8A" w14:textId="77777777" w:rsidR="001F72F9" w:rsidRDefault="001F72F9">
            <w:pPr>
              <w:spacing w:line="276" w:lineRule="auto"/>
              <w:jc w:val="center"/>
              <w:rPr>
                <w:rFonts w:ascii="Bookman Old Style" w:hAnsi="Bookman Old Style" w:cs="Calibri"/>
                <w:sz w:val="18"/>
                <w:szCs w:val="18"/>
                <w:lang w:eastAsia="ar-SA"/>
              </w:rPr>
            </w:pPr>
            <w:r>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14:paraId="3500FC73" w14:textId="77777777" w:rsidR="001F72F9" w:rsidRDefault="001F72F9">
            <w:pPr>
              <w:snapToGrid w:val="0"/>
              <w:spacing w:after="58" w:line="276" w:lineRule="auto"/>
              <w:jc w:val="center"/>
              <w:rPr>
                <w:rFonts w:ascii="Bookman Old Style" w:hAnsi="Bookman Old Style" w:cs="Bookman Old Style"/>
                <w:sz w:val="18"/>
                <w:szCs w:val="18"/>
              </w:rPr>
            </w:pPr>
          </w:p>
        </w:tc>
      </w:tr>
      <w:tr w:rsidR="001F72F9" w14:paraId="3AE9358B" w14:textId="77777777" w:rsidTr="001F72F9">
        <w:trPr>
          <w:gridAfter w:val="4"/>
          <w:wAfter w:w="105" w:type="dxa"/>
          <w:trHeight w:val="409"/>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491BAF65" w14:textId="77777777" w:rsidR="001F72F9" w:rsidRDefault="001F72F9">
            <w:pPr>
              <w:spacing w:after="58" w:line="276" w:lineRule="auto"/>
              <w:jc w:val="center"/>
              <w:rPr>
                <w:rFonts w:ascii="Bookman Old Style" w:hAnsi="Bookman Old Style"/>
                <w:sz w:val="18"/>
                <w:szCs w:val="18"/>
              </w:rPr>
            </w:pPr>
            <w:r>
              <w:rPr>
                <w:rFonts w:ascii="Bookman Old Style" w:hAnsi="Bookman Old Style"/>
                <w:sz w:val="18"/>
                <w:szCs w:val="18"/>
              </w:rPr>
              <w:t>10</w:t>
            </w:r>
          </w:p>
        </w:tc>
        <w:tc>
          <w:tcPr>
            <w:tcW w:w="581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4624A137" w14:textId="77777777" w:rsidR="001F72F9" w:rsidRDefault="001F72F9">
            <w:pPr>
              <w:spacing w:line="276" w:lineRule="auto"/>
              <w:rPr>
                <w:rFonts w:ascii="Bookman Old Style" w:hAnsi="Bookman Old Style"/>
                <w:sz w:val="18"/>
                <w:szCs w:val="18"/>
              </w:rPr>
            </w:pPr>
            <w:r>
              <w:rPr>
                <w:rFonts w:ascii="Bookman Old Style" w:hAnsi="Bookman Old Style"/>
                <w:sz w:val="18"/>
                <w:szCs w:val="18"/>
              </w:rPr>
              <w:t>Zakres częstotliwości pracy: od 2,0 do 12 MHz, szerokość skanu 38 mm</w:t>
            </w:r>
          </w:p>
        </w:tc>
        <w:tc>
          <w:tcPr>
            <w:tcW w:w="226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06499E90" w14:textId="77777777" w:rsidR="001F72F9" w:rsidRDefault="001F72F9">
            <w:pPr>
              <w:spacing w:line="276" w:lineRule="auto"/>
              <w:jc w:val="center"/>
              <w:rPr>
                <w:rFonts w:ascii="Bookman Old Style" w:hAnsi="Bookman Old Style" w:cs="Calibri"/>
                <w:sz w:val="18"/>
                <w:szCs w:val="18"/>
                <w:lang w:eastAsia="ar-SA"/>
              </w:rPr>
            </w:pPr>
            <w:r>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14:paraId="5154BD26" w14:textId="77777777" w:rsidR="001F72F9" w:rsidRDefault="001F72F9">
            <w:pPr>
              <w:snapToGrid w:val="0"/>
              <w:spacing w:after="58" w:line="276" w:lineRule="auto"/>
              <w:jc w:val="center"/>
              <w:rPr>
                <w:rFonts w:ascii="Bookman Old Style" w:hAnsi="Bookman Old Style" w:cs="Bookman Old Style"/>
                <w:sz w:val="18"/>
                <w:szCs w:val="18"/>
              </w:rPr>
            </w:pPr>
          </w:p>
        </w:tc>
      </w:tr>
      <w:tr w:rsidR="001F72F9" w14:paraId="3BDC00B6" w14:textId="77777777" w:rsidTr="001F72F9">
        <w:trPr>
          <w:gridAfter w:val="4"/>
          <w:wAfter w:w="105"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1FB7EE10" w14:textId="77777777" w:rsidR="001F72F9" w:rsidRDefault="001F72F9">
            <w:pPr>
              <w:spacing w:after="58" w:line="276" w:lineRule="auto"/>
              <w:jc w:val="center"/>
              <w:rPr>
                <w:rFonts w:ascii="Bookman Old Style" w:hAnsi="Bookman Old Style"/>
                <w:sz w:val="18"/>
                <w:szCs w:val="18"/>
              </w:rPr>
            </w:pPr>
            <w:r>
              <w:rPr>
                <w:rFonts w:ascii="Bookman Old Style" w:hAnsi="Bookman Old Style"/>
                <w:sz w:val="18"/>
                <w:szCs w:val="18"/>
              </w:rPr>
              <w:t>11</w:t>
            </w:r>
          </w:p>
        </w:tc>
        <w:tc>
          <w:tcPr>
            <w:tcW w:w="581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6E34AA1C" w14:textId="77777777" w:rsidR="001F72F9" w:rsidRDefault="001F72F9">
            <w:pPr>
              <w:spacing w:line="276" w:lineRule="auto"/>
              <w:rPr>
                <w:rFonts w:ascii="Bookman Old Style" w:hAnsi="Bookman Old Style"/>
                <w:sz w:val="18"/>
                <w:szCs w:val="18"/>
              </w:rPr>
            </w:pPr>
            <w:r>
              <w:rPr>
                <w:rFonts w:ascii="Bookman Old Style" w:hAnsi="Bookman Old Style"/>
                <w:sz w:val="18"/>
                <w:szCs w:val="18"/>
              </w:rPr>
              <w:t>Zastosowanie w badaniach: małych narządów, mięśniowo -szkieletowych, naczyniowych</w:t>
            </w:r>
          </w:p>
        </w:tc>
        <w:tc>
          <w:tcPr>
            <w:tcW w:w="226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756EED41" w14:textId="77777777" w:rsidR="001F72F9" w:rsidRDefault="001F72F9">
            <w:pPr>
              <w:spacing w:line="276" w:lineRule="auto"/>
              <w:jc w:val="center"/>
              <w:rPr>
                <w:rFonts w:ascii="Bookman Old Style" w:hAnsi="Bookman Old Style" w:cs="Calibri"/>
                <w:sz w:val="18"/>
                <w:szCs w:val="18"/>
                <w:lang w:eastAsia="ar-SA"/>
              </w:rPr>
            </w:pPr>
            <w:r>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14:paraId="3B90C4D5" w14:textId="77777777" w:rsidR="001F72F9" w:rsidRDefault="001F72F9">
            <w:pPr>
              <w:snapToGrid w:val="0"/>
              <w:spacing w:after="58" w:line="276" w:lineRule="auto"/>
              <w:jc w:val="center"/>
              <w:rPr>
                <w:rFonts w:ascii="Bookman Old Style" w:hAnsi="Bookman Old Style" w:cs="Bookman Old Style"/>
                <w:sz w:val="18"/>
                <w:szCs w:val="18"/>
              </w:rPr>
            </w:pPr>
          </w:p>
        </w:tc>
        <w:bookmarkEnd w:id="9"/>
      </w:tr>
    </w:tbl>
    <w:p w14:paraId="02141E16" w14:textId="77777777" w:rsidR="00733B45" w:rsidRDefault="00733B45" w:rsidP="00BA01AD">
      <w:pPr>
        <w:rPr>
          <w:rFonts w:ascii="Bookman Old Style" w:hAnsi="Bookman Old Style" w:cs="Tahoma"/>
          <w:b/>
          <w:sz w:val="18"/>
          <w:szCs w:val="18"/>
          <w:highlight w:val="cyan"/>
        </w:rPr>
      </w:pPr>
    </w:p>
    <w:p w14:paraId="58D2EEE8" w14:textId="77777777" w:rsidR="00733B45" w:rsidRDefault="00733B45">
      <w:pPr>
        <w:spacing w:after="160" w:line="259" w:lineRule="auto"/>
        <w:rPr>
          <w:rFonts w:ascii="Bookman Old Style" w:hAnsi="Bookman Old Style" w:cs="Tahoma"/>
          <w:b/>
          <w:sz w:val="18"/>
          <w:szCs w:val="18"/>
          <w:highlight w:val="cyan"/>
        </w:rPr>
      </w:pPr>
      <w:r>
        <w:rPr>
          <w:rFonts w:ascii="Bookman Old Style" w:hAnsi="Bookman Old Style" w:cs="Tahoma"/>
          <w:b/>
          <w:sz w:val="18"/>
          <w:szCs w:val="18"/>
          <w:highlight w:val="cyan"/>
        </w:rPr>
        <w:br w:type="page"/>
      </w:r>
    </w:p>
    <w:p w14:paraId="2F242DF9" w14:textId="77777777" w:rsidR="001F72F9" w:rsidRPr="00AD5665" w:rsidRDefault="001F72F9" w:rsidP="001F72F9">
      <w:pPr>
        <w:tabs>
          <w:tab w:val="left" w:pos="8580"/>
        </w:tabs>
        <w:rPr>
          <w:rFonts w:ascii="Tahoma" w:hAnsi="Tahoma" w:cs="Tahoma"/>
          <w:b/>
          <w:bCs/>
          <w:sz w:val="18"/>
          <w:szCs w:val="18"/>
        </w:rPr>
      </w:pPr>
      <w:r w:rsidRPr="00AD5665">
        <w:rPr>
          <w:rFonts w:ascii="Tahoma" w:hAnsi="Tahoma" w:cs="Tahoma"/>
          <w:b/>
          <w:bCs/>
          <w:sz w:val="18"/>
          <w:szCs w:val="18"/>
        </w:rPr>
        <w:lastRenderedPageBreak/>
        <w:t>Pakiet 1</w:t>
      </w:r>
    </w:p>
    <w:p w14:paraId="1A048552" w14:textId="77777777" w:rsidR="001F72F9" w:rsidRPr="00AD5665" w:rsidRDefault="001F72F9" w:rsidP="001F72F9">
      <w:pPr>
        <w:tabs>
          <w:tab w:val="left" w:pos="8580"/>
        </w:tabs>
        <w:rPr>
          <w:rFonts w:ascii="Bookman Old Style" w:hAnsi="Bookman Old Style" w:cs="Tahoma"/>
          <w:b/>
          <w:bCs/>
          <w:sz w:val="18"/>
          <w:szCs w:val="18"/>
        </w:rPr>
      </w:pPr>
      <w:r w:rsidRPr="00AD5665">
        <w:rPr>
          <w:rFonts w:ascii="Bookman Old Style" w:hAnsi="Bookman Old Style" w:cs="Tahoma"/>
          <w:b/>
          <w:bCs/>
          <w:sz w:val="18"/>
          <w:szCs w:val="18"/>
        </w:rPr>
        <w:t>Załącznik 1a2 do SWZ  94/PN/ZP/D/2024</w:t>
      </w:r>
    </w:p>
    <w:p w14:paraId="3A7B68CA" w14:textId="77777777" w:rsidR="001F72F9" w:rsidRPr="00AD5665" w:rsidRDefault="001F72F9" w:rsidP="001F72F9">
      <w:pPr>
        <w:tabs>
          <w:tab w:val="left" w:pos="8580"/>
        </w:tabs>
        <w:rPr>
          <w:rFonts w:ascii="Bookman Old Style" w:hAnsi="Bookman Old Style" w:cs="Tahoma"/>
          <w:b/>
          <w:bCs/>
          <w:sz w:val="18"/>
          <w:szCs w:val="18"/>
        </w:rPr>
      </w:pPr>
      <w:r w:rsidRPr="00AD5665">
        <w:rPr>
          <w:rFonts w:ascii="Bookman Old Style" w:hAnsi="Bookman Old Style" w:cs="Tahoma"/>
          <w:b/>
          <w:bCs/>
          <w:sz w:val="18"/>
          <w:szCs w:val="18"/>
        </w:rPr>
        <w:t xml:space="preserve">Nazwa: Głowica </w:t>
      </w:r>
      <w:proofErr w:type="spellStart"/>
      <w:r w:rsidRPr="00AD5665">
        <w:rPr>
          <w:rFonts w:ascii="Bookman Old Style" w:hAnsi="Bookman Old Style" w:cs="Tahoma"/>
          <w:b/>
          <w:bCs/>
          <w:sz w:val="18"/>
          <w:szCs w:val="18"/>
        </w:rPr>
        <w:t>Convex</w:t>
      </w:r>
      <w:proofErr w:type="spellEnd"/>
      <w:r w:rsidRPr="00AD5665">
        <w:rPr>
          <w:rFonts w:ascii="Bookman Old Style" w:hAnsi="Bookman Old Style" w:cs="Tahoma"/>
          <w:b/>
          <w:bCs/>
          <w:sz w:val="18"/>
          <w:szCs w:val="18"/>
        </w:rPr>
        <w:t xml:space="preserve"> do USG</w:t>
      </w:r>
    </w:p>
    <w:p w14:paraId="2B6FEA98" w14:textId="77777777" w:rsidR="001F72F9" w:rsidRPr="00AD5665" w:rsidRDefault="001F72F9" w:rsidP="00BA01AD">
      <w:pPr>
        <w:rPr>
          <w:rFonts w:ascii="Bookman Old Style" w:hAnsi="Bookman Old Style" w:cs="Tahoma"/>
          <w:b/>
          <w:sz w:val="18"/>
          <w:szCs w:val="18"/>
        </w:rPr>
      </w:pPr>
    </w:p>
    <w:tbl>
      <w:tblPr>
        <w:tblW w:w="10875" w:type="dxa"/>
        <w:tblInd w:w="3" w:type="dxa"/>
        <w:tblLayout w:type="fixed"/>
        <w:tblCellMar>
          <w:left w:w="0" w:type="dxa"/>
          <w:right w:w="0" w:type="dxa"/>
        </w:tblCellMar>
        <w:tblLook w:val="04A0" w:firstRow="1" w:lastRow="0" w:firstColumn="1" w:lastColumn="0" w:noHBand="0" w:noVBand="1"/>
      </w:tblPr>
      <w:tblGrid>
        <w:gridCol w:w="848"/>
        <w:gridCol w:w="5814"/>
        <w:gridCol w:w="2269"/>
        <w:gridCol w:w="1843"/>
        <w:gridCol w:w="30"/>
        <w:gridCol w:w="51"/>
        <w:gridCol w:w="20"/>
      </w:tblGrid>
      <w:tr w:rsidR="001F72F9" w14:paraId="3CA8AC2D" w14:textId="77777777" w:rsidTr="00733B45">
        <w:tc>
          <w:tcPr>
            <w:tcW w:w="848" w:type="dxa"/>
            <w:shd w:val="clear" w:color="auto" w:fill="D8D8D8"/>
          </w:tcPr>
          <w:p w14:paraId="7F87A18E" w14:textId="77777777" w:rsidR="001F72F9" w:rsidRDefault="001F72F9">
            <w:pPr>
              <w:pStyle w:val="Nagwek1"/>
              <w:tabs>
                <w:tab w:val="center" w:pos="249"/>
              </w:tabs>
              <w:snapToGrid w:val="0"/>
              <w:ind w:left="-120"/>
              <w:rPr>
                <w:rFonts w:ascii="Bookman Old Style" w:hAnsi="Bookman Old Style" w:cs="Bookman Old Style"/>
                <w:sz w:val="22"/>
                <w:szCs w:val="22"/>
              </w:rPr>
            </w:pPr>
          </w:p>
          <w:p w14:paraId="114DCAB6" w14:textId="77777777" w:rsidR="001F72F9" w:rsidRDefault="001F72F9">
            <w:pPr>
              <w:pStyle w:val="Nagwek1"/>
              <w:tabs>
                <w:tab w:val="center" w:pos="249"/>
              </w:tabs>
              <w:ind w:left="-120"/>
              <w:rPr>
                <w:rFonts w:ascii="Bookman Old Style" w:hAnsi="Bookman Old Style" w:cs="Bookman Old Style"/>
                <w:sz w:val="22"/>
                <w:szCs w:val="22"/>
              </w:rPr>
            </w:pPr>
            <w:r>
              <w:rPr>
                <w:rFonts w:ascii="Bookman Old Style" w:hAnsi="Bookman Old Style" w:cs="Bookman Old Style"/>
                <w:sz w:val="22"/>
                <w:szCs w:val="22"/>
              </w:rPr>
              <w:t>L.p.</w:t>
            </w:r>
          </w:p>
        </w:tc>
        <w:tc>
          <w:tcPr>
            <w:tcW w:w="5814" w:type="dxa"/>
            <w:shd w:val="clear" w:color="auto" w:fill="D8D8D8"/>
          </w:tcPr>
          <w:p w14:paraId="706660D6" w14:textId="77777777" w:rsidR="001F72F9" w:rsidRDefault="001F72F9">
            <w:pPr>
              <w:pStyle w:val="Nagwek1"/>
              <w:snapToGrid w:val="0"/>
              <w:rPr>
                <w:rFonts w:ascii="Bookman Old Style" w:hAnsi="Bookman Old Style" w:cs="Bookman Old Style"/>
                <w:sz w:val="22"/>
                <w:szCs w:val="22"/>
              </w:rPr>
            </w:pPr>
          </w:p>
          <w:p w14:paraId="229DDED7" w14:textId="77777777" w:rsidR="001F72F9" w:rsidRDefault="001F72F9">
            <w:pPr>
              <w:pStyle w:val="Nagwek1"/>
              <w:rPr>
                <w:rFonts w:ascii="Bookman Old Style" w:hAnsi="Bookman Old Style" w:cs="Bookman Old Style"/>
                <w:sz w:val="22"/>
                <w:szCs w:val="22"/>
              </w:rPr>
            </w:pPr>
            <w:r>
              <w:rPr>
                <w:rFonts w:ascii="Bookman Old Style" w:hAnsi="Bookman Old Style" w:cs="Bookman Old Style"/>
                <w:sz w:val="22"/>
                <w:szCs w:val="22"/>
              </w:rPr>
              <w:t>Parametry techniczne</w:t>
            </w:r>
          </w:p>
        </w:tc>
        <w:tc>
          <w:tcPr>
            <w:tcW w:w="2269" w:type="dxa"/>
            <w:shd w:val="clear" w:color="auto" w:fill="D8D8D8"/>
            <w:hideMark/>
          </w:tcPr>
          <w:p w14:paraId="1D7AA391" w14:textId="77777777" w:rsidR="001F72F9" w:rsidRDefault="001F72F9">
            <w:pPr>
              <w:pStyle w:val="Nagwek1"/>
              <w:rPr>
                <w:rFonts w:ascii="Bookman Old Style" w:hAnsi="Bookman Old Style" w:cs="Bookman Old Style"/>
                <w:sz w:val="20"/>
                <w:szCs w:val="20"/>
              </w:rPr>
            </w:pPr>
            <w:r>
              <w:rPr>
                <w:rFonts w:ascii="Bookman Old Style" w:hAnsi="Bookman Old Style" w:cs="Bookman Old Style"/>
                <w:sz w:val="20"/>
              </w:rPr>
              <w:t>Parametry graniczne (wymagane)</w:t>
            </w:r>
          </w:p>
        </w:tc>
        <w:tc>
          <w:tcPr>
            <w:tcW w:w="1924" w:type="dxa"/>
            <w:gridSpan w:val="3"/>
            <w:shd w:val="clear" w:color="auto" w:fill="D8D8D8"/>
            <w:hideMark/>
          </w:tcPr>
          <w:p w14:paraId="04E1B3C4" w14:textId="77777777" w:rsidR="001F72F9" w:rsidRDefault="001F72F9">
            <w:pPr>
              <w:jc w:val="center"/>
              <w:rPr>
                <w:rFonts w:ascii="Bookman Old Style" w:hAnsi="Bookman Old Style"/>
                <w:sz w:val="20"/>
              </w:rPr>
            </w:pPr>
            <w:r>
              <w:rPr>
                <w:rFonts w:ascii="Bookman Old Style" w:hAnsi="Bookman Old Style" w:cs="Bookman Old Style"/>
              </w:rPr>
              <w:t>Parametry oferowane potwierdzić TAK oraz podać /opisać</w:t>
            </w:r>
          </w:p>
        </w:tc>
        <w:tc>
          <w:tcPr>
            <w:tcW w:w="20" w:type="dxa"/>
          </w:tcPr>
          <w:p w14:paraId="61BA219F" w14:textId="77777777" w:rsidR="001F72F9" w:rsidRDefault="001F72F9">
            <w:pPr>
              <w:snapToGrid w:val="0"/>
              <w:rPr>
                <w:rFonts w:ascii="Bookman Old Style" w:hAnsi="Bookman Old Style"/>
              </w:rPr>
            </w:pPr>
          </w:p>
        </w:tc>
      </w:tr>
      <w:tr w:rsidR="001F72F9" w14:paraId="159E9488" w14:textId="77777777" w:rsidTr="00733B45">
        <w:tc>
          <w:tcPr>
            <w:tcW w:w="848" w:type="dxa"/>
            <w:tcBorders>
              <w:top w:val="nil"/>
              <w:left w:val="nil"/>
              <w:bottom w:val="single" w:sz="4" w:space="0" w:color="auto"/>
              <w:right w:val="nil"/>
            </w:tcBorders>
            <w:shd w:val="clear" w:color="auto" w:fill="B2B2B2"/>
          </w:tcPr>
          <w:p w14:paraId="2DE204E7" w14:textId="77777777" w:rsidR="001F72F9" w:rsidRDefault="001F72F9">
            <w:pPr>
              <w:snapToGrid w:val="0"/>
              <w:spacing w:after="58"/>
              <w:jc w:val="center"/>
              <w:rPr>
                <w:rFonts w:ascii="Bookman Old Style" w:hAnsi="Bookman Old Style" w:cs="Bookman Old Style"/>
                <w:b/>
                <w:sz w:val="22"/>
                <w:szCs w:val="22"/>
              </w:rPr>
            </w:pPr>
          </w:p>
        </w:tc>
        <w:tc>
          <w:tcPr>
            <w:tcW w:w="5814" w:type="dxa"/>
            <w:tcBorders>
              <w:top w:val="nil"/>
              <w:left w:val="nil"/>
              <w:bottom w:val="single" w:sz="4" w:space="0" w:color="auto"/>
              <w:right w:val="nil"/>
            </w:tcBorders>
            <w:shd w:val="clear" w:color="auto" w:fill="B2B2B2"/>
            <w:hideMark/>
          </w:tcPr>
          <w:p w14:paraId="52E2E17E" w14:textId="77777777" w:rsidR="001F72F9" w:rsidRDefault="001F72F9">
            <w:pPr>
              <w:spacing w:after="58"/>
              <w:rPr>
                <w:rFonts w:ascii="Bookman Old Style" w:hAnsi="Bookman Old Style" w:cs="Bookman Old Style"/>
                <w:b/>
                <w:sz w:val="18"/>
                <w:szCs w:val="18"/>
              </w:rPr>
            </w:pPr>
            <w:r>
              <w:rPr>
                <w:rFonts w:ascii="Bookman Old Style" w:hAnsi="Bookman Old Style" w:cs="Bookman Old Style"/>
                <w:b/>
                <w:sz w:val="18"/>
                <w:szCs w:val="18"/>
              </w:rPr>
              <w:t>Certyfikaty i Dokumenty</w:t>
            </w:r>
          </w:p>
        </w:tc>
        <w:tc>
          <w:tcPr>
            <w:tcW w:w="2269" w:type="dxa"/>
            <w:tcBorders>
              <w:top w:val="nil"/>
              <w:left w:val="nil"/>
              <w:bottom w:val="single" w:sz="4" w:space="0" w:color="auto"/>
              <w:right w:val="nil"/>
            </w:tcBorders>
            <w:shd w:val="clear" w:color="auto" w:fill="B2B2B2"/>
          </w:tcPr>
          <w:p w14:paraId="64F174DD" w14:textId="77777777" w:rsidR="001F72F9" w:rsidRDefault="001F72F9">
            <w:pPr>
              <w:snapToGrid w:val="0"/>
              <w:spacing w:after="58"/>
              <w:jc w:val="center"/>
              <w:rPr>
                <w:rFonts w:ascii="Bookman Old Style" w:hAnsi="Bookman Old Style" w:cs="Bookman Old Style"/>
                <w:b/>
                <w:sz w:val="22"/>
                <w:szCs w:val="22"/>
              </w:rPr>
            </w:pPr>
          </w:p>
        </w:tc>
        <w:tc>
          <w:tcPr>
            <w:tcW w:w="1924" w:type="dxa"/>
            <w:gridSpan w:val="3"/>
            <w:tcBorders>
              <w:top w:val="nil"/>
              <w:left w:val="nil"/>
              <w:bottom w:val="single" w:sz="4" w:space="0" w:color="auto"/>
              <w:right w:val="nil"/>
            </w:tcBorders>
            <w:shd w:val="clear" w:color="auto" w:fill="B2B2B2"/>
          </w:tcPr>
          <w:p w14:paraId="1E1D372D" w14:textId="77777777" w:rsidR="001F72F9" w:rsidRDefault="001F72F9">
            <w:pPr>
              <w:snapToGrid w:val="0"/>
              <w:spacing w:after="58"/>
              <w:jc w:val="center"/>
              <w:rPr>
                <w:rFonts w:ascii="Bookman Old Style" w:hAnsi="Bookman Old Style" w:cs="Bookman Old Style"/>
                <w:b/>
                <w:sz w:val="22"/>
                <w:szCs w:val="22"/>
              </w:rPr>
            </w:pPr>
          </w:p>
        </w:tc>
        <w:tc>
          <w:tcPr>
            <w:tcW w:w="20" w:type="dxa"/>
            <w:tcBorders>
              <w:top w:val="nil"/>
              <w:left w:val="nil"/>
              <w:bottom w:val="single" w:sz="4" w:space="0" w:color="auto"/>
              <w:right w:val="nil"/>
            </w:tcBorders>
          </w:tcPr>
          <w:p w14:paraId="61DA7A9C" w14:textId="77777777" w:rsidR="001F72F9" w:rsidRDefault="001F72F9">
            <w:pPr>
              <w:snapToGrid w:val="0"/>
              <w:rPr>
                <w:rFonts w:ascii="Bookman Old Style" w:hAnsi="Bookman Old Style"/>
                <w:sz w:val="20"/>
                <w:szCs w:val="20"/>
              </w:rPr>
            </w:pPr>
          </w:p>
        </w:tc>
      </w:tr>
      <w:tr w:rsidR="001F72F9" w14:paraId="571C3545" w14:textId="77777777" w:rsidTr="00733B45">
        <w:trPr>
          <w:gridAfter w:val="3"/>
          <w:wAfter w:w="101"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7FB4E16C"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1</w:t>
            </w:r>
          </w:p>
        </w:tc>
        <w:tc>
          <w:tcPr>
            <w:tcW w:w="581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5938D907" w14:textId="77777777" w:rsidR="001F72F9" w:rsidRDefault="001F72F9">
            <w:pPr>
              <w:spacing w:after="58" w:line="276" w:lineRule="auto"/>
              <w:jc w:val="both"/>
              <w:rPr>
                <w:rFonts w:ascii="Bookman Old Style" w:hAnsi="Bookman Old Style" w:cs="Bookman Old Style"/>
                <w:sz w:val="18"/>
                <w:szCs w:val="18"/>
              </w:rPr>
            </w:pPr>
            <w:r>
              <w:rPr>
                <w:rFonts w:ascii="Bookman Old Style" w:hAnsi="Bookman Old Style"/>
                <w:sz w:val="18"/>
                <w:szCs w:val="18"/>
              </w:rPr>
              <w:t xml:space="preserve">Certyfikat CE (podać nr certyfikatu) na cały aparat, oznakowanie znakiem CE - </w:t>
            </w:r>
            <w:r>
              <w:rPr>
                <w:rFonts w:ascii="Bookman Old Style" w:hAnsi="Bookman Old Style" w:cs="Tahoma"/>
                <w:sz w:val="18"/>
                <w:szCs w:val="18"/>
              </w:rPr>
              <w:t>jeśli dotyczy:</w:t>
            </w:r>
          </w:p>
        </w:tc>
        <w:tc>
          <w:tcPr>
            <w:tcW w:w="2269"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74EAD7DA"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TAK, Podać</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7067BF20" w14:textId="77777777" w:rsidR="001F72F9" w:rsidRDefault="001F72F9">
            <w:pPr>
              <w:snapToGrid w:val="0"/>
              <w:spacing w:after="58" w:line="276" w:lineRule="auto"/>
              <w:rPr>
                <w:rFonts w:ascii="Bookman Old Style" w:hAnsi="Bookman Old Style" w:cs="Bookman Old Style"/>
                <w:sz w:val="18"/>
                <w:szCs w:val="18"/>
              </w:rPr>
            </w:pPr>
          </w:p>
        </w:tc>
      </w:tr>
      <w:tr w:rsidR="001F72F9" w14:paraId="35EA5098" w14:textId="77777777" w:rsidTr="00733B45">
        <w:trPr>
          <w:gridAfter w:val="3"/>
          <w:wAfter w:w="101"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703481A3" w14:textId="77777777" w:rsidR="001F72F9" w:rsidRPr="001F72F9" w:rsidRDefault="001F72F9" w:rsidP="001F72F9">
            <w:pPr>
              <w:pStyle w:val="NormalnyBookmanOldStyle"/>
              <w:jc w:val="center"/>
              <w:rPr>
                <w:sz w:val="18"/>
                <w:szCs w:val="18"/>
              </w:rPr>
            </w:pPr>
            <w:r w:rsidRPr="001F72F9">
              <w:rPr>
                <w:sz w:val="18"/>
                <w:szCs w:val="18"/>
              </w:rPr>
              <w:t>2</w:t>
            </w:r>
          </w:p>
        </w:tc>
        <w:tc>
          <w:tcPr>
            <w:tcW w:w="581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hideMark/>
          </w:tcPr>
          <w:p w14:paraId="295E47CC" w14:textId="77777777" w:rsidR="001F72F9" w:rsidRPr="001F72F9" w:rsidRDefault="001F72F9">
            <w:pPr>
              <w:pStyle w:val="NormalnyBookmanOldStyle"/>
              <w:rPr>
                <w:sz w:val="18"/>
                <w:szCs w:val="18"/>
              </w:rPr>
            </w:pPr>
            <w:r w:rsidRPr="001F72F9">
              <w:rPr>
                <w:rFonts w:cs="Book Antiqua"/>
                <w:sz w:val="18"/>
                <w:szCs w:val="18"/>
              </w:rPr>
              <w:t>Deklaracja zgodności na całość aparatu, nie na części składowe:</w:t>
            </w:r>
          </w:p>
        </w:tc>
        <w:tc>
          <w:tcPr>
            <w:tcW w:w="2269"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20F52112" w14:textId="77777777" w:rsidR="001F72F9" w:rsidRPr="001F72F9" w:rsidRDefault="001F72F9" w:rsidP="001F72F9">
            <w:pPr>
              <w:pStyle w:val="NormalnyBookmanOldStyle"/>
              <w:jc w:val="center"/>
              <w:rPr>
                <w:sz w:val="18"/>
                <w:szCs w:val="18"/>
              </w:rPr>
            </w:pPr>
            <w:r w:rsidRPr="001F72F9">
              <w:rPr>
                <w:sz w:val="18"/>
                <w:szCs w:val="18"/>
              </w:rPr>
              <w:t>TAK, Podać</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77027FB6" w14:textId="77777777" w:rsidR="001F72F9" w:rsidRDefault="001F72F9">
            <w:pPr>
              <w:pStyle w:val="NormalnyBookmanOldStyle"/>
            </w:pPr>
          </w:p>
        </w:tc>
      </w:tr>
      <w:tr w:rsidR="001F72F9" w14:paraId="0742462B" w14:textId="77777777" w:rsidTr="00733B45">
        <w:trPr>
          <w:gridAfter w:val="3"/>
          <w:wAfter w:w="101"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7922AB36"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3</w:t>
            </w:r>
          </w:p>
        </w:tc>
        <w:tc>
          <w:tcPr>
            <w:tcW w:w="581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420F2835" w14:textId="77777777" w:rsidR="001F72F9" w:rsidRDefault="001F72F9">
            <w:pPr>
              <w:spacing w:after="58" w:line="276" w:lineRule="auto"/>
              <w:jc w:val="both"/>
              <w:rPr>
                <w:rFonts w:ascii="Bookman Old Style" w:hAnsi="Bookman Old Style" w:cs="Bookman Old Style"/>
                <w:sz w:val="18"/>
                <w:szCs w:val="18"/>
              </w:rPr>
            </w:pPr>
            <w:r>
              <w:rPr>
                <w:rFonts w:ascii="Bookman Old Style" w:hAnsi="Bookman Old Style" w:cs="Tahoma"/>
                <w:sz w:val="18"/>
                <w:szCs w:val="18"/>
              </w:rPr>
              <w:t>Rejestracja w urzędzie rejestracji na terenie UE:</w:t>
            </w:r>
          </w:p>
        </w:tc>
        <w:tc>
          <w:tcPr>
            <w:tcW w:w="2269"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5A86612E"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TAK, Podać</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704AF913" w14:textId="77777777" w:rsidR="001F72F9" w:rsidRDefault="001F72F9">
            <w:pPr>
              <w:snapToGrid w:val="0"/>
              <w:spacing w:after="58" w:line="276" w:lineRule="auto"/>
              <w:rPr>
                <w:rFonts w:ascii="Bookman Old Style" w:hAnsi="Bookman Old Style" w:cs="Bookman Old Style"/>
                <w:sz w:val="18"/>
                <w:szCs w:val="18"/>
              </w:rPr>
            </w:pPr>
          </w:p>
        </w:tc>
      </w:tr>
      <w:tr w:rsidR="001F72F9" w14:paraId="44BD3B49" w14:textId="77777777" w:rsidTr="00733B45">
        <w:trPr>
          <w:gridAfter w:val="3"/>
          <w:wAfter w:w="101"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148A8144"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4</w:t>
            </w:r>
          </w:p>
        </w:tc>
        <w:tc>
          <w:tcPr>
            <w:tcW w:w="581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208DD689" w14:textId="77777777" w:rsidR="001F72F9" w:rsidRDefault="001F72F9">
            <w:pPr>
              <w:spacing w:after="58" w:line="276" w:lineRule="auto"/>
              <w:jc w:val="both"/>
              <w:rPr>
                <w:rFonts w:ascii="Bookman Old Style" w:hAnsi="Bookman Old Style" w:cs="Bookman Old Style"/>
                <w:sz w:val="18"/>
                <w:szCs w:val="18"/>
              </w:rPr>
            </w:pPr>
            <w:r>
              <w:rPr>
                <w:rFonts w:ascii="Bookman Old Style" w:hAnsi="Bookman Old Style"/>
                <w:sz w:val="18"/>
                <w:szCs w:val="18"/>
              </w:rPr>
              <w:t>Producent:</w:t>
            </w:r>
          </w:p>
        </w:tc>
        <w:tc>
          <w:tcPr>
            <w:tcW w:w="2269"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7C6C0E86"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Podać</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587612D4" w14:textId="77777777" w:rsidR="001F72F9" w:rsidRDefault="001F72F9">
            <w:pPr>
              <w:snapToGrid w:val="0"/>
              <w:spacing w:after="58" w:line="276" w:lineRule="auto"/>
              <w:rPr>
                <w:rFonts w:ascii="Bookman Old Style" w:hAnsi="Bookman Old Style" w:cs="Bookman Old Style"/>
                <w:sz w:val="18"/>
                <w:szCs w:val="18"/>
              </w:rPr>
            </w:pPr>
          </w:p>
        </w:tc>
      </w:tr>
      <w:tr w:rsidR="001F72F9" w14:paraId="5C99E6BC" w14:textId="77777777" w:rsidTr="00733B45">
        <w:trPr>
          <w:gridAfter w:val="3"/>
          <w:wAfter w:w="101"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2A984B6B"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5</w:t>
            </w:r>
          </w:p>
        </w:tc>
        <w:tc>
          <w:tcPr>
            <w:tcW w:w="581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2F9210ED" w14:textId="77777777" w:rsidR="001F72F9" w:rsidRDefault="001F72F9">
            <w:pPr>
              <w:spacing w:after="58" w:line="276" w:lineRule="auto"/>
              <w:jc w:val="both"/>
              <w:rPr>
                <w:rFonts w:ascii="Bookman Old Style" w:hAnsi="Bookman Old Style" w:cs="Bookman Old Style"/>
                <w:sz w:val="18"/>
                <w:szCs w:val="18"/>
              </w:rPr>
            </w:pPr>
            <w:r>
              <w:rPr>
                <w:rFonts w:ascii="Bookman Old Style" w:hAnsi="Bookman Old Style" w:cs="Bookman Old Style"/>
                <w:sz w:val="18"/>
                <w:szCs w:val="18"/>
              </w:rPr>
              <w:t>Kraj pochodzenia:</w:t>
            </w:r>
          </w:p>
        </w:tc>
        <w:tc>
          <w:tcPr>
            <w:tcW w:w="2269"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11A031C3"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Podać</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49A1BB43" w14:textId="77777777" w:rsidR="001F72F9" w:rsidRDefault="001F72F9">
            <w:pPr>
              <w:snapToGrid w:val="0"/>
              <w:spacing w:after="58" w:line="276" w:lineRule="auto"/>
              <w:rPr>
                <w:rFonts w:ascii="Bookman Old Style" w:hAnsi="Bookman Old Style" w:cs="Bookman Old Style"/>
                <w:sz w:val="18"/>
                <w:szCs w:val="18"/>
              </w:rPr>
            </w:pPr>
          </w:p>
        </w:tc>
      </w:tr>
      <w:tr w:rsidR="001F72F9" w14:paraId="1663550C" w14:textId="77777777" w:rsidTr="00733B45">
        <w:trPr>
          <w:gridAfter w:val="3"/>
          <w:wAfter w:w="101"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17359BA2"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6</w:t>
            </w:r>
          </w:p>
        </w:tc>
        <w:tc>
          <w:tcPr>
            <w:tcW w:w="581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7EA04773" w14:textId="77777777" w:rsidR="001F72F9" w:rsidRDefault="001F72F9">
            <w:pPr>
              <w:spacing w:after="58" w:line="276" w:lineRule="auto"/>
              <w:jc w:val="both"/>
              <w:rPr>
                <w:rFonts w:ascii="Bookman Old Style" w:hAnsi="Bookman Old Style" w:cs="Bookman Old Style"/>
                <w:sz w:val="18"/>
                <w:szCs w:val="18"/>
              </w:rPr>
            </w:pPr>
            <w:r>
              <w:rPr>
                <w:rFonts w:ascii="Bookman Old Style" w:hAnsi="Bookman Old Style" w:cs="Bookman Old Style"/>
                <w:sz w:val="18"/>
                <w:szCs w:val="18"/>
              </w:rPr>
              <w:t>Urządzenie typ:</w:t>
            </w:r>
          </w:p>
        </w:tc>
        <w:tc>
          <w:tcPr>
            <w:tcW w:w="2269"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65E2106B"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Podać</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2C9CCCA3" w14:textId="77777777" w:rsidR="001F72F9" w:rsidRDefault="001F72F9">
            <w:pPr>
              <w:snapToGrid w:val="0"/>
              <w:spacing w:after="58" w:line="276" w:lineRule="auto"/>
              <w:rPr>
                <w:rFonts w:ascii="Bookman Old Style" w:hAnsi="Bookman Old Style" w:cs="Bookman Old Style"/>
                <w:sz w:val="18"/>
                <w:szCs w:val="18"/>
              </w:rPr>
            </w:pPr>
          </w:p>
        </w:tc>
      </w:tr>
      <w:tr w:rsidR="001F72F9" w14:paraId="12EE1177" w14:textId="77777777" w:rsidTr="00733B45">
        <w:trPr>
          <w:gridAfter w:val="3"/>
          <w:wAfter w:w="101"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7BC259F0"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7</w:t>
            </w:r>
          </w:p>
        </w:tc>
        <w:tc>
          <w:tcPr>
            <w:tcW w:w="581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6A014F4F" w14:textId="77777777" w:rsidR="001F72F9" w:rsidRDefault="001F72F9">
            <w:pPr>
              <w:spacing w:after="58" w:line="276" w:lineRule="auto"/>
              <w:rPr>
                <w:rFonts w:ascii="Bookman Old Style" w:hAnsi="Bookman Old Style" w:cs="Bookman Old Style"/>
                <w:sz w:val="18"/>
                <w:szCs w:val="18"/>
              </w:rPr>
            </w:pPr>
            <w:r>
              <w:rPr>
                <w:rFonts w:ascii="Bookman Old Style" w:hAnsi="Bookman Old Style" w:cs="Bookman Old Style"/>
                <w:sz w:val="18"/>
                <w:szCs w:val="18"/>
              </w:rPr>
              <w:t xml:space="preserve">Rok produkcji: 2024, system fabrycznie nowy w oryginalnym opakowaniu, </w:t>
            </w:r>
            <w:proofErr w:type="spellStart"/>
            <w:r>
              <w:rPr>
                <w:rFonts w:ascii="Bookman Old Style" w:hAnsi="Bookman Old Style" w:cs="Bookman Old Style"/>
                <w:sz w:val="18"/>
                <w:szCs w:val="18"/>
              </w:rPr>
              <w:t>nierekondycjonowany</w:t>
            </w:r>
            <w:proofErr w:type="spellEnd"/>
            <w:r>
              <w:rPr>
                <w:rFonts w:ascii="Bookman Old Style" w:hAnsi="Bookman Old Style" w:cs="Bookman Old Style"/>
                <w:sz w:val="18"/>
                <w:szCs w:val="18"/>
              </w:rPr>
              <w:t xml:space="preserve">, </w:t>
            </w:r>
            <w:proofErr w:type="spellStart"/>
            <w:r>
              <w:rPr>
                <w:rFonts w:ascii="Bookman Old Style" w:hAnsi="Bookman Old Style" w:cs="Bookman Old Style"/>
                <w:sz w:val="18"/>
                <w:szCs w:val="18"/>
              </w:rPr>
              <w:t>niepowystawowy</w:t>
            </w:r>
            <w:proofErr w:type="spellEnd"/>
            <w:r>
              <w:rPr>
                <w:rFonts w:ascii="Bookman Old Style" w:hAnsi="Bookman Old Style" w:cs="Bookman Old Style"/>
                <w:sz w:val="18"/>
                <w:szCs w:val="18"/>
              </w:rPr>
              <w:t>.</w:t>
            </w:r>
          </w:p>
        </w:tc>
        <w:tc>
          <w:tcPr>
            <w:tcW w:w="2269"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4F4C84F5" w14:textId="77777777" w:rsidR="001F72F9" w:rsidRDefault="001F72F9">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TAK, Podać</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45957D20" w14:textId="77777777" w:rsidR="001F72F9" w:rsidRDefault="001F72F9">
            <w:pPr>
              <w:snapToGrid w:val="0"/>
              <w:spacing w:after="58" w:line="276" w:lineRule="auto"/>
              <w:rPr>
                <w:rFonts w:ascii="Bookman Old Style" w:hAnsi="Bookman Old Style" w:cs="Bookman Old Style"/>
                <w:sz w:val="18"/>
                <w:szCs w:val="18"/>
              </w:rPr>
            </w:pPr>
          </w:p>
        </w:tc>
      </w:tr>
      <w:tr w:rsidR="001F72F9" w14:paraId="03E4280D" w14:textId="77777777" w:rsidTr="00733B45">
        <w:trPr>
          <w:gridAfter w:val="2"/>
          <w:wAfter w:w="71"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5220B7BA" w14:textId="77777777" w:rsidR="001F72F9" w:rsidRDefault="001F72F9">
            <w:pPr>
              <w:snapToGrid w:val="0"/>
              <w:spacing w:after="58" w:line="276" w:lineRule="auto"/>
              <w:jc w:val="center"/>
              <w:rPr>
                <w:rFonts w:ascii="Bookman Old Style" w:hAnsi="Bookman Old Style" w:cs="Bookman Old Style"/>
                <w:b/>
                <w:sz w:val="22"/>
                <w:szCs w:val="22"/>
              </w:rPr>
            </w:pPr>
          </w:p>
        </w:tc>
        <w:tc>
          <w:tcPr>
            <w:tcW w:w="5814" w:type="dxa"/>
            <w:tcBorders>
              <w:top w:val="single" w:sz="4" w:space="0" w:color="auto"/>
              <w:left w:val="single" w:sz="4" w:space="0" w:color="auto"/>
              <w:bottom w:val="single" w:sz="4" w:space="0" w:color="auto"/>
              <w:right w:val="single" w:sz="4" w:space="0" w:color="auto"/>
            </w:tcBorders>
            <w:shd w:val="clear" w:color="auto" w:fill="B2B2B2"/>
            <w:vAlign w:val="center"/>
            <w:hideMark/>
          </w:tcPr>
          <w:p w14:paraId="4C354EEF" w14:textId="77777777" w:rsidR="001F72F9" w:rsidRDefault="001F72F9">
            <w:pPr>
              <w:rPr>
                <w:rFonts w:ascii="Bookman Old Style" w:hAnsi="Bookman Old Style" w:cs="Bookman Old Style"/>
                <w:sz w:val="18"/>
                <w:szCs w:val="18"/>
              </w:rPr>
            </w:pPr>
            <w:r>
              <w:rPr>
                <w:rFonts w:ascii="Bookman Old Style" w:hAnsi="Bookman Old Style" w:cs="Tahoma"/>
                <w:b/>
                <w:bCs/>
                <w:sz w:val="18"/>
                <w:szCs w:val="18"/>
              </w:rPr>
              <w:t xml:space="preserve">Głowica </w:t>
            </w:r>
            <w:proofErr w:type="spellStart"/>
            <w:r>
              <w:rPr>
                <w:rFonts w:ascii="Bookman Old Style" w:hAnsi="Bookman Old Style" w:cs="Tahoma"/>
                <w:b/>
                <w:bCs/>
                <w:sz w:val="18"/>
                <w:szCs w:val="18"/>
              </w:rPr>
              <w:t>Convex</w:t>
            </w:r>
            <w:proofErr w:type="spellEnd"/>
            <w:r>
              <w:rPr>
                <w:rFonts w:ascii="Bookman Old Style" w:hAnsi="Bookman Old Style" w:cs="Tahoma"/>
                <w:b/>
                <w:bCs/>
                <w:sz w:val="18"/>
                <w:szCs w:val="18"/>
              </w:rPr>
              <w:t xml:space="preserve"> do USG 1 szt.</w:t>
            </w:r>
          </w:p>
        </w:tc>
        <w:tc>
          <w:tcPr>
            <w:tcW w:w="2269" w:type="dxa"/>
            <w:tcBorders>
              <w:top w:val="single" w:sz="4" w:space="0" w:color="auto"/>
              <w:left w:val="single" w:sz="4" w:space="0" w:color="auto"/>
              <w:bottom w:val="single" w:sz="4" w:space="0" w:color="auto"/>
              <w:right w:val="single" w:sz="4" w:space="0" w:color="auto"/>
            </w:tcBorders>
            <w:shd w:val="clear" w:color="auto" w:fill="B2B2B2"/>
            <w:vAlign w:val="center"/>
          </w:tcPr>
          <w:p w14:paraId="34220409" w14:textId="77777777" w:rsidR="001F72F9" w:rsidRDefault="001F72F9">
            <w:pPr>
              <w:snapToGrid w:val="0"/>
              <w:spacing w:after="58" w:line="276" w:lineRule="auto"/>
              <w:jc w:val="center"/>
              <w:rPr>
                <w:rFonts w:ascii="Bookman Old Style" w:hAnsi="Bookman Old Style" w:cs="Bookman Old Style"/>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B2B2B2"/>
          </w:tcPr>
          <w:p w14:paraId="1801A59D" w14:textId="77777777" w:rsidR="001F72F9" w:rsidRDefault="001F72F9">
            <w:pPr>
              <w:snapToGrid w:val="0"/>
              <w:spacing w:after="58" w:line="276" w:lineRule="auto"/>
              <w:jc w:val="center"/>
              <w:rPr>
                <w:rFonts w:ascii="Bookman Old Style" w:hAnsi="Bookman Old Style" w:cs="Bookman Old Style"/>
                <w:b/>
                <w:sz w:val="22"/>
                <w:szCs w:val="22"/>
              </w:rPr>
            </w:pPr>
          </w:p>
        </w:tc>
        <w:tc>
          <w:tcPr>
            <w:tcW w:w="30" w:type="dxa"/>
            <w:tcBorders>
              <w:top w:val="single" w:sz="4" w:space="0" w:color="auto"/>
              <w:left w:val="single" w:sz="4" w:space="0" w:color="auto"/>
              <w:bottom w:val="single" w:sz="4" w:space="0" w:color="auto"/>
              <w:right w:val="single" w:sz="4" w:space="0" w:color="auto"/>
            </w:tcBorders>
          </w:tcPr>
          <w:p w14:paraId="123B316F" w14:textId="77777777" w:rsidR="001F72F9" w:rsidRDefault="001F72F9">
            <w:pPr>
              <w:snapToGrid w:val="0"/>
              <w:spacing w:line="276" w:lineRule="auto"/>
              <w:rPr>
                <w:rFonts w:ascii="Bookman Old Style" w:hAnsi="Bookman Old Style"/>
                <w:sz w:val="22"/>
                <w:szCs w:val="22"/>
              </w:rPr>
            </w:pPr>
          </w:p>
        </w:tc>
      </w:tr>
      <w:tr w:rsidR="001F72F9" w14:paraId="016B043F" w14:textId="77777777" w:rsidTr="00733B45">
        <w:trPr>
          <w:gridAfter w:val="3"/>
          <w:wAfter w:w="101" w:type="dxa"/>
          <w:trHeight w:val="461"/>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62E11B17" w14:textId="77777777" w:rsidR="001F72F9" w:rsidRDefault="001F72F9">
            <w:pPr>
              <w:spacing w:after="58" w:line="276" w:lineRule="auto"/>
              <w:jc w:val="center"/>
              <w:rPr>
                <w:rFonts w:ascii="Bookman Old Style" w:hAnsi="Bookman Old Style"/>
                <w:sz w:val="18"/>
                <w:szCs w:val="18"/>
              </w:rPr>
            </w:pPr>
            <w:r>
              <w:rPr>
                <w:rFonts w:ascii="Bookman Old Style" w:hAnsi="Bookman Old Style"/>
                <w:sz w:val="18"/>
                <w:szCs w:val="18"/>
              </w:rPr>
              <w:t>8</w:t>
            </w:r>
          </w:p>
        </w:tc>
        <w:tc>
          <w:tcPr>
            <w:tcW w:w="581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70D92D2D" w14:textId="77777777" w:rsidR="001F72F9" w:rsidRDefault="001F72F9">
            <w:pPr>
              <w:rPr>
                <w:rFonts w:ascii="Bookman Old Style" w:hAnsi="Bookman Old Style"/>
                <w:sz w:val="18"/>
                <w:szCs w:val="18"/>
              </w:rPr>
            </w:pPr>
            <w:r>
              <w:rPr>
                <w:rFonts w:ascii="Bookman Old Style" w:hAnsi="Bookman Old Style"/>
                <w:sz w:val="18"/>
                <w:szCs w:val="18"/>
              </w:rPr>
              <w:t xml:space="preserve">Głowica </w:t>
            </w:r>
            <w:proofErr w:type="spellStart"/>
            <w:r>
              <w:rPr>
                <w:rFonts w:ascii="Bookman Old Style" w:hAnsi="Bookman Old Style"/>
                <w:sz w:val="18"/>
                <w:szCs w:val="18"/>
              </w:rPr>
              <w:t>Convex</w:t>
            </w:r>
            <w:proofErr w:type="spellEnd"/>
            <w:r>
              <w:rPr>
                <w:rFonts w:ascii="Bookman Old Style" w:hAnsi="Bookman Old Style"/>
                <w:sz w:val="18"/>
                <w:szCs w:val="18"/>
              </w:rPr>
              <w:t xml:space="preserve"> do posiadanego przez Zamawiającego aparatu USG typ:  ARIETTA 750</w:t>
            </w:r>
          </w:p>
        </w:tc>
        <w:tc>
          <w:tcPr>
            <w:tcW w:w="2269"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56A6FFCC" w14:textId="77777777" w:rsidR="001F72F9" w:rsidRDefault="001F72F9">
            <w:pPr>
              <w:spacing w:line="276" w:lineRule="auto"/>
              <w:jc w:val="center"/>
              <w:rPr>
                <w:rFonts w:ascii="Bookman Old Style" w:hAnsi="Bookman Old Style" w:cs="Calibri"/>
                <w:sz w:val="18"/>
                <w:szCs w:val="18"/>
                <w:lang w:eastAsia="ar-SA"/>
              </w:rPr>
            </w:pPr>
            <w:r>
              <w:rPr>
                <w:rFonts w:ascii="Bookman Old Style" w:hAnsi="Bookman Old Style" w:cs="Calibri"/>
                <w:sz w:val="18"/>
                <w:szCs w:val="18"/>
              </w:rPr>
              <w:t>TAK</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14:paraId="5FB016E4" w14:textId="77777777" w:rsidR="001F72F9" w:rsidRDefault="001F72F9">
            <w:pPr>
              <w:snapToGrid w:val="0"/>
              <w:spacing w:after="58" w:line="276" w:lineRule="auto"/>
              <w:jc w:val="center"/>
              <w:rPr>
                <w:rFonts w:ascii="Bookman Old Style" w:hAnsi="Bookman Old Style" w:cs="Bookman Old Style"/>
                <w:b/>
                <w:sz w:val="18"/>
                <w:szCs w:val="18"/>
              </w:rPr>
            </w:pPr>
          </w:p>
        </w:tc>
      </w:tr>
      <w:tr w:rsidR="001F72F9" w14:paraId="0AC7F448" w14:textId="77777777" w:rsidTr="00733B45">
        <w:trPr>
          <w:gridAfter w:val="3"/>
          <w:wAfter w:w="101"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018E8915" w14:textId="77777777" w:rsidR="001F72F9" w:rsidRDefault="001F72F9">
            <w:pPr>
              <w:spacing w:after="58" w:line="276" w:lineRule="auto"/>
              <w:jc w:val="center"/>
              <w:rPr>
                <w:rFonts w:ascii="Bookman Old Style" w:hAnsi="Bookman Old Style"/>
                <w:sz w:val="18"/>
                <w:szCs w:val="18"/>
              </w:rPr>
            </w:pPr>
            <w:r>
              <w:rPr>
                <w:rFonts w:ascii="Bookman Old Style" w:hAnsi="Bookman Old Style"/>
                <w:sz w:val="18"/>
                <w:szCs w:val="18"/>
              </w:rPr>
              <w:t>9</w:t>
            </w:r>
          </w:p>
        </w:tc>
        <w:tc>
          <w:tcPr>
            <w:tcW w:w="581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542D93D7" w14:textId="77777777" w:rsidR="001F72F9" w:rsidRDefault="001F72F9">
            <w:pPr>
              <w:rPr>
                <w:rFonts w:ascii="Bookman Old Style" w:hAnsi="Bookman Old Style"/>
                <w:sz w:val="18"/>
                <w:szCs w:val="18"/>
              </w:rPr>
            </w:pPr>
            <w:r>
              <w:rPr>
                <w:rFonts w:ascii="Bookman Old Style" w:hAnsi="Bookman Old Style"/>
                <w:sz w:val="18"/>
                <w:szCs w:val="18"/>
              </w:rPr>
              <w:t xml:space="preserve">Obrazowanie hemodynamiczne( </w:t>
            </w:r>
            <w:proofErr w:type="spellStart"/>
            <w:r>
              <w:rPr>
                <w:rFonts w:ascii="Bookman Old Style" w:hAnsi="Bookman Old Style"/>
                <w:sz w:val="18"/>
                <w:szCs w:val="18"/>
              </w:rPr>
              <w:t>HdT</w:t>
            </w:r>
            <w:proofErr w:type="spellEnd"/>
            <w:r>
              <w:rPr>
                <w:rFonts w:ascii="Bookman Old Style" w:hAnsi="Bookman Old Style"/>
                <w:sz w:val="18"/>
                <w:szCs w:val="18"/>
              </w:rPr>
              <w:t xml:space="preserve">, </w:t>
            </w:r>
            <w:proofErr w:type="spellStart"/>
            <w:r>
              <w:rPr>
                <w:rFonts w:ascii="Bookman Old Style" w:hAnsi="Bookman Old Style"/>
                <w:sz w:val="18"/>
                <w:szCs w:val="18"/>
              </w:rPr>
              <w:t>WbT</w:t>
            </w:r>
            <w:proofErr w:type="spellEnd"/>
            <w:r>
              <w:rPr>
                <w:rFonts w:ascii="Bookman Old Style" w:hAnsi="Bookman Old Style"/>
                <w:sz w:val="18"/>
                <w:szCs w:val="18"/>
              </w:rPr>
              <w:t xml:space="preserve">, </w:t>
            </w:r>
            <w:proofErr w:type="spellStart"/>
            <w:r>
              <w:rPr>
                <w:rFonts w:ascii="Bookman Old Style" w:hAnsi="Bookman Old Style"/>
                <w:sz w:val="18"/>
                <w:szCs w:val="18"/>
              </w:rPr>
              <w:t>FmT</w:t>
            </w:r>
            <w:proofErr w:type="spellEnd"/>
            <w:r>
              <w:rPr>
                <w:rFonts w:ascii="Bookman Old Style" w:hAnsi="Bookman Old Style"/>
                <w:sz w:val="18"/>
                <w:szCs w:val="18"/>
              </w:rPr>
              <w:t>)</w:t>
            </w:r>
          </w:p>
        </w:tc>
        <w:tc>
          <w:tcPr>
            <w:tcW w:w="2269"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738D80B2" w14:textId="77777777" w:rsidR="001F72F9" w:rsidRDefault="001F72F9">
            <w:pPr>
              <w:spacing w:line="276" w:lineRule="auto"/>
              <w:jc w:val="center"/>
              <w:rPr>
                <w:rFonts w:ascii="Bookman Old Style" w:hAnsi="Bookman Old Style" w:cs="Calibri"/>
                <w:sz w:val="18"/>
                <w:szCs w:val="18"/>
                <w:lang w:eastAsia="ar-SA"/>
              </w:rPr>
            </w:pPr>
            <w:r>
              <w:rPr>
                <w:rFonts w:ascii="Bookman Old Style" w:hAnsi="Bookman Old Style" w:cs="Calibri"/>
                <w:sz w:val="18"/>
                <w:szCs w:val="18"/>
              </w:rPr>
              <w:t>TAK</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14:paraId="168F193D" w14:textId="77777777" w:rsidR="001F72F9" w:rsidRDefault="001F72F9">
            <w:pPr>
              <w:snapToGrid w:val="0"/>
              <w:spacing w:after="58" w:line="276" w:lineRule="auto"/>
              <w:jc w:val="center"/>
              <w:rPr>
                <w:rFonts w:ascii="Bookman Old Style" w:hAnsi="Bookman Old Style" w:cs="Bookman Old Style"/>
                <w:sz w:val="18"/>
                <w:szCs w:val="18"/>
              </w:rPr>
            </w:pPr>
          </w:p>
        </w:tc>
      </w:tr>
      <w:tr w:rsidR="001F72F9" w14:paraId="3CC2645D" w14:textId="77777777" w:rsidTr="00733B45">
        <w:trPr>
          <w:gridAfter w:val="3"/>
          <w:wAfter w:w="101" w:type="dxa"/>
          <w:trHeight w:val="409"/>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33F32DB2" w14:textId="77777777" w:rsidR="001F72F9" w:rsidRDefault="001F72F9">
            <w:pPr>
              <w:spacing w:after="58" w:line="276" w:lineRule="auto"/>
              <w:jc w:val="center"/>
              <w:rPr>
                <w:rFonts w:ascii="Bookman Old Style" w:hAnsi="Bookman Old Style"/>
                <w:sz w:val="18"/>
                <w:szCs w:val="18"/>
              </w:rPr>
            </w:pPr>
            <w:r>
              <w:rPr>
                <w:rFonts w:ascii="Bookman Old Style" w:hAnsi="Bookman Old Style"/>
                <w:sz w:val="18"/>
                <w:szCs w:val="18"/>
              </w:rPr>
              <w:t>10</w:t>
            </w:r>
          </w:p>
        </w:tc>
        <w:tc>
          <w:tcPr>
            <w:tcW w:w="581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132CE0B4" w14:textId="77777777" w:rsidR="001F72F9" w:rsidRDefault="001F72F9">
            <w:pPr>
              <w:rPr>
                <w:rFonts w:ascii="Bookman Old Style" w:hAnsi="Bookman Old Style"/>
                <w:sz w:val="18"/>
                <w:szCs w:val="18"/>
              </w:rPr>
            </w:pPr>
            <w:r>
              <w:rPr>
                <w:rFonts w:ascii="Bookman Old Style" w:hAnsi="Bookman Old Style"/>
                <w:sz w:val="18"/>
                <w:szCs w:val="18"/>
              </w:rPr>
              <w:t>Zakres częstotliwości pracy: od 1,0 do 5,0 MHZ, promień R50 mm, kąt skanu 70 stopni</w:t>
            </w:r>
          </w:p>
        </w:tc>
        <w:tc>
          <w:tcPr>
            <w:tcW w:w="2269"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3BB52777" w14:textId="77777777" w:rsidR="001F72F9" w:rsidRDefault="001F72F9">
            <w:pPr>
              <w:spacing w:line="276" w:lineRule="auto"/>
              <w:jc w:val="center"/>
              <w:rPr>
                <w:rFonts w:ascii="Bookman Old Style" w:hAnsi="Bookman Old Style" w:cs="Calibri"/>
                <w:sz w:val="18"/>
                <w:szCs w:val="18"/>
                <w:lang w:eastAsia="ar-SA"/>
              </w:rPr>
            </w:pPr>
            <w:r>
              <w:rPr>
                <w:rFonts w:ascii="Bookman Old Style" w:hAnsi="Bookman Old Style" w:cs="Calibri"/>
                <w:sz w:val="18"/>
                <w:szCs w:val="18"/>
              </w:rPr>
              <w:t>TAK</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14:paraId="2FB7E469" w14:textId="77777777" w:rsidR="001F72F9" w:rsidRDefault="001F72F9">
            <w:pPr>
              <w:snapToGrid w:val="0"/>
              <w:spacing w:after="58" w:line="276" w:lineRule="auto"/>
              <w:jc w:val="center"/>
              <w:rPr>
                <w:rFonts w:ascii="Bookman Old Style" w:hAnsi="Bookman Old Style" w:cs="Bookman Old Style"/>
                <w:sz w:val="18"/>
                <w:szCs w:val="18"/>
              </w:rPr>
            </w:pPr>
          </w:p>
        </w:tc>
      </w:tr>
      <w:tr w:rsidR="001F72F9" w14:paraId="327F8952" w14:textId="77777777" w:rsidTr="00733B45">
        <w:trPr>
          <w:gridAfter w:val="3"/>
          <w:wAfter w:w="101" w:type="dxa"/>
        </w:trPr>
        <w:tc>
          <w:tcPr>
            <w:tcW w:w="848"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089123EC" w14:textId="77777777" w:rsidR="001F72F9" w:rsidRDefault="001F72F9">
            <w:pPr>
              <w:spacing w:after="58" w:line="276" w:lineRule="auto"/>
              <w:jc w:val="center"/>
              <w:rPr>
                <w:rFonts w:ascii="Bookman Old Style" w:hAnsi="Bookman Old Style"/>
                <w:sz w:val="18"/>
                <w:szCs w:val="18"/>
              </w:rPr>
            </w:pPr>
            <w:r>
              <w:rPr>
                <w:rFonts w:ascii="Bookman Old Style" w:hAnsi="Bookman Old Style"/>
                <w:sz w:val="18"/>
                <w:szCs w:val="18"/>
              </w:rPr>
              <w:t>11</w:t>
            </w:r>
          </w:p>
        </w:tc>
        <w:tc>
          <w:tcPr>
            <w:tcW w:w="581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431BC9EF" w14:textId="77777777" w:rsidR="001F72F9" w:rsidRDefault="001F72F9">
            <w:pPr>
              <w:rPr>
                <w:rFonts w:ascii="Bookman Old Style" w:hAnsi="Bookman Old Style"/>
                <w:sz w:val="18"/>
                <w:szCs w:val="18"/>
              </w:rPr>
            </w:pPr>
            <w:r>
              <w:rPr>
                <w:rFonts w:ascii="Bookman Old Style" w:hAnsi="Bookman Old Style"/>
                <w:sz w:val="18"/>
                <w:szCs w:val="18"/>
              </w:rPr>
              <w:t>Zastosowanie w badaniach: brzusznych, położniczych, ginekologicznych, urologicznych</w:t>
            </w:r>
          </w:p>
        </w:tc>
        <w:tc>
          <w:tcPr>
            <w:tcW w:w="2269"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14:paraId="1C1EAE51" w14:textId="77777777" w:rsidR="001F72F9" w:rsidRDefault="001F72F9">
            <w:pPr>
              <w:spacing w:line="276" w:lineRule="auto"/>
              <w:jc w:val="center"/>
              <w:rPr>
                <w:rFonts w:ascii="Bookman Old Style" w:hAnsi="Bookman Old Style" w:cs="Calibri"/>
                <w:sz w:val="18"/>
                <w:szCs w:val="18"/>
                <w:lang w:eastAsia="ar-SA"/>
              </w:rPr>
            </w:pPr>
            <w:r>
              <w:rPr>
                <w:rFonts w:ascii="Bookman Old Style" w:hAnsi="Bookman Old Style" w:cs="Calibri"/>
                <w:sz w:val="18"/>
                <w:szCs w:val="18"/>
              </w:rPr>
              <w:t>TAK</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14:paraId="601220C2" w14:textId="77777777" w:rsidR="001F72F9" w:rsidRDefault="001F72F9">
            <w:pPr>
              <w:snapToGrid w:val="0"/>
              <w:spacing w:after="58" w:line="276" w:lineRule="auto"/>
              <w:jc w:val="center"/>
              <w:rPr>
                <w:rFonts w:ascii="Bookman Old Style" w:hAnsi="Bookman Old Style" w:cs="Bookman Old Style"/>
                <w:sz w:val="18"/>
                <w:szCs w:val="18"/>
              </w:rPr>
            </w:pPr>
          </w:p>
        </w:tc>
      </w:tr>
    </w:tbl>
    <w:p w14:paraId="61C3D645" w14:textId="77777777" w:rsidR="00733B45" w:rsidRDefault="00733B45" w:rsidP="001F72F9">
      <w:pPr>
        <w:spacing w:line="276" w:lineRule="auto"/>
        <w:rPr>
          <w:rFonts w:ascii="Bookman Old Style" w:hAnsi="Bookman Old Style"/>
          <w:sz w:val="18"/>
          <w:szCs w:val="18"/>
          <w:lang w:eastAsia="ar-SA"/>
        </w:rPr>
      </w:pPr>
    </w:p>
    <w:p w14:paraId="30FFF9D9" w14:textId="77777777" w:rsidR="00733B45" w:rsidRDefault="00733B45">
      <w:pPr>
        <w:spacing w:after="160" w:line="259" w:lineRule="auto"/>
        <w:rPr>
          <w:rFonts w:ascii="Bookman Old Style" w:hAnsi="Bookman Old Style"/>
          <w:sz w:val="18"/>
          <w:szCs w:val="18"/>
          <w:lang w:eastAsia="ar-SA"/>
        </w:rPr>
      </w:pPr>
      <w:r>
        <w:rPr>
          <w:rFonts w:ascii="Bookman Old Style" w:hAnsi="Bookman Old Style"/>
          <w:sz w:val="18"/>
          <w:szCs w:val="18"/>
          <w:lang w:eastAsia="ar-SA"/>
        </w:rPr>
        <w:br w:type="page"/>
      </w:r>
    </w:p>
    <w:p w14:paraId="6720B912" w14:textId="77777777" w:rsidR="001F72F9" w:rsidRPr="00AD5665" w:rsidRDefault="001F72F9" w:rsidP="001F72F9">
      <w:pPr>
        <w:tabs>
          <w:tab w:val="left" w:pos="8580"/>
        </w:tabs>
        <w:rPr>
          <w:rFonts w:ascii="Tahoma" w:hAnsi="Tahoma" w:cs="Tahoma"/>
          <w:b/>
          <w:bCs/>
          <w:sz w:val="18"/>
          <w:szCs w:val="18"/>
        </w:rPr>
      </w:pPr>
      <w:r w:rsidRPr="00AD5665">
        <w:rPr>
          <w:rFonts w:ascii="Tahoma" w:hAnsi="Tahoma" w:cs="Tahoma"/>
          <w:b/>
          <w:bCs/>
          <w:sz w:val="18"/>
          <w:szCs w:val="18"/>
        </w:rPr>
        <w:lastRenderedPageBreak/>
        <w:t>Pakiet 2</w:t>
      </w:r>
    </w:p>
    <w:p w14:paraId="6D68CD10" w14:textId="77777777" w:rsidR="001F72F9" w:rsidRPr="00AD5665" w:rsidRDefault="001F72F9" w:rsidP="001F72F9">
      <w:pPr>
        <w:tabs>
          <w:tab w:val="left" w:pos="8580"/>
        </w:tabs>
        <w:rPr>
          <w:rFonts w:ascii="Bookman Old Style" w:hAnsi="Bookman Old Style" w:cs="Tahoma"/>
          <w:b/>
          <w:bCs/>
          <w:sz w:val="18"/>
          <w:szCs w:val="18"/>
        </w:rPr>
      </w:pPr>
      <w:r w:rsidRPr="00AD5665">
        <w:rPr>
          <w:rFonts w:ascii="Bookman Old Style" w:hAnsi="Bookman Old Style" w:cs="Tahoma"/>
          <w:b/>
          <w:bCs/>
          <w:sz w:val="18"/>
          <w:szCs w:val="18"/>
        </w:rPr>
        <w:t>Załącznik 1a3 do SWZ 94/PN/ZP/D/2024</w:t>
      </w:r>
    </w:p>
    <w:p w14:paraId="688FE3BC" w14:textId="77777777" w:rsidR="001F72F9" w:rsidRPr="00AD5665" w:rsidRDefault="001F72F9" w:rsidP="001F72F9">
      <w:pPr>
        <w:tabs>
          <w:tab w:val="left" w:pos="8580"/>
        </w:tabs>
        <w:rPr>
          <w:rFonts w:ascii="Bookman Old Style" w:hAnsi="Bookman Old Style" w:cs="Tahoma"/>
          <w:b/>
          <w:bCs/>
          <w:sz w:val="18"/>
          <w:szCs w:val="18"/>
        </w:rPr>
      </w:pPr>
      <w:r w:rsidRPr="00AD5665">
        <w:rPr>
          <w:rFonts w:ascii="Bookman Old Style" w:hAnsi="Bookman Old Style" w:cs="Tahoma"/>
          <w:b/>
          <w:bCs/>
          <w:sz w:val="18"/>
          <w:szCs w:val="18"/>
        </w:rPr>
        <w:t>Nazwa: Kardiomonitor</w:t>
      </w:r>
    </w:p>
    <w:p w14:paraId="732085FA" w14:textId="77777777" w:rsidR="001F72F9" w:rsidRPr="0063505A" w:rsidRDefault="001F72F9" w:rsidP="001F72F9">
      <w:pPr>
        <w:rPr>
          <w:rFonts w:ascii="Tahoma" w:hAnsi="Tahoma" w:cs="Tahoma"/>
          <w:b/>
          <w:sz w:val="18"/>
          <w:szCs w:val="18"/>
        </w:rPr>
      </w:pPr>
    </w:p>
    <w:tbl>
      <w:tblPr>
        <w:tblW w:w="10632" w:type="dxa"/>
        <w:tblInd w:w="-8"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709"/>
        <w:gridCol w:w="5940"/>
        <w:gridCol w:w="2410"/>
        <w:gridCol w:w="1573"/>
      </w:tblGrid>
      <w:tr w:rsidR="001F72F9" w:rsidRPr="008B4B11" w14:paraId="17F1F335" w14:textId="77777777" w:rsidTr="001F72F9">
        <w:trPr>
          <w:trHeight w:val="1492"/>
        </w:trPr>
        <w:tc>
          <w:tcPr>
            <w:tcW w:w="709" w:type="dxa"/>
            <w:tcBorders>
              <w:top w:val="double" w:sz="2" w:space="0" w:color="000000"/>
              <w:left w:val="double" w:sz="2" w:space="0" w:color="000000"/>
              <w:bottom w:val="single" w:sz="2" w:space="0" w:color="000000"/>
              <w:right w:val="single" w:sz="2" w:space="0" w:color="000000"/>
            </w:tcBorders>
            <w:shd w:val="pct15" w:color="auto" w:fill="FFFFFF"/>
          </w:tcPr>
          <w:p w14:paraId="41C0AA20" w14:textId="77777777" w:rsidR="001F72F9" w:rsidRPr="008B4B11" w:rsidRDefault="001F72F9" w:rsidP="001F72F9">
            <w:pPr>
              <w:pStyle w:val="Nagwek1"/>
              <w:tabs>
                <w:tab w:val="center" w:pos="249"/>
              </w:tabs>
              <w:ind w:left="-120"/>
              <w:rPr>
                <w:rFonts w:ascii="Tahoma" w:hAnsi="Tahoma" w:cs="Tahoma"/>
                <w:sz w:val="20"/>
              </w:rPr>
            </w:pPr>
          </w:p>
          <w:p w14:paraId="174B7375" w14:textId="77777777" w:rsidR="001F72F9" w:rsidRPr="008B4B11" w:rsidRDefault="001F72F9" w:rsidP="001F72F9">
            <w:pPr>
              <w:pStyle w:val="Nagwek1"/>
              <w:tabs>
                <w:tab w:val="center" w:pos="249"/>
              </w:tabs>
              <w:ind w:left="-120"/>
              <w:rPr>
                <w:rFonts w:ascii="Tahoma" w:hAnsi="Tahoma" w:cs="Tahoma"/>
                <w:sz w:val="20"/>
              </w:rPr>
            </w:pPr>
            <w:r w:rsidRPr="008B4B11">
              <w:rPr>
                <w:rFonts w:ascii="Tahoma" w:hAnsi="Tahoma" w:cs="Tahoma"/>
                <w:sz w:val="20"/>
              </w:rPr>
              <w:t>L.p.</w:t>
            </w:r>
          </w:p>
        </w:tc>
        <w:tc>
          <w:tcPr>
            <w:tcW w:w="5940" w:type="dxa"/>
            <w:tcBorders>
              <w:top w:val="double" w:sz="2" w:space="0" w:color="000000"/>
              <w:left w:val="single" w:sz="2" w:space="0" w:color="000000"/>
              <w:bottom w:val="single" w:sz="2" w:space="0" w:color="000000"/>
              <w:right w:val="single" w:sz="2" w:space="0" w:color="000000"/>
            </w:tcBorders>
            <w:shd w:val="pct15" w:color="auto" w:fill="FFFFFF"/>
          </w:tcPr>
          <w:p w14:paraId="4498FD36" w14:textId="77777777" w:rsidR="001F72F9" w:rsidRPr="008B4B11" w:rsidRDefault="001F72F9" w:rsidP="001F72F9">
            <w:pPr>
              <w:pStyle w:val="Nagwek1"/>
              <w:rPr>
                <w:rFonts w:ascii="Tahoma" w:hAnsi="Tahoma" w:cs="Tahoma"/>
                <w:sz w:val="20"/>
              </w:rPr>
            </w:pPr>
          </w:p>
          <w:p w14:paraId="3C36D2D0" w14:textId="77777777" w:rsidR="001F72F9" w:rsidRPr="008B4B11" w:rsidRDefault="001F72F9" w:rsidP="001F72F9">
            <w:pPr>
              <w:pStyle w:val="Nagwek1"/>
              <w:rPr>
                <w:rFonts w:ascii="Tahoma" w:hAnsi="Tahoma" w:cs="Tahoma"/>
                <w:sz w:val="20"/>
              </w:rPr>
            </w:pPr>
            <w:r w:rsidRPr="008B4B11">
              <w:rPr>
                <w:rFonts w:ascii="Tahoma" w:hAnsi="Tahoma" w:cs="Tahoma"/>
                <w:sz w:val="20"/>
              </w:rPr>
              <w:t>Parametry techniczne</w:t>
            </w:r>
          </w:p>
        </w:tc>
        <w:tc>
          <w:tcPr>
            <w:tcW w:w="2410" w:type="dxa"/>
            <w:tcBorders>
              <w:top w:val="double" w:sz="2" w:space="0" w:color="000000"/>
              <w:left w:val="single" w:sz="2" w:space="0" w:color="000000"/>
              <w:bottom w:val="single" w:sz="2" w:space="0" w:color="000000"/>
              <w:right w:val="single" w:sz="2" w:space="0" w:color="000000"/>
            </w:tcBorders>
            <w:shd w:val="pct15" w:color="auto" w:fill="FFFFFF"/>
          </w:tcPr>
          <w:p w14:paraId="1E42595F" w14:textId="77777777" w:rsidR="001F72F9" w:rsidRPr="008B4B11" w:rsidRDefault="001F72F9" w:rsidP="001F72F9">
            <w:pPr>
              <w:pStyle w:val="Nagwek1"/>
              <w:rPr>
                <w:rFonts w:ascii="Tahoma" w:hAnsi="Tahoma" w:cs="Tahoma"/>
                <w:i/>
                <w:sz w:val="20"/>
              </w:rPr>
            </w:pPr>
            <w:r w:rsidRPr="008B4B11">
              <w:rPr>
                <w:rFonts w:ascii="Tahoma" w:hAnsi="Tahoma" w:cs="Tahoma"/>
                <w:i/>
                <w:sz w:val="20"/>
              </w:rPr>
              <w:t>Parametry graniczne (wymagane) i oceniane</w:t>
            </w:r>
          </w:p>
        </w:tc>
        <w:tc>
          <w:tcPr>
            <w:tcW w:w="1573" w:type="dxa"/>
            <w:tcBorders>
              <w:top w:val="double" w:sz="2" w:space="0" w:color="000000"/>
              <w:left w:val="single" w:sz="2" w:space="0" w:color="000000"/>
              <w:bottom w:val="single" w:sz="2" w:space="0" w:color="000000"/>
              <w:right w:val="double" w:sz="2" w:space="0" w:color="000000"/>
            </w:tcBorders>
            <w:shd w:val="pct15" w:color="auto" w:fill="FFFFFF"/>
          </w:tcPr>
          <w:p w14:paraId="726B42E3" w14:textId="77777777" w:rsidR="001F72F9" w:rsidRPr="008B4B11" w:rsidRDefault="001F72F9" w:rsidP="001F72F9">
            <w:pPr>
              <w:pStyle w:val="Nagwek1"/>
              <w:rPr>
                <w:rFonts w:ascii="Tahoma" w:hAnsi="Tahoma" w:cs="Tahoma"/>
                <w:i/>
              </w:rPr>
            </w:pPr>
            <w:r w:rsidRPr="001F72F9">
              <w:rPr>
                <w:rFonts w:ascii="Tahoma" w:hAnsi="Tahoma" w:cs="Tahoma"/>
                <w:i/>
                <w:sz w:val="20"/>
              </w:rPr>
              <w:t>Parametry oferowane potwierdzić TAK oraz podać /opisać</w:t>
            </w:r>
          </w:p>
        </w:tc>
      </w:tr>
      <w:tr w:rsidR="001F72F9" w:rsidRPr="00456CFC" w14:paraId="7D8650A0" w14:textId="77777777" w:rsidTr="001F72F9">
        <w:tc>
          <w:tcPr>
            <w:tcW w:w="709" w:type="dxa"/>
            <w:tcBorders>
              <w:top w:val="nil"/>
              <w:left w:val="double" w:sz="2" w:space="0" w:color="000000"/>
              <w:bottom w:val="single" w:sz="2" w:space="0" w:color="000000"/>
              <w:right w:val="single" w:sz="2" w:space="0" w:color="000000"/>
            </w:tcBorders>
            <w:shd w:val="pct30" w:color="auto" w:fill="FFFFFF"/>
          </w:tcPr>
          <w:p w14:paraId="380BEB95" w14:textId="77777777" w:rsidR="001F72F9" w:rsidRPr="00456CFC" w:rsidRDefault="001F72F9" w:rsidP="001F72F9">
            <w:pPr>
              <w:spacing w:after="58"/>
              <w:rPr>
                <w:rFonts w:ascii="Tahoma" w:hAnsi="Tahoma" w:cs="Tahoma"/>
                <w:b/>
                <w:sz w:val="18"/>
                <w:szCs w:val="18"/>
              </w:rPr>
            </w:pPr>
          </w:p>
        </w:tc>
        <w:tc>
          <w:tcPr>
            <w:tcW w:w="5940" w:type="dxa"/>
            <w:tcBorders>
              <w:top w:val="nil"/>
              <w:left w:val="single" w:sz="2" w:space="0" w:color="000000"/>
              <w:bottom w:val="single" w:sz="2" w:space="0" w:color="000000"/>
              <w:right w:val="single" w:sz="2" w:space="0" w:color="000000"/>
            </w:tcBorders>
            <w:shd w:val="pct30" w:color="auto" w:fill="FFFFFF"/>
          </w:tcPr>
          <w:p w14:paraId="3C5976DD" w14:textId="77777777" w:rsidR="001F72F9" w:rsidRPr="00456CFC" w:rsidRDefault="001F72F9" w:rsidP="001F72F9">
            <w:pPr>
              <w:spacing w:after="58"/>
              <w:rPr>
                <w:rFonts w:ascii="Tahoma" w:hAnsi="Tahoma" w:cs="Tahoma"/>
                <w:b/>
                <w:sz w:val="18"/>
                <w:szCs w:val="18"/>
              </w:rPr>
            </w:pPr>
            <w:r w:rsidRPr="00456CFC">
              <w:rPr>
                <w:rFonts w:ascii="Tahoma" w:hAnsi="Tahoma" w:cs="Tahoma"/>
                <w:b/>
                <w:sz w:val="18"/>
                <w:szCs w:val="18"/>
              </w:rPr>
              <w:t>Certyfikaty i Dokumenty</w:t>
            </w:r>
          </w:p>
        </w:tc>
        <w:tc>
          <w:tcPr>
            <w:tcW w:w="2410" w:type="dxa"/>
            <w:tcBorders>
              <w:top w:val="nil"/>
              <w:left w:val="single" w:sz="2" w:space="0" w:color="000000"/>
              <w:bottom w:val="single" w:sz="2" w:space="0" w:color="000000"/>
              <w:right w:val="single" w:sz="2" w:space="0" w:color="000000"/>
            </w:tcBorders>
            <w:shd w:val="pct30" w:color="auto" w:fill="FFFFFF"/>
          </w:tcPr>
          <w:p w14:paraId="4F31DDEB" w14:textId="77777777" w:rsidR="001F72F9" w:rsidRPr="00456CFC" w:rsidRDefault="001F72F9" w:rsidP="001F72F9">
            <w:pPr>
              <w:spacing w:after="58"/>
              <w:jc w:val="center"/>
              <w:rPr>
                <w:rFonts w:ascii="Tahoma" w:hAnsi="Tahoma" w:cs="Tahoma"/>
                <w:b/>
                <w:sz w:val="18"/>
                <w:szCs w:val="18"/>
              </w:rPr>
            </w:pPr>
          </w:p>
        </w:tc>
        <w:tc>
          <w:tcPr>
            <w:tcW w:w="1573" w:type="dxa"/>
            <w:tcBorders>
              <w:top w:val="single" w:sz="2" w:space="0" w:color="000000"/>
              <w:left w:val="single" w:sz="2" w:space="0" w:color="000000"/>
              <w:bottom w:val="single" w:sz="8" w:space="0" w:color="000000"/>
              <w:right w:val="double" w:sz="2" w:space="0" w:color="000000"/>
            </w:tcBorders>
            <w:shd w:val="pct30" w:color="auto" w:fill="FFFFFF"/>
          </w:tcPr>
          <w:p w14:paraId="471B4DD9" w14:textId="77777777" w:rsidR="001F72F9" w:rsidRPr="00456CFC" w:rsidRDefault="001F72F9" w:rsidP="001F72F9">
            <w:pPr>
              <w:spacing w:after="58"/>
              <w:jc w:val="center"/>
              <w:rPr>
                <w:rFonts w:ascii="Tahoma" w:hAnsi="Tahoma" w:cs="Tahoma"/>
                <w:b/>
                <w:sz w:val="18"/>
                <w:szCs w:val="18"/>
              </w:rPr>
            </w:pPr>
          </w:p>
        </w:tc>
      </w:tr>
      <w:tr w:rsidR="001F72F9" w:rsidRPr="00DA0F06" w14:paraId="6878DE08" w14:textId="77777777" w:rsidTr="001F72F9">
        <w:tc>
          <w:tcPr>
            <w:tcW w:w="709" w:type="dxa"/>
          </w:tcPr>
          <w:p w14:paraId="24CFFF51"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1</w:t>
            </w:r>
          </w:p>
        </w:tc>
        <w:tc>
          <w:tcPr>
            <w:tcW w:w="5940" w:type="dxa"/>
          </w:tcPr>
          <w:p w14:paraId="5A827D32" w14:textId="77777777" w:rsidR="001F72F9" w:rsidRPr="00DA0F06" w:rsidRDefault="001F72F9" w:rsidP="001F72F9">
            <w:pPr>
              <w:spacing w:after="58" w:line="276" w:lineRule="auto"/>
              <w:rPr>
                <w:rFonts w:ascii="Tahoma" w:hAnsi="Tahoma" w:cs="Tahoma"/>
                <w:sz w:val="18"/>
                <w:szCs w:val="18"/>
              </w:rPr>
            </w:pPr>
            <w:r w:rsidRPr="00DA0F06">
              <w:rPr>
                <w:rFonts w:ascii="Tahoma" w:hAnsi="Tahoma" w:cs="Tahoma"/>
                <w:sz w:val="18"/>
                <w:szCs w:val="18"/>
              </w:rPr>
              <w:t>Certyfikat CE (podać nr certyfikatu) na cały aparat, oznakowanie znakiem CE - jeśli dotyczy</w:t>
            </w:r>
          </w:p>
        </w:tc>
        <w:tc>
          <w:tcPr>
            <w:tcW w:w="2410" w:type="dxa"/>
            <w:vAlign w:val="center"/>
          </w:tcPr>
          <w:p w14:paraId="5B09DEE6"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TAK, Podać</w:t>
            </w:r>
          </w:p>
        </w:tc>
        <w:tc>
          <w:tcPr>
            <w:tcW w:w="1573" w:type="dxa"/>
            <w:tcBorders>
              <w:top w:val="single" w:sz="8" w:space="0" w:color="000000"/>
            </w:tcBorders>
          </w:tcPr>
          <w:p w14:paraId="24B90170" w14:textId="77777777" w:rsidR="001F72F9" w:rsidRPr="00DA0F06" w:rsidRDefault="001F72F9" w:rsidP="001F72F9">
            <w:pPr>
              <w:spacing w:after="58"/>
              <w:rPr>
                <w:rFonts w:ascii="Tahoma" w:hAnsi="Tahoma" w:cs="Tahoma"/>
              </w:rPr>
            </w:pPr>
          </w:p>
        </w:tc>
      </w:tr>
      <w:tr w:rsidR="001F72F9" w:rsidRPr="00DA0F06" w14:paraId="7B3DB5AC" w14:textId="77777777" w:rsidTr="001F72F9">
        <w:tc>
          <w:tcPr>
            <w:tcW w:w="709" w:type="dxa"/>
          </w:tcPr>
          <w:p w14:paraId="7FEAC985"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2</w:t>
            </w:r>
          </w:p>
        </w:tc>
        <w:tc>
          <w:tcPr>
            <w:tcW w:w="5940" w:type="dxa"/>
          </w:tcPr>
          <w:p w14:paraId="6D41F3BE" w14:textId="77777777" w:rsidR="001F72F9" w:rsidRPr="00DA0F06" w:rsidRDefault="001F72F9" w:rsidP="001F72F9">
            <w:pPr>
              <w:spacing w:after="58" w:line="276" w:lineRule="auto"/>
              <w:rPr>
                <w:rFonts w:ascii="Tahoma" w:hAnsi="Tahoma" w:cs="Tahoma"/>
                <w:sz w:val="18"/>
                <w:szCs w:val="18"/>
              </w:rPr>
            </w:pPr>
            <w:r w:rsidRPr="00DA0F06">
              <w:rPr>
                <w:rFonts w:ascii="Tahoma" w:hAnsi="Tahoma" w:cs="Tahoma"/>
                <w:sz w:val="18"/>
                <w:szCs w:val="18"/>
              </w:rPr>
              <w:t>Deklaracje zgodności UE albo oświadczenie, o którym mowa w art. 22 ust. 1 lub 3 rozporządzenia 2017/745</w:t>
            </w:r>
          </w:p>
        </w:tc>
        <w:tc>
          <w:tcPr>
            <w:tcW w:w="2410" w:type="dxa"/>
            <w:vAlign w:val="center"/>
          </w:tcPr>
          <w:p w14:paraId="1630A69A"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TAK, Podać</w:t>
            </w:r>
          </w:p>
        </w:tc>
        <w:tc>
          <w:tcPr>
            <w:tcW w:w="1573" w:type="dxa"/>
          </w:tcPr>
          <w:p w14:paraId="63742F0B" w14:textId="77777777" w:rsidR="001F72F9" w:rsidRPr="00DA0F06" w:rsidRDefault="001F72F9" w:rsidP="001F72F9">
            <w:pPr>
              <w:spacing w:after="58"/>
              <w:rPr>
                <w:rFonts w:ascii="Tahoma" w:hAnsi="Tahoma" w:cs="Tahoma"/>
              </w:rPr>
            </w:pPr>
          </w:p>
        </w:tc>
      </w:tr>
      <w:tr w:rsidR="001F72F9" w:rsidRPr="00DA0F06" w14:paraId="55B1E4D2" w14:textId="77777777" w:rsidTr="001F72F9">
        <w:tc>
          <w:tcPr>
            <w:tcW w:w="709" w:type="dxa"/>
          </w:tcPr>
          <w:p w14:paraId="096F9148"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3</w:t>
            </w:r>
          </w:p>
        </w:tc>
        <w:tc>
          <w:tcPr>
            <w:tcW w:w="5940" w:type="dxa"/>
          </w:tcPr>
          <w:p w14:paraId="18252C22" w14:textId="77777777" w:rsidR="001F72F9" w:rsidRPr="00DA0F06" w:rsidRDefault="001F72F9" w:rsidP="001F72F9">
            <w:pPr>
              <w:spacing w:after="58" w:line="276" w:lineRule="auto"/>
              <w:jc w:val="both"/>
              <w:rPr>
                <w:rFonts w:ascii="Tahoma" w:hAnsi="Tahoma" w:cs="Tahoma"/>
                <w:sz w:val="18"/>
                <w:szCs w:val="18"/>
              </w:rPr>
            </w:pPr>
            <w:r w:rsidRPr="00DA0F06">
              <w:rPr>
                <w:rFonts w:ascii="Tahoma" w:hAnsi="Tahoma" w:cs="Tahoma"/>
                <w:sz w:val="18"/>
                <w:szCs w:val="18"/>
              </w:rPr>
              <w:t>Rejestracja w urzędzie rejestracji na terenie UE</w:t>
            </w:r>
          </w:p>
        </w:tc>
        <w:tc>
          <w:tcPr>
            <w:tcW w:w="2410" w:type="dxa"/>
            <w:vAlign w:val="center"/>
          </w:tcPr>
          <w:p w14:paraId="651AD7EF"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TAK, Podać</w:t>
            </w:r>
          </w:p>
        </w:tc>
        <w:tc>
          <w:tcPr>
            <w:tcW w:w="1573" w:type="dxa"/>
          </w:tcPr>
          <w:p w14:paraId="51DAE5E2" w14:textId="77777777" w:rsidR="001F72F9" w:rsidRPr="00DA0F06" w:rsidRDefault="001F72F9" w:rsidP="001F72F9">
            <w:pPr>
              <w:spacing w:after="58"/>
              <w:rPr>
                <w:rFonts w:ascii="Tahoma" w:hAnsi="Tahoma" w:cs="Tahoma"/>
              </w:rPr>
            </w:pPr>
          </w:p>
        </w:tc>
      </w:tr>
      <w:tr w:rsidR="001F72F9" w:rsidRPr="00DA0F06" w14:paraId="50F73843" w14:textId="77777777" w:rsidTr="001F72F9">
        <w:tc>
          <w:tcPr>
            <w:tcW w:w="709" w:type="dxa"/>
          </w:tcPr>
          <w:p w14:paraId="24A41E56"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4</w:t>
            </w:r>
          </w:p>
        </w:tc>
        <w:tc>
          <w:tcPr>
            <w:tcW w:w="5940" w:type="dxa"/>
          </w:tcPr>
          <w:p w14:paraId="472C9F1C" w14:textId="77777777" w:rsidR="001F72F9" w:rsidRPr="00DA0F06" w:rsidRDefault="001F72F9" w:rsidP="001F72F9">
            <w:pPr>
              <w:spacing w:after="58" w:line="276" w:lineRule="auto"/>
              <w:jc w:val="both"/>
              <w:rPr>
                <w:rFonts w:ascii="Tahoma" w:hAnsi="Tahoma" w:cs="Tahoma"/>
                <w:sz w:val="18"/>
                <w:szCs w:val="18"/>
              </w:rPr>
            </w:pPr>
            <w:r w:rsidRPr="00DA0F06">
              <w:rPr>
                <w:rFonts w:ascii="Tahoma" w:hAnsi="Tahoma" w:cs="Tahoma"/>
                <w:sz w:val="18"/>
                <w:szCs w:val="18"/>
              </w:rPr>
              <w:t>Producent</w:t>
            </w:r>
          </w:p>
        </w:tc>
        <w:tc>
          <w:tcPr>
            <w:tcW w:w="2410" w:type="dxa"/>
            <w:vAlign w:val="center"/>
          </w:tcPr>
          <w:p w14:paraId="15E0D528"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TAK, Podać</w:t>
            </w:r>
          </w:p>
        </w:tc>
        <w:tc>
          <w:tcPr>
            <w:tcW w:w="1573" w:type="dxa"/>
          </w:tcPr>
          <w:p w14:paraId="6D5E2D28" w14:textId="77777777" w:rsidR="001F72F9" w:rsidRPr="00DA0F06" w:rsidRDefault="001F72F9" w:rsidP="001F72F9">
            <w:pPr>
              <w:spacing w:after="58"/>
              <w:rPr>
                <w:rFonts w:ascii="Tahoma" w:hAnsi="Tahoma" w:cs="Tahoma"/>
              </w:rPr>
            </w:pPr>
          </w:p>
        </w:tc>
      </w:tr>
      <w:tr w:rsidR="001F72F9" w:rsidRPr="00DA0F06" w14:paraId="136950B8" w14:textId="77777777" w:rsidTr="001F72F9">
        <w:tc>
          <w:tcPr>
            <w:tcW w:w="709" w:type="dxa"/>
          </w:tcPr>
          <w:p w14:paraId="37364F5D"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5</w:t>
            </w:r>
          </w:p>
        </w:tc>
        <w:tc>
          <w:tcPr>
            <w:tcW w:w="5940" w:type="dxa"/>
          </w:tcPr>
          <w:p w14:paraId="398F6147" w14:textId="77777777" w:rsidR="001F72F9" w:rsidRPr="00DA0F06" w:rsidRDefault="001F72F9" w:rsidP="001F72F9">
            <w:pPr>
              <w:spacing w:after="58" w:line="276" w:lineRule="auto"/>
              <w:jc w:val="both"/>
              <w:rPr>
                <w:rFonts w:ascii="Tahoma" w:hAnsi="Tahoma" w:cs="Tahoma"/>
                <w:sz w:val="18"/>
                <w:szCs w:val="18"/>
              </w:rPr>
            </w:pPr>
            <w:r w:rsidRPr="00DA0F06">
              <w:rPr>
                <w:rFonts w:ascii="Tahoma" w:hAnsi="Tahoma" w:cs="Tahoma"/>
                <w:sz w:val="18"/>
                <w:szCs w:val="18"/>
              </w:rPr>
              <w:t>Kraj pochodzenia</w:t>
            </w:r>
          </w:p>
        </w:tc>
        <w:tc>
          <w:tcPr>
            <w:tcW w:w="2410" w:type="dxa"/>
            <w:vAlign w:val="center"/>
          </w:tcPr>
          <w:p w14:paraId="4C93A700"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TAK, Podać</w:t>
            </w:r>
          </w:p>
        </w:tc>
        <w:tc>
          <w:tcPr>
            <w:tcW w:w="1573" w:type="dxa"/>
          </w:tcPr>
          <w:p w14:paraId="577A8C68" w14:textId="77777777" w:rsidR="001F72F9" w:rsidRPr="00DA0F06" w:rsidRDefault="001F72F9" w:rsidP="001F72F9">
            <w:pPr>
              <w:spacing w:after="58"/>
              <w:rPr>
                <w:rFonts w:ascii="Tahoma" w:hAnsi="Tahoma" w:cs="Tahoma"/>
              </w:rPr>
            </w:pPr>
          </w:p>
        </w:tc>
      </w:tr>
      <w:tr w:rsidR="001F72F9" w:rsidRPr="00DA0F06" w14:paraId="299B80D8" w14:textId="77777777" w:rsidTr="001F72F9">
        <w:tc>
          <w:tcPr>
            <w:tcW w:w="709" w:type="dxa"/>
          </w:tcPr>
          <w:p w14:paraId="4A4A5BA4"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6</w:t>
            </w:r>
          </w:p>
        </w:tc>
        <w:tc>
          <w:tcPr>
            <w:tcW w:w="5940" w:type="dxa"/>
          </w:tcPr>
          <w:p w14:paraId="21AA7048" w14:textId="77777777" w:rsidR="001F72F9" w:rsidRPr="00DA0F06" w:rsidRDefault="001F72F9" w:rsidP="001F72F9">
            <w:pPr>
              <w:spacing w:after="58" w:line="276" w:lineRule="auto"/>
              <w:jc w:val="both"/>
              <w:rPr>
                <w:rFonts w:ascii="Tahoma" w:hAnsi="Tahoma" w:cs="Tahoma"/>
                <w:sz w:val="18"/>
                <w:szCs w:val="18"/>
              </w:rPr>
            </w:pPr>
            <w:r w:rsidRPr="00DA0F06">
              <w:rPr>
                <w:rFonts w:ascii="Tahoma" w:hAnsi="Tahoma" w:cs="Tahoma"/>
                <w:sz w:val="18"/>
                <w:szCs w:val="18"/>
              </w:rPr>
              <w:t>Urządzenie typ:</w:t>
            </w:r>
          </w:p>
        </w:tc>
        <w:tc>
          <w:tcPr>
            <w:tcW w:w="2410" w:type="dxa"/>
            <w:vAlign w:val="center"/>
          </w:tcPr>
          <w:p w14:paraId="22A23B7F"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TAK</w:t>
            </w:r>
            <w:r>
              <w:rPr>
                <w:rFonts w:ascii="Tahoma" w:hAnsi="Tahoma" w:cs="Tahoma"/>
                <w:sz w:val="18"/>
                <w:szCs w:val="18"/>
              </w:rPr>
              <w:t>, podać</w:t>
            </w:r>
          </w:p>
        </w:tc>
        <w:tc>
          <w:tcPr>
            <w:tcW w:w="1573" w:type="dxa"/>
          </w:tcPr>
          <w:p w14:paraId="44D13999" w14:textId="77777777" w:rsidR="001F72F9" w:rsidRPr="00DA0F06" w:rsidRDefault="001F72F9" w:rsidP="001F72F9">
            <w:pPr>
              <w:spacing w:after="58"/>
              <w:rPr>
                <w:rFonts w:ascii="Tahoma" w:hAnsi="Tahoma" w:cs="Tahoma"/>
              </w:rPr>
            </w:pPr>
          </w:p>
        </w:tc>
      </w:tr>
      <w:tr w:rsidR="001F72F9" w:rsidRPr="00DA0F06" w14:paraId="3EA6E078" w14:textId="77777777" w:rsidTr="001F72F9">
        <w:tc>
          <w:tcPr>
            <w:tcW w:w="709" w:type="dxa"/>
          </w:tcPr>
          <w:p w14:paraId="4DAAA547"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7</w:t>
            </w:r>
          </w:p>
        </w:tc>
        <w:tc>
          <w:tcPr>
            <w:tcW w:w="5940" w:type="dxa"/>
          </w:tcPr>
          <w:p w14:paraId="26936139" w14:textId="77777777" w:rsidR="001F72F9" w:rsidRPr="00DA0F06" w:rsidRDefault="001F72F9" w:rsidP="001F72F9">
            <w:pPr>
              <w:spacing w:after="58" w:line="276" w:lineRule="auto"/>
              <w:rPr>
                <w:rFonts w:ascii="Tahoma" w:hAnsi="Tahoma" w:cs="Tahoma"/>
                <w:sz w:val="18"/>
                <w:szCs w:val="18"/>
              </w:rPr>
            </w:pPr>
            <w:r w:rsidRPr="00DA0F06">
              <w:rPr>
                <w:rFonts w:ascii="Tahoma" w:hAnsi="Tahoma" w:cs="Tahoma"/>
                <w:sz w:val="18"/>
                <w:szCs w:val="18"/>
              </w:rPr>
              <w:t xml:space="preserve">Kopia ważnych posiadanych </w:t>
            </w:r>
            <w:proofErr w:type="spellStart"/>
            <w:r w:rsidRPr="00DA0F06">
              <w:rPr>
                <w:rFonts w:ascii="Tahoma" w:hAnsi="Tahoma" w:cs="Tahoma"/>
                <w:sz w:val="18"/>
                <w:szCs w:val="18"/>
              </w:rPr>
              <w:t>dopuszczeń</w:t>
            </w:r>
            <w:proofErr w:type="spellEnd"/>
            <w:r w:rsidRPr="00DA0F06">
              <w:rPr>
                <w:rFonts w:ascii="Tahoma" w:hAnsi="Tahoma" w:cs="Tahoma"/>
                <w:sz w:val="18"/>
                <w:szCs w:val="18"/>
              </w:rPr>
              <w:t xml:space="preserve"> do obrotu zgodnie z wymogami ustawy z dnia z </w:t>
            </w:r>
            <w:proofErr w:type="spellStart"/>
            <w:r w:rsidRPr="00DA0F06">
              <w:rPr>
                <w:rFonts w:ascii="Tahoma" w:hAnsi="Tahoma" w:cs="Tahoma"/>
                <w:sz w:val="18"/>
                <w:szCs w:val="18"/>
              </w:rPr>
              <w:t>dn</w:t>
            </w:r>
            <w:proofErr w:type="spellEnd"/>
            <w:r w:rsidRPr="00DA0F06">
              <w:rPr>
                <w:rFonts w:ascii="Tahoma" w:hAnsi="Tahoma" w:cs="Tahoma"/>
                <w:sz w:val="18"/>
                <w:szCs w:val="18"/>
              </w:rPr>
              <w:t xml:space="preserve"> 07.04.2022 r. o wyrobach medycznych (Dz. U. 2022 poz. 974) i późniejszymi zmianami</w:t>
            </w:r>
          </w:p>
        </w:tc>
        <w:tc>
          <w:tcPr>
            <w:tcW w:w="2410" w:type="dxa"/>
            <w:vAlign w:val="center"/>
          </w:tcPr>
          <w:p w14:paraId="7F0585AB"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TAK, Podać</w:t>
            </w:r>
          </w:p>
        </w:tc>
        <w:tc>
          <w:tcPr>
            <w:tcW w:w="1573" w:type="dxa"/>
          </w:tcPr>
          <w:p w14:paraId="11E5F9A5" w14:textId="77777777" w:rsidR="001F72F9" w:rsidRPr="00DA0F06" w:rsidRDefault="001F72F9" w:rsidP="001F72F9">
            <w:pPr>
              <w:spacing w:after="58"/>
              <w:rPr>
                <w:rFonts w:ascii="Tahoma" w:hAnsi="Tahoma" w:cs="Tahoma"/>
              </w:rPr>
            </w:pPr>
          </w:p>
        </w:tc>
      </w:tr>
      <w:tr w:rsidR="001F72F9" w:rsidRPr="00DA0F06" w14:paraId="21795A7F" w14:textId="77777777" w:rsidTr="001F72F9">
        <w:tc>
          <w:tcPr>
            <w:tcW w:w="709" w:type="dxa"/>
          </w:tcPr>
          <w:p w14:paraId="22FE37E8"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8</w:t>
            </w:r>
          </w:p>
        </w:tc>
        <w:tc>
          <w:tcPr>
            <w:tcW w:w="5940" w:type="dxa"/>
          </w:tcPr>
          <w:p w14:paraId="0DB390BB" w14:textId="77777777" w:rsidR="001F72F9" w:rsidRPr="00DA0F06" w:rsidRDefault="001F72F9" w:rsidP="001F72F9">
            <w:pPr>
              <w:spacing w:after="58" w:line="276" w:lineRule="auto"/>
              <w:rPr>
                <w:rFonts w:ascii="Tahoma" w:hAnsi="Tahoma" w:cs="Tahoma"/>
                <w:sz w:val="18"/>
                <w:szCs w:val="18"/>
              </w:rPr>
            </w:pPr>
            <w:r>
              <w:rPr>
                <w:rFonts w:ascii="Tahoma" w:hAnsi="Tahoma" w:cs="Tahoma"/>
                <w:sz w:val="18"/>
                <w:szCs w:val="18"/>
              </w:rPr>
              <w:t xml:space="preserve">Rok produkcji: </w:t>
            </w:r>
            <w:r w:rsidRPr="00DA0F06">
              <w:rPr>
                <w:rFonts w:ascii="Tahoma" w:hAnsi="Tahoma" w:cs="Tahoma"/>
                <w:sz w:val="18"/>
                <w:szCs w:val="18"/>
              </w:rPr>
              <w:t>202</w:t>
            </w:r>
            <w:r>
              <w:rPr>
                <w:rFonts w:ascii="Tahoma" w:hAnsi="Tahoma" w:cs="Tahoma"/>
                <w:sz w:val="18"/>
                <w:szCs w:val="18"/>
              </w:rPr>
              <w:t>4</w:t>
            </w:r>
            <w:r w:rsidRPr="00DA0F06">
              <w:rPr>
                <w:rFonts w:ascii="Tahoma" w:hAnsi="Tahoma" w:cs="Tahoma"/>
                <w:sz w:val="18"/>
                <w:szCs w:val="18"/>
              </w:rPr>
              <w:t xml:space="preserve">, system fabrycznie nowy w oryginalnym opakowaniu, </w:t>
            </w:r>
            <w:proofErr w:type="spellStart"/>
            <w:r w:rsidRPr="00DA0F06">
              <w:rPr>
                <w:rFonts w:ascii="Tahoma" w:hAnsi="Tahoma" w:cs="Tahoma"/>
                <w:sz w:val="18"/>
                <w:szCs w:val="18"/>
              </w:rPr>
              <w:t>nierekondycjonowany</w:t>
            </w:r>
            <w:proofErr w:type="spellEnd"/>
            <w:r w:rsidRPr="00DA0F06">
              <w:rPr>
                <w:rFonts w:ascii="Tahoma" w:hAnsi="Tahoma" w:cs="Tahoma"/>
                <w:sz w:val="18"/>
                <w:szCs w:val="18"/>
              </w:rPr>
              <w:t xml:space="preserve">, </w:t>
            </w:r>
            <w:proofErr w:type="spellStart"/>
            <w:r w:rsidRPr="00DA0F06">
              <w:rPr>
                <w:rFonts w:ascii="Tahoma" w:hAnsi="Tahoma" w:cs="Tahoma"/>
                <w:sz w:val="18"/>
                <w:szCs w:val="18"/>
              </w:rPr>
              <w:t>niepowystawowy</w:t>
            </w:r>
            <w:proofErr w:type="spellEnd"/>
          </w:p>
        </w:tc>
        <w:tc>
          <w:tcPr>
            <w:tcW w:w="2410" w:type="dxa"/>
            <w:vAlign w:val="center"/>
          </w:tcPr>
          <w:p w14:paraId="3CC41A6B" w14:textId="77777777" w:rsidR="001F72F9" w:rsidRPr="00DA0F06" w:rsidRDefault="001F72F9" w:rsidP="001F72F9">
            <w:pPr>
              <w:spacing w:after="58" w:line="276" w:lineRule="auto"/>
              <w:jc w:val="center"/>
              <w:rPr>
                <w:rFonts w:ascii="Tahoma" w:hAnsi="Tahoma" w:cs="Tahoma"/>
                <w:sz w:val="18"/>
                <w:szCs w:val="18"/>
              </w:rPr>
            </w:pPr>
            <w:r w:rsidRPr="00DA0F06">
              <w:rPr>
                <w:rFonts w:ascii="Tahoma" w:hAnsi="Tahoma" w:cs="Tahoma"/>
                <w:sz w:val="18"/>
                <w:szCs w:val="18"/>
              </w:rPr>
              <w:t>TAK, Podać</w:t>
            </w:r>
          </w:p>
        </w:tc>
        <w:tc>
          <w:tcPr>
            <w:tcW w:w="1573" w:type="dxa"/>
          </w:tcPr>
          <w:p w14:paraId="4A365576" w14:textId="77777777" w:rsidR="001F72F9" w:rsidRPr="00DA0F06" w:rsidRDefault="001F72F9" w:rsidP="001F72F9">
            <w:pPr>
              <w:spacing w:after="58"/>
              <w:rPr>
                <w:rFonts w:ascii="Tahoma" w:hAnsi="Tahoma" w:cs="Tahoma"/>
              </w:rPr>
            </w:pPr>
          </w:p>
        </w:tc>
      </w:tr>
      <w:tr w:rsidR="001F72F9" w:rsidRPr="007D5E71" w14:paraId="6952AF90" w14:textId="77777777" w:rsidTr="001F72F9">
        <w:tc>
          <w:tcPr>
            <w:tcW w:w="709" w:type="dxa"/>
            <w:tcBorders>
              <w:top w:val="nil"/>
              <w:left w:val="double" w:sz="2" w:space="0" w:color="000000"/>
              <w:bottom w:val="single" w:sz="2" w:space="0" w:color="000000"/>
              <w:right w:val="single" w:sz="2" w:space="0" w:color="000000"/>
            </w:tcBorders>
            <w:shd w:val="pct30" w:color="auto" w:fill="FFFFFF"/>
          </w:tcPr>
          <w:p w14:paraId="479190AE" w14:textId="77777777" w:rsidR="001F72F9" w:rsidRPr="007D5E71" w:rsidRDefault="001F72F9" w:rsidP="001F72F9">
            <w:pPr>
              <w:spacing w:after="58"/>
              <w:jc w:val="center"/>
              <w:rPr>
                <w:rFonts w:ascii="Tahoma" w:hAnsi="Tahoma" w:cs="Tahoma"/>
              </w:rPr>
            </w:pPr>
            <w:r w:rsidRPr="007D5E71">
              <w:rPr>
                <w:rFonts w:ascii="Tahoma" w:hAnsi="Tahoma" w:cs="Tahoma"/>
              </w:rPr>
              <w:t>9</w:t>
            </w:r>
          </w:p>
        </w:tc>
        <w:tc>
          <w:tcPr>
            <w:tcW w:w="5940" w:type="dxa"/>
            <w:tcBorders>
              <w:top w:val="nil"/>
              <w:left w:val="single" w:sz="2" w:space="0" w:color="000000"/>
              <w:bottom w:val="single" w:sz="2" w:space="0" w:color="000000"/>
              <w:right w:val="single" w:sz="2" w:space="0" w:color="000000"/>
            </w:tcBorders>
            <w:shd w:val="pct30" w:color="auto" w:fill="FFFFFF"/>
            <w:vAlign w:val="center"/>
          </w:tcPr>
          <w:p w14:paraId="3668352F" w14:textId="77777777" w:rsidR="001F72F9" w:rsidRPr="007D5E71" w:rsidRDefault="001F72F9" w:rsidP="001F72F9">
            <w:pPr>
              <w:pStyle w:val="ZALACZNIK-Wyliczenie2-x"/>
              <w:tabs>
                <w:tab w:val="clear" w:pos="539"/>
                <w:tab w:val="left" w:pos="426"/>
              </w:tabs>
              <w:spacing w:line="360" w:lineRule="auto"/>
              <w:ind w:left="0" w:right="0" w:firstLine="0"/>
              <w:rPr>
                <w:rFonts w:ascii="Tahoma" w:hAnsi="Tahoma" w:cs="Tahoma"/>
                <w:b/>
                <w:szCs w:val="20"/>
              </w:rPr>
            </w:pPr>
            <w:r>
              <w:rPr>
                <w:rFonts w:ascii="Tahoma" w:hAnsi="Tahoma" w:cs="Tahoma"/>
                <w:b/>
                <w:szCs w:val="20"/>
              </w:rPr>
              <w:t>Kardiomonitor – 1 szt.</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56CD1AF9" w14:textId="77777777" w:rsidR="001F72F9" w:rsidRPr="007D5E71" w:rsidRDefault="001F72F9" w:rsidP="001F72F9">
            <w:pPr>
              <w:spacing w:after="58"/>
              <w:jc w:val="center"/>
              <w:rPr>
                <w:rFonts w:ascii="Tahoma" w:hAnsi="Tahoma" w:cs="Tahoma"/>
              </w:rPr>
            </w:pPr>
          </w:p>
        </w:tc>
        <w:tc>
          <w:tcPr>
            <w:tcW w:w="1573" w:type="dxa"/>
            <w:tcBorders>
              <w:top w:val="single" w:sz="2" w:space="0" w:color="000000"/>
              <w:left w:val="single" w:sz="2" w:space="0" w:color="000000"/>
              <w:bottom w:val="single" w:sz="8" w:space="0" w:color="000000"/>
              <w:right w:val="double" w:sz="2" w:space="0" w:color="000000"/>
            </w:tcBorders>
            <w:shd w:val="pct30" w:color="auto" w:fill="FFFFFF"/>
          </w:tcPr>
          <w:p w14:paraId="1590A690" w14:textId="77777777" w:rsidR="001F72F9" w:rsidRPr="007D5E71" w:rsidRDefault="001F72F9" w:rsidP="001F72F9">
            <w:pPr>
              <w:spacing w:after="58"/>
              <w:jc w:val="center"/>
              <w:rPr>
                <w:rFonts w:ascii="Tahoma" w:hAnsi="Tahoma" w:cs="Tahoma"/>
                <w:b/>
              </w:rPr>
            </w:pPr>
          </w:p>
        </w:tc>
      </w:tr>
      <w:tr w:rsidR="001F72F9" w:rsidRPr="00DA0F06" w14:paraId="6786E0D3" w14:textId="77777777" w:rsidTr="001F72F9">
        <w:tc>
          <w:tcPr>
            <w:tcW w:w="709" w:type="dxa"/>
            <w:tcBorders>
              <w:left w:val="single" w:sz="8" w:space="0" w:color="000000"/>
              <w:bottom w:val="single" w:sz="8" w:space="0" w:color="000000"/>
              <w:right w:val="single" w:sz="8" w:space="0" w:color="000000"/>
            </w:tcBorders>
            <w:shd w:val="pct25" w:color="auto" w:fill="auto"/>
          </w:tcPr>
          <w:p w14:paraId="24260B92" w14:textId="77777777" w:rsidR="001F72F9" w:rsidRPr="00DA0F06" w:rsidRDefault="001F72F9" w:rsidP="001F72F9">
            <w:pPr>
              <w:spacing w:after="58"/>
              <w:jc w:val="center"/>
              <w:rPr>
                <w:rFonts w:ascii="Tahoma" w:hAnsi="Tahoma" w:cs="Tahoma"/>
                <w:sz w:val="18"/>
                <w:szCs w:val="18"/>
              </w:rPr>
            </w:pPr>
          </w:p>
        </w:tc>
        <w:tc>
          <w:tcPr>
            <w:tcW w:w="5940" w:type="dxa"/>
            <w:tcBorders>
              <w:left w:val="single" w:sz="8" w:space="0" w:color="000000"/>
              <w:bottom w:val="single" w:sz="8" w:space="0" w:color="000000"/>
              <w:right w:val="single" w:sz="8" w:space="0" w:color="000000"/>
            </w:tcBorders>
            <w:shd w:val="pct25" w:color="auto" w:fill="auto"/>
          </w:tcPr>
          <w:p w14:paraId="629694DD" w14:textId="77777777" w:rsidR="001F72F9" w:rsidRPr="00684B23" w:rsidRDefault="001F72F9" w:rsidP="001F72F9">
            <w:pPr>
              <w:pStyle w:val="Style10"/>
              <w:jc w:val="left"/>
              <w:rPr>
                <w:rFonts w:ascii="Tahoma" w:hAnsi="Tahoma" w:cs="Tahoma"/>
                <w:b/>
                <w:bCs/>
                <w:color w:val="000000"/>
                <w:sz w:val="18"/>
                <w:szCs w:val="18"/>
              </w:rPr>
            </w:pPr>
            <w:r w:rsidRPr="00684B23">
              <w:rPr>
                <w:rFonts w:ascii="Tahoma" w:hAnsi="Tahoma" w:cs="Tahoma"/>
                <w:b/>
                <w:bCs/>
                <w:color w:val="000000"/>
                <w:sz w:val="18"/>
                <w:szCs w:val="18"/>
              </w:rPr>
              <w:t>PARAMETRY OGÓLNE:</w:t>
            </w:r>
          </w:p>
        </w:tc>
        <w:tc>
          <w:tcPr>
            <w:tcW w:w="2410" w:type="dxa"/>
            <w:tcBorders>
              <w:left w:val="single" w:sz="8" w:space="0" w:color="000000"/>
              <w:bottom w:val="single" w:sz="8" w:space="0" w:color="000000"/>
              <w:right w:val="single" w:sz="8" w:space="0" w:color="000000"/>
            </w:tcBorders>
            <w:shd w:val="pct25" w:color="auto" w:fill="auto"/>
          </w:tcPr>
          <w:p w14:paraId="45D9BE4C" w14:textId="77777777" w:rsidR="001F72F9" w:rsidRPr="00DA0F06" w:rsidRDefault="001F72F9" w:rsidP="001F72F9">
            <w:pPr>
              <w:jc w:val="center"/>
              <w:rPr>
                <w:rFonts w:ascii="Tahoma" w:hAnsi="Tahoma" w:cs="Tahoma"/>
                <w:sz w:val="18"/>
                <w:szCs w:val="18"/>
              </w:rPr>
            </w:pPr>
          </w:p>
        </w:tc>
        <w:tc>
          <w:tcPr>
            <w:tcW w:w="1573" w:type="dxa"/>
            <w:tcBorders>
              <w:left w:val="single" w:sz="8" w:space="0" w:color="000000"/>
              <w:bottom w:val="single" w:sz="8" w:space="0" w:color="000000"/>
              <w:right w:val="single" w:sz="8" w:space="0" w:color="000000"/>
            </w:tcBorders>
            <w:shd w:val="pct25" w:color="auto" w:fill="auto"/>
          </w:tcPr>
          <w:p w14:paraId="4D66458C" w14:textId="77777777" w:rsidR="001F72F9" w:rsidRPr="00DA0F06" w:rsidRDefault="001F72F9" w:rsidP="001F72F9">
            <w:pPr>
              <w:spacing w:after="58"/>
              <w:rPr>
                <w:rFonts w:ascii="Tahoma" w:hAnsi="Tahoma" w:cs="Tahoma"/>
                <w:sz w:val="18"/>
                <w:szCs w:val="18"/>
              </w:rPr>
            </w:pPr>
          </w:p>
        </w:tc>
      </w:tr>
      <w:tr w:rsidR="001F72F9" w:rsidRPr="00DA0F06" w14:paraId="76A112CC" w14:textId="77777777" w:rsidTr="001F72F9">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3C6BFE1B"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10</w:t>
            </w:r>
          </w:p>
        </w:tc>
        <w:tc>
          <w:tcPr>
            <w:tcW w:w="59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002A87" w14:textId="77777777" w:rsidR="001F72F9" w:rsidRPr="004D3121" w:rsidRDefault="001F72F9" w:rsidP="001F72F9">
            <w:pPr>
              <w:pStyle w:val="Style10"/>
              <w:jc w:val="left"/>
              <w:rPr>
                <w:rFonts w:ascii="Tahoma" w:hAnsi="Tahoma" w:cs="Tahoma"/>
                <w:bCs/>
                <w:color w:val="000000"/>
                <w:sz w:val="18"/>
                <w:szCs w:val="18"/>
              </w:rPr>
            </w:pPr>
            <w:r w:rsidRPr="004D3121">
              <w:rPr>
                <w:rFonts w:ascii="Tahoma" w:hAnsi="Tahoma" w:cs="Tahoma"/>
                <w:bCs/>
                <w:sz w:val="18"/>
                <w:szCs w:val="18"/>
              </w:rPr>
              <w:t>Monitor o konstrukcji kompaktowej</w:t>
            </w:r>
            <w:r>
              <w:rPr>
                <w:rFonts w:ascii="Tahoma" w:hAnsi="Tahoma" w:cs="Tahoma"/>
                <w:bCs/>
                <w:sz w:val="18"/>
                <w:szCs w:val="18"/>
              </w:rPr>
              <w:t>.</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6C32EB" w14:textId="77777777" w:rsidR="001F72F9" w:rsidRPr="00DA0F06" w:rsidRDefault="001F72F9" w:rsidP="001F72F9">
            <w:pPr>
              <w:jc w:val="center"/>
              <w:rPr>
                <w:rFonts w:ascii="Tahoma" w:hAnsi="Tahoma" w:cs="Tahoma"/>
                <w:sz w:val="18"/>
                <w:szCs w:val="18"/>
              </w:rPr>
            </w:pPr>
            <w:r>
              <w:rPr>
                <w:rFonts w:ascii="Tahoma" w:hAnsi="Tahoma" w:cs="Tahoma"/>
                <w:sz w:val="18"/>
                <w:szCs w:val="18"/>
              </w:rPr>
              <w:t>Tak</w:t>
            </w:r>
          </w:p>
        </w:tc>
        <w:tc>
          <w:tcPr>
            <w:tcW w:w="1573" w:type="dxa"/>
            <w:tcBorders>
              <w:top w:val="single" w:sz="8" w:space="0" w:color="000000"/>
              <w:left w:val="single" w:sz="8" w:space="0" w:color="000000"/>
              <w:bottom w:val="single" w:sz="8" w:space="0" w:color="000000"/>
              <w:right w:val="single" w:sz="8" w:space="0" w:color="000000"/>
            </w:tcBorders>
            <w:shd w:val="clear" w:color="auto" w:fill="auto"/>
          </w:tcPr>
          <w:p w14:paraId="14EA2BDA" w14:textId="77777777" w:rsidR="001F72F9" w:rsidRPr="00DA0F06" w:rsidRDefault="001F72F9" w:rsidP="001F72F9">
            <w:pPr>
              <w:spacing w:after="58"/>
              <w:rPr>
                <w:rFonts w:ascii="Tahoma" w:hAnsi="Tahoma" w:cs="Tahoma"/>
                <w:sz w:val="18"/>
                <w:szCs w:val="18"/>
              </w:rPr>
            </w:pPr>
          </w:p>
        </w:tc>
      </w:tr>
      <w:tr w:rsidR="001F72F9" w:rsidRPr="00DA0F06" w14:paraId="423ED0DB" w14:textId="77777777" w:rsidTr="001F72F9">
        <w:tc>
          <w:tcPr>
            <w:tcW w:w="709" w:type="dxa"/>
            <w:tcBorders>
              <w:top w:val="single" w:sz="8" w:space="0" w:color="000000"/>
            </w:tcBorders>
          </w:tcPr>
          <w:p w14:paraId="1C5B1CB0"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11</w:t>
            </w:r>
          </w:p>
        </w:tc>
        <w:tc>
          <w:tcPr>
            <w:tcW w:w="5940" w:type="dxa"/>
            <w:tcBorders>
              <w:top w:val="single" w:sz="8" w:space="0" w:color="000000"/>
            </w:tcBorders>
            <w:vAlign w:val="center"/>
          </w:tcPr>
          <w:p w14:paraId="6E685A16" w14:textId="77777777" w:rsidR="001F72F9" w:rsidRPr="00A620FB" w:rsidRDefault="001F72F9" w:rsidP="001F72F9">
            <w:pPr>
              <w:pStyle w:val="Style10"/>
              <w:jc w:val="left"/>
              <w:rPr>
                <w:rFonts w:ascii="Tahoma" w:hAnsi="Tahoma" w:cs="Tahoma"/>
                <w:color w:val="000000"/>
                <w:sz w:val="18"/>
                <w:szCs w:val="18"/>
              </w:rPr>
            </w:pPr>
            <w:r w:rsidRPr="00A620FB">
              <w:rPr>
                <w:rFonts w:ascii="Tahoma" w:hAnsi="Tahoma" w:cs="Tahoma"/>
                <w:sz w:val="18"/>
                <w:szCs w:val="18"/>
              </w:rPr>
              <w:t xml:space="preserve">Zasilanie sieciowe dostosowane do 230V / 50 </w:t>
            </w:r>
            <w:proofErr w:type="spellStart"/>
            <w:r w:rsidRPr="00A620FB">
              <w:rPr>
                <w:rFonts w:ascii="Tahoma" w:hAnsi="Tahoma" w:cs="Tahoma"/>
                <w:sz w:val="18"/>
                <w:szCs w:val="18"/>
              </w:rPr>
              <w:t>Hz</w:t>
            </w:r>
            <w:proofErr w:type="spellEnd"/>
            <w:r w:rsidRPr="00A620FB">
              <w:rPr>
                <w:rFonts w:ascii="Tahoma" w:hAnsi="Tahoma" w:cs="Tahoma"/>
                <w:sz w:val="18"/>
                <w:szCs w:val="18"/>
              </w:rPr>
              <w:t>. Wewnętrzny akumulator, wymienialny przez użytkownika, pozwalający na minimum 250 minut pracy w konfiguracji EKG, NIBP, SpO2.</w:t>
            </w:r>
          </w:p>
        </w:tc>
        <w:tc>
          <w:tcPr>
            <w:tcW w:w="2410" w:type="dxa"/>
            <w:tcBorders>
              <w:top w:val="single" w:sz="8" w:space="0" w:color="000000"/>
            </w:tcBorders>
            <w:vAlign w:val="center"/>
          </w:tcPr>
          <w:p w14:paraId="3454E924"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p>
        </w:tc>
        <w:tc>
          <w:tcPr>
            <w:tcW w:w="1573" w:type="dxa"/>
            <w:tcBorders>
              <w:top w:val="single" w:sz="8" w:space="0" w:color="000000"/>
            </w:tcBorders>
          </w:tcPr>
          <w:p w14:paraId="3880DA2D" w14:textId="77777777" w:rsidR="001F72F9" w:rsidRPr="00DA0F06" w:rsidRDefault="001F72F9" w:rsidP="001F72F9">
            <w:pPr>
              <w:rPr>
                <w:rFonts w:ascii="Tahoma" w:hAnsi="Tahoma" w:cs="Tahoma"/>
                <w:sz w:val="18"/>
                <w:szCs w:val="18"/>
              </w:rPr>
            </w:pPr>
          </w:p>
        </w:tc>
      </w:tr>
      <w:tr w:rsidR="001F72F9" w:rsidRPr="00DA0F06" w14:paraId="1625A61E" w14:textId="77777777" w:rsidTr="001F72F9">
        <w:tc>
          <w:tcPr>
            <w:tcW w:w="709" w:type="dxa"/>
          </w:tcPr>
          <w:p w14:paraId="7EDF3999"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12</w:t>
            </w:r>
          </w:p>
        </w:tc>
        <w:tc>
          <w:tcPr>
            <w:tcW w:w="5940" w:type="dxa"/>
            <w:vAlign w:val="center"/>
          </w:tcPr>
          <w:p w14:paraId="54B18CD4" w14:textId="77777777" w:rsidR="001F72F9" w:rsidRPr="00A620FB" w:rsidRDefault="001F72F9" w:rsidP="001F72F9">
            <w:pPr>
              <w:pStyle w:val="Style10"/>
              <w:jc w:val="left"/>
              <w:rPr>
                <w:rFonts w:ascii="Tahoma" w:hAnsi="Tahoma" w:cs="Tahoma"/>
                <w:color w:val="000000"/>
                <w:sz w:val="18"/>
                <w:szCs w:val="18"/>
              </w:rPr>
            </w:pPr>
            <w:r w:rsidRPr="00A620FB">
              <w:rPr>
                <w:rFonts w:ascii="Tahoma" w:hAnsi="Tahoma" w:cs="Tahoma"/>
                <w:sz w:val="18"/>
                <w:szCs w:val="18"/>
              </w:rPr>
              <w:t>Cicha praca urządzenia – chłodzenie konwekcyjne bez stosowania wentylatorów.</w:t>
            </w:r>
          </w:p>
        </w:tc>
        <w:tc>
          <w:tcPr>
            <w:tcW w:w="2410" w:type="dxa"/>
            <w:vAlign w:val="center"/>
          </w:tcPr>
          <w:p w14:paraId="3A749096"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p>
        </w:tc>
        <w:tc>
          <w:tcPr>
            <w:tcW w:w="1573" w:type="dxa"/>
          </w:tcPr>
          <w:p w14:paraId="24DB8FBA" w14:textId="77777777" w:rsidR="001F72F9" w:rsidRPr="00DA0F06" w:rsidRDefault="001F72F9" w:rsidP="001F72F9">
            <w:pPr>
              <w:rPr>
                <w:rFonts w:ascii="Tahoma" w:hAnsi="Tahoma" w:cs="Tahoma"/>
                <w:sz w:val="18"/>
                <w:szCs w:val="18"/>
              </w:rPr>
            </w:pPr>
          </w:p>
        </w:tc>
      </w:tr>
      <w:tr w:rsidR="001F72F9" w:rsidRPr="00DA0F06" w14:paraId="1FA9BA13" w14:textId="77777777" w:rsidTr="001F72F9">
        <w:tc>
          <w:tcPr>
            <w:tcW w:w="709" w:type="dxa"/>
          </w:tcPr>
          <w:p w14:paraId="3D6294AE"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13</w:t>
            </w:r>
          </w:p>
        </w:tc>
        <w:tc>
          <w:tcPr>
            <w:tcW w:w="5940" w:type="dxa"/>
            <w:vAlign w:val="center"/>
          </w:tcPr>
          <w:p w14:paraId="09EEB181" w14:textId="77777777" w:rsidR="001F72F9" w:rsidRPr="00A620FB" w:rsidRDefault="001F72F9" w:rsidP="001F72F9">
            <w:pPr>
              <w:pStyle w:val="Style10"/>
              <w:jc w:val="left"/>
              <w:rPr>
                <w:rFonts w:ascii="Tahoma" w:hAnsi="Tahoma" w:cs="Tahoma"/>
                <w:color w:val="000000"/>
                <w:sz w:val="18"/>
                <w:szCs w:val="18"/>
              </w:rPr>
            </w:pPr>
            <w:r w:rsidRPr="00A620FB">
              <w:rPr>
                <w:rFonts w:ascii="Tahoma" w:hAnsi="Tahoma" w:cs="Tahoma"/>
                <w:sz w:val="18"/>
                <w:szCs w:val="18"/>
              </w:rPr>
              <w:t>Stopień ochrony przed zalaniem wodą co najmniej IPX1.</w:t>
            </w:r>
          </w:p>
        </w:tc>
        <w:tc>
          <w:tcPr>
            <w:tcW w:w="2410" w:type="dxa"/>
            <w:vAlign w:val="center"/>
          </w:tcPr>
          <w:p w14:paraId="251C509F"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p>
        </w:tc>
        <w:tc>
          <w:tcPr>
            <w:tcW w:w="1573" w:type="dxa"/>
          </w:tcPr>
          <w:p w14:paraId="4A4DA46D" w14:textId="77777777" w:rsidR="001F72F9" w:rsidRPr="00DA0F06" w:rsidRDefault="001F72F9" w:rsidP="001F72F9">
            <w:pPr>
              <w:rPr>
                <w:rFonts w:ascii="Tahoma" w:hAnsi="Tahoma" w:cs="Tahoma"/>
                <w:sz w:val="18"/>
                <w:szCs w:val="18"/>
              </w:rPr>
            </w:pPr>
          </w:p>
        </w:tc>
      </w:tr>
      <w:tr w:rsidR="001F72F9" w:rsidRPr="00DA0F06" w14:paraId="578A6AF0" w14:textId="77777777" w:rsidTr="001F72F9">
        <w:tc>
          <w:tcPr>
            <w:tcW w:w="709" w:type="dxa"/>
          </w:tcPr>
          <w:p w14:paraId="4D542186"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14</w:t>
            </w:r>
          </w:p>
        </w:tc>
        <w:tc>
          <w:tcPr>
            <w:tcW w:w="5940" w:type="dxa"/>
            <w:vAlign w:val="center"/>
          </w:tcPr>
          <w:p w14:paraId="2F96FB7B" w14:textId="77777777" w:rsidR="001F72F9" w:rsidRPr="00A620FB" w:rsidRDefault="001F72F9" w:rsidP="001F72F9">
            <w:pPr>
              <w:pStyle w:val="Style10"/>
              <w:jc w:val="left"/>
              <w:rPr>
                <w:rFonts w:ascii="Tahoma" w:hAnsi="Tahoma" w:cs="Tahoma"/>
                <w:sz w:val="18"/>
                <w:szCs w:val="18"/>
              </w:rPr>
            </w:pPr>
            <w:r w:rsidRPr="00A620FB">
              <w:rPr>
                <w:rFonts w:ascii="Tahoma" w:hAnsi="Tahoma" w:cs="Tahoma"/>
                <w:sz w:val="18"/>
                <w:szCs w:val="18"/>
              </w:rPr>
              <w:t>Wyposażenie w złącza wejścia/wyjścia:</w:t>
            </w:r>
          </w:p>
          <w:p w14:paraId="4E3A6371" w14:textId="77777777" w:rsidR="001F72F9" w:rsidRPr="00A620FB" w:rsidRDefault="001F72F9" w:rsidP="001F72F9">
            <w:pPr>
              <w:pStyle w:val="Style10"/>
              <w:jc w:val="left"/>
              <w:rPr>
                <w:rFonts w:ascii="Tahoma" w:hAnsi="Tahoma" w:cs="Tahoma"/>
                <w:sz w:val="18"/>
                <w:szCs w:val="18"/>
              </w:rPr>
            </w:pPr>
          </w:p>
          <w:p w14:paraId="3105C403" w14:textId="77777777" w:rsidR="001F72F9" w:rsidRPr="00A620FB" w:rsidRDefault="001F72F9" w:rsidP="001F72F9">
            <w:pPr>
              <w:pStyle w:val="Style10"/>
              <w:jc w:val="left"/>
              <w:rPr>
                <w:rFonts w:ascii="Tahoma" w:hAnsi="Tahoma" w:cs="Tahoma"/>
                <w:sz w:val="18"/>
                <w:szCs w:val="18"/>
              </w:rPr>
            </w:pPr>
            <w:r w:rsidRPr="00A620FB">
              <w:rPr>
                <w:rFonts w:ascii="Tahoma" w:hAnsi="Tahoma" w:cs="Tahoma"/>
                <w:sz w:val="18"/>
                <w:szCs w:val="18"/>
              </w:rPr>
              <w:t>a) co najmniej 2 gniazda USB do podłączenia klawiatury, myszki komputerowej, skanera kodów paskowych, gniazdo do podłączenia ekranu kopiującego,</w:t>
            </w:r>
          </w:p>
          <w:p w14:paraId="453D7863" w14:textId="77777777" w:rsidR="001F72F9" w:rsidRPr="00A620FB" w:rsidRDefault="001F72F9" w:rsidP="001F72F9">
            <w:pPr>
              <w:pStyle w:val="Style10"/>
              <w:jc w:val="left"/>
              <w:rPr>
                <w:rFonts w:ascii="Tahoma" w:hAnsi="Tahoma" w:cs="Tahoma"/>
                <w:sz w:val="18"/>
                <w:szCs w:val="18"/>
              </w:rPr>
            </w:pPr>
            <w:r w:rsidRPr="00A620FB">
              <w:rPr>
                <w:rFonts w:ascii="Tahoma" w:hAnsi="Tahoma" w:cs="Tahoma"/>
                <w:color w:val="000000"/>
                <w:sz w:val="18"/>
                <w:szCs w:val="18"/>
              </w:rPr>
              <w:t xml:space="preserve">b) </w:t>
            </w:r>
            <w:r w:rsidRPr="00A620FB">
              <w:rPr>
                <w:rFonts w:ascii="Tahoma" w:hAnsi="Tahoma" w:cs="Tahoma"/>
                <w:sz w:val="18"/>
                <w:szCs w:val="18"/>
              </w:rPr>
              <w:t>gniazdo RJ-45 do połączenia z siecią monitorowania,</w:t>
            </w:r>
          </w:p>
          <w:p w14:paraId="62404AE0" w14:textId="77777777" w:rsidR="001F72F9" w:rsidRPr="00A620FB" w:rsidRDefault="001F72F9" w:rsidP="001F72F9">
            <w:pPr>
              <w:pStyle w:val="Style10"/>
              <w:jc w:val="left"/>
              <w:rPr>
                <w:rFonts w:ascii="Tahoma" w:hAnsi="Tahoma" w:cs="Tahoma"/>
                <w:color w:val="000000"/>
                <w:sz w:val="18"/>
                <w:szCs w:val="18"/>
              </w:rPr>
            </w:pPr>
            <w:r w:rsidRPr="00A620FB">
              <w:rPr>
                <w:rFonts w:ascii="Tahoma" w:hAnsi="Tahoma" w:cs="Tahoma"/>
                <w:sz w:val="18"/>
                <w:szCs w:val="18"/>
              </w:rPr>
              <w:t xml:space="preserve">c) kardiomonitor wyposażony w pokrywę zabezpieczającą złącza </w:t>
            </w:r>
            <w:r>
              <w:rPr>
                <w:rFonts w:ascii="Tahoma" w:hAnsi="Tahoma" w:cs="Tahoma"/>
                <w:sz w:val="18"/>
                <w:szCs w:val="18"/>
              </w:rPr>
              <w:br/>
            </w:r>
            <w:r w:rsidRPr="00A620FB">
              <w:rPr>
                <w:rFonts w:ascii="Tahoma" w:hAnsi="Tahoma" w:cs="Tahoma"/>
                <w:sz w:val="18"/>
                <w:szCs w:val="18"/>
              </w:rPr>
              <w:t>w przypadku ich nieużywania</w:t>
            </w:r>
            <w:r>
              <w:rPr>
                <w:rFonts w:ascii="Tahoma" w:hAnsi="Tahoma" w:cs="Tahoma"/>
                <w:sz w:val="18"/>
                <w:szCs w:val="18"/>
              </w:rPr>
              <w:t>.</w:t>
            </w:r>
          </w:p>
        </w:tc>
        <w:tc>
          <w:tcPr>
            <w:tcW w:w="2410" w:type="dxa"/>
            <w:vAlign w:val="center"/>
          </w:tcPr>
          <w:p w14:paraId="57855634"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r>
              <w:rPr>
                <w:rFonts w:ascii="Tahoma" w:hAnsi="Tahoma" w:cs="Tahoma"/>
                <w:sz w:val="18"/>
                <w:szCs w:val="18"/>
              </w:rPr>
              <w:t>, podać</w:t>
            </w:r>
          </w:p>
        </w:tc>
        <w:tc>
          <w:tcPr>
            <w:tcW w:w="1573" w:type="dxa"/>
          </w:tcPr>
          <w:p w14:paraId="3148F922" w14:textId="77777777" w:rsidR="001F72F9" w:rsidRPr="00DA0F06" w:rsidRDefault="001F72F9" w:rsidP="001F72F9">
            <w:pPr>
              <w:rPr>
                <w:rFonts w:ascii="Tahoma" w:hAnsi="Tahoma" w:cs="Tahoma"/>
                <w:sz w:val="18"/>
                <w:szCs w:val="18"/>
              </w:rPr>
            </w:pPr>
          </w:p>
        </w:tc>
      </w:tr>
      <w:tr w:rsidR="001F72F9" w:rsidRPr="00DA0F06" w14:paraId="32D2F495" w14:textId="77777777" w:rsidTr="001F72F9">
        <w:tc>
          <w:tcPr>
            <w:tcW w:w="709" w:type="dxa"/>
          </w:tcPr>
          <w:p w14:paraId="74354E01"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15</w:t>
            </w:r>
          </w:p>
        </w:tc>
        <w:tc>
          <w:tcPr>
            <w:tcW w:w="5940" w:type="dxa"/>
            <w:vAlign w:val="center"/>
          </w:tcPr>
          <w:p w14:paraId="3BFE6DE1" w14:textId="77777777" w:rsidR="001F72F9" w:rsidRPr="00A620FB" w:rsidRDefault="001F72F9" w:rsidP="001F72F9">
            <w:pPr>
              <w:pStyle w:val="Style10"/>
              <w:jc w:val="left"/>
              <w:rPr>
                <w:rFonts w:ascii="Tahoma" w:hAnsi="Tahoma" w:cs="Tahoma"/>
                <w:color w:val="000000"/>
                <w:sz w:val="18"/>
                <w:szCs w:val="18"/>
              </w:rPr>
            </w:pPr>
            <w:r w:rsidRPr="00A620FB">
              <w:rPr>
                <w:rFonts w:ascii="Tahoma" w:hAnsi="Tahoma" w:cs="Tahoma"/>
                <w:sz w:val="18"/>
                <w:szCs w:val="18"/>
              </w:rPr>
              <w:t>Możliwość współpracy ze stacją centralnego nadzoru przystosowanej również do obsługi monitorów modułowych oraz nadajników telemetrycznych.</w:t>
            </w:r>
          </w:p>
        </w:tc>
        <w:tc>
          <w:tcPr>
            <w:tcW w:w="2410" w:type="dxa"/>
            <w:vAlign w:val="center"/>
          </w:tcPr>
          <w:p w14:paraId="2ACA31C6"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p>
        </w:tc>
        <w:tc>
          <w:tcPr>
            <w:tcW w:w="1573" w:type="dxa"/>
          </w:tcPr>
          <w:p w14:paraId="29E43506" w14:textId="77777777" w:rsidR="001F72F9" w:rsidRPr="00DA0F06" w:rsidRDefault="001F72F9" w:rsidP="001F72F9">
            <w:pPr>
              <w:rPr>
                <w:rFonts w:ascii="Tahoma" w:hAnsi="Tahoma" w:cs="Tahoma"/>
                <w:sz w:val="18"/>
                <w:szCs w:val="18"/>
              </w:rPr>
            </w:pPr>
          </w:p>
        </w:tc>
      </w:tr>
      <w:tr w:rsidR="001F72F9" w:rsidRPr="00DA0F06" w14:paraId="638A302A" w14:textId="77777777" w:rsidTr="001F72F9">
        <w:tc>
          <w:tcPr>
            <w:tcW w:w="709" w:type="dxa"/>
          </w:tcPr>
          <w:p w14:paraId="61FDC3F4"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16</w:t>
            </w:r>
          </w:p>
        </w:tc>
        <w:tc>
          <w:tcPr>
            <w:tcW w:w="5940" w:type="dxa"/>
            <w:vAlign w:val="center"/>
          </w:tcPr>
          <w:p w14:paraId="5F5360F3" w14:textId="77777777" w:rsidR="001F72F9" w:rsidRPr="00A620FB" w:rsidRDefault="001F72F9" w:rsidP="001F72F9">
            <w:pPr>
              <w:pStyle w:val="Style10"/>
              <w:jc w:val="left"/>
              <w:rPr>
                <w:rFonts w:ascii="Tahoma" w:hAnsi="Tahoma" w:cs="Tahoma"/>
                <w:color w:val="000000"/>
                <w:sz w:val="18"/>
                <w:szCs w:val="18"/>
              </w:rPr>
            </w:pPr>
            <w:r w:rsidRPr="00A620FB">
              <w:rPr>
                <w:rFonts w:ascii="Tahoma" w:hAnsi="Tahoma" w:cs="Tahoma"/>
                <w:color w:val="000000"/>
                <w:sz w:val="18"/>
                <w:szCs w:val="18"/>
              </w:rPr>
              <w:t>Statyw na kółkach z półką do mocowania monitora i koszykiem na akcesoria lub uchwyt na ścianę z półką do mocowania monitora i koszykiem na akcesoria.</w:t>
            </w:r>
          </w:p>
        </w:tc>
        <w:tc>
          <w:tcPr>
            <w:tcW w:w="2410" w:type="dxa"/>
            <w:vAlign w:val="center"/>
          </w:tcPr>
          <w:p w14:paraId="1CBB270B"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p>
        </w:tc>
        <w:tc>
          <w:tcPr>
            <w:tcW w:w="1573" w:type="dxa"/>
          </w:tcPr>
          <w:p w14:paraId="52D57F87" w14:textId="77777777" w:rsidR="001F72F9" w:rsidRPr="00DA0F06" w:rsidRDefault="001F72F9" w:rsidP="001F72F9">
            <w:pPr>
              <w:rPr>
                <w:rFonts w:ascii="Tahoma" w:hAnsi="Tahoma" w:cs="Tahoma"/>
                <w:sz w:val="18"/>
                <w:szCs w:val="18"/>
              </w:rPr>
            </w:pPr>
          </w:p>
        </w:tc>
      </w:tr>
      <w:tr w:rsidR="001F72F9" w:rsidRPr="00DA0F06" w14:paraId="41D2BDDE" w14:textId="77777777" w:rsidTr="001F72F9">
        <w:tc>
          <w:tcPr>
            <w:tcW w:w="709" w:type="dxa"/>
            <w:tcBorders>
              <w:bottom w:val="single" w:sz="8" w:space="0" w:color="000000"/>
            </w:tcBorders>
          </w:tcPr>
          <w:p w14:paraId="47669818"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17</w:t>
            </w:r>
          </w:p>
        </w:tc>
        <w:tc>
          <w:tcPr>
            <w:tcW w:w="5940" w:type="dxa"/>
            <w:tcBorders>
              <w:bottom w:val="single" w:sz="8" w:space="0" w:color="000000"/>
            </w:tcBorders>
            <w:vAlign w:val="center"/>
          </w:tcPr>
          <w:p w14:paraId="45E5AC95" w14:textId="77777777" w:rsidR="001F72F9" w:rsidRPr="00A620FB" w:rsidRDefault="001F72F9" w:rsidP="001F72F9">
            <w:pPr>
              <w:pStyle w:val="Style10"/>
              <w:jc w:val="left"/>
              <w:rPr>
                <w:rFonts w:ascii="Tahoma" w:hAnsi="Tahoma" w:cs="Tahoma"/>
                <w:color w:val="000000"/>
                <w:sz w:val="18"/>
                <w:szCs w:val="18"/>
              </w:rPr>
            </w:pPr>
            <w:r w:rsidRPr="00A620FB">
              <w:rPr>
                <w:rFonts w:ascii="Tahoma" w:hAnsi="Tahoma" w:cs="Tahoma"/>
                <w:sz w:val="18"/>
                <w:szCs w:val="18"/>
              </w:rPr>
              <w:t>Monitor wyposażony w funkcję wprowadzania danych i obliczania punktacji wczesnego ostrzegania EWS.</w:t>
            </w:r>
          </w:p>
        </w:tc>
        <w:tc>
          <w:tcPr>
            <w:tcW w:w="2410" w:type="dxa"/>
            <w:tcBorders>
              <w:bottom w:val="single" w:sz="8" w:space="0" w:color="000000"/>
            </w:tcBorders>
            <w:vAlign w:val="center"/>
          </w:tcPr>
          <w:p w14:paraId="171A9E22"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p>
        </w:tc>
        <w:tc>
          <w:tcPr>
            <w:tcW w:w="1573" w:type="dxa"/>
            <w:tcBorders>
              <w:bottom w:val="single" w:sz="8" w:space="0" w:color="000000"/>
            </w:tcBorders>
          </w:tcPr>
          <w:p w14:paraId="73313532" w14:textId="77777777" w:rsidR="001F72F9" w:rsidRPr="00DA0F06" w:rsidRDefault="001F72F9" w:rsidP="001F72F9">
            <w:pPr>
              <w:rPr>
                <w:rFonts w:ascii="Tahoma" w:hAnsi="Tahoma" w:cs="Tahoma"/>
                <w:sz w:val="18"/>
                <w:szCs w:val="18"/>
              </w:rPr>
            </w:pPr>
          </w:p>
        </w:tc>
      </w:tr>
      <w:tr w:rsidR="001F72F9" w:rsidRPr="00DA0F06" w14:paraId="6087C444" w14:textId="77777777" w:rsidTr="001F72F9">
        <w:tc>
          <w:tcPr>
            <w:tcW w:w="709" w:type="dxa"/>
            <w:tcBorders>
              <w:bottom w:val="single" w:sz="8" w:space="0" w:color="000000"/>
            </w:tcBorders>
          </w:tcPr>
          <w:p w14:paraId="4CCACD7B" w14:textId="77777777" w:rsidR="001F72F9" w:rsidRDefault="001F72F9" w:rsidP="001F72F9">
            <w:pPr>
              <w:spacing w:after="58"/>
              <w:jc w:val="center"/>
              <w:rPr>
                <w:rFonts w:ascii="Tahoma" w:hAnsi="Tahoma" w:cs="Tahoma"/>
                <w:sz w:val="18"/>
                <w:szCs w:val="18"/>
              </w:rPr>
            </w:pPr>
            <w:r>
              <w:rPr>
                <w:rFonts w:ascii="Tahoma" w:hAnsi="Tahoma" w:cs="Tahoma"/>
                <w:sz w:val="18"/>
                <w:szCs w:val="18"/>
              </w:rPr>
              <w:t>18</w:t>
            </w:r>
          </w:p>
        </w:tc>
        <w:tc>
          <w:tcPr>
            <w:tcW w:w="5940" w:type="dxa"/>
            <w:tcBorders>
              <w:bottom w:val="single" w:sz="8" w:space="0" w:color="000000"/>
            </w:tcBorders>
            <w:vAlign w:val="center"/>
          </w:tcPr>
          <w:p w14:paraId="1B39CDBD" w14:textId="77777777" w:rsidR="001F72F9" w:rsidRPr="00A620FB" w:rsidRDefault="001F72F9" w:rsidP="001F72F9">
            <w:pPr>
              <w:pStyle w:val="Style10"/>
              <w:jc w:val="left"/>
              <w:rPr>
                <w:rFonts w:ascii="Tahoma" w:hAnsi="Tahoma" w:cs="Tahoma"/>
                <w:sz w:val="18"/>
                <w:szCs w:val="18"/>
              </w:rPr>
            </w:pPr>
            <w:r w:rsidRPr="00A620FB">
              <w:rPr>
                <w:rFonts w:ascii="Tahoma" w:hAnsi="Tahoma" w:cs="Tahoma"/>
                <w:sz w:val="18"/>
                <w:szCs w:val="18"/>
              </w:rPr>
              <w:t>Monitor wyposażony w funkcję oceny stanu świadomości wg. skali Glasgow (GCS) – wprowadzanie danych, wyświetlanie punktacji łącznej i podrzędnej oraz ustawianie odstępu czasowego w jakim mają być wprowadzane dane.</w:t>
            </w:r>
          </w:p>
        </w:tc>
        <w:tc>
          <w:tcPr>
            <w:tcW w:w="2410" w:type="dxa"/>
            <w:tcBorders>
              <w:bottom w:val="single" w:sz="8" w:space="0" w:color="000000"/>
            </w:tcBorders>
            <w:vAlign w:val="center"/>
          </w:tcPr>
          <w:p w14:paraId="13968E46" w14:textId="77777777" w:rsidR="001F72F9" w:rsidRPr="00DA0F06" w:rsidRDefault="001F72F9" w:rsidP="001F72F9">
            <w:pPr>
              <w:jc w:val="center"/>
              <w:rPr>
                <w:rFonts w:ascii="Tahoma" w:hAnsi="Tahoma" w:cs="Tahoma"/>
                <w:sz w:val="18"/>
                <w:szCs w:val="18"/>
              </w:rPr>
            </w:pPr>
            <w:r>
              <w:rPr>
                <w:rFonts w:ascii="Tahoma" w:hAnsi="Tahoma" w:cs="Tahoma"/>
                <w:sz w:val="18"/>
                <w:szCs w:val="18"/>
              </w:rPr>
              <w:t>Tak</w:t>
            </w:r>
          </w:p>
        </w:tc>
        <w:tc>
          <w:tcPr>
            <w:tcW w:w="1573" w:type="dxa"/>
            <w:tcBorders>
              <w:bottom w:val="single" w:sz="8" w:space="0" w:color="000000"/>
            </w:tcBorders>
          </w:tcPr>
          <w:p w14:paraId="11DCD944" w14:textId="77777777" w:rsidR="001F72F9" w:rsidRPr="00DA0F06" w:rsidRDefault="001F72F9" w:rsidP="001F72F9">
            <w:pPr>
              <w:rPr>
                <w:rFonts w:ascii="Tahoma" w:hAnsi="Tahoma" w:cs="Tahoma"/>
                <w:sz w:val="18"/>
                <w:szCs w:val="18"/>
              </w:rPr>
            </w:pPr>
          </w:p>
        </w:tc>
      </w:tr>
      <w:tr w:rsidR="001F72F9" w:rsidRPr="00DA0F06" w14:paraId="4D62DAD1" w14:textId="77777777" w:rsidTr="001F72F9">
        <w:tc>
          <w:tcPr>
            <w:tcW w:w="709" w:type="dxa"/>
            <w:tcBorders>
              <w:bottom w:val="single" w:sz="8" w:space="0" w:color="000000"/>
            </w:tcBorders>
          </w:tcPr>
          <w:p w14:paraId="5381583E" w14:textId="77777777" w:rsidR="001F72F9" w:rsidRDefault="001F72F9" w:rsidP="001F72F9">
            <w:pPr>
              <w:spacing w:after="58"/>
              <w:jc w:val="center"/>
              <w:rPr>
                <w:rFonts w:ascii="Tahoma" w:hAnsi="Tahoma" w:cs="Tahoma"/>
                <w:sz w:val="18"/>
                <w:szCs w:val="18"/>
              </w:rPr>
            </w:pPr>
            <w:r>
              <w:rPr>
                <w:rFonts w:ascii="Tahoma" w:hAnsi="Tahoma" w:cs="Tahoma"/>
                <w:sz w:val="18"/>
                <w:szCs w:val="18"/>
              </w:rPr>
              <w:t>19</w:t>
            </w:r>
          </w:p>
        </w:tc>
        <w:tc>
          <w:tcPr>
            <w:tcW w:w="5940" w:type="dxa"/>
            <w:tcBorders>
              <w:bottom w:val="single" w:sz="8" w:space="0" w:color="000000"/>
            </w:tcBorders>
            <w:vAlign w:val="center"/>
          </w:tcPr>
          <w:p w14:paraId="24231FD0" w14:textId="77777777" w:rsidR="001F72F9" w:rsidRPr="00A620FB" w:rsidRDefault="001F72F9" w:rsidP="001F72F9">
            <w:pPr>
              <w:pStyle w:val="Style10"/>
              <w:jc w:val="left"/>
              <w:rPr>
                <w:rFonts w:ascii="Tahoma" w:hAnsi="Tahoma" w:cs="Tahoma"/>
                <w:sz w:val="18"/>
                <w:szCs w:val="18"/>
              </w:rPr>
            </w:pPr>
            <w:r w:rsidRPr="00A620FB">
              <w:rPr>
                <w:rFonts w:ascii="Tahoma" w:hAnsi="Tahoma" w:cs="Tahoma"/>
                <w:sz w:val="18"/>
                <w:szCs w:val="18"/>
              </w:rPr>
              <w:t>Funkcja „</w:t>
            </w:r>
            <w:proofErr w:type="spellStart"/>
            <w:r w:rsidRPr="00A620FB">
              <w:rPr>
                <w:rFonts w:ascii="Tahoma" w:hAnsi="Tahoma" w:cs="Tahoma"/>
                <w:sz w:val="18"/>
                <w:szCs w:val="18"/>
              </w:rPr>
              <w:t>standby</w:t>
            </w:r>
            <w:proofErr w:type="spellEnd"/>
            <w:r w:rsidRPr="00A620FB">
              <w:rPr>
                <w:rFonts w:ascii="Tahoma" w:hAnsi="Tahoma" w:cs="Tahoma"/>
                <w:sz w:val="18"/>
                <w:szCs w:val="18"/>
              </w:rPr>
              <w:t>”, pozwalająca na wstrzymanie monitorowania pacjenta, związane np. z czasowym odłączeniem go od monitora, bez konieczności wyłączania monitora, oraz na szybkie, ponowne uruchomienie monitorowania.</w:t>
            </w:r>
          </w:p>
        </w:tc>
        <w:tc>
          <w:tcPr>
            <w:tcW w:w="2410" w:type="dxa"/>
            <w:tcBorders>
              <w:bottom w:val="single" w:sz="8" w:space="0" w:color="000000"/>
            </w:tcBorders>
            <w:vAlign w:val="center"/>
          </w:tcPr>
          <w:p w14:paraId="72882781" w14:textId="77777777" w:rsidR="001F72F9" w:rsidRPr="00DA0F06" w:rsidRDefault="001F72F9" w:rsidP="001F72F9">
            <w:pPr>
              <w:jc w:val="center"/>
              <w:rPr>
                <w:rFonts w:ascii="Tahoma" w:hAnsi="Tahoma" w:cs="Tahoma"/>
                <w:sz w:val="18"/>
                <w:szCs w:val="18"/>
              </w:rPr>
            </w:pPr>
            <w:r>
              <w:rPr>
                <w:rFonts w:ascii="Tahoma" w:hAnsi="Tahoma" w:cs="Tahoma"/>
                <w:sz w:val="18"/>
                <w:szCs w:val="18"/>
              </w:rPr>
              <w:t>Tak</w:t>
            </w:r>
          </w:p>
        </w:tc>
        <w:tc>
          <w:tcPr>
            <w:tcW w:w="1573" w:type="dxa"/>
            <w:tcBorders>
              <w:bottom w:val="single" w:sz="8" w:space="0" w:color="000000"/>
            </w:tcBorders>
          </w:tcPr>
          <w:p w14:paraId="6C6081DD" w14:textId="77777777" w:rsidR="001F72F9" w:rsidRPr="00DA0F06" w:rsidRDefault="001F72F9" w:rsidP="001F72F9">
            <w:pPr>
              <w:rPr>
                <w:rFonts w:ascii="Tahoma" w:hAnsi="Tahoma" w:cs="Tahoma"/>
                <w:sz w:val="18"/>
                <w:szCs w:val="18"/>
              </w:rPr>
            </w:pPr>
          </w:p>
        </w:tc>
      </w:tr>
      <w:tr w:rsidR="001F72F9" w:rsidRPr="00DA0F06" w14:paraId="171E57C3" w14:textId="77777777" w:rsidTr="001F72F9">
        <w:tc>
          <w:tcPr>
            <w:tcW w:w="709" w:type="dxa"/>
            <w:tcBorders>
              <w:bottom w:val="single" w:sz="8" w:space="0" w:color="000000"/>
            </w:tcBorders>
          </w:tcPr>
          <w:p w14:paraId="6471748B" w14:textId="77777777" w:rsidR="001F72F9" w:rsidRDefault="001F72F9" w:rsidP="001F72F9">
            <w:pPr>
              <w:spacing w:after="58"/>
              <w:jc w:val="center"/>
              <w:rPr>
                <w:rFonts w:ascii="Tahoma" w:hAnsi="Tahoma" w:cs="Tahoma"/>
                <w:sz w:val="18"/>
                <w:szCs w:val="18"/>
              </w:rPr>
            </w:pPr>
            <w:r>
              <w:rPr>
                <w:rFonts w:ascii="Tahoma" w:hAnsi="Tahoma" w:cs="Tahoma"/>
                <w:sz w:val="18"/>
                <w:szCs w:val="18"/>
              </w:rPr>
              <w:t>20</w:t>
            </w:r>
          </w:p>
        </w:tc>
        <w:tc>
          <w:tcPr>
            <w:tcW w:w="5940" w:type="dxa"/>
            <w:tcBorders>
              <w:bottom w:val="single" w:sz="8" w:space="0" w:color="000000"/>
            </w:tcBorders>
            <w:vAlign w:val="center"/>
          </w:tcPr>
          <w:p w14:paraId="6F90D28F" w14:textId="77777777" w:rsidR="001F72F9" w:rsidRPr="00A620FB" w:rsidRDefault="001F72F9" w:rsidP="001F72F9">
            <w:pPr>
              <w:pStyle w:val="Style10"/>
              <w:jc w:val="left"/>
              <w:rPr>
                <w:rFonts w:ascii="Tahoma" w:hAnsi="Tahoma" w:cs="Tahoma"/>
                <w:sz w:val="18"/>
                <w:szCs w:val="18"/>
              </w:rPr>
            </w:pPr>
            <w:r w:rsidRPr="00A620FB">
              <w:rPr>
                <w:rFonts w:ascii="Tahoma" w:hAnsi="Tahoma" w:cs="Tahoma"/>
                <w:color w:val="000000"/>
                <w:sz w:val="18"/>
                <w:szCs w:val="18"/>
              </w:rPr>
              <w:t xml:space="preserve">Funkcja „tryb prywatny” pozwalająca - w przypadku podłączenia </w:t>
            </w:r>
            <w:r w:rsidRPr="00A620FB">
              <w:rPr>
                <w:rFonts w:ascii="Tahoma" w:hAnsi="Tahoma" w:cs="Tahoma"/>
                <w:color w:val="000000"/>
                <w:sz w:val="18"/>
                <w:szCs w:val="18"/>
              </w:rPr>
              <w:lastRenderedPageBreak/>
              <w:t xml:space="preserve">urządzenia do centrali - na ukrycie danych przed pacjentem </w:t>
            </w:r>
            <w:r>
              <w:rPr>
                <w:rFonts w:ascii="Tahoma" w:hAnsi="Tahoma" w:cs="Tahoma"/>
                <w:color w:val="000000"/>
                <w:sz w:val="18"/>
                <w:szCs w:val="18"/>
              </w:rPr>
              <w:br/>
            </w:r>
            <w:r w:rsidRPr="00A620FB">
              <w:rPr>
                <w:rFonts w:ascii="Tahoma" w:hAnsi="Tahoma" w:cs="Tahoma"/>
                <w:color w:val="000000"/>
                <w:sz w:val="18"/>
                <w:szCs w:val="18"/>
              </w:rPr>
              <w:t>i wyświetlanie ich tylko na stanowisku centralnym.</w:t>
            </w:r>
          </w:p>
        </w:tc>
        <w:tc>
          <w:tcPr>
            <w:tcW w:w="2410" w:type="dxa"/>
            <w:tcBorders>
              <w:bottom w:val="single" w:sz="8" w:space="0" w:color="000000"/>
            </w:tcBorders>
            <w:vAlign w:val="center"/>
          </w:tcPr>
          <w:p w14:paraId="21EA9E87" w14:textId="77777777" w:rsidR="001F72F9" w:rsidRPr="00DA0F06" w:rsidRDefault="001F72F9" w:rsidP="001F72F9">
            <w:pPr>
              <w:jc w:val="center"/>
              <w:rPr>
                <w:rFonts w:ascii="Tahoma" w:hAnsi="Tahoma" w:cs="Tahoma"/>
                <w:sz w:val="18"/>
                <w:szCs w:val="18"/>
              </w:rPr>
            </w:pPr>
            <w:r>
              <w:rPr>
                <w:rFonts w:ascii="Tahoma" w:hAnsi="Tahoma" w:cs="Tahoma"/>
                <w:sz w:val="18"/>
                <w:szCs w:val="18"/>
              </w:rPr>
              <w:lastRenderedPageBreak/>
              <w:t>Tak</w:t>
            </w:r>
          </w:p>
        </w:tc>
        <w:tc>
          <w:tcPr>
            <w:tcW w:w="1573" w:type="dxa"/>
            <w:tcBorders>
              <w:bottom w:val="single" w:sz="8" w:space="0" w:color="000000"/>
            </w:tcBorders>
          </w:tcPr>
          <w:p w14:paraId="40D06E25" w14:textId="77777777" w:rsidR="001F72F9" w:rsidRPr="00DA0F06" w:rsidRDefault="001F72F9" w:rsidP="001F72F9">
            <w:pPr>
              <w:rPr>
                <w:rFonts w:ascii="Tahoma" w:hAnsi="Tahoma" w:cs="Tahoma"/>
                <w:sz w:val="18"/>
                <w:szCs w:val="18"/>
              </w:rPr>
            </w:pPr>
          </w:p>
        </w:tc>
      </w:tr>
      <w:tr w:rsidR="001F72F9" w:rsidRPr="00DA0F06" w14:paraId="1B1B865C" w14:textId="77777777" w:rsidTr="001F72F9">
        <w:tc>
          <w:tcPr>
            <w:tcW w:w="709" w:type="dxa"/>
            <w:tcBorders>
              <w:bottom w:val="single" w:sz="8" w:space="0" w:color="000000"/>
            </w:tcBorders>
          </w:tcPr>
          <w:p w14:paraId="021990E9" w14:textId="77777777" w:rsidR="001F72F9" w:rsidRDefault="001F72F9" w:rsidP="001F72F9">
            <w:pPr>
              <w:spacing w:after="58"/>
              <w:jc w:val="center"/>
              <w:rPr>
                <w:rFonts w:ascii="Tahoma" w:hAnsi="Tahoma" w:cs="Tahoma"/>
                <w:sz w:val="18"/>
                <w:szCs w:val="18"/>
              </w:rPr>
            </w:pPr>
            <w:r>
              <w:rPr>
                <w:rFonts w:ascii="Tahoma" w:hAnsi="Tahoma" w:cs="Tahoma"/>
                <w:sz w:val="18"/>
                <w:szCs w:val="18"/>
              </w:rPr>
              <w:t>21</w:t>
            </w:r>
          </w:p>
        </w:tc>
        <w:tc>
          <w:tcPr>
            <w:tcW w:w="5940" w:type="dxa"/>
            <w:tcBorders>
              <w:bottom w:val="single" w:sz="8" w:space="0" w:color="000000"/>
            </w:tcBorders>
            <w:vAlign w:val="center"/>
          </w:tcPr>
          <w:p w14:paraId="29D8EF8C" w14:textId="77777777" w:rsidR="001F72F9" w:rsidRPr="00A620FB" w:rsidRDefault="001F72F9" w:rsidP="001F72F9">
            <w:pPr>
              <w:pStyle w:val="Style10"/>
              <w:jc w:val="left"/>
              <w:rPr>
                <w:rFonts w:ascii="Tahoma" w:hAnsi="Tahoma" w:cs="Tahoma"/>
                <w:color w:val="000000"/>
                <w:sz w:val="18"/>
                <w:szCs w:val="18"/>
              </w:rPr>
            </w:pPr>
            <w:r w:rsidRPr="00A620FB">
              <w:rPr>
                <w:rFonts w:ascii="Tahoma" w:hAnsi="Tahoma" w:cs="Tahoma"/>
                <w:sz w:val="18"/>
                <w:szCs w:val="18"/>
              </w:rPr>
              <w:t>Monitor wyposażony w funkcje obliczeń dawki (lekowych), hemodynamicznych,  natlenienia, nerkowych i wentylacji.</w:t>
            </w:r>
          </w:p>
        </w:tc>
        <w:tc>
          <w:tcPr>
            <w:tcW w:w="2410" w:type="dxa"/>
            <w:tcBorders>
              <w:bottom w:val="single" w:sz="8" w:space="0" w:color="000000"/>
            </w:tcBorders>
            <w:vAlign w:val="center"/>
          </w:tcPr>
          <w:p w14:paraId="026A8A7C" w14:textId="77777777" w:rsidR="001F72F9" w:rsidRPr="00DA0F06" w:rsidRDefault="001F72F9" w:rsidP="001F72F9">
            <w:pPr>
              <w:jc w:val="center"/>
              <w:rPr>
                <w:rFonts w:ascii="Tahoma" w:hAnsi="Tahoma" w:cs="Tahoma"/>
                <w:sz w:val="18"/>
                <w:szCs w:val="18"/>
              </w:rPr>
            </w:pPr>
            <w:r>
              <w:rPr>
                <w:rFonts w:ascii="Tahoma" w:hAnsi="Tahoma" w:cs="Tahoma"/>
                <w:sz w:val="18"/>
                <w:szCs w:val="18"/>
              </w:rPr>
              <w:t>Tak</w:t>
            </w:r>
          </w:p>
        </w:tc>
        <w:tc>
          <w:tcPr>
            <w:tcW w:w="1573" w:type="dxa"/>
            <w:tcBorders>
              <w:bottom w:val="single" w:sz="8" w:space="0" w:color="000000"/>
            </w:tcBorders>
          </w:tcPr>
          <w:p w14:paraId="4C4F5924" w14:textId="77777777" w:rsidR="001F72F9" w:rsidRPr="00DA0F06" w:rsidRDefault="001F72F9" w:rsidP="001F72F9">
            <w:pPr>
              <w:rPr>
                <w:rFonts w:ascii="Tahoma" w:hAnsi="Tahoma" w:cs="Tahoma"/>
                <w:sz w:val="18"/>
                <w:szCs w:val="18"/>
              </w:rPr>
            </w:pPr>
          </w:p>
        </w:tc>
      </w:tr>
      <w:tr w:rsidR="001F72F9" w:rsidRPr="00DA0F06" w14:paraId="2DD371C8" w14:textId="77777777" w:rsidTr="001F72F9">
        <w:tc>
          <w:tcPr>
            <w:tcW w:w="709" w:type="dxa"/>
            <w:tcBorders>
              <w:bottom w:val="single" w:sz="8" w:space="0" w:color="000000"/>
            </w:tcBorders>
          </w:tcPr>
          <w:p w14:paraId="09FE3E75" w14:textId="77777777" w:rsidR="001F72F9" w:rsidRDefault="001F72F9" w:rsidP="001F72F9">
            <w:pPr>
              <w:spacing w:after="58"/>
              <w:jc w:val="center"/>
              <w:rPr>
                <w:rFonts w:ascii="Tahoma" w:hAnsi="Tahoma" w:cs="Tahoma"/>
                <w:sz w:val="18"/>
                <w:szCs w:val="18"/>
              </w:rPr>
            </w:pPr>
            <w:r>
              <w:rPr>
                <w:rFonts w:ascii="Tahoma" w:hAnsi="Tahoma" w:cs="Tahoma"/>
                <w:sz w:val="18"/>
                <w:szCs w:val="18"/>
              </w:rPr>
              <w:t>22</w:t>
            </w:r>
          </w:p>
        </w:tc>
        <w:tc>
          <w:tcPr>
            <w:tcW w:w="5940" w:type="dxa"/>
            <w:tcBorders>
              <w:bottom w:val="single" w:sz="8" w:space="0" w:color="000000"/>
            </w:tcBorders>
            <w:vAlign w:val="center"/>
          </w:tcPr>
          <w:p w14:paraId="79AEC978" w14:textId="77777777" w:rsidR="001F72F9" w:rsidRPr="00A620FB" w:rsidRDefault="001F72F9" w:rsidP="001F72F9">
            <w:pPr>
              <w:pStyle w:val="Style10"/>
              <w:jc w:val="left"/>
              <w:rPr>
                <w:rFonts w:ascii="Tahoma" w:hAnsi="Tahoma" w:cs="Tahoma"/>
                <w:sz w:val="18"/>
                <w:szCs w:val="18"/>
              </w:rPr>
            </w:pPr>
            <w:r w:rsidRPr="00A620FB">
              <w:rPr>
                <w:rFonts w:ascii="Tahoma" w:hAnsi="Tahoma" w:cs="Tahoma"/>
                <w:sz w:val="18"/>
                <w:szCs w:val="18"/>
              </w:rPr>
              <w:t>Możliwość wyposażenia kardiomonitora w wbudowany rejestrator termiczny.</w:t>
            </w:r>
          </w:p>
        </w:tc>
        <w:tc>
          <w:tcPr>
            <w:tcW w:w="2410" w:type="dxa"/>
            <w:tcBorders>
              <w:bottom w:val="single" w:sz="8" w:space="0" w:color="000000"/>
            </w:tcBorders>
            <w:vAlign w:val="center"/>
          </w:tcPr>
          <w:p w14:paraId="4173FEEC" w14:textId="77777777" w:rsidR="001F72F9" w:rsidRPr="00DA0F06" w:rsidRDefault="001F72F9" w:rsidP="001F72F9">
            <w:pPr>
              <w:jc w:val="center"/>
              <w:rPr>
                <w:rFonts w:ascii="Tahoma" w:hAnsi="Tahoma" w:cs="Tahoma"/>
                <w:sz w:val="18"/>
                <w:szCs w:val="18"/>
              </w:rPr>
            </w:pPr>
            <w:r>
              <w:rPr>
                <w:rFonts w:ascii="Tahoma" w:hAnsi="Tahoma" w:cs="Tahoma"/>
                <w:sz w:val="18"/>
                <w:szCs w:val="18"/>
              </w:rPr>
              <w:t>Tak</w:t>
            </w:r>
          </w:p>
        </w:tc>
        <w:tc>
          <w:tcPr>
            <w:tcW w:w="1573" w:type="dxa"/>
            <w:tcBorders>
              <w:bottom w:val="single" w:sz="8" w:space="0" w:color="000000"/>
            </w:tcBorders>
          </w:tcPr>
          <w:p w14:paraId="1A078704" w14:textId="77777777" w:rsidR="001F72F9" w:rsidRPr="00DA0F06" w:rsidRDefault="001F72F9" w:rsidP="001F72F9">
            <w:pPr>
              <w:rPr>
                <w:rFonts w:ascii="Tahoma" w:hAnsi="Tahoma" w:cs="Tahoma"/>
                <w:sz w:val="18"/>
                <w:szCs w:val="18"/>
              </w:rPr>
            </w:pPr>
          </w:p>
        </w:tc>
      </w:tr>
      <w:tr w:rsidR="001F72F9" w:rsidRPr="00DA0F06" w14:paraId="422B4F10" w14:textId="77777777" w:rsidTr="001F72F9">
        <w:tc>
          <w:tcPr>
            <w:tcW w:w="709" w:type="dxa"/>
            <w:tcBorders>
              <w:top w:val="single" w:sz="8" w:space="0" w:color="000000"/>
              <w:left w:val="single" w:sz="8" w:space="0" w:color="000000"/>
              <w:bottom w:val="single" w:sz="8" w:space="0" w:color="000000"/>
              <w:right w:val="single" w:sz="8" w:space="0" w:color="000000"/>
            </w:tcBorders>
            <w:shd w:val="pct25" w:color="auto" w:fill="auto"/>
          </w:tcPr>
          <w:p w14:paraId="23C0CA84" w14:textId="77777777" w:rsidR="001F72F9" w:rsidRPr="00DA0F06" w:rsidRDefault="001F72F9" w:rsidP="001F72F9">
            <w:pPr>
              <w:spacing w:after="58"/>
              <w:jc w:val="center"/>
              <w:rPr>
                <w:rFonts w:ascii="Tahoma" w:hAnsi="Tahoma" w:cs="Tahoma"/>
                <w:sz w:val="18"/>
                <w:szCs w:val="18"/>
              </w:rPr>
            </w:pPr>
          </w:p>
        </w:tc>
        <w:tc>
          <w:tcPr>
            <w:tcW w:w="5940" w:type="dxa"/>
            <w:tcBorders>
              <w:top w:val="single" w:sz="8" w:space="0" w:color="000000"/>
              <w:left w:val="single" w:sz="8" w:space="0" w:color="000000"/>
              <w:bottom w:val="single" w:sz="8" w:space="0" w:color="000000"/>
              <w:right w:val="single" w:sz="8" w:space="0" w:color="000000"/>
            </w:tcBorders>
            <w:shd w:val="pct25" w:color="auto" w:fill="auto"/>
          </w:tcPr>
          <w:p w14:paraId="36260105" w14:textId="77777777" w:rsidR="001F72F9" w:rsidRPr="00684B23" w:rsidRDefault="001F72F9" w:rsidP="001F72F9">
            <w:pPr>
              <w:rPr>
                <w:rFonts w:ascii="Tahoma" w:hAnsi="Tahoma" w:cs="Tahoma"/>
                <w:b/>
                <w:bCs/>
                <w:sz w:val="18"/>
                <w:szCs w:val="18"/>
              </w:rPr>
            </w:pPr>
            <w:r w:rsidRPr="00684B23">
              <w:rPr>
                <w:rFonts w:ascii="Tahoma" w:hAnsi="Tahoma" w:cs="Tahoma"/>
                <w:b/>
                <w:bCs/>
                <w:sz w:val="18"/>
                <w:szCs w:val="18"/>
              </w:rPr>
              <w:t>EKRAN:</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6B01F933" w14:textId="77777777" w:rsidR="001F72F9" w:rsidRPr="00DA0F06" w:rsidRDefault="001F72F9" w:rsidP="001F72F9">
            <w:pPr>
              <w:rPr>
                <w:rFonts w:ascii="Tahoma" w:hAnsi="Tahoma" w:cs="Tahoma"/>
                <w:sz w:val="18"/>
                <w:szCs w:val="18"/>
              </w:rPr>
            </w:pPr>
          </w:p>
        </w:tc>
        <w:tc>
          <w:tcPr>
            <w:tcW w:w="1573" w:type="dxa"/>
            <w:tcBorders>
              <w:top w:val="single" w:sz="8" w:space="0" w:color="000000"/>
              <w:left w:val="single" w:sz="8" w:space="0" w:color="000000"/>
              <w:bottom w:val="single" w:sz="8" w:space="0" w:color="000000"/>
              <w:right w:val="single" w:sz="8" w:space="0" w:color="000000"/>
            </w:tcBorders>
            <w:shd w:val="pct25" w:color="auto" w:fill="auto"/>
          </w:tcPr>
          <w:p w14:paraId="45C2184E" w14:textId="77777777" w:rsidR="001F72F9" w:rsidRPr="00DA0F06" w:rsidRDefault="001F72F9" w:rsidP="001F72F9">
            <w:pPr>
              <w:rPr>
                <w:rFonts w:ascii="Tahoma" w:hAnsi="Tahoma" w:cs="Tahoma"/>
                <w:sz w:val="18"/>
                <w:szCs w:val="18"/>
              </w:rPr>
            </w:pPr>
          </w:p>
        </w:tc>
      </w:tr>
      <w:tr w:rsidR="001F72F9" w:rsidRPr="00DA0F06" w14:paraId="37232935" w14:textId="77777777" w:rsidTr="001F72F9">
        <w:trPr>
          <w:trHeight w:val="351"/>
        </w:trPr>
        <w:tc>
          <w:tcPr>
            <w:tcW w:w="709" w:type="dxa"/>
            <w:tcBorders>
              <w:top w:val="single" w:sz="8" w:space="0" w:color="000000"/>
              <w:bottom w:val="single" w:sz="8" w:space="0" w:color="000000"/>
            </w:tcBorders>
          </w:tcPr>
          <w:p w14:paraId="1284F3C7"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23</w:t>
            </w:r>
          </w:p>
        </w:tc>
        <w:tc>
          <w:tcPr>
            <w:tcW w:w="5940" w:type="dxa"/>
            <w:tcBorders>
              <w:top w:val="single" w:sz="8" w:space="0" w:color="000000"/>
              <w:bottom w:val="single" w:sz="8" w:space="0" w:color="000000"/>
            </w:tcBorders>
            <w:vAlign w:val="center"/>
          </w:tcPr>
          <w:p w14:paraId="1188E067" w14:textId="77777777" w:rsidR="001F72F9" w:rsidRPr="00684B23" w:rsidRDefault="001F72F9" w:rsidP="001F72F9">
            <w:pPr>
              <w:pStyle w:val="Style10"/>
              <w:jc w:val="left"/>
              <w:rPr>
                <w:rFonts w:ascii="Tahoma" w:hAnsi="Tahoma" w:cs="Tahoma"/>
                <w:sz w:val="18"/>
                <w:szCs w:val="18"/>
              </w:rPr>
            </w:pPr>
            <w:r w:rsidRPr="00684B23">
              <w:rPr>
                <w:rFonts w:ascii="Tahoma" w:hAnsi="Tahoma" w:cs="Tahoma"/>
                <w:sz w:val="18"/>
                <w:szCs w:val="18"/>
              </w:rPr>
              <w:t xml:space="preserve">Kolorowy pojedynczy ekran w postaci płaskiego panelu LCD TFT </w:t>
            </w:r>
            <w:r>
              <w:rPr>
                <w:rFonts w:ascii="Tahoma" w:hAnsi="Tahoma" w:cs="Tahoma"/>
                <w:sz w:val="18"/>
                <w:szCs w:val="18"/>
              </w:rPr>
              <w:br/>
            </w:r>
            <w:r w:rsidRPr="00684B23">
              <w:rPr>
                <w:rFonts w:ascii="Tahoma" w:hAnsi="Tahoma" w:cs="Tahoma"/>
                <w:sz w:val="18"/>
                <w:szCs w:val="18"/>
              </w:rPr>
              <w:t>o przekątnej minimum 12", rozdzielczości co najmniej 1200x800 pikseli.</w:t>
            </w:r>
          </w:p>
          <w:p w14:paraId="4B15915B"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sz w:val="18"/>
                <w:szCs w:val="18"/>
              </w:rPr>
              <w:t>W obudowie monitora miejsce na akcesoria pomiarowe.</w:t>
            </w:r>
          </w:p>
        </w:tc>
        <w:tc>
          <w:tcPr>
            <w:tcW w:w="2410" w:type="dxa"/>
            <w:tcBorders>
              <w:top w:val="single" w:sz="8" w:space="0" w:color="000000"/>
              <w:bottom w:val="single" w:sz="8" w:space="0" w:color="000000"/>
            </w:tcBorders>
            <w:vAlign w:val="center"/>
          </w:tcPr>
          <w:p w14:paraId="157623E8"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r>
              <w:rPr>
                <w:rFonts w:ascii="Tahoma" w:hAnsi="Tahoma" w:cs="Tahoma"/>
                <w:sz w:val="18"/>
                <w:szCs w:val="18"/>
              </w:rPr>
              <w:t>, podać</w:t>
            </w:r>
          </w:p>
        </w:tc>
        <w:tc>
          <w:tcPr>
            <w:tcW w:w="1573" w:type="dxa"/>
            <w:tcBorders>
              <w:top w:val="single" w:sz="8" w:space="0" w:color="000000"/>
              <w:bottom w:val="single" w:sz="8" w:space="0" w:color="000000"/>
            </w:tcBorders>
          </w:tcPr>
          <w:p w14:paraId="704C3892" w14:textId="77777777" w:rsidR="001F72F9" w:rsidRPr="00DA0F06" w:rsidRDefault="001F72F9" w:rsidP="001F72F9">
            <w:pPr>
              <w:rPr>
                <w:rFonts w:ascii="Tahoma" w:hAnsi="Tahoma" w:cs="Tahoma"/>
                <w:sz w:val="18"/>
                <w:szCs w:val="18"/>
              </w:rPr>
            </w:pPr>
          </w:p>
        </w:tc>
      </w:tr>
      <w:tr w:rsidR="001F72F9" w:rsidRPr="00DA0F06" w14:paraId="6E4A64CB" w14:textId="77777777" w:rsidTr="001F72F9">
        <w:tc>
          <w:tcPr>
            <w:tcW w:w="709" w:type="dxa"/>
            <w:tcBorders>
              <w:top w:val="single" w:sz="8" w:space="0" w:color="000000"/>
              <w:left w:val="double" w:sz="2" w:space="0" w:color="000000"/>
              <w:bottom w:val="single" w:sz="2" w:space="0" w:color="000000"/>
              <w:right w:val="single" w:sz="2" w:space="0" w:color="000000"/>
            </w:tcBorders>
            <w:shd w:val="clear" w:color="auto" w:fill="FFFFFF"/>
          </w:tcPr>
          <w:p w14:paraId="5AF0ACF2"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24</w:t>
            </w:r>
          </w:p>
        </w:tc>
        <w:tc>
          <w:tcPr>
            <w:tcW w:w="5940" w:type="dxa"/>
            <w:tcBorders>
              <w:top w:val="single" w:sz="8" w:space="0" w:color="000000"/>
              <w:left w:val="single" w:sz="2" w:space="0" w:color="000000"/>
              <w:bottom w:val="single" w:sz="2" w:space="0" w:color="000000"/>
              <w:right w:val="single" w:sz="2" w:space="0" w:color="000000"/>
            </w:tcBorders>
            <w:shd w:val="clear" w:color="auto" w:fill="FFFFFF"/>
            <w:vAlign w:val="center"/>
          </w:tcPr>
          <w:p w14:paraId="5E279FD2"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sz w:val="18"/>
                <w:szCs w:val="18"/>
              </w:rPr>
              <w:t xml:space="preserve">Opisy i komunikaty ekranowe w języku polskim. Obsługa poprzez ekran dotykowy z funkcją obsługi gestów, przyciski funkcyjne oraz pokrętło. Fabrycznie skonfigurowane co najmniej trzy układy ekranu: normalny (krzywe dynamiczne i wartości parametrów), </w:t>
            </w:r>
            <w:proofErr w:type="spellStart"/>
            <w:r w:rsidRPr="00684B23">
              <w:rPr>
                <w:rFonts w:ascii="Tahoma" w:hAnsi="Tahoma" w:cs="Tahoma"/>
                <w:sz w:val="18"/>
                <w:szCs w:val="18"/>
              </w:rPr>
              <w:t>minitrendów</w:t>
            </w:r>
            <w:proofErr w:type="spellEnd"/>
            <w:r w:rsidRPr="00684B23">
              <w:rPr>
                <w:rFonts w:ascii="Tahoma" w:hAnsi="Tahoma" w:cs="Tahoma"/>
                <w:sz w:val="18"/>
                <w:szCs w:val="18"/>
              </w:rPr>
              <w:t xml:space="preserve"> (krótkie trendy, krzywe dynamiczne i wartości parametrów), duże odczyty. Szybkie przełączanie między ekranami, bez wchodzenia do menu, za pomocą gestów np. przesunięcie w lewo lub w prawo dwoma palcami po ekranie.</w:t>
            </w:r>
          </w:p>
        </w:tc>
        <w:tc>
          <w:tcPr>
            <w:tcW w:w="2410" w:type="dxa"/>
            <w:tcBorders>
              <w:top w:val="single" w:sz="8" w:space="0" w:color="000000"/>
              <w:left w:val="single" w:sz="2" w:space="0" w:color="000000"/>
              <w:bottom w:val="single" w:sz="2" w:space="0" w:color="000000"/>
              <w:right w:val="single" w:sz="2" w:space="0" w:color="000000"/>
            </w:tcBorders>
            <w:shd w:val="clear" w:color="auto" w:fill="FFFFFF"/>
            <w:vAlign w:val="center"/>
          </w:tcPr>
          <w:p w14:paraId="312B2850"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p>
        </w:tc>
        <w:tc>
          <w:tcPr>
            <w:tcW w:w="1573" w:type="dxa"/>
            <w:tcBorders>
              <w:top w:val="single" w:sz="8" w:space="0" w:color="000000"/>
              <w:left w:val="single" w:sz="2" w:space="0" w:color="000000"/>
              <w:bottom w:val="single" w:sz="8" w:space="0" w:color="000000"/>
              <w:right w:val="double" w:sz="2" w:space="0" w:color="000000"/>
            </w:tcBorders>
            <w:shd w:val="clear" w:color="auto" w:fill="FFFFFF"/>
          </w:tcPr>
          <w:p w14:paraId="5FB6438D" w14:textId="77777777" w:rsidR="001F72F9" w:rsidRPr="00DA0F06" w:rsidRDefault="001F72F9" w:rsidP="001F72F9">
            <w:pPr>
              <w:rPr>
                <w:rFonts w:ascii="Tahoma" w:hAnsi="Tahoma" w:cs="Tahoma"/>
                <w:sz w:val="18"/>
                <w:szCs w:val="18"/>
              </w:rPr>
            </w:pPr>
          </w:p>
        </w:tc>
      </w:tr>
      <w:tr w:rsidR="001F72F9" w:rsidRPr="00DA0F06" w14:paraId="172B046E" w14:textId="77777777" w:rsidTr="001F72F9">
        <w:tc>
          <w:tcPr>
            <w:tcW w:w="709" w:type="dxa"/>
          </w:tcPr>
          <w:p w14:paraId="3709A127"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25</w:t>
            </w:r>
          </w:p>
        </w:tc>
        <w:tc>
          <w:tcPr>
            <w:tcW w:w="5940" w:type="dxa"/>
            <w:vAlign w:val="center"/>
          </w:tcPr>
          <w:p w14:paraId="0778341B"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sz w:val="18"/>
                <w:szCs w:val="18"/>
              </w:rPr>
              <w:t>Monitor wyposażony w funkcje demo oraz tryb szkoleniowy zawierający podstawowe instrukcje dotyczące korzystania z monitora.</w:t>
            </w:r>
          </w:p>
        </w:tc>
        <w:tc>
          <w:tcPr>
            <w:tcW w:w="2410" w:type="dxa"/>
            <w:vAlign w:val="center"/>
          </w:tcPr>
          <w:p w14:paraId="2973A89B"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p>
        </w:tc>
        <w:tc>
          <w:tcPr>
            <w:tcW w:w="1573" w:type="dxa"/>
          </w:tcPr>
          <w:p w14:paraId="55181002" w14:textId="77777777" w:rsidR="001F72F9" w:rsidRPr="00DA0F06" w:rsidRDefault="001F72F9" w:rsidP="001F72F9">
            <w:pPr>
              <w:rPr>
                <w:rFonts w:ascii="Tahoma" w:hAnsi="Tahoma" w:cs="Tahoma"/>
                <w:sz w:val="18"/>
                <w:szCs w:val="18"/>
              </w:rPr>
            </w:pPr>
          </w:p>
        </w:tc>
      </w:tr>
      <w:tr w:rsidR="001F72F9" w:rsidRPr="00DA0F06" w14:paraId="16A90EF0" w14:textId="77777777" w:rsidTr="001F72F9">
        <w:tc>
          <w:tcPr>
            <w:tcW w:w="709" w:type="dxa"/>
            <w:tcBorders>
              <w:bottom w:val="single" w:sz="8" w:space="0" w:color="000000"/>
            </w:tcBorders>
          </w:tcPr>
          <w:p w14:paraId="6855B26C"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26</w:t>
            </w:r>
          </w:p>
        </w:tc>
        <w:tc>
          <w:tcPr>
            <w:tcW w:w="5940" w:type="dxa"/>
            <w:tcBorders>
              <w:bottom w:val="single" w:sz="8" w:space="0" w:color="000000"/>
            </w:tcBorders>
            <w:vAlign w:val="center"/>
          </w:tcPr>
          <w:p w14:paraId="3AAAB77F"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sz w:val="18"/>
                <w:szCs w:val="18"/>
              </w:rPr>
              <w:t>Do 10 krzywych dynamicznych wyświetlanych jednocześnie na ekranie</w:t>
            </w:r>
            <w:r>
              <w:rPr>
                <w:rFonts w:ascii="Tahoma" w:hAnsi="Tahoma" w:cs="Tahoma"/>
                <w:sz w:val="18"/>
                <w:szCs w:val="18"/>
              </w:rPr>
              <w:t>.</w:t>
            </w:r>
          </w:p>
        </w:tc>
        <w:tc>
          <w:tcPr>
            <w:tcW w:w="2410" w:type="dxa"/>
            <w:tcBorders>
              <w:bottom w:val="single" w:sz="8" w:space="0" w:color="000000"/>
            </w:tcBorders>
            <w:vAlign w:val="center"/>
          </w:tcPr>
          <w:p w14:paraId="424E49F2"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p>
        </w:tc>
        <w:tc>
          <w:tcPr>
            <w:tcW w:w="1573" w:type="dxa"/>
            <w:tcBorders>
              <w:bottom w:val="single" w:sz="8" w:space="0" w:color="000000"/>
            </w:tcBorders>
          </w:tcPr>
          <w:p w14:paraId="50779557" w14:textId="77777777" w:rsidR="001F72F9" w:rsidRPr="00DA0F06" w:rsidRDefault="001F72F9" w:rsidP="001F72F9">
            <w:pPr>
              <w:rPr>
                <w:rFonts w:ascii="Tahoma" w:hAnsi="Tahoma" w:cs="Tahoma"/>
                <w:sz w:val="18"/>
                <w:szCs w:val="18"/>
              </w:rPr>
            </w:pPr>
          </w:p>
        </w:tc>
      </w:tr>
      <w:tr w:rsidR="001F72F9" w:rsidRPr="00DA0F06" w14:paraId="74C7CB55" w14:textId="77777777" w:rsidTr="001F72F9">
        <w:tc>
          <w:tcPr>
            <w:tcW w:w="709" w:type="dxa"/>
            <w:tcBorders>
              <w:top w:val="single" w:sz="8" w:space="0" w:color="000000"/>
              <w:left w:val="single" w:sz="8" w:space="0" w:color="000000"/>
              <w:bottom w:val="single" w:sz="8" w:space="0" w:color="000000"/>
              <w:right w:val="single" w:sz="8" w:space="0" w:color="000000"/>
            </w:tcBorders>
            <w:shd w:val="pct25" w:color="auto" w:fill="auto"/>
          </w:tcPr>
          <w:p w14:paraId="6EAEC8FA" w14:textId="77777777" w:rsidR="001F72F9" w:rsidRDefault="001F72F9" w:rsidP="001F72F9">
            <w:pPr>
              <w:spacing w:after="58"/>
              <w:jc w:val="center"/>
              <w:rPr>
                <w:rFonts w:ascii="Tahoma" w:hAnsi="Tahoma" w:cs="Tahoma"/>
                <w:sz w:val="18"/>
                <w:szCs w:val="18"/>
              </w:rPr>
            </w:pPr>
          </w:p>
        </w:tc>
        <w:tc>
          <w:tcPr>
            <w:tcW w:w="5940" w:type="dxa"/>
            <w:tcBorders>
              <w:top w:val="single" w:sz="8" w:space="0" w:color="000000"/>
              <w:left w:val="single" w:sz="8" w:space="0" w:color="000000"/>
              <w:bottom w:val="single" w:sz="8" w:space="0" w:color="000000"/>
              <w:right w:val="single" w:sz="8" w:space="0" w:color="000000"/>
            </w:tcBorders>
            <w:shd w:val="pct25" w:color="auto" w:fill="auto"/>
          </w:tcPr>
          <w:p w14:paraId="42611D13" w14:textId="77777777" w:rsidR="001F72F9" w:rsidRPr="00684B23" w:rsidRDefault="001F72F9" w:rsidP="001F72F9">
            <w:pPr>
              <w:rPr>
                <w:rFonts w:ascii="Tahoma" w:hAnsi="Tahoma" w:cs="Tahoma"/>
                <w:b/>
                <w:bCs/>
                <w:sz w:val="18"/>
                <w:szCs w:val="18"/>
              </w:rPr>
            </w:pPr>
            <w:r w:rsidRPr="00684B23">
              <w:rPr>
                <w:rFonts w:ascii="Tahoma" w:hAnsi="Tahoma" w:cs="Tahoma"/>
                <w:b/>
                <w:bCs/>
                <w:color w:val="000000"/>
                <w:sz w:val="18"/>
                <w:szCs w:val="18"/>
              </w:rPr>
              <w:t>SYSTEM ALARMOWY:</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22A53E4B" w14:textId="77777777" w:rsidR="001F72F9" w:rsidRPr="00DA0F06" w:rsidRDefault="001F72F9" w:rsidP="001F72F9">
            <w:pPr>
              <w:rPr>
                <w:rFonts w:ascii="Tahoma" w:hAnsi="Tahoma" w:cs="Tahoma"/>
                <w:sz w:val="18"/>
                <w:szCs w:val="18"/>
              </w:rPr>
            </w:pPr>
          </w:p>
        </w:tc>
        <w:tc>
          <w:tcPr>
            <w:tcW w:w="1573" w:type="dxa"/>
            <w:tcBorders>
              <w:top w:val="single" w:sz="8" w:space="0" w:color="000000"/>
              <w:left w:val="single" w:sz="8" w:space="0" w:color="000000"/>
              <w:bottom w:val="single" w:sz="8" w:space="0" w:color="000000"/>
              <w:right w:val="single" w:sz="8" w:space="0" w:color="000000"/>
            </w:tcBorders>
            <w:shd w:val="pct25" w:color="auto" w:fill="auto"/>
          </w:tcPr>
          <w:p w14:paraId="3853754D" w14:textId="77777777" w:rsidR="001F72F9" w:rsidRPr="00DA0F06" w:rsidRDefault="001F72F9" w:rsidP="001F72F9">
            <w:pPr>
              <w:rPr>
                <w:rFonts w:ascii="Tahoma" w:hAnsi="Tahoma" w:cs="Tahoma"/>
                <w:sz w:val="18"/>
                <w:szCs w:val="18"/>
              </w:rPr>
            </w:pPr>
          </w:p>
        </w:tc>
      </w:tr>
      <w:tr w:rsidR="001F72F9" w:rsidRPr="00DA0F06" w14:paraId="7402AD60" w14:textId="77777777" w:rsidTr="001F72F9">
        <w:tc>
          <w:tcPr>
            <w:tcW w:w="709" w:type="dxa"/>
            <w:tcBorders>
              <w:bottom w:val="single" w:sz="8" w:space="0" w:color="000000"/>
            </w:tcBorders>
          </w:tcPr>
          <w:p w14:paraId="2FD07D35"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27</w:t>
            </w:r>
          </w:p>
        </w:tc>
        <w:tc>
          <w:tcPr>
            <w:tcW w:w="5940" w:type="dxa"/>
            <w:tcBorders>
              <w:bottom w:val="single" w:sz="8" w:space="0" w:color="000000"/>
            </w:tcBorders>
            <w:vAlign w:val="center"/>
          </w:tcPr>
          <w:p w14:paraId="6C60215C"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sz w:val="18"/>
                <w:szCs w:val="18"/>
              </w:rPr>
              <w:t xml:space="preserve">System alarmowy generujący dwa rodzaje sygnalizacji alarmowej: alarmy fizjologiczne oraz techniczne. Alarmy klasyfikowane według czterech priorytetów w zależności od stopnia zagrożenia alarmu. Ustawianie granic alarmowych przez użytkownika oraz funkcja automatycznego ustawiania granic alarmowych na podstawie bieżących wartości parametrów. Ustawianie głośności alarmowania (co najmniej 9 poziomów do wyboru). </w:t>
            </w:r>
          </w:p>
        </w:tc>
        <w:tc>
          <w:tcPr>
            <w:tcW w:w="2410" w:type="dxa"/>
            <w:tcBorders>
              <w:bottom w:val="single" w:sz="8" w:space="0" w:color="000000"/>
            </w:tcBorders>
            <w:vAlign w:val="center"/>
          </w:tcPr>
          <w:p w14:paraId="3EECAEB9"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r>
              <w:rPr>
                <w:rFonts w:ascii="Tahoma" w:hAnsi="Tahoma" w:cs="Tahoma"/>
                <w:sz w:val="18"/>
                <w:szCs w:val="18"/>
              </w:rPr>
              <w:t>, opisać</w:t>
            </w:r>
          </w:p>
        </w:tc>
        <w:tc>
          <w:tcPr>
            <w:tcW w:w="1573" w:type="dxa"/>
            <w:tcBorders>
              <w:bottom w:val="single" w:sz="8" w:space="0" w:color="000000"/>
            </w:tcBorders>
          </w:tcPr>
          <w:p w14:paraId="18F7C30E" w14:textId="77777777" w:rsidR="001F72F9" w:rsidRPr="00DA0F06" w:rsidRDefault="001F72F9" w:rsidP="001F72F9">
            <w:pPr>
              <w:rPr>
                <w:rFonts w:ascii="Tahoma" w:hAnsi="Tahoma" w:cs="Tahoma"/>
                <w:sz w:val="18"/>
                <w:szCs w:val="18"/>
              </w:rPr>
            </w:pPr>
          </w:p>
        </w:tc>
      </w:tr>
      <w:tr w:rsidR="001F72F9" w:rsidRPr="00DA0F06" w14:paraId="7F6BAE43" w14:textId="77777777" w:rsidTr="001F72F9">
        <w:tc>
          <w:tcPr>
            <w:tcW w:w="709" w:type="dxa"/>
            <w:tcBorders>
              <w:bottom w:val="single" w:sz="8" w:space="0" w:color="000000"/>
            </w:tcBorders>
          </w:tcPr>
          <w:p w14:paraId="25C22C0B"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28</w:t>
            </w:r>
          </w:p>
        </w:tc>
        <w:tc>
          <w:tcPr>
            <w:tcW w:w="5940" w:type="dxa"/>
            <w:tcBorders>
              <w:bottom w:val="single" w:sz="8" w:space="0" w:color="000000"/>
            </w:tcBorders>
            <w:vAlign w:val="center"/>
          </w:tcPr>
          <w:p w14:paraId="252078B1"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color w:val="000000"/>
                <w:sz w:val="18"/>
                <w:szCs w:val="18"/>
              </w:rPr>
              <w:t>Funkcja zawieszenia sygnalizacji alarmowej na czas wybrany przez użytkownika (do wyboru co najmniej wstrzymanie alarmów na 1, 2, 5, 10 i 15 minut) oraz możliwość zawieszenia alarmów na stałe (zabezpieczone hasłem).</w:t>
            </w:r>
          </w:p>
        </w:tc>
        <w:tc>
          <w:tcPr>
            <w:tcW w:w="2410" w:type="dxa"/>
            <w:tcBorders>
              <w:bottom w:val="single" w:sz="8" w:space="0" w:color="000000"/>
            </w:tcBorders>
            <w:vAlign w:val="center"/>
          </w:tcPr>
          <w:p w14:paraId="69C2D7D8"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r>
              <w:rPr>
                <w:rFonts w:ascii="Tahoma" w:hAnsi="Tahoma" w:cs="Tahoma"/>
                <w:sz w:val="18"/>
                <w:szCs w:val="18"/>
              </w:rPr>
              <w:t>, opisać</w:t>
            </w:r>
          </w:p>
        </w:tc>
        <w:tc>
          <w:tcPr>
            <w:tcW w:w="1573" w:type="dxa"/>
            <w:tcBorders>
              <w:bottom w:val="single" w:sz="8" w:space="0" w:color="000000"/>
            </w:tcBorders>
          </w:tcPr>
          <w:p w14:paraId="72DF667D" w14:textId="77777777" w:rsidR="001F72F9" w:rsidRPr="00DA0F06" w:rsidRDefault="001F72F9" w:rsidP="001F72F9">
            <w:pPr>
              <w:rPr>
                <w:rFonts w:ascii="Tahoma" w:hAnsi="Tahoma" w:cs="Tahoma"/>
                <w:sz w:val="18"/>
                <w:szCs w:val="18"/>
              </w:rPr>
            </w:pPr>
          </w:p>
        </w:tc>
      </w:tr>
      <w:tr w:rsidR="001F72F9" w:rsidRPr="00DA0F06" w14:paraId="15C52793" w14:textId="77777777" w:rsidTr="001F72F9">
        <w:tc>
          <w:tcPr>
            <w:tcW w:w="709" w:type="dxa"/>
            <w:tcBorders>
              <w:bottom w:val="single" w:sz="8" w:space="0" w:color="000000"/>
            </w:tcBorders>
          </w:tcPr>
          <w:p w14:paraId="61092CE9"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29</w:t>
            </w:r>
          </w:p>
        </w:tc>
        <w:tc>
          <w:tcPr>
            <w:tcW w:w="5940" w:type="dxa"/>
            <w:tcBorders>
              <w:bottom w:val="single" w:sz="8" w:space="0" w:color="000000"/>
            </w:tcBorders>
            <w:vAlign w:val="center"/>
          </w:tcPr>
          <w:p w14:paraId="380CC821" w14:textId="77777777" w:rsidR="001F72F9" w:rsidRPr="00684B23" w:rsidRDefault="001F72F9" w:rsidP="001F72F9">
            <w:pPr>
              <w:pStyle w:val="Style10"/>
              <w:jc w:val="left"/>
              <w:rPr>
                <w:rFonts w:ascii="Tahoma" w:hAnsi="Tahoma" w:cs="Tahoma"/>
                <w:sz w:val="18"/>
                <w:szCs w:val="18"/>
              </w:rPr>
            </w:pPr>
            <w:r w:rsidRPr="00684B23">
              <w:rPr>
                <w:rFonts w:ascii="Tahoma" w:hAnsi="Tahoma" w:cs="Tahoma"/>
                <w:sz w:val="18"/>
                <w:szCs w:val="18"/>
              </w:rPr>
              <w:t xml:space="preserve">W celu ułatwienia identyfikacji alarmującego monitora możliwość ustawienia oddzielnego wzorca dźwiękowego sygnalizacji alarmowej. </w:t>
            </w:r>
          </w:p>
          <w:p w14:paraId="5D665987"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sz w:val="18"/>
                <w:szCs w:val="18"/>
              </w:rPr>
              <w:t>Co najmniej 3 wzorce do wyboru.</w:t>
            </w:r>
          </w:p>
        </w:tc>
        <w:tc>
          <w:tcPr>
            <w:tcW w:w="2410" w:type="dxa"/>
            <w:tcBorders>
              <w:bottom w:val="single" w:sz="8" w:space="0" w:color="000000"/>
            </w:tcBorders>
            <w:vAlign w:val="center"/>
          </w:tcPr>
          <w:p w14:paraId="3A856B15"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r>
              <w:rPr>
                <w:rFonts w:ascii="Tahoma" w:hAnsi="Tahoma" w:cs="Tahoma"/>
                <w:sz w:val="18"/>
                <w:szCs w:val="18"/>
              </w:rPr>
              <w:t>, opisać</w:t>
            </w:r>
          </w:p>
        </w:tc>
        <w:tc>
          <w:tcPr>
            <w:tcW w:w="1573" w:type="dxa"/>
            <w:tcBorders>
              <w:bottom w:val="single" w:sz="8" w:space="0" w:color="000000"/>
            </w:tcBorders>
          </w:tcPr>
          <w:p w14:paraId="2B69D2B5" w14:textId="77777777" w:rsidR="001F72F9" w:rsidRPr="00DA0F06" w:rsidRDefault="001F72F9" w:rsidP="001F72F9">
            <w:pPr>
              <w:rPr>
                <w:rFonts w:ascii="Tahoma" w:hAnsi="Tahoma" w:cs="Tahoma"/>
                <w:sz w:val="18"/>
                <w:szCs w:val="18"/>
              </w:rPr>
            </w:pPr>
          </w:p>
        </w:tc>
      </w:tr>
      <w:tr w:rsidR="001F72F9" w:rsidRPr="00F70D35" w14:paraId="268969B7" w14:textId="77777777" w:rsidTr="001F72F9">
        <w:tc>
          <w:tcPr>
            <w:tcW w:w="709" w:type="dxa"/>
            <w:tcBorders>
              <w:top w:val="single" w:sz="8" w:space="0" w:color="000000"/>
              <w:left w:val="single" w:sz="8" w:space="0" w:color="000000"/>
              <w:bottom w:val="single" w:sz="8" w:space="0" w:color="000000"/>
              <w:right w:val="single" w:sz="8" w:space="0" w:color="000000"/>
            </w:tcBorders>
            <w:shd w:val="pct25" w:color="auto" w:fill="auto"/>
          </w:tcPr>
          <w:p w14:paraId="478BE042" w14:textId="77777777" w:rsidR="001F72F9" w:rsidRPr="00F70D35" w:rsidRDefault="001F72F9" w:rsidP="001F72F9">
            <w:pPr>
              <w:spacing w:after="58"/>
              <w:jc w:val="center"/>
              <w:rPr>
                <w:rFonts w:ascii="Tahoma" w:hAnsi="Tahoma" w:cs="Tahoma"/>
                <w:sz w:val="18"/>
                <w:szCs w:val="18"/>
              </w:rPr>
            </w:pPr>
          </w:p>
        </w:tc>
        <w:tc>
          <w:tcPr>
            <w:tcW w:w="5940" w:type="dxa"/>
            <w:tcBorders>
              <w:top w:val="single" w:sz="8" w:space="0" w:color="000000"/>
              <w:left w:val="single" w:sz="8" w:space="0" w:color="000000"/>
              <w:bottom w:val="single" w:sz="8" w:space="0" w:color="000000"/>
              <w:right w:val="single" w:sz="8" w:space="0" w:color="000000"/>
            </w:tcBorders>
            <w:shd w:val="pct25" w:color="auto" w:fill="auto"/>
          </w:tcPr>
          <w:p w14:paraId="5C27241C" w14:textId="77777777" w:rsidR="001F72F9" w:rsidRPr="00684B23" w:rsidRDefault="001F72F9" w:rsidP="001F72F9">
            <w:pPr>
              <w:rPr>
                <w:rFonts w:ascii="Tahoma" w:hAnsi="Tahoma" w:cs="Tahoma"/>
                <w:b/>
                <w:bCs/>
                <w:color w:val="000000"/>
                <w:sz w:val="18"/>
                <w:szCs w:val="18"/>
              </w:rPr>
            </w:pPr>
            <w:r w:rsidRPr="00684B23">
              <w:rPr>
                <w:rFonts w:ascii="Tahoma" w:hAnsi="Tahoma" w:cs="Tahoma"/>
                <w:b/>
                <w:bCs/>
                <w:color w:val="000000"/>
                <w:sz w:val="18"/>
                <w:szCs w:val="18"/>
              </w:rPr>
              <w:t>ZAPAMIĘTYWANIE I PRZEGLĄD DANYCH:</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64A121BB" w14:textId="77777777" w:rsidR="001F72F9" w:rsidRPr="00F70D35" w:rsidRDefault="001F72F9" w:rsidP="001F72F9">
            <w:pPr>
              <w:jc w:val="center"/>
              <w:rPr>
                <w:rFonts w:ascii="Tahoma" w:hAnsi="Tahoma" w:cs="Tahoma"/>
                <w:sz w:val="18"/>
                <w:szCs w:val="18"/>
              </w:rPr>
            </w:pPr>
          </w:p>
        </w:tc>
        <w:tc>
          <w:tcPr>
            <w:tcW w:w="1573" w:type="dxa"/>
            <w:tcBorders>
              <w:top w:val="single" w:sz="8" w:space="0" w:color="000000"/>
              <w:left w:val="single" w:sz="8" w:space="0" w:color="000000"/>
              <w:bottom w:val="single" w:sz="8" w:space="0" w:color="000000"/>
              <w:right w:val="single" w:sz="8" w:space="0" w:color="000000"/>
            </w:tcBorders>
            <w:shd w:val="pct25" w:color="auto" w:fill="auto"/>
          </w:tcPr>
          <w:p w14:paraId="149801CA" w14:textId="77777777" w:rsidR="001F72F9" w:rsidRPr="00F70D35" w:rsidRDefault="001F72F9" w:rsidP="001F72F9">
            <w:pPr>
              <w:rPr>
                <w:rFonts w:ascii="Tahoma" w:hAnsi="Tahoma" w:cs="Tahoma"/>
                <w:sz w:val="18"/>
                <w:szCs w:val="18"/>
              </w:rPr>
            </w:pPr>
          </w:p>
        </w:tc>
      </w:tr>
      <w:tr w:rsidR="001F72F9" w:rsidRPr="00DA0F06" w14:paraId="10A9101A" w14:textId="77777777" w:rsidTr="001F72F9">
        <w:tc>
          <w:tcPr>
            <w:tcW w:w="709" w:type="dxa"/>
            <w:tcBorders>
              <w:bottom w:val="single" w:sz="8" w:space="0" w:color="000000"/>
            </w:tcBorders>
          </w:tcPr>
          <w:p w14:paraId="00A96854"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31</w:t>
            </w:r>
          </w:p>
        </w:tc>
        <w:tc>
          <w:tcPr>
            <w:tcW w:w="5940" w:type="dxa"/>
            <w:tcBorders>
              <w:bottom w:val="single" w:sz="8" w:space="0" w:color="000000"/>
            </w:tcBorders>
            <w:vAlign w:val="center"/>
          </w:tcPr>
          <w:p w14:paraId="7E13FFA1"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sz w:val="18"/>
                <w:szCs w:val="18"/>
              </w:rPr>
              <w:t>Przynajmniej 120-godzinne trendy wszystkich mierzonych parametrów, w postaci tabel i wykresów  z rozdzielczością od 1 minuty oraz 1200-godzinne trendy wszystkich mierzonych parametrów, w postaci tabel i wykresów  z rozdzielczością od 10 minuty .</w:t>
            </w:r>
          </w:p>
        </w:tc>
        <w:tc>
          <w:tcPr>
            <w:tcW w:w="2410" w:type="dxa"/>
            <w:tcBorders>
              <w:bottom w:val="single" w:sz="8" w:space="0" w:color="000000"/>
            </w:tcBorders>
            <w:vAlign w:val="center"/>
          </w:tcPr>
          <w:p w14:paraId="6042CEA1"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p>
        </w:tc>
        <w:tc>
          <w:tcPr>
            <w:tcW w:w="1573" w:type="dxa"/>
            <w:tcBorders>
              <w:bottom w:val="single" w:sz="8" w:space="0" w:color="000000"/>
            </w:tcBorders>
          </w:tcPr>
          <w:p w14:paraId="7DFDE78D" w14:textId="77777777" w:rsidR="001F72F9" w:rsidRPr="00DA0F06" w:rsidRDefault="001F72F9" w:rsidP="001F72F9">
            <w:pPr>
              <w:rPr>
                <w:rFonts w:ascii="Tahoma" w:hAnsi="Tahoma" w:cs="Tahoma"/>
                <w:sz w:val="18"/>
                <w:szCs w:val="18"/>
              </w:rPr>
            </w:pPr>
          </w:p>
        </w:tc>
      </w:tr>
      <w:tr w:rsidR="001F72F9" w:rsidRPr="00DA0F06" w14:paraId="69A55054" w14:textId="77777777" w:rsidTr="001F72F9">
        <w:tc>
          <w:tcPr>
            <w:tcW w:w="709" w:type="dxa"/>
            <w:tcBorders>
              <w:bottom w:val="single" w:sz="8" w:space="0" w:color="000000"/>
            </w:tcBorders>
          </w:tcPr>
          <w:p w14:paraId="40DB5CEF"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32</w:t>
            </w:r>
          </w:p>
        </w:tc>
        <w:tc>
          <w:tcPr>
            <w:tcW w:w="5940" w:type="dxa"/>
            <w:tcBorders>
              <w:bottom w:val="single" w:sz="8" w:space="0" w:color="000000"/>
            </w:tcBorders>
            <w:vAlign w:val="center"/>
          </w:tcPr>
          <w:p w14:paraId="3A890C19"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sz w:val="18"/>
                <w:szCs w:val="18"/>
              </w:rPr>
              <w:t xml:space="preserve">Zapamiętywanie krzywych dynamicznych w czasie rzeczywistym (funkcja </w:t>
            </w:r>
            <w:proofErr w:type="spellStart"/>
            <w:r w:rsidRPr="00684B23">
              <w:rPr>
                <w:rFonts w:ascii="Tahoma" w:hAnsi="Tahoma" w:cs="Tahoma"/>
                <w:sz w:val="18"/>
                <w:szCs w:val="18"/>
              </w:rPr>
              <w:t>full</w:t>
            </w:r>
            <w:proofErr w:type="spellEnd"/>
            <w:r w:rsidRPr="00684B23">
              <w:rPr>
                <w:rFonts w:ascii="Tahoma" w:hAnsi="Tahoma" w:cs="Tahoma"/>
                <w:sz w:val="18"/>
                <w:szCs w:val="18"/>
              </w:rPr>
              <w:t xml:space="preserve"> </w:t>
            </w:r>
            <w:proofErr w:type="spellStart"/>
            <w:r w:rsidRPr="00684B23">
              <w:rPr>
                <w:rFonts w:ascii="Tahoma" w:hAnsi="Tahoma" w:cs="Tahoma"/>
                <w:sz w:val="18"/>
                <w:szCs w:val="18"/>
              </w:rPr>
              <w:t>dislosure</w:t>
            </w:r>
            <w:proofErr w:type="spellEnd"/>
            <w:r w:rsidRPr="00684B23">
              <w:rPr>
                <w:rFonts w:ascii="Tahoma" w:hAnsi="Tahoma" w:cs="Tahoma"/>
                <w:sz w:val="18"/>
                <w:szCs w:val="18"/>
              </w:rPr>
              <w:t>) – pamięć co najmniej 24 godzin.</w:t>
            </w:r>
          </w:p>
        </w:tc>
        <w:tc>
          <w:tcPr>
            <w:tcW w:w="2410" w:type="dxa"/>
            <w:tcBorders>
              <w:bottom w:val="single" w:sz="8" w:space="0" w:color="000000"/>
            </w:tcBorders>
            <w:vAlign w:val="center"/>
          </w:tcPr>
          <w:p w14:paraId="36A1FBAA"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p>
        </w:tc>
        <w:tc>
          <w:tcPr>
            <w:tcW w:w="1573" w:type="dxa"/>
            <w:tcBorders>
              <w:bottom w:val="single" w:sz="8" w:space="0" w:color="000000"/>
            </w:tcBorders>
          </w:tcPr>
          <w:p w14:paraId="7F4087C3" w14:textId="77777777" w:rsidR="001F72F9" w:rsidRPr="00DA0F06" w:rsidRDefault="001F72F9" w:rsidP="001F72F9">
            <w:pPr>
              <w:rPr>
                <w:rFonts w:ascii="Tahoma" w:hAnsi="Tahoma" w:cs="Tahoma"/>
                <w:sz w:val="18"/>
                <w:szCs w:val="18"/>
              </w:rPr>
            </w:pPr>
          </w:p>
        </w:tc>
      </w:tr>
      <w:tr w:rsidR="001F72F9" w:rsidRPr="00DA0F06" w14:paraId="7BF49B15" w14:textId="77777777" w:rsidTr="001F72F9">
        <w:tc>
          <w:tcPr>
            <w:tcW w:w="709" w:type="dxa"/>
            <w:tcBorders>
              <w:bottom w:val="single" w:sz="8" w:space="0" w:color="000000"/>
            </w:tcBorders>
          </w:tcPr>
          <w:p w14:paraId="0607968A"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33</w:t>
            </w:r>
          </w:p>
        </w:tc>
        <w:tc>
          <w:tcPr>
            <w:tcW w:w="5940" w:type="dxa"/>
            <w:tcBorders>
              <w:bottom w:val="single" w:sz="8" w:space="0" w:color="000000"/>
            </w:tcBorders>
            <w:vAlign w:val="center"/>
          </w:tcPr>
          <w:p w14:paraId="6C26CE73"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sz w:val="18"/>
                <w:szCs w:val="18"/>
              </w:rPr>
              <w:t xml:space="preserve">Zapamiętywanie co najmniej 1000 zdarzeń alarmowych (krzywe </w:t>
            </w:r>
            <w:r>
              <w:rPr>
                <w:rFonts w:ascii="Tahoma" w:hAnsi="Tahoma" w:cs="Tahoma"/>
                <w:sz w:val="18"/>
                <w:szCs w:val="18"/>
              </w:rPr>
              <w:br/>
            </w:r>
            <w:r w:rsidRPr="00684B23">
              <w:rPr>
                <w:rFonts w:ascii="Tahoma" w:hAnsi="Tahoma" w:cs="Tahoma"/>
                <w:sz w:val="18"/>
                <w:szCs w:val="18"/>
              </w:rPr>
              <w:t>i odpowiadające im wartości parametrów).</w:t>
            </w:r>
          </w:p>
        </w:tc>
        <w:tc>
          <w:tcPr>
            <w:tcW w:w="2410" w:type="dxa"/>
            <w:tcBorders>
              <w:bottom w:val="single" w:sz="8" w:space="0" w:color="000000"/>
            </w:tcBorders>
            <w:vAlign w:val="center"/>
          </w:tcPr>
          <w:p w14:paraId="27CAF2F6"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p>
        </w:tc>
        <w:tc>
          <w:tcPr>
            <w:tcW w:w="1573" w:type="dxa"/>
            <w:tcBorders>
              <w:bottom w:val="single" w:sz="8" w:space="0" w:color="000000"/>
            </w:tcBorders>
          </w:tcPr>
          <w:p w14:paraId="2FD79179" w14:textId="77777777" w:rsidR="001F72F9" w:rsidRPr="00DA0F06" w:rsidRDefault="001F72F9" w:rsidP="001F72F9">
            <w:pPr>
              <w:rPr>
                <w:rFonts w:ascii="Tahoma" w:hAnsi="Tahoma" w:cs="Tahoma"/>
                <w:sz w:val="18"/>
                <w:szCs w:val="18"/>
              </w:rPr>
            </w:pPr>
          </w:p>
        </w:tc>
      </w:tr>
      <w:tr w:rsidR="001F72F9" w:rsidRPr="00B96F27" w14:paraId="01F2F015" w14:textId="77777777" w:rsidTr="001F72F9">
        <w:tc>
          <w:tcPr>
            <w:tcW w:w="709" w:type="dxa"/>
            <w:tcBorders>
              <w:top w:val="single" w:sz="8" w:space="0" w:color="000000"/>
              <w:left w:val="single" w:sz="8" w:space="0" w:color="000000"/>
              <w:bottom w:val="single" w:sz="8" w:space="0" w:color="000000"/>
              <w:right w:val="single" w:sz="8" w:space="0" w:color="000000"/>
            </w:tcBorders>
            <w:shd w:val="pct25" w:color="auto" w:fill="auto"/>
          </w:tcPr>
          <w:p w14:paraId="71EE6372" w14:textId="77777777" w:rsidR="001F72F9" w:rsidRPr="00B96F27" w:rsidRDefault="001F72F9" w:rsidP="001F72F9">
            <w:pPr>
              <w:spacing w:after="58"/>
              <w:jc w:val="center"/>
              <w:rPr>
                <w:rFonts w:ascii="Tahoma" w:hAnsi="Tahoma" w:cs="Tahoma"/>
                <w:sz w:val="18"/>
                <w:szCs w:val="18"/>
              </w:rPr>
            </w:pPr>
          </w:p>
        </w:tc>
        <w:tc>
          <w:tcPr>
            <w:tcW w:w="5940" w:type="dxa"/>
            <w:tcBorders>
              <w:top w:val="single" w:sz="8" w:space="0" w:color="000000"/>
              <w:left w:val="single" w:sz="8" w:space="0" w:color="000000"/>
              <w:bottom w:val="single" w:sz="8" w:space="0" w:color="000000"/>
              <w:right w:val="single" w:sz="8" w:space="0" w:color="000000"/>
            </w:tcBorders>
            <w:shd w:val="pct25" w:color="auto" w:fill="auto"/>
          </w:tcPr>
          <w:p w14:paraId="6169FF21" w14:textId="77777777" w:rsidR="001F72F9" w:rsidRPr="00684B23" w:rsidRDefault="001F72F9" w:rsidP="001F72F9">
            <w:pPr>
              <w:rPr>
                <w:rFonts w:ascii="Tahoma" w:hAnsi="Tahoma" w:cs="Tahoma"/>
                <w:b/>
                <w:bCs/>
                <w:sz w:val="18"/>
                <w:szCs w:val="18"/>
              </w:rPr>
            </w:pPr>
            <w:r w:rsidRPr="00684B23">
              <w:rPr>
                <w:rFonts w:ascii="Tahoma" w:hAnsi="Tahoma" w:cs="Tahoma"/>
                <w:b/>
                <w:bCs/>
                <w:color w:val="000000"/>
                <w:sz w:val="18"/>
                <w:szCs w:val="18"/>
              </w:rPr>
              <w:t>MIERZONE PARAMETRY:</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3A6D726D" w14:textId="77777777" w:rsidR="001F72F9" w:rsidRPr="00B96F27" w:rsidRDefault="001F72F9" w:rsidP="001F72F9">
            <w:pPr>
              <w:jc w:val="center"/>
              <w:rPr>
                <w:rFonts w:ascii="Tahoma" w:hAnsi="Tahoma" w:cs="Tahoma"/>
                <w:sz w:val="18"/>
                <w:szCs w:val="18"/>
              </w:rPr>
            </w:pPr>
          </w:p>
        </w:tc>
        <w:tc>
          <w:tcPr>
            <w:tcW w:w="1573" w:type="dxa"/>
            <w:tcBorders>
              <w:top w:val="single" w:sz="8" w:space="0" w:color="000000"/>
              <w:left w:val="single" w:sz="8" w:space="0" w:color="000000"/>
              <w:bottom w:val="single" w:sz="8" w:space="0" w:color="000000"/>
              <w:right w:val="single" w:sz="8" w:space="0" w:color="000000"/>
            </w:tcBorders>
            <w:shd w:val="pct25" w:color="auto" w:fill="auto"/>
          </w:tcPr>
          <w:p w14:paraId="13CB867C" w14:textId="77777777" w:rsidR="001F72F9" w:rsidRPr="00B96F27" w:rsidRDefault="001F72F9" w:rsidP="001F72F9">
            <w:pPr>
              <w:rPr>
                <w:rFonts w:ascii="Tahoma" w:hAnsi="Tahoma" w:cs="Tahoma"/>
                <w:sz w:val="18"/>
                <w:szCs w:val="18"/>
              </w:rPr>
            </w:pPr>
          </w:p>
        </w:tc>
      </w:tr>
      <w:tr w:rsidR="001F72F9" w:rsidRPr="00DA0F06" w14:paraId="197F198B" w14:textId="77777777" w:rsidTr="001F72F9">
        <w:tc>
          <w:tcPr>
            <w:tcW w:w="709" w:type="dxa"/>
            <w:tcBorders>
              <w:bottom w:val="single" w:sz="8" w:space="0" w:color="000000"/>
            </w:tcBorders>
          </w:tcPr>
          <w:p w14:paraId="5FF10F79"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34</w:t>
            </w:r>
          </w:p>
        </w:tc>
        <w:tc>
          <w:tcPr>
            <w:tcW w:w="5940" w:type="dxa"/>
            <w:tcBorders>
              <w:bottom w:val="single" w:sz="8" w:space="0" w:color="000000"/>
            </w:tcBorders>
            <w:vAlign w:val="center"/>
          </w:tcPr>
          <w:p w14:paraId="3DEB777E"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b/>
                <w:sz w:val="18"/>
                <w:szCs w:val="18"/>
              </w:rPr>
              <w:t>EKG</w:t>
            </w:r>
            <w:r w:rsidRPr="00684B23">
              <w:rPr>
                <w:rFonts w:ascii="Tahoma" w:hAnsi="Tahoma" w:cs="Tahoma"/>
                <w:bCs/>
                <w:sz w:val="18"/>
                <w:szCs w:val="18"/>
              </w:rPr>
              <w:t xml:space="preserve"> </w:t>
            </w:r>
            <w:r w:rsidRPr="00684B23">
              <w:rPr>
                <w:rFonts w:ascii="Tahoma" w:hAnsi="Tahoma" w:cs="Tahoma"/>
                <w:sz w:val="18"/>
                <w:szCs w:val="18"/>
              </w:rPr>
              <w:t xml:space="preserve">- pomiar częstości akcji serca. Zakres minimum 10 - 300/min. Ustawianie prędkości przesuwu krzywej EKG do wyboru co najmniej: 6.25; 12.5; 25; 50 mm/s. Ustawianie wzmocnienia krzywej EKG do wyboru co najmniej: x0.125; x0.25; 0.5; x1; x2; x4; auto. </w:t>
            </w:r>
            <w:r>
              <w:rPr>
                <w:rFonts w:ascii="Tahoma" w:hAnsi="Tahoma" w:cs="Tahoma"/>
                <w:sz w:val="18"/>
                <w:szCs w:val="18"/>
              </w:rPr>
              <w:br/>
            </w:r>
            <w:r w:rsidRPr="00684B23">
              <w:rPr>
                <w:rFonts w:ascii="Tahoma" w:hAnsi="Tahoma" w:cs="Tahoma"/>
                <w:sz w:val="18"/>
                <w:szCs w:val="18"/>
              </w:rPr>
              <w:t>W komplecie z monitorem przewód EKG z kompletem 5 końcówek.</w:t>
            </w:r>
          </w:p>
        </w:tc>
        <w:tc>
          <w:tcPr>
            <w:tcW w:w="2410" w:type="dxa"/>
            <w:tcBorders>
              <w:bottom w:val="single" w:sz="8" w:space="0" w:color="000000"/>
            </w:tcBorders>
            <w:vAlign w:val="center"/>
          </w:tcPr>
          <w:p w14:paraId="0D53E1C9"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r>
              <w:rPr>
                <w:rFonts w:ascii="Tahoma" w:hAnsi="Tahoma" w:cs="Tahoma"/>
                <w:sz w:val="18"/>
                <w:szCs w:val="18"/>
              </w:rPr>
              <w:t>, opisać</w:t>
            </w:r>
          </w:p>
        </w:tc>
        <w:tc>
          <w:tcPr>
            <w:tcW w:w="1573" w:type="dxa"/>
            <w:tcBorders>
              <w:bottom w:val="single" w:sz="8" w:space="0" w:color="000000"/>
            </w:tcBorders>
          </w:tcPr>
          <w:p w14:paraId="66099AA8" w14:textId="77777777" w:rsidR="001F72F9" w:rsidRPr="00DA0F06" w:rsidRDefault="001F72F9" w:rsidP="001F72F9">
            <w:pPr>
              <w:rPr>
                <w:rFonts w:ascii="Tahoma" w:hAnsi="Tahoma" w:cs="Tahoma"/>
                <w:sz w:val="18"/>
                <w:szCs w:val="18"/>
              </w:rPr>
            </w:pPr>
          </w:p>
        </w:tc>
      </w:tr>
      <w:tr w:rsidR="001F72F9" w:rsidRPr="00DA0F06" w14:paraId="4B6812A9" w14:textId="77777777" w:rsidTr="001F72F9">
        <w:tc>
          <w:tcPr>
            <w:tcW w:w="709" w:type="dxa"/>
            <w:tcBorders>
              <w:bottom w:val="single" w:sz="8" w:space="0" w:color="000000"/>
            </w:tcBorders>
          </w:tcPr>
          <w:p w14:paraId="3C039C4C"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35</w:t>
            </w:r>
          </w:p>
        </w:tc>
        <w:tc>
          <w:tcPr>
            <w:tcW w:w="5940" w:type="dxa"/>
            <w:tcBorders>
              <w:bottom w:val="single" w:sz="8" w:space="0" w:color="000000"/>
            </w:tcBorders>
            <w:vAlign w:val="center"/>
          </w:tcPr>
          <w:p w14:paraId="718FEF4A"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b/>
                <w:bCs/>
                <w:sz w:val="18"/>
                <w:szCs w:val="18"/>
              </w:rPr>
              <w:t>Analiza arytmii</w:t>
            </w:r>
            <w:r w:rsidRPr="00684B23">
              <w:rPr>
                <w:rFonts w:ascii="Tahoma" w:hAnsi="Tahoma" w:cs="Tahoma"/>
                <w:sz w:val="18"/>
                <w:szCs w:val="18"/>
              </w:rPr>
              <w:t xml:space="preserve"> – wykrywanie co najmniej 27 kategorii zaburzeń rytmu w tym VF, ASYS, BRADY, TACHY, AF (we wszystkich monitorach).</w:t>
            </w:r>
          </w:p>
        </w:tc>
        <w:tc>
          <w:tcPr>
            <w:tcW w:w="2410" w:type="dxa"/>
            <w:tcBorders>
              <w:bottom w:val="single" w:sz="8" w:space="0" w:color="000000"/>
            </w:tcBorders>
            <w:vAlign w:val="center"/>
          </w:tcPr>
          <w:p w14:paraId="39DBE85D"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r>
              <w:rPr>
                <w:rFonts w:ascii="Tahoma" w:hAnsi="Tahoma" w:cs="Tahoma"/>
                <w:sz w:val="18"/>
                <w:szCs w:val="18"/>
              </w:rPr>
              <w:t>, opisać</w:t>
            </w:r>
          </w:p>
        </w:tc>
        <w:tc>
          <w:tcPr>
            <w:tcW w:w="1573" w:type="dxa"/>
            <w:tcBorders>
              <w:bottom w:val="single" w:sz="8" w:space="0" w:color="000000"/>
            </w:tcBorders>
          </w:tcPr>
          <w:p w14:paraId="446E02A3" w14:textId="77777777" w:rsidR="001F72F9" w:rsidRPr="00DA0F06" w:rsidRDefault="001F72F9" w:rsidP="001F72F9">
            <w:pPr>
              <w:rPr>
                <w:rFonts w:ascii="Tahoma" w:hAnsi="Tahoma" w:cs="Tahoma"/>
                <w:sz w:val="18"/>
                <w:szCs w:val="18"/>
              </w:rPr>
            </w:pPr>
          </w:p>
        </w:tc>
      </w:tr>
      <w:tr w:rsidR="001F72F9" w:rsidRPr="00DA0F06" w14:paraId="48CEA1FB" w14:textId="77777777" w:rsidTr="001F72F9">
        <w:trPr>
          <w:trHeight w:val="522"/>
        </w:trPr>
        <w:tc>
          <w:tcPr>
            <w:tcW w:w="709" w:type="dxa"/>
            <w:tcBorders>
              <w:bottom w:val="single" w:sz="8" w:space="0" w:color="000000"/>
            </w:tcBorders>
          </w:tcPr>
          <w:p w14:paraId="72A0C95D"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36</w:t>
            </w:r>
          </w:p>
        </w:tc>
        <w:tc>
          <w:tcPr>
            <w:tcW w:w="5940" w:type="dxa"/>
            <w:tcBorders>
              <w:bottom w:val="single" w:sz="8" w:space="0" w:color="000000"/>
            </w:tcBorders>
            <w:vAlign w:val="center"/>
          </w:tcPr>
          <w:p w14:paraId="1D59EB2D"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b/>
                <w:bCs/>
                <w:sz w:val="18"/>
                <w:szCs w:val="18"/>
              </w:rPr>
              <w:t xml:space="preserve">Monitor wyposażony w funkcję analizującą jednocześnie sygnał EKG oraz sygnał krzywej </w:t>
            </w:r>
            <w:proofErr w:type="spellStart"/>
            <w:r w:rsidRPr="00684B23">
              <w:rPr>
                <w:rFonts w:ascii="Tahoma" w:hAnsi="Tahoma" w:cs="Tahoma"/>
                <w:b/>
                <w:bCs/>
                <w:sz w:val="18"/>
                <w:szCs w:val="18"/>
              </w:rPr>
              <w:t>pletyzmograficznej</w:t>
            </w:r>
            <w:proofErr w:type="spellEnd"/>
            <w:r w:rsidRPr="00684B23">
              <w:rPr>
                <w:rFonts w:ascii="Tahoma" w:hAnsi="Tahoma" w:cs="Tahoma"/>
                <w:sz w:val="18"/>
                <w:szCs w:val="18"/>
              </w:rPr>
              <w:t xml:space="preserve"> w celu uzyskania dokładniejszych wyników analizy arytmii i pomiarów częstości tętna</w:t>
            </w:r>
          </w:p>
        </w:tc>
        <w:tc>
          <w:tcPr>
            <w:tcW w:w="2410" w:type="dxa"/>
            <w:tcBorders>
              <w:bottom w:val="single" w:sz="8" w:space="0" w:color="000000"/>
            </w:tcBorders>
            <w:vAlign w:val="center"/>
          </w:tcPr>
          <w:p w14:paraId="1D9FD087"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r>
              <w:rPr>
                <w:rFonts w:ascii="Tahoma" w:hAnsi="Tahoma" w:cs="Tahoma"/>
                <w:sz w:val="18"/>
                <w:szCs w:val="18"/>
              </w:rPr>
              <w:t>, opisać</w:t>
            </w:r>
          </w:p>
        </w:tc>
        <w:tc>
          <w:tcPr>
            <w:tcW w:w="1573" w:type="dxa"/>
            <w:tcBorders>
              <w:bottom w:val="single" w:sz="8" w:space="0" w:color="000000"/>
            </w:tcBorders>
          </w:tcPr>
          <w:p w14:paraId="170F80D8" w14:textId="77777777" w:rsidR="001F72F9" w:rsidRPr="00DA0F06" w:rsidRDefault="001F72F9" w:rsidP="001F72F9">
            <w:pPr>
              <w:rPr>
                <w:rFonts w:ascii="Tahoma" w:hAnsi="Tahoma" w:cs="Tahoma"/>
                <w:sz w:val="18"/>
                <w:szCs w:val="18"/>
              </w:rPr>
            </w:pPr>
          </w:p>
        </w:tc>
      </w:tr>
      <w:tr w:rsidR="001F72F9" w:rsidRPr="00DA0F06" w14:paraId="21BEB806" w14:textId="77777777" w:rsidTr="001F72F9">
        <w:tc>
          <w:tcPr>
            <w:tcW w:w="709" w:type="dxa"/>
            <w:tcBorders>
              <w:bottom w:val="single" w:sz="8" w:space="0" w:color="000000"/>
            </w:tcBorders>
          </w:tcPr>
          <w:p w14:paraId="3A28E6E9" w14:textId="77777777" w:rsidR="001F72F9" w:rsidRPr="00684B23" w:rsidRDefault="001F72F9" w:rsidP="001F72F9">
            <w:pPr>
              <w:spacing w:after="58"/>
              <w:jc w:val="center"/>
              <w:rPr>
                <w:rFonts w:ascii="Tahoma" w:hAnsi="Tahoma" w:cs="Tahoma"/>
                <w:sz w:val="18"/>
                <w:szCs w:val="18"/>
              </w:rPr>
            </w:pPr>
            <w:r w:rsidRPr="00684B23">
              <w:rPr>
                <w:rFonts w:ascii="Tahoma" w:hAnsi="Tahoma" w:cs="Tahoma"/>
                <w:sz w:val="18"/>
                <w:szCs w:val="18"/>
              </w:rPr>
              <w:t>37</w:t>
            </w:r>
          </w:p>
        </w:tc>
        <w:tc>
          <w:tcPr>
            <w:tcW w:w="5940" w:type="dxa"/>
            <w:tcBorders>
              <w:bottom w:val="single" w:sz="8" w:space="0" w:color="000000"/>
            </w:tcBorders>
            <w:vAlign w:val="center"/>
          </w:tcPr>
          <w:p w14:paraId="4E2F527C"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b/>
                <w:bCs/>
                <w:sz w:val="18"/>
                <w:szCs w:val="18"/>
              </w:rPr>
              <w:t>Funkcja analizy zmian częstości akcji serca</w:t>
            </w:r>
            <w:r w:rsidRPr="00684B23">
              <w:rPr>
                <w:rFonts w:ascii="Tahoma" w:hAnsi="Tahoma" w:cs="Tahoma"/>
                <w:sz w:val="18"/>
                <w:szCs w:val="18"/>
              </w:rPr>
              <w:t xml:space="preserve"> z ostatnich 24 godzin informacje o wartościach HR, ST, QT i arytmii: statystyka dot. częstości akcji serca, statystyka zdarzeń arytmii, statystyka pomiarów QT/</w:t>
            </w:r>
            <w:proofErr w:type="spellStart"/>
            <w:r w:rsidRPr="00684B23">
              <w:rPr>
                <w:rFonts w:ascii="Tahoma" w:hAnsi="Tahoma" w:cs="Tahoma"/>
                <w:sz w:val="18"/>
                <w:szCs w:val="18"/>
              </w:rPr>
              <w:t>QTc</w:t>
            </w:r>
            <w:proofErr w:type="spellEnd"/>
            <w:r w:rsidRPr="00684B23">
              <w:rPr>
                <w:rFonts w:ascii="Tahoma" w:hAnsi="Tahoma" w:cs="Tahoma"/>
                <w:sz w:val="18"/>
                <w:szCs w:val="18"/>
              </w:rPr>
              <w:t xml:space="preserve">, statystyka maksymalnych i minimalnych wartości odcinka ST dla poszczególnych </w:t>
            </w:r>
            <w:proofErr w:type="spellStart"/>
            <w:r w:rsidRPr="00684B23">
              <w:rPr>
                <w:rFonts w:ascii="Tahoma" w:hAnsi="Tahoma" w:cs="Tahoma"/>
                <w:sz w:val="18"/>
                <w:szCs w:val="18"/>
              </w:rPr>
              <w:t>odprowadzeń</w:t>
            </w:r>
            <w:proofErr w:type="spellEnd"/>
            <w:r w:rsidRPr="00684B23">
              <w:rPr>
                <w:rFonts w:ascii="Tahoma" w:hAnsi="Tahoma" w:cs="Tahoma"/>
                <w:sz w:val="18"/>
                <w:szCs w:val="18"/>
              </w:rPr>
              <w:t>, statystyka dot. danych stymulatora.</w:t>
            </w:r>
          </w:p>
        </w:tc>
        <w:tc>
          <w:tcPr>
            <w:tcW w:w="2410" w:type="dxa"/>
            <w:tcBorders>
              <w:bottom w:val="single" w:sz="8" w:space="0" w:color="000000"/>
            </w:tcBorders>
            <w:vAlign w:val="center"/>
          </w:tcPr>
          <w:p w14:paraId="087C30B9"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r>
              <w:rPr>
                <w:rFonts w:ascii="Tahoma" w:hAnsi="Tahoma" w:cs="Tahoma"/>
                <w:sz w:val="18"/>
                <w:szCs w:val="18"/>
              </w:rPr>
              <w:t>, opisać</w:t>
            </w:r>
          </w:p>
        </w:tc>
        <w:tc>
          <w:tcPr>
            <w:tcW w:w="1573" w:type="dxa"/>
            <w:tcBorders>
              <w:bottom w:val="single" w:sz="8" w:space="0" w:color="000000"/>
            </w:tcBorders>
          </w:tcPr>
          <w:p w14:paraId="1F65DC3C" w14:textId="77777777" w:rsidR="001F72F9" w:rsidRPr="00DA0F06" w:rsidRDefault="001F72F9" w:rsidP="001F72F9">
            <w:pPr>
              <w:rPr>
                <w:rFonts w:ascii="Tahoma" w:hAnsi="Tahoma" w:cs="Tahoma"/>
                <w:sz w:val="18"/>
                <w:szCs w:val="18"/>
              </w:rPr>
            </w:pPr>
          </w:p>
        </w:tc>
      </w:tr>
      <w:tr w:rsidR="001F72F9" w:rsidRPr="00DA0F06" w14:paraId="38824469" w14:textId="77777777" w:rsidTr="001F72F9">
        <w:tc>
          <w:tcPr>
            <w:tcW w:w="709" w:type="dxa"/>
            <w:tcBorders>
              <w:bottom w:val="single" w:sz="8" w:space="0" w:color="000000"/>
            </w:tcBorders>
          </w:tcPr>
          <w:p w14:paraId="2CA689EF" w14:textId="77777777" w:rsidR="001F72F9" w:rsidRPr="009018E9" w:rsidRDefault="001F72F9" w:rsidP="001F72F9">
            <w:pPr>
              <w:spacing w:after="58"/>
              <w:rPr>
                <w:rFonts w:ascii="Tahoma" w:hAnsi="Tahoma" w:cs="Tahoma"/>
                <w:sz w:val="18"/>
                <w:szCs w:val="18"/>
                <w:highlight w:val="yellow"/>
              </w:rPr>
            </w:pPr>
            <w:r w:rsidRPr="00684B23">
              <w:rPr>
                <w:rFonts w:ascii="Tahoma" w:hAnsi="Tahoma" w:cs="Tahoma"/>
                <w:sz w:val="18"/>
                <w:szCs w:val="18"/>
              </w:rPr>
              <w:t xml:space="preserve">   38</w:t>
            </w:r>
          </w:p>
        </w:tc>
        <w:tc>
          <w:tcPr>
            <w:tcW w:w="5940" w:type="dxa"/>
            <w:tcBorders>
              <w:bottom w:val="single" w:sz="8" w:space="0" w:color="000000"/>
            </w:tcBorders>
            <w:vAlign w:val="center"/>
          </w:tcPr>
          <w:p w14:paraId="0C0661CE"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b/>
                <w:bCs/>
                <w:sz w:val="18"/>
                <w:szCs w:val="18"/>
              </w:rPr>
              <w:t>Analiza odcinka ST</w:t>
            </w:r>
            <w:r w:rsidRPr="00684B23">
              <w:rPr>
                <w:rFonts w:ascii="Tahoma" w:hAnsi="Tahoma" w:cs="Tahoma"/>
                <w:sz w:val="18"/>
                <w:szCs w:val="18"/>
              </w:rPr>
              <w:t xml:space="preserve"> – jednoczesny pomiar odchylenia odcinka ST w siedmiu </w:t>
            </w:r>
            <w:proofErr w:type="spellStart"/>
            <w:r w:rsidRPr="00684B23">
              <w:rPr>
                <w:rFonts w:ascii="Tahoma" w:hAnsi="Tahoma" w:cs="Tahoma"/>
                <w:sz w:val="18"/>
                <w:szCs w:val="18"/>
              </w:rPr>
              <w:t>odprowadzeniach</w:t>
            </w:r>
            <w:proofErr w:type="spellEnd"/>
            <w:r w:rsidRPr="00684B23">
              <w:rPr>
                <w:rFonts w:ascii="Tahoma" w:hAnsi="Tahoma" w:cs="Tahoma"/>
                <w:sz w:val="18"/>
                <w:szCs w:val="18"/>
              </w:rPr>
              <w:t xml:space="preserve"> w zakresie co najmniej od -2,5 do +2,5 </w:t>
            </w:r>
            <w:proofErr w:type="spellStart"/>
            <w:r w:rsidRPr="00684B23">
              <w:rPr>
                <w:rFonts w:ascii="Tahoma" w:hAnsi="Tahoma" w:cs="Tahoma"/>
                <w:sz w:val="18"/>
                <w:szCs w:val="18"/>
              </w:rPr>
              <w:t>mV</w:t>
            </w:r>
            <w:proofErr w:type="spellEnd"/>
            <w:r w:rsidRPr="00684B23">
              <w:rPr>
                <w:rFonts w:ascii="Tahoma" w:hAnsi="Tahoma" w:cs="Tahoma"/>
                <w:sz w:val="18"/>
                <w:szCs w:val="18"/>
              </w:rPr>
              <w:t xml:space="preserve">. </w:t>
            </w:r>
            <w:r w:rsidRPr="00684B23">
              <w:rPr>
                <w:rFonts w:ascii="Tahoma" w:hAnsi="Tahoma" w:cs="Tahoma"/>
                <w:sz w:val="18"/>
                <w:szCs w:val="18"/>
              </w:rPr>
              <w:lastRenderedPageBreak/>
              <w:t xml:space="preserve">Prezentacja zmian odchylenia ST w postaci wzorcowych odcinków ST z nanoszonymi na nie bieżącymi odcinkami.  Tryb alarmowania ST </w:t>
            </w:r>
            <w:r>
              <w:rPr>
                <w:rFonts w:ascii="Tahoma" w:hAnsi="Tahoma" w:cs="Tahoma"/>
                <w:sz w:val="18"/>
                <w:szCs w:val="18"/>
              </w:rPr>
              <w:br/>
            </w:r>
            <w:r w:rsidRPr="00684B23">
              <w:rPr>
                <w:rFonts w:ascii="Tahoma" w:hAnsi="Tahoma" w:cs="Tahoma"/>
                <w:sz w:val="18"/>
                <w:szCs w:val="18"/>
              </w:rPr>
              <w:t>w oparciu wartości bezwzględne oraz względne w stosunku do linii odniesienia. Możliwość ustawienia granic alarmowych dla pojedynczego ST oraz dla dwóch ST.</w:t>
            </w:r>
          </w:p>
        </w:tc>
        <w:tc>
          <w:tcPr>
            <w:tcW w:w="2410" w:type="dxa"/>
            <w:tcBorders>
              <w:bottom w:val="single" w:sz="8" w:space="0" w:color="000000"/>
            </w:tcBorders>
            <w:vAlign w:val="center"/>
          </w:tcPr>
          <w:p w14:paraId="6BE2D65A"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lastRenderedPageBreak/>
              <w:t>Tak</w:t>
            </w:r>
            <w:r>
              <w:rPr>
                <w:rFonts w:ascii="Tahoma" w:hAnsi="Tahoma" w:cs="Tahoma"/>
                <w:sz w:val="18"/>
                <w:szCs w:val="18"/>
              </w:rPr>
              <w:t>, opisać</w:t>
            </w:r>
          </w:p>
        </w:tc>
        <w:tc>
          <w:tcPr>
            <w:tcW w:w="1573" w:type="dxa"/>
            <w:tcBorders>
              <w:bottom w:val="single" w:sz="8" w:space="0" w:color="000000"/>
            </w:tcBorders>
          </w:tcPr>
          <w:p w14:paraId="78463593" w14:textId="77777777" w:rsidR="001F72F9" w:rsidRPr="00DA0F06" w:rsidRDefault="001F72F9" w:rsidP="001F72F9">
            <w:pPr>
              <w:rPr>
                <w:rFonts w:ascii="Tahoma" w:hAnsi="Tahoma" w:cs="Tahoma"/>
                <w:sz w:val="18"/>
                <w:szCs w:val="18"/>
              </w:rPr>
            </w:pPr>
          </w:p>
        </w:tc>
      </w:tr>
      <w:tr w:rsidR="001F72F9" w:rsidRPr="00DA0F06" w14:paraId="3FEA14FB" w14:textId="77777777" w:rsidTr="001F72F9">
        <w:tc>
          <w:tcPr>
            <w:tcW w:w="709" w:type="dxa"/>
            <w:tcBorders>
              <w:bottom w:val="single" w:sz="8" w:space="0" w:color="000000"/>
            </w:tcBorders>
          </w:tcPr>
          <w:p w14:paraId="78873B4B" w14:textId="77777777" w:rsidR="001F72F9" w:rsidRDefault="001F72F9" w:rsidP="001F72F9">
            <w:pPr>
              <w:spacing w:after="58"/>
              <w:jc w:val="center"/>
              <w:rPr>
                <w:rFonts w:ascii="Tahoma" w:hAnsi="Tahoma" w:cs="Tahoma"/>
                <w:sz w:val="18"/>
                <w:szCs w:val="18"/>
              </w:rPr>
            </w:pPr>
            <w:r>
              <w:rPr>
                <w:rFonts w:ascii="Tahoma" w:hAnsi="Tahoma" w:cs="Tahoma"/>
                <w:sz w:val="18"/>
                <w:szCs w:val="18"/>
              </w:rPr>
              <w:t>39</w:t>
            </w:r>
          </w:p>
        </w:tc>
        <w:tc>
          <w:tcPr>
            <w:tcW w:w="5940" w:type="dxa"/>
            <w:tcBorders>
              <w:bottom w:val="single" w:sz="8" w:space="0" w:color="000000"/>
            </w:tcBorders>
            <w:vAlign w:val="center"/>
          </w:tcPr>
          <w:p w14:paraId="76FAB390"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b/>
                <w:bCs/>
                <w:sz w:val="18"/>
                <w:szCs w:val="18"/>
              </w:rPr>
              <w:t>Analiza zmian odcinka QT</w:t>
            </w:r>
            <w:r w:rsidRPr="00684B23">
              <w:rPr>
                <w:rFonts w:ascii="Tahoma" w:hAnsi="Tahoma" w:cs="Tahoma"/>
                <w:sz w:val="18"/>
                <w:szCs w:val="18"/>
              </w:rPr>
              <w:t xml:space="preserve"> oraz obliczanie wartości </w:t>
            </w:r>
            <w:proofErr w:type="spellStart"/>
            <w:r w:rsidRPr="00684B23">
              <w:rPr>
                <w:rFonts w:ascii="Tahoma" w:hAnsi="Tahoma" w:cs="Tahoma"/>
                <w:sz w:val="18"/>
                <w:szCs w:val="18"/>
              </w:rPr>
              <w:t>QTc</w:t>
            </w:r>
            <w:proofErr w:type="spellEnd"/>
            <w:r w:rsidRPr="00684B23">
              <w:rPr>
                <w:rFonts w:ascii="Tahoma" w:hAnsi="Tahoma" w:cs="Tahoma"/>
                <w:sz w:val="18"/>
                <w:szCs w:val="18"/>
              </w:rPr>
              <w:t xml:space="preserve"> wg. co najmniej 4 wzorów.</w:t>
            </w:r>
          </w:p>
        </w:tc>
        <w:tc>
          <w:tcPr>
            <w:tcW w:w="2410" w:type="dxa"/>
            <w:tcBorders>
              <w:bottom w:val="single" w:sz="8" w:space="0" w:color="000000"/>
            </w:tcBorders>
            <w:vAlign w:val="center"/>
          </w:tcPr>
          <w:p w14:paraId="0AC79D2B"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w:t>
            </w:r>
            <w:r>
              <w:rPr>
                <w:rFonts w:ascii="Tahoma" w:hAnsi="Tahoma" w:cs="Tahoma"/>
                <w:sz w:val="18"/>
                <w:szCs w:val="18"/>
              </w:rPr>
              <w:t>k</w:t>
            </w:r>
          </w:p>
        </w:tc>
        <w:tc>
          <w:tcPr>
            <w:tcW w:w="1573" w:type="dxa"/>
            <w:tcBorders>
              <w:bottom w:val="single" w:sz="8" w:space="0" w:color="000000"/>
            </w:tcBorders>
          </w:tcPr>
          <w:p w14:paraId="26E525DB" w14:textId="77777777" w:rsidR="001F72F9" w:rsidRPr="00DA0F06" w:rsidRDefault="001F72F9" w:rsidP="001F72F9">
            <w:pPr>
              <w:rPr>
                <w:rFonts w:ascii="Tahoma" w:hAnsi="Tahoma" w:cs="Tahoma"/>
                <w:sz w:val="18"/>
                <w:szCs w:val="18"/>
              </w:rPr>
            </w:pPr>
          </w:p>
        </w:tc>
      </w:tr>
      <w:tr w:rsidR="001F72F9" w:rsidRPr="00DA0F06" w14:paraId="29BB47B3" w14:textId="77777777" w:rsidTr="001F72F9">
        <w:tc>
          <w:tcPr>
            <w:tcW w:w="709" w:type="dxa"/>
            <w:tcBorders>
              <w:bottom w:val="single" w:sz="8" w:space="0" w:color="000000"/>
            </w:tcBorders>
          </w:tcPr>
          <w:p w14:paraId="1233B388" w14:textId="77777777" w:rsidR="001F72F9" w:rsidRDefault="001F72F9" w:rsidP="001F72F9">
            <w:pPr>
              <w:spacing w:after="58"/>
              <w:jc w:val="center"/>
              <w:rPr>
                <w:rFonts w:ascii="Tahoma" w:hAnsi="Tahoma" w:cs="Tahoma"/>
                <w:sz w:val="18"/>
                <w:szCs w:val="18"/>
              </w:rPr>
            </w:pPr>
            <w:r>
              <w:rPr>
                <w:rFonts w:ascii="Tahoma" w:hAnsi="Tahoma" w:cs="Tahoma"/>
                <w:sz w:val="18"/>
                <w:szCs w:val="18"/>
              </w:rPr>
              <w:t>40</w:t>
            </w:r>
          </w:p>
        </w:tc>
        <w:tc>
          <w:tcPr>
            <w:tcW w:w="5940" w:type="dxa"/>
            <w:tcBorders>
              <w:bottom w:val="single" w:sz="8" w:space="0" w:color="000000"/>
            </w:tcBorders>
            <w:vAlign w:val="center"/>
          </w:tcPr>
          <w:p w14:paraId="647B33C8"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b/>
                <w:sz w:val="18"/>
                <w:szCs w:val="18"/>
              </w:rPr>
              <w:t>RESP</w:t>
            </w:r>
            <w:r w:rsidRPr="00684B23">
              <w:rPr>
                <w:rFonts w:ascii="Tahoma" w:hAnsi="Tahoma" w:cs="Tahoma"/>
                <w:sz w:val="18"/>
                <w:szCs w:val="18"/>
              </w:rPr>
              <w:t xml:space="preserve"> – </w:t>
            </w:r>
            <w:r w:rsidRPr="00684B23">
              <w:rPr>
                <w:rFonts w:ascii="Tahoma" w:hAnsi="Tahoma" w:cs="Tahoma"/>
                <w:b/>
                <w:bCs/>
                <w:sz w:val="18"/>
                <w:szCs w:val="18"/>
              </w:rPr>
              <w:t>pomiar częstości oddechu metodą impedancyjną</w:t>
            </w:r>
            <w:r w:rsidRPr="00684B23">
              <w:rPr>
                <w:rFonts w:ascii="Tahoma" w:hAnsi="Tahoma" w:cs="Tahoma"/>
                <w:sz w:val="18"/>
                <w:szCs w:val="18"/>
              </w:rPr>
              <w:t xml:space="preserve">. Zakres pomiarowy częstości oddechu co najmniej od 0 do 200 R/min. Możliwość wyboru odprowadzeni do monitorowania respiracji. Wybór prędkości przesuwu krzywych co najmniej: 3; 6.25; 12,5; 25; </w:t>
            </w:r>
            <w:r>
              <w:rPr>
                <w:rFonts w:ascii="Tahoma" w:hAnsi="Tahoma" w:cs="Tahoma"/>
                <w:sz w:val="18"/>
                <w:szCs w:val="18"/>
              </w:rPr>
              <w:br/>
            </w:r>
            <w:r w:rsidRPr="00684B23">
              <w:rPr>
                <w:rFonts w:ascii="Tahoma" w:hAnsi="Tahoma" w:cs="Tahoma"/>
                <w:sz w:val="18"/>
                <w:szCs w:val="18"/>
              </w:rPr>
              <w:t>50 mm/s.</w:t>
            </w:r>
          </w:p>
        </w:tc>
        <w:tc>
          <w:tcPr>
            <w:tcW w:w="2410" w:type="dxa"/>
            <w:tcBorders>
              <w:bottom w:val="single" w:sz="8" w:space="0" w:color="000000"/>
            </w:tcBorders>
            <w:vAlign w:val="center"/>
          </w:tcPr>
          <w:p w14:paraId="657E7584"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r>
              <w:rPr>
                <w:rFonts w:ascii="Tahoma" w:hAnsi="Tahoma" w:cs="Tahoma"/>
                <w:sz w:val="18"/>
                <w:szCs w:val="18"/>
              </w:rPr>
              <w:t>, opisać</w:t>
            </w:r>
          </w:p>
        </w:tc>
        <w:tc>
          <w:tcPr>
            <w:tcW w:w="1573" w:type="dxa"/>
            <w:tcBorders>
              <w:bottom w:val="single" w:sz="8" w:space="0" w:color="000000"/>
            </w:tcBorders>
          </w:tcPr>
          <w:p w14:paraId="3F6F3E71" w14:textId="77777777" w:rsidR="001F72F9" w:rsidRPr="00DA0F06" w:rsidRDefault="001F72F9" w:rsidP="001F72F9">
            <w:pPr>
              <w:rPr>
                <w:rFonts w:ascii="Tahoma" w:hAnsi="Tahoma" w:cs="Tahoma"/>
                <w:sz w:val="18"/>
                <w:szCs w:val="18"/>
              </w:rPr>
            </w:pPr>
          </w:p>
        </w:tc>
      </w:tr>
      <w:tr w:rsidR="001F72F9" w:rsidRPr="00DA0F06" w14:paraId="6A525723" w14:textId="77777777" w:rsidTr="001F72F9">
        <w:tc>
          <w:tcPr>
            <w:tcW w:w="709" w:type="dxa"/>
            <w:tcBorders>
              <w:bottom w:val="single" w:sz="8" w:space="0" w:color="000000"/>
            </w:tcBorders>
          </w:tcPr>
          <w:p w14:paraId="10BA5EEB" w14:textId="77777777" w:rsidR="001F72F9" w:rsidRDefault="001F72F9" w:rsidP="001F72F9">
            <w:pPr>
              <w:spacing w:after="58"/>
              <w:jc w:val="center"/>
              <w:rPr>
                <w:rFonts w:ascii="Tahoma" w:hAnsi="Tahoma" w:cs="Tahoma"/>
                <w:sz w:val="18"/>
                <w:szCs w:val="18"/>
              </w:rPr>
            </w:pPr>
            <w:r>
              <w:rPr>
                <w:rFonts w:ascii="Tahoma" w:hAnsi="Tahoma" w:cs="Tahoma"/>
                <w:sz w:val="18"/>
                <w:szCs w:val="18"/>
              </w:rPr>
              <w:t>41</w:t>
            </w:r>
          </w:p>
        </w:tc>
        <w:tc>
          <w:tcPr>
            <w:tcW w:w="5940" w:type="dxa"/>
            <w:tcBorders>
              <w:bottom w:val="single" w:sz="8" w:space="0" w:color="000000"/>
            </w:tcBorders>
            <w:vAlign w:val="center"/>
          </w:tcPr>
          <w:p w14:paraId="58D81C62"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b/>
                <w:bCs/>
                <w:sz w:val="18"/>
                <w:szCs w:val="18"/>
              </w:rPr>
              <w:t>Saturacja</w:t>
            </w:r>
            <w:r w:rsidRPr="00684B23">
              <w:rPr>
                <w:rFonts w:ascii="Tahoma" w:hAnsi="Tahoma" w:cs="Tahoma"/>
                <w:sz w:val="18"/>
                <w:szCs w:val="18"/>
              </w:rPr>
              <w:t xml:space="preserve"> (</w:t>
            </w:r>
            <w:r w:rsidRPr="00684B23">
              <w:rPr>
                <w:rFonts w:ascii="Tahoma" w:hAnsi="Tahoma" w:cs="Tahoma"/>
                <w:b/>
                <w:sz w:val="18"/>
                <w:szCs w:val="18"/>
              </w:rPr>
              <w:t>SpO</w:t>
            </w:r>
            <w:r w:rsidRPr="00684B23">
              <w:rPr>
                <w:rFonts w:ascii="Tahoma" w:hAnsi="Tahoma" w:cs="Tahoma"/>
                <w:b/>
                <w:sz w:val="18"/>
                <w:szCs w:val="18"/>
                <w:vertAlign w:val="subscript"/>
              </w:rPr>
              <w:t>2</w:t>
            </w:r>
            <w:r w:rsidRPr="00684B23">
              <w:rPr>
                <w:rFonts w:ascii="Tahoma" w:hAnsi="Tahoma" w:cs="Tahoma"/>
                <w:sz w:val="18"/>
                <w:szCs w:val="18"/>
              </w:rPr>
              <w:t xml:space="preserve">). Zakres pomiarowy %SpO2 0-100%. Zakres pomiarowy częstości pulsu co najmniej 20-300 P/min. Jednoczesne wyświetlanie krzywej </w:t>
            </w:r>
            <w:proofErr w:type="spellStart"/>
            <w:r w:rsidRPr="00684B23">
              <w:rPr>
                <w:rFonts w:ascii="Tahoma" w:hAnsi="Tahoma" w:cs="Tahoma"/>
                <w:sz w:val="18"/>
                <w:szCs w:val="18"/>
              </w:rPr>
              <w:t>pletyzmograficznej</w:t>
            </w:r>
            <w:proofErr w:type="spellEnd"/>
            <w:r w:rsidRPr="00684B23">
              <w:rPr>
                <w:rFonts w:ascii="Tahoma" w:hAnsi="Tahoma" w:cs="Tahoma"/>
                <w:sz w:val="18"/>
                <w:szCs w:val="18"/>
              </w:rPr>
              <w:t xml:space="preserve"> oraz wartości % saturacji, częstości pulsu i wskaźnika perfuzji. Alarm </w:t>
            </w:r>
            <w:proofErr w:type="spellStart"/>
            <w:r w:rsidRPr="00684B23">
              <w:rPr>
                <w:rFonts w:ascii="Tahoma" w:hAnsi="Tahoma" w:cs="Tahoma"/>
                <w:sz w:val="18"/>
                <w:szCs w:val="18"/>
              </w:rPr>
              <w:t>desaturacji</w:t>
            </w:r>
            <w:proofErr w:type="spellEnd"/>
            <w:r w:rsidRPr="00684B23">
              <w:rPr>
                <w:rFonts w:ascii="Tahoma" w:hAnsi="Tahoma" w:cs="Tahoma"/>
                <w:sz w:val="18"/>
                <w:szCs w:val="18"/>
              </w:rPr>
              <w:t xml:space="preserve">. W komplecie </w:t>
            </w:r>
            <w:r>
              <w:rPr>
                <w:rFonts w:ascii="Tahoma" w:hAnsi="Tahoma" w:cs="Tahoma"/>
                <w:sz w:val="18"/>
                <w:szCs w:val="18"/>
              </w:rPr>
              <w:br/>
            </w:r>
            <w:r w:rsidRPr="00684B23">
              <w:rPr>
                <w:rFonts w:ascii="Tahoma" w:hAnsi="Tahoma" w:cs="Tahoma"/>
                <w:sz w:val="18"/>
                <w:szCs w:val="18"/>
              </w:rPr>
              <w:t>z monitorem  przewód interfejsowy oraz czujnik SpO2 na palec.</w:t>
            </w:r>
          </w:p>
        </w:tc>
        <w:tc>
          <w:tcPr>
            <w:tcW w:w="2410" w:type="dxa"/>
            <w:tcBorders>
              <w:bottom w:val="single" w:sz="8" w:space="0" w:color="000000"/>
            </w:tcBorders>
            <w:vAlign w:val="center"/>
          </w:tcPr>
          <w:p w14:paraId="75C5D296"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r>
              <w:rPr>
                <w:rFonts w:ascii="Tahoma" w:hAnsi="Tahoma" w:cs="Tahoma"/>
                <w:sz w:val="18"/>
                <w:szCs w:val="18"/>
              </w:rPr>
              <w:t>, opisać</w:t>
            </w:r>
          </w:p>
        </w:tc>
        <w:tc>
          <w:tcPr>
            <w:tcW w:w="1573" w:type="dxa"/>
            <w:tcBorders>
              <w:bottom w:val="single" w:sz="8" w:space="0" w:color="000000"/>
            </w:tcBorders>
          </w:tcPr>
          <w:p w14:paraId="412CAF6A" w14:textId="77777777" w:rsidR="001F72F9" w:rsidRPr="00DA0F06" w:rsidRDefault="001F72F9" w:rsidP="001F72F9">
            <w:pPr>
              <w:rPr>
                <w:rFonts w:ascii="Tahoma" w:hAnsi="Tahoma" w:cs="Tahoma"/>
                <w:sz w:val="18"/>
                <w:szCs w:val="18"/>
              </w:rPr>
            </w:pPr>
          </w:p>
        </w:tc>
      </w:tr>
      <w:tr w:rsidR="001F72F9" w:rsidRPr="00DA0F06" w14:paraId="1D245E90" w14:textId="77777777" w:rsidTr="001F72F9">
        <w:tc>
          <w:tcPr>
            <w:tcW w:w="709" w:type="dxa"/>
            <w:tcBorders>
              <w:bottom w:val="single" w:sz="8" w:space="0" w:color="000000"/>
            </w:tcBorders>
          </w:tcPr>
          <w:p w14:paraId="73E5CD8D" w14:textId="77777777" w:rsidR="001F72F9" w:rsidRDefault="001F72F9" w:rsidP="001F72F9">
            <w:pPr>
              <w:spacing w:after="58"/>
              <w:jc w:val="center"/>
              <w:rPr>
                <w:rFonts w:ascii="Tahoma" w:hAnsi="Tahoma" w:cs="Tahoma"/>
                <w:sz w:val="18"/>
                <w:szCs w:val="18"/>
              </w:rPr>
            </w:pPr>
            <w:r>
              <w:rPr>
                <w:rFonts w:ascii="Tahoma" w:hAnsi="Tahoma" w:cs="Tahoma"/>
                <w:sz w:val="18"/>
                <w:szCs w:val="18"/>
              </w:rPr>
              <w:t>42</w:t>
            </w:r>
          </w:p>
        </w:tc>
        <w:tc>
          <w:tcPr>
            <w:tcW w:w="5940" w:type="dxa"/>
            <w:tcBorders>
              <w:bottom w:val="single" w:sz="8" w:space="0" w:color="000000"/>
            </w:tcBorders>
            <w:vAlign w:val="center"/>
          </w:tcPr>
          <w:p w14:paraId="520B9362" w14:textId="77777777" w:rsidR="001F72F9" w:rsidRPr="00684B23" w:rsidRDefault="001F72F9" w:rsidP="001F72F9">
            <w:pPr>
              <w:pStyle w:val="Style10"/>
              <w:jc w:val="left"/>
              <w:rPr>
                <w:rFonts w:ascii="Tahoma" w:hAnsi="Tahoma" w:cs="Tahoma"/>
                <w:color w:val="000000"/>
                <w:sz w:val="18"/>
                <w:szCs w:val="18"/>
              </w:rPr>
            </w:pPr>
            <w:r w:rsidRPr="00684B23">
              <w:rPr>
                <w:rFonts w:ascii="Tahoma" w:hAnsi="Tahoma" w:cs="Tahoma"/>
                <w:b/>
                <w:bCs/>
                <w:sz w:val="18"/>
                <w:szCs w:val="18"/>
              </w:rPr>
              <w:t>Pomiar częstości oddechu</w:t>
            </w:r>
            <w:r w:rsidRPr="00684B23">
              <w:rPr>
                <w:rFonts w:ascii="Tahoma" w:hAnsi="Tahoma" w:cs="Tahoma"/>
                <w:sz w:val="18"/>
                <w:szCs w:val="18"/>
              </w:rPr>
              <w:t xml:space="preserve"> na podstawie SpO2</w:t>
            </w:r>
            <w:r>
              <w:rPr>
                <w:rFonts w:ascii="Tahoma" w:hAnsi="Tahoma" w:cs="Tahoma"/>
                <w:sz w:val="18"/>
                <w:szCs w:val="18"/>
              </w:rPr>
              <w:t>.</w:t>
            </w:r>
          </w:p>
        </w:tc>
        <w:tc>
          <w:tcPr>
            <w:tcW w:w="2410" w:type="dxa"/>
            <w:tcBorders>
              <w:bottom w:val="single" w:sz="8" w:space="0" w:color="000000"/>
            </w:tcBorders>
            <w:vAlign w:val="center"/>
          </w:tcPr>
          <w:p w14:paraId="2121E581"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p>
        </w:tc>
        <w:tc>
          <w:tcPr>
            <w:tcW w:w="1573" w:type="dxa"/>
            <w:tcBorders>
              <w:bottom w:val="single" w:sz="8" w:space="0" w:color="000000"/>
            </w:tcBorders>
          </w:tcPr>
          <w:p w14:paraId="2C6E439B" w14:textId="77777777" w:rsidR="001F72F9" w:rsidRPr="00DA0F06" w:rsidRDefault="001F72F9" w:rsidP="001F72F9">
            <w:pPr>
              <w:rPr>
                <w:rFonts w:ascii="Tahoma" w:hAnsi="Tahoma" w:cs="Tahoma"/>
                <w:sz w:val="18"/>
                <w:szCs w:val="18"/>
              </w:rPr>
            </w:pPr>
          </w:p>
        </w:tc>
      </w:tr>
      <w:tr w:rsidR="001F72F9" w:rsidRPr="00DA0F06" w14:paraId="0D7B26E8" w14:textId="77777777" w:rsidTr="001F72F9">
        <w:tc>
          <w:tcPr>
            <w:tcW w:w="709" w:type="dxa"/>
            <w:tcBorders>
              <w:bottom w:val="single" w:sz="8" w:space="0" w:color="000000"/>
            </w:tcBorders>
          </w:tcPr>
          <w:p w14:paraId="174C7835" w14:textId="77777777" w:rsidR="001F72F9" w:rsidRDefault="001F72F9" w:rsidP="001F72F9">
            <w:pPr>
              <w:spacing w:after="58"/>
              <w:jc w:val="center"/>
              <w:rPr>
                <w:rFonts w:ascii="Tahoma" w:hAnsi="Tahoma" w:cs="Tahoma"/>
                <w:sz w:val="18"/>
                <w:szCs w:val="18"/>
              </w:rPr>
            </w:pPr>
            <w:r>
              <w:rPr>
                <w:rFonts w:ascii="Tahoma" w:hAnsi="Tahoma" w:cs="Tahoma"/>
                <w:sz w:val="18"/>
                <w:szCs w:val="18"/>
              </w:rPr>
              <w:t>43</w:t>
            </w:r>
          </w:p>
        </w:tc>
        <w:tc>
          <w:tcPr>
            <w:tcW w:w="5940" w:type="dxa"/>
            <w:tcBorders>
              <w:bottom w:val="single" w:sz="8" w:space="0" w:color="000000"/>
            </w:tcBorders>
            <w:vAlign w:val="center"/>
          </w:tcPr>
          <w:p w14:paraId="6BAC3E13" w14:textId="77777777" w:rsidR="001F72F9" w:rsidRPr="00684B23" w:rsidRDefault="001F72F9" w:rsidP="001F72F9">
            <w:pPr>
              <w:pStyle w:val="Style10"/>
              <w:jc w:val="left"/>
              <w:rPr>
                <w:rFonts w:ascii="Tahoma" w:hAnsi="Tahoma" w:cs="Tahoma"/>
                <w:sz w:val="18"/>
                <w:szCs w:val="18"/>
              </w:rPr>
            </w:pPr>
            <w:r w:rsidRPr="00684B23">
              <w:rPr>
                <w:rFonts w:ascii="Tahoma" w:hAnsi="Tahoma" w:cs="Tahoma"/>
                <w:b/>
                <w:bCs/>
                <w:sz w:val="18"/>
                <w:szCs w:val="18"/>
              </w:rPr>
              <w:t>Nieinwazyjny pomiar ciśnienia</w:t>
            </w:r>
            <w:r w:rsidRPr="00684B23">
              <w:rPr>
                <w:rFonts w:ascii="Tahoma" w:hAnsi="Tahoma" w:cs="Tahoma"/>
                <w:sz w:val="18"/>
                <w:szCs w:val="18"/>
              </w:rPr>
              <w:t xml:space="preserve"> </w:t>
            </w:r>
            <w:r w:rsidRPr="00684B23">
              <w:rPr>
                <w:rFonts w:ascii="Tahoma" w:hAnsi="Tahoma" w:cs="Tahoma"/>
                <w:b/>
                <w:bCs/>
                <w:sz w:val="18"/>
                <w:szCs w:val="18"/>
              </w:rPr>
              <w:t>(NIPC)</w:t>
            </w:r>
            <w:r w:rsidRPr="00684B23">
              <w:rPr>
                <w:rFonts w:ascii="Tahoma" w:hAnsi="Tahoma" w:cs="Tahoma"/>
                <w:sz w:val="18"/>
                <w:szCs w:val="18"/>
              </w:rPr>
              <w:t xml:space="preserve"> metoda oscylometryczna. Zakres pomiarowy ciśnienia skurczowego co najmniej od 30 do 290 mmHg. Pomiar ręczny, automatyczny i ciągły. Pomiar automatyczny </w:t>
            </w:r>
            <w:r>
              <w:rPr>
                <w:rFonts w:ascii="Tahoma" w:hAnsi="Tahoma" w:cs="Tahoma"/>
                <w:sz w:val="18"/>
                <w:szCs w:val="18"/>
              </w:rPr>
              <w:br/>
            </w:r>
            <w:r w:rsidRPr="00684B23">
              <w:rPr>
                <w:rFonts w:ascii="Tahoma" w:hAnsi="Tahoma" w:cs="Tahoma"/>
                <w:sz w:val="18"/>
                <w:szCs w:val="18"/>
              </w:rPr>
              <w:t xml:space="preserve">z regulowanym interwałem co najmniej 1–480 minut. Pomiar sekwencyjny składający się z co najmniej 4 faz, z indywidualnym ustawianiem czasu trwania oraz interwału dla każdej fazy. Prezentacja wartości: skurczowej, rozkurczowej oraz średniej. Funkcja </w:t>
            </w:r>
            <w:proofErr w:type="spellStart"/>
            <w:r w:rsidRPr="00684B23">
              <w:rPr>
                <w:rFonts w:ascii="Tahoma" w:hAnsi="Tahoma" w:cs="Tahoma"/>
                <w:sz w:val="18"/>
                <w:szCs w:val="18"/>
              </w:rPr>
              <w:t>stazy</w:t>
            </w:r>
            <w:proofErr w:type="spellEnd"/>
            <w:r w:rsidRPr="00684B23">
              <w:rPr>
                <w:rFonts w:ascii="Tahoma" w:hAnsi="Tahoma" w:cs="Tahoma"/>
                <w:sz w:val="18"/>
                <w:szCs w:val="18"/>
              </w:rPr>
              <w:t>. Funkcja wstępnego ustawiania ciśnienia pompowania mankietu. Możliwość pomiaru ciśnienia metodą nieinwazyjną na tej samej kończynie co pomiar SpO2 bez wywoływania alarmu SpO2. Pomiar częstości pulsu wraz z nieinwazyjnym ciśnieniem co najmniej w zakresie od 30 do 300 P/min. W komplecie z monitorem przewód oraz mankiet w rozmiarze średnim.</w:t>
            </w:r>
          </w:p>
        </w:tc>
        <w:tc>
          <w:tcPr>
            <w:tcW w:w="2410" w:type="dxa"/>
            <w:tcBorders>
              <w:bottom w:val="single" w:sz="8" w:space="0" w:color="000000"/>
            </w:tcBorders>
            <w:vAlign w:val="center"/>
          </w:tcPr>
          <w:p w14:paraId="49D66147"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r>
              <w:rPr>
                <w:rFonts w:ascii="Tahoma" w:hAnsi="Tahoma" w:cs="Tahoma"/>
                <w:sz w:val="18"/>
                <w:szCs w:val="18"/>
              </w:rPr>
              <w:t>, opisać</w:t>
            </w:r>
          </w:p>
        </w:tc>
        <w:tc>
          <w:tcPr>
            <w:tcW w:w="1573" w:type="dxa"/>
            <w:tcBorders>
              <w:bottom w:val="single" w:sz="8" w:space="0" w:color="000000"/>
            </w:tcBorders>
          </w:tcPr>
          <w:p w14:paraId="405EBCBB" w14:textId="77777777" w:rsidR="001F72F9" w:rsidRPr="00DA0F06" w:rsidRDefault="001F72F9" w:rsidP="001F72F9">
            <w:pPr>
              <w:rPr>
                <w:rFonts w:ascii="Tahoma" w:hAnsi="Tahoma" w:cs="Tahoma"/>
                <w:sz w:val="18"/>
                <w:szCs w:val="18"/>
              </w:rPr>
            </w:pPr>
          </w:p>
        </w:tc>
      </w:tr>
      <w:tr w:rsidR="001F72F9" w:rsidRPr="00DA0F06" w14:paraId="7125E663" w14:textId="77777777" w:rsidTr="001F72F9">
        <w:tc>
          <w:tcPr>
            <w:tcW w:w="709" w:type="dxa"/>
            <w:tcBorders>
              <w:bottom w:val="single" w:sz="8" w:space="0" w:color="000000"/>
            </w:tcBorders>
          </w:tcPr>
          <w:p w14:paraId="48904502" w14:textId="77777777" w:rsidR="001F72F9" w:rsidRDefault="001F72F9" w:rsidP="001F72F9">
            <w:pPr>
              <w:spacing w:after="58"/>
              <w:jc w:val="center"/>
              <w:rPr>
                <w:rFonts w:ascii="Tahoma" w:hAnsi="Tahoma" w:cs="Tahoma"/>
                <w:sz w:val="18"/>
                <w:szCs w:val="18"/>
              </w:rPr>
            </w:pPr>
            <w:r>
              <w:rPr>
                <w:rFonts w:ascii="Tahoma" w:hAnsi="Tahoma" w:cs="Tahoma"/>
                <w:sz w:val="18"/>
                <w:szCs w:val="18"/>
              </w:rPr>
              <w:t>44</w:t>
            </w:r>
          </w:p>
        </w:tc>
        <w:tc>
          <w:tcPr>
            <w:tcW w:w="5940" w:type="dxa"/>
            <w:tcBorders>
              <w:bottom w:val="single" w:sz="8" w:space="0" w:color="000000"/>
            </w:tcBorders>
            <w:vAlign w:val="center"/>
          </w:tcPr>
          <w:p w14:paraId="61B43671" w14:textId="77777777" w:rsidR="001F72F9" w:rsidRPr="00684B23" w:rsidRDefault="001F72F9" w:rsidP="001F72F9">
            <w:pPr>
              <w:shd w:val="clear" w:color="auto" w:fill="FFFFFF"/>
              <w:rPr>
                <w:rFonts w:ascii="Tahoma" w:hAnsi="Tahoma" w:cs="Tahoma"/>
                <w:sz w:val="18"/>
                <w:szCs w:val="18"/>
              </w:rPr>
            </w:pPr>
            <w:r w:rsidRPr="00684B23">
              <w:rPr>
                <w:rFonts w:ascii="Tahoma" w:hAnsi="Tahoma" w:cs="Tahoma"/>
                <w:b/>
                <w:bCs/>
                <w:sz w:val="18"/>
                <w:szCs w:val="18"/>
              </w:rPr>
              <w:t>Pomiar temperatury</w:t>
            </w:r>
            <w:r w:rsidRPr="00684B23">
              <w:rPr>
                <w:rFonts w:ascii="Tahoma" w:hAnsi="Tahoma" w:cs="Tahoma"/>
                <w:sz w:val="18"/>
                <w:szCs w:val="18"/>
              </w:rPr>
              <w:t>, dwa tory pomiarowe. Zakres pomiarowy co najmniej od 0 do 50</w:t>
            </w:r>
            <w:r w:rsidRPr="00684B23">
              <w:rPr>
                <w:rFonts w:ascii="Tahoma" w:hAnsi="Tahoma" w:cs="Tahoma"/>
                <w:sz w:val="18"/>
                <w:szCs w:val="18"/>
                <w:vertAlign w:val="superscript"/>
              </w:rPr>
              <w:t>o</w:t>
            </w:r>
            <w:r w:rsidRPr="00684B23">
              <w:rPr>
                <w:rFonts w:ascii="Tahoma" w:hAnsi="Tahoma" w:cs="Tahoma"/>
                <w:sz w:val="18"/>
                <w:szCs w:val="18"/>
              </w:rPr>
              <w:t xml:space="preserve">C. Wyświetlanie </w:t>
            </w:r>
            <w:r w:rsidRPr="00684B23">
              <w:rPr>
                <w:rFonts w:ascii="Tahoma" w:hAnsi="Tahoma" w:cs="Tahoma"/>
                <w:b/>
                <w:bCs/>
                <w:sz w:val="18"/>
                <w:szCs w:val="18"/>
              </w:rPr>
              <w:t>T1, T2</w:t>
            </w:r>
            <w:r w:rsidRPr="00684B23">
              <w:rPr>
                <w:rFonts w:ascii="Tahoma" w:hAnsi="Tahoma" w:cs="Tahoma"/>
                <w:sz w:val="18"/>
                <w:szCs w:val="18"/>
              </w:rPr>
              <w:t xml:space="preserve"> oraz różnicy między nimi. Wybór etykiety  temperatury zgodnie z miejscem pomiaru z listy co najmniej 10 etykiet zapisanych w pamięci monitora.</w:t>
            </w:r>
          </w:p>
        </w:tc>
        <w:tc>
          <w:tcPr>
            <w:tcW w:w="2410" w:type="dxa"/>
            <w:tcBorders>
              <w:bottom w:val="single" w:sz="8" w:space="0" w:color="000000"/>
            </w:tcBorders>
            <w:vAlign w:val="center"/>
          </w:tcPr>
          <w:p w14:paraId="59996949" w14:textId="77777777" w:rsidR="001F72F9" w:rsidRPr="00DA0F06" w:rsidRDefault="001F72F9" w:rsidP="001F72F9">
            <w:pPr>
              <w:jc w:val="center"/>
              <w:rPr>
                <w:rFonts w:ascii="Tahoma" w:hAnsi="Tahoma" w:cs="Tahoma"/>
                <w:sz w:val="18"/>
                <w:szCs w:val="18"/>
              </w:rPr>
            </w:pPr>
            <w:r w:rsidRPr="00DA0F06">
              <w:rPr>
                <w:rFonts w:ascii="Tahoma" w:hAnsi="Tahoma" w:cs="Tahoma"/>
                <w:sz w:val="18"/>
                <w:szCs w:val="18"/>
              </w:rPr>
              <w:t>Tak</w:t>
            </w:r>
            <w:r>
              <w:rPr>
                <w:rFonts w:ascii="Tahoma" w:hAnsi="Tahoma" w:cs="Tahoma"/>
                <w:sz w:val="18"/>
                <w:szCs w:val="18"/>
              </w:rPr>
              <w:t>, opisać</w:t>
            </w:r>
          </w:p>
        </w:tc>
        <w:tc>
          <w:tcPr>
            <w:tcW w:w="1573" w:type="dxa"/>
            <w:tcBorders>
              <w:bottom w:val="single" w:sz="8" w:space="0" w:color="000000"/>
            </w:tcBorders>
          </w:tcPr>
          <w:p w14:paraId="6D69065C" w14:textId="77777777" w:rsidR="001F72F9" w:rsidRPr="00DA0F06" w:rsidRDefault="001F72F9" w:rsidP="001F72F9">
            <w:pPr>
              <w:rPr>
                <w:rFonts w:ascii="Tahoma" w:hAnsi="Tahoma" w:cs="Tahoma"/>
                <w:sz w:val="18"/>
                <w:szCs w:val="18"/>
              </w:rPr>
            </w:pPr>
          </w:p>
        </w:tc>
      </w:tr>
    </w:tbl>
    <w:p w14:paraId="5604649E" w14:textId="77777777" w:rsidR="001F72F9" w:rsidRDefault="001F72F9" w:rsidP="00BA01AD">
      <w:pPr>
        <w:rPr>
          <w:rFonts w:ascii="Bookman Old Style" w:hAnsi="Bookman Old Style" w:cs="Tahoma"/>
          <w:b/>
          <w:sz w:val="18"/>
          <w:szCs w:val="18"/>
          <w:highlight w:val="cyan"/>
        </w:rPr>
      </w:pPr>
    </w:p>
    <w:p w14:paraId="0194D699" w14:textId="77777777" w:rsidR="001F72F9" w:rsidRDefault="001F72F9" w:rsidP="00BA01AD">
      <w:pPr>
        <w:rPr>
          <w:rFonts w:ascii="Bookman Old Style" w:hAnsi="Bookman Old Style" w:cs="Tahoma"/>
          <w:b/>
          <w:sz w:val="18"/>
          <w:szCs w:val="18"/>
          <w:highlight w:val="cyan"/>
        </w:rPr>
      </w:pPr>
    </w:p>
    <w:p w14:paraId="45F94CDA" w14:textId="77777777" w:rsidR="001F72F9" w:rsidRDefault="001F72F9" w:rsidP="00BA01AD">
      <w:pPr>
        <w:rPr>
          <w:rFonts w:ascii="Bookman Old Style" w:hAnsi="Bookman Old Style" w:cs="Tahoma"/>
          <w:b/>
          <w:sz w:val="18"/>
          <w:szCs w:val="18"/>
          <w:highlight w:val="cyan"/>
        </w:rPr>
      </w:pPr>
    </w:p>
    <w:p w14:paraId="0806138D" w14:textId="77777777" w:rsidR="00733B45" w:rsidRDefault="00733B45">
      <w:pPr>
        <w:spacing w:after="160" w:line="259" w:lineRule="auto"/>
        <w:rPr>
          <w:rFonts w:ascii="Bookman Old Style" w:hAnsi="Bookman Old Style" w:cs="Tahoma"/>
          <w:b/>
          <w:sz w:val="18"/>
          <w:szCs w:val="18"/>
          <w:highlight w:val="cyan"/>
        </w:rPr>
      </w:pPr>
      <w:r>
        <w:rPr>
          <w:rFonts w:ascii="Bookman Old Style" w:hAnsi="Bookman Old Style" w:cs="Tahoma"/>
          <w:b/>
          <w:sz w:val="18"/>
          <w:szCs w:val="18"/>
          <w:highlight w:val="cyan"/>
        </w:rPr>
        <w:br w:type="page"/>
      </w:r>
    </w:p>
    <w:p w14:paraId="6C28CAAF" w14:textId="77777777" w:rsidR="001F72F9" w:rsidRPr="00AD5665" w:rsidRDefault="001F72F9" w:rsidP="001F72F9">
      <w:pPr>
        <w:tabs>
          <w:tab w:val="left" w:pos="8580"/>
        </w:tabs>
        <w:rPr>
          <w:rFonts w:ascii="Tahoma" w:hAnsi="Tahoma" w:cs="Tahoma"/>
          <w:b/>
          <w:bCs/>
          <w:sz w:val="18"/>
          <w:szCs w:val="18"/>
        </w:rPr>
      </w:pPr>
      <w:r w:rsidRPr="00AD5665">
        <w:rPr>
          <w:rFonts w:ascii="Tahoma" w:hAnsi="Tahoma" w:cs="Tahoma"/>
          <w:b/>
          <w:bCs/>
          <w:sz w:val="18"/>
          <w:szCs w:val="18"/>
        </w:rPr>
        <w:lastRenderedPageBreak/>
        <w:t>Pakiet 3</w:t>
      </w:r>
    </w:p>
    <w:p w14:paraId="73F479D5" w14:textId="77777777" w:rsidR="001F72F9" w:rsidRPr="00AD5665" w:rsidRDefault="001F72F9" w:rsidP="001F72F9">
      <w:pPr>
        <w:tabs>
          <w:tab w:val="left" w:pos="8580"/>
        </w:tabs>
        <w:rPr>
          <w:rFonts w:ascii="Bookman Old Style" w:hAnsi="Bookman Old Style" w:cs="Tahoma"/>
          <w:b/>
          <w:bCs/>
          <w:sz w:val="18"/>
          <w:szCs w:val="18"/>
        </w:rPr>
      </w:pPr>
      <w:r w:rsidRPr="00AD5665">
        <w:rPr>
          <w:rFonts w:ascii="Bookman Old Style" w:hAnsi="Bookman Old Style" w:cs="Tahoma"/>
          <w:b/>
          <w:bCs/>
          <w:sz w:val="18"/>
          <w:szCs w:val="18"/>
        </w:rPr>
        <w:t>Załącznik 1a4 do SWZ 94/PN/ZP/D/2024</w:t>
      </w:r>
    </w:p>
    <w:p w14:paraId="04F2CD8E" w14:textId="77777777" w:rsidR="001F72F9" w:rsidRPr="00AD5665" w:rsidRDefault="001F72F9" w:rsidP="001F72F9">
      <w:pPr>
        <w:tabs>
          <w:tab w:val="left" w:pos="8580"/>
        </w:tabs>
        <w:rPr>
          <w:rFonts w:ascii="Bookman Old Style" w:hAnsi="Bookman Old Style" w:cs="Tahoma"/>
          <w:b/>
          <w:bCs/>
          <w:sz w:val="18"/>
          <w:szCs w:val="18"/>
        </w:rPr>
      </w:pPr>
      <w:r w:rsidRPr="00AD5665">
        <w:rPr>
          <w:rFonts w:ascii="Bookman Old Style" w:hAnsi="Bookman Old Style" w:cs="Tahoma"/>
          <w:b/>
          <w:bCs/>
          <w:sz w:val="18"/>
          <w:szCs w:val="18"/>
        </w:rPr>
        <w:t xml:space="preserve">Nazwa: Pompa infuzyjna </w:t>
      </w:r>
      <w:proofErr w:type="spellStart"/>
      <w:r w:rsidRPr="00AD5665">
        <w:rPr>
          <w:rFonts w:ascii="Bookman Old Style" w:hAnsi="Bookman Old Style" w:cs="Tahoma"/>
          <w:b/>
          <w:bCs/>
          <w:sz w:val="18"/>
          <w:szCs w:val="18"/>
        </w:rPr>
        <w:t>strzykawkowa</w:t>
      </w:r>
      <w:proofErr w:type="spellEnd"/>
    </w:p>
    <w:p w14:paraId="71C466B9" w14:textId="77777777" w:rsidR="001F72F9" w:rsidRPr="00AD5665" w:rsidRDefault="001F72F9" w:rsidP="00BA01AD">
      <w:pPr>
        <w:rPr>
          <w:rFonts w:ascii="Bookman Old Style" w:hAnsi="Bookman Old Style" w:cs="Tahoma"/>
          <w:b/>
          <w:sz w:val="18"/>
          <w:szCs w:val="18"/>
        </w:rPr>
      </w:pPr>
    </w:p>
    <w:tbl>
      <w:tblPr>
        <w:tblW w:w="10732" w:type="dxa"/>
        <w:tblInd w:w="142" w:type="dxa"/>
        <w:tblLayout w:type="fixed"/>
        <w:tblCellMar>
          <w:left w:w="0" w:type="dxa"/>
          <w:right w:w="0" w:type="dxa"/>
        </w:tblCellMar>
        <w:tblLook w:val="0000" w:firstRow="0" w:lastRow="0" w:firstColumn="0" w:lastColumn="0" w:noHBand="0" w:noVBand="0"/>
      </w:tblPr>
      <w:tblGrid>
        <w:gridCol w:w="709"/>
        <w:gridCol w:w="5812"/>
        <w:gridCol w:w="2268"/>
        <w:gridCol w:w="1842"/>
        <w:gridCol w:w="30"/>
        <w:gridCol w:w="71"/>
      </w:tblGrid>
      <w:tr w:rsidR="004472FB" w:rsidRPr="00C10637" w14:paraId="157D7A7A" w14:textId="77777777" w:rsidTr="004472FB">
        <w:tc>
          <w:tcPr>
            <w:tcW w:w="709" w:type="dxa"/>
            <w:shd w:val="clear" w:color="auto" w:fill="D8D8D8"/>
          </w:tcPr>
          <w:p w14:paraId="16A5B282" w14:textId="77777777" w:rsidR="004472FB" w:rsidRPr="00C10637" w:rsidRDefault="004472FB" w:rsidP="004472FB">
            <w:pPr>
              <w:pStyle w:val="Nagwek1"/>
              <w:tabs>
                <w:tab w:val="center" w:pos="426"/>
              </w:tabs>
              <w:snapToGrid w:val="0"/>
              <w:rPr>
                <w:rFonts w:ascii="Bookman Old Style" w:hAnsi="Bookman Old Style" w:cs="Bookman Old Style"/>
                <w:sz w:val="20"/>
              </w:rPr>
            </w:pPr>
          </w:p>
          <w:p w14:paraId="6DBDDCE5" w14:textId="77777777" w:rsidR="004472FB" w:rsidRPr="00C10637" w:rsidRDefault="004472FB" w:rsidP="004472FB">
            <w:pPr>
              <w:pStyle w:val="Nagwek1"/>
              <w:tabs>
                <w:tab w:val="center" w:pos="249"/>
              </w:tabs>
              <w:ind w:left="-120"/>
              <w:jc w:val="center"/>
              <w:rPr>
                <w:rFonts w:ascii="Bookman Old Style" w:hAnsi="Bookman Old Style" w:cs="Bookman Old Style"/>
                <w:sz w:val="20"/>
              </w:rPr>
            </w:pPr>
            <w:r w:rsidRPr="00C10637">
              <w:rPr>
                <w:rFonts w:ascii="Bookman Old Style" w:hAnsi="Bookman Old Style" w:cs="Bookman Old Style"/>
                <w:sz w:val="20"/>
              </w:rPr>
              <w:t>L.p.</w:t>
            </w:r>
          </w:p>
        </w:tc>
        <w:tc>
          <w:tcPr>
            <w:tcW w:w="5812" w:type="dxa"/>
            <w:shd w:val="clear" w:color="auto" w:fill="D8D8D8"/>
          </w:tcPr>
          <w:p w14:paraId="27D03BD2" w14:textId="77777777" w:rsidR="004472FB" w:rsidRPr="00C10637" w:rsidRDefault="004472FB" w:rsidP="009D3FD5">
            <w:pPr>
              <w:pStyle w:val="Nagwek1"/>
              <w:snapToGrid w:val="0"/>
              <w:rPr>
                <w:rFonts w:ascii="Bookman Old Style" w:hAnsi="Bookman Old Style" w:cs="Bookman Old Style"/>
                <w:sz w:val="20"/>
              </w:rPr>
            </w:pPr>
          </w:p>
          <w:p w14:paraId="7A93C013" w14:textId="77777777" w:rsidR="004472FB" w:rsidRPr="00C10637" w:rsidRDefault="004472FB" w:rsidP="009D3FD5">
            <w:pPr>
              <w:pStyle w:val="Nagwek1"/>
              <w:rPr>
                <w:rFonts w:ascii="Bookman Old Style" w:hAnsi="Bookman Old Style" w:cs="Bookman Old Style"/>
                <w:sz w:val="20"/>
              </w:rPr>
            </w:pPr>
            <w:r w:rsidRPr="00C10637">
              <w:rPr>
                <w:rFonts w:ascii="Bookman Old Style" w:hAnsi="Bookman Old Style" w:cs="Bookman Old Style"/>
                <w:sz w:val="20"/>
              </w:rPr>
              <w:t>Parametry techniczne</w:t>
            </w:r>
          </w:p>
        </w:tc>
        <w:tc>
          <w:tcPr>
            <w:tcW w:w="2268" w:type="dxa"/>
            <w:shd w:val="clear" w:color="auto" w:fill="D8D8D8"/>
          </w:tcPr>
          <w:p w14:paraId="113CA279" w14:textId="77777777" w:rsidR="004472FB" w:rsidRPr="00C10637" w:rsidRDefault="004472FB" w:rsidP="009D3FD5">
            <w:pPr>
              <w:pStyle w:val="Nagwek1"/>
              <w:rPr>
                <w:rFonts w:ascii="Bookman Old Style" w:hAnsi="Bookman Old Style" w:cs="Bookman Old Style"/>
                <w:sz w:val="20"/>
              </w:rPr>
            </w:pPr>
            <w:r w:rsidRPr="00C10637">
              <w:rPr>
                <w:rFonts w:ascii="Bookman Old Style" w:hAnsi="Bookman Old Style" w:cs="Bookman Old Style"/>
                <w:sz w:val="20"/>
              </w:rPr>
              <w:t>Parametry graniczne (wymagane)</w:t>
            </w:r>
          </w:p>
        </w:tc>
        <w:tc>
          <w:tcPr>
            <w:tcW w:w="1842" w:type="dxa"/>
            <w:shd w:val="clear" w:color="auto" w:fill="D8D8D8"/>
          </w:tcPr>
          <w:p w14:paraId="5E31C250" w14:textId="77777777" w:rsidR="004472FB" w:rsidRPr="00C10637" w:rsidRDefault="004472FB" w:rsidP="009D3FD5">
            <w:pPr>
              <w:jc w:val="center"/>
              <w:rPr>
                <w:rFonts w:ascii="Bookman Old Style" w:hAnsi="Bookman Old Style"/>
              </w:rPr>
            </w:pPr>
            <w:r w:rsidRPr="00C10637">
              <w:rPr>
                <w:rFonts w:ascii="Bookman Old Style" w:hAnsi="Bookman Old Style" w:cs="Bookman Old Style"/>
              </w:rPr>
              <w:t>Parametry oferowane potwierdzić TAK oraz podać /opisać</w:t>
            </w:r>
          </w:p>
        </w:tc>
        <w:tc>
          <w:tcPr>
            <w:tcW w:w="101" w:type="dxa"/>
            <w:gridSpan w:val="2"/>
            <w:shd w:val="clear" w:color="auto" w:fill="auto"/>
          </w:tcPr>
          <w:p w14:paraId="35F86668" w14:textId="77777777" w:rsidR="004472FB" w:rsidRPr="00C10637" w:rsidRDefault="004472FB" w:rsidP="009D3FD5">
            <w:pPr>
              <w:snapToGrid w:val="0"/>
              <w:rPr>
                <w:rFonts w:ascii="Bookman Old Style" w:hAnsi="Bookman Old Style"/>
              </w:rPr>
            </w:pPr>
          </w:p>
        </w:tc>
      </w:tr>
      <w:tr w:rsidR="004472FB" w:rsidRPr="00C10637" w14:paraId="0158F64A" w14:textId="77777777" w:rsidTr="004472FB">
        <w:tc>
          <w:tcPr>
            <w:tcW w:w="709" w:type="dxa"/>
            <w:tcBorders>
              <w:bottom w:val="single" w:sz="4" w:space="0" w:color="auto"/>
            </w:tcBorders>
            <w:shd w:val="clear" w:color="auto" w:fill="B2B2B2"/>
          </w:tcPr>
          <w:p w14:paraId="09D053DE" w14:textId="77777777" w:rsidR="004472FB" w:rsidRPr="00C10637" w:rsidRDefault="004472FB" w:rsidP="009D3FD5">
            <w:pPr>
              <w:snapToGrid w:val="0"/>
              <w:spacing w:after="58"/>
              <w:jc w:val="center"/>
              <w:rPr>
                <w:rFonts w:ascii="Bookman Old Style" w:hAnsi="Bookman Old Style" w:cs="Bookman Old Style"/>
                <w:b/>
              </w:rPr>
            </w:pPr>
          </w:p>
        </w:tc>
        <w:tc>
          <w:tcPr>
            <w:tcW w:w="5812" w:type="dxa"/>
            <w:tcBorders>
              <w:bottom w:val="single" w:sz="4" w:space="0" w:color="auto"/>
            </w:tcBorders>
            <w:shd w:val="clear" w:color="auto" w:fill="B2B2B2"/>
          </w:tcPr>
          <w:p w14:paraId="182E324F" w14:textId="77777777" w:rsidR="004472FB" w:rsidRPr="00C10637" w:rsidRDefault="004472FB" w:rsidP="009D3FD5">
            <w:pPr>
              <w:spacing w:after="58"/>
              <w:rPr>
                <w:rFonts w:ascii="Bookman Old Style" w:hAnsi="Bookman Old Style" w:cs="Bookman Old Style"/>
                <w:b/>
              </w:rPr>
            </w:pPr>
            <w:r w:rsidRPr="00C10637">
              <w:rPr>
                <w:rFonts w:ascii="Bookman Old Style" w:hAnsi="Bookman Old Style" w:cs="Bookman Old Style"/>
                <w:b/>
              </w:rPr>
              <w:t>Certyfikaty i Dokumenty</w:t>
            </w:r>
          </w:p>
        </w:tc>
        <w:tc>
          <w:tcPr>
            <w:tcW w:w="2268" w:type="dxa"/>
            <w:tcBorders>
              <w:bottom w:val="single" w:sz="4" w:space="0" w:color="auto"/>
            </w:tcBorders>
            <w:shd w:val="clear" w:color="auto" w:fill="B2B2B2"/>
          </w:tcPr>
          <w:p w14:paraId="3F4CBF31" w14:textId="77777777" w:rsidR="004472FB" w:rsidRPr="00C10637" w:rsidRDefault="004472FB" w:rsidP="009D3FD5">
            <w:pPr>
              <w:snapToGrid w:val="0"/>
              <w:spacing w:after="58"/>
              <w:jc w:val="center"/>
              <w:rPr>
                <w:rFonts w:ascii="Bookman Old Style" w:hAnsi="Bookman Old Style" w:cs="Bookman Old Style"/>
                <w:b/>
              </w:rPr>
            </w:pPr>
          </w:p>
        </w:tc>
        <w:tc>
          <w:tcPr>
            <w:tcW w:w="1842" w:type="dxa"/>
            <w:tcBorders>
              <w:bottom w:val="single" w:sz="4" w:space="0" w:color="auto"/>
            </w:tcBorders>
            <w:shd w:val="clear" w:color="auto" w:fill="B2B2B2"/>
          </w:tcPr>
          <w:p w14:paraId="7E4F8101" w14:textId="77777777" w:rsidR="004472FB" w:rsidRPr="00C10637" w:rsidRDefault="004472FB" w:rsidP="009D3FD5">
            <w:pPr>
              <w:snapToGrid w:val="0"/>
              <w:spacing w:after="58"/>
              <w:jc w:val="center"/>
              <w:rPr>
                <w:rFonts w:ascii="Bookman Old Style" w:hAnsi="Bookman Old Style" w:cs="Bookman Old Style"/>
                <w:b/>
              </w:rPr>
            </w:pPr>
          </w:p>
        </w:tc>
        <w:tc>
          <w:tcPr>
            <w:tcW w:w="101" w:type="dxa"/>
            <w:gridSpan w:val="2"/>
            <w:tcBorders>
              <w:bottom w:val="single" w:sz="4" w:space="0" w:color="auto"/>
            </w:tcBorders>
            <w:shd w:val="clear" w:color="auto" w:fill="auto"/>
          </w:tcPr>
          <w:p w14:paraId="4B150B22" w14:textId="77777777" w:rsidR="004472FB" w:rsidRPr="00C10637" w:rsidRDefault="004472FB" w:rsidP="009D3FD5">
            <w:pPr>
              <w:snapToGrid w:val="0"/>
              <w:rPr>
                <w:rFonts w:ascii="Bookman Old Style" w:hAnsi="Bookman Old Style"/>
              </w:rPr>
            </w:pPr>
          </w:p>
        </w:tc>
      </w:tr>
      <w:tr w:rsidR="004472FB" w:rsidRPr="00C10637" w14:paraId="71604A46"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ED2DAE"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1</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1FE39EA" w14:textId="77777777" w:rsidR="004472FB" w:rsidRPr="004472FB" w:rsidRDefault="004472FB" w:rsidP="009D3FD5">
            <w:pPr>
              <w:spacing w:after="58" w:line="276" w:lineRule="auto"/>
              <w:jc w:val="both"/>
              <w:rPr>
                <w:rFonts w:ascii="Bookman Old Style" w:hAnsi="Bookman Old Style" w:cs="Bookman Old Style"/>
                <w:sz w:val="18"/>
                <w:szCs w:val="18"/>
              </w:rPr>
            </w:pPr>
            <w:r w:rsidRPr="004472FB">
              <w:rPr>
                <w:rFonts w:ascii="Bookman Old Style" w:hAnsi="Bookman Old Style"/>
                <w:sz w:val="18"/>
                <w:szCs w:val="18"/>
              </w:rPr>
              <w:t xml:space="preserve">Certyfikat CE (podać nr certyfikatu) na cały aparat, oznakowanie znakiem CE - </w:t>
            </w:r>
            <w:r w:rsidRPr="004472FB">
              <w:rPr>
                <w:rFonts w:ascii="Bookman Old Style" w:hAnsi="Bookman Old Style" w:cs="Tahoma"/>
                <w:sz w:val="18"/>
                <w:szCs w:val="18"/>
              </w:rPr>
              <w:t>jeśli dotyczy: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10092CF"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TAK, 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E0CF002" w14:textId="77777777" w:rsidR="004472FB" w:rsidRPr="004472FB" w:rsidRDefault="004472FB" w:rsidP="009D3FD5">
            <w:pPr>
              <w:snapToGrid w:val="0"/>
              <w:spacing w:after="58" w:line="276" w:lineRule="auto"/>
              <w:rPr>
                <w:rFonts w:ascii="Bookman Old Style" w:hAnsi="Bookman Old Style" w:cs="Bookman Old Style"/>
                <w:sz w:val="18"/>
                <w:szCs w:val="18"/>
              </w:rPr>
            </w:pPr>
          </w:p>
        </w:tc>
      </w:tr>
      <w:tr w:rsidR="004472FB" w:rsidRPr="00C10637" w14:paraId="5929B896"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0E5F8F" w14:textId="77777777" w:rsidR="004472FB" w:rsidRPr="004472FB" w:rsidRDefault="004472FB" w:rsidP="004472FB">
            <w:pPr>
              <w:pStyle w:val="NormalnyBookmanOldStyle"/>
              <w:jc w:val="center"/>
              <w:rPr>
                <w:sz w:val="18"/>
                <w:szCs w:val="18"/>
              </w:rPr>
            </w:pPr>
            <w:r w:rsidRPr="004472FB">
              <w:rPr>
                <w:sz w:val="18"/>
                <w:szCs w:val="18"/>
              </w:rPr>
              <w:t>2</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074BBA7" w14:textId="77777777" w:rsidR="004472FB" w:rsidRPr="004472FB" w:rsidRDefault="004472FB" w:rsidP="009D3FD5">
            <w:pPr>
              <w:pStyle w:val="NormalnyBookmanOldStyle"/>
              <w:rPr>
                <w:sz w:val="18"/>
                <w:szCs w:val="18"/>
              </w:rPr>
            </w:pPr>
            <w:r w:rsidRPr="004472FB">
              <w:rPr>
                <w:rFonts w:cs="Book Antiqua"/>
                <w:sz w:val="18"/>
                <w:szCs w:val="18"/>
              </w:rPr>
              <w:t>Deklaracja zgodności na całość aparatu, nie na części składowe: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94FD32D" w14:textId="77777777" w:rsidR="004472FB" w:rsidRPr="004472FB" w:rsidRDefault="004472FB" w:rsidP="004472FB">
            <w:pPr>
              <w:pStyle w:val="NormalnyBookmanOldStyle"/>
              <w:jc w:val="center"/>
              <w:rPr>
                <w:sz w:val="18"/>
                <w:szCs w:val="18"/>
              </w:rPr>
            </w:pPr>
            <w:r w:rsidRPr="004472FB">
              <w:rPr>
                <w:sz w:val="18"/>
                <w:szCs w:val="18"/>
              </w:rPr>
              <w:t>TAK, 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665598F" w14:textId="77777777" w:rsidR="004472FB" w:rsidRPr="004472FB" w:rsidRDefault="004472FB" w:rsidP="009D3FD5">
            <w:pPr>
              <w:pStyle w:val="NormalnyBookmanOldStyle"/>
              <w:rPr>
                <w:sz w:val="18"/>
                <w:szCs w:val="18"/>
              </w:rPr>
            </w:pPr>
          </w:p>
        </w:tc>
      </w:tr>
      <w:tr w:rsidR="004472FB" w:rsidRPr="00C10637" w14:paraId="3F856A4D"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9B3313"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3</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D033EE9" w14:textId="77777777" w:rsidR="004472FB" w:rsidRPr="004472FB" w:rsidRDefault="004472FB" w:rsidP="009D3FD5">
            <w:pPr>
              <w:spacing w:after="58" w:line="276" w:lineRule="auto"/>
              <w:jc w:val="both"/>
              <w:rPr>
                <w:rFonts w:ascii="Bookman Old Style" w:hAnsi="Bookman Old Style" w:cs="Bookman Old Style"/>
                <w:sz w:val="18"/>
                <w:szCs w:val="18"/>
              </w:rPr>
            </w:pPr>
            <w:r w:rsidRPr="004472FB">
              <w:rPr>
                <w:rFonts w:ascii="Bookman Old Style" w:hAnsi="Bookman Old Style" w:cs="Tahoma"/>
                <w:sz w:val="18"/>
                <w:szCs w:val="18"/>
              </w:rPr>
              <w:t>Rejestracja w urzędzie rejestracji na terenie UE: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09156C6"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TAK, 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2BAB383" w14:textId="77777777" w:rsidR="004472FB" w:rsidRPr="004472FB" w:rsidRDefault="004472FB" w:rsidP="009D3FD5">
            <w:pPr>
              <w:snapToGrid w:val="0"/>
              <w:spacing w:after="58" w:line="276" w:lineRule="auto"/>
              <w:rPr>
                <w:rFonts w:ascii="Bookman Old Style" w:hAnsi="Bookman Old Style" w:cs="Bookman Old Style"/>
                <w:sz w:val="18"/>
                <w:szCs w:val="18"/>
              </w:rPr>
            </w:pPr>
          </w:p>
        </w:tc>
      </w:tr>
      <w:tr w:rsidR="004472FB" w:rsidRPr="00C10637" w14:paraId="2A28BEDC"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4BF146"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4</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873FA74" w14:textId="77777777" w:rsidR="004472FB" w:rsidRPr="004472FB" w:rsidRDefault="004472FB" w:rsidP="009D3FD5">
            <w:pPr>
              <w:spacing w:after="58" w:line="276" w:lineRule="auto"/>
              <w:jc w:val="both"/>
              <w:rPr>
                <w:rFonts w:ascii="Bookman Old Style" w:hAnsi="Bookman Old Style" w:cs="Bookman Old Style"/>
                <w:sz w:val="18"/>
                <w:szCs w:val="18"/>
              </w:rPr>
            </w:pPr>
            <w:r w:rsidRPr="004472FB">
              <w:rPr>
                <w:rFonts w:ascii="Bookman Old Style" w:hAnsi="Bookman Old Style"/>
                <w:sz w:val="18"/>
                <w:szCs w:val="18"/>
              </w:rPr>
              <w:t>Producent: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5BD688"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242078F" w14:textId="77777777" w:rsidR="004472FB" w:rsidRPr="004472FB" w:rsidRDefault="004472FB" w:rsidP="009D3FD5">
            <w:pPr>
              <w:snapToGrid w:val="0"/>
              <w:spacing w:after="58" w:line="276" w:lineRule="auto"/>
              <w:rPr>
                <w:rFonts w:ascii="Bookman Old Style" w:hAnsi="Bookman Old Style" w:cs="Bookman Old Style"/>
                <w:sz w:val="18"/>
                <w:szCs w:val="18"/>
              </w:rPr>
            </w:pPr>
          </w:p>
        </w:tc>
      </w:tr>
      <w:tr w:rsidR="004472FB" w:rsidRPr="00C10637" w14:paraId="234456CB"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2EC374"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5</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50D288F" w14:textId="77777777" w:rsidR="004472FB" w:rsidRPr="004472FB" w:rsidRDefault="004472FB" w:rsidP="009D3FD5">
            <w:pPr>
              <w:spacing w:after="58" w:line="276" w:lineRule="auto"/>
              <w:jc w:val="both"/>
              <w:rPr>
                <w:rFonts w:ascii="Bookman Old Style" w:hAnsi="Bookman Old Style" w:cs="Bookman Old Style"/>
                <w:sz w:val="18"/>
                <w:szCs w:val="18"/>
              </w:rPr>
            </w:pPr>
            <w:r w:rsidRPr="004472FB">
              <w:rPr>
                <w:rFonts w:ascii="Bookman Old Style" w:hAnsi="Bookman Old Style" w:cs="Bookman Old Style"/>
                <w:sz w:val="18"/>
                <w:szCs w:val="18"/>
              </w:rPr>
              <w:t>Kraj pochodzenia: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4D9D3AF"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39AC354" w14:textId="77777777" w:rsidR="004472FB" w:rsidRPr="004472FB" w:rsidRDefault="004472FB" w:rsidP="009D3FD5">
            <w:pPr>
              <w:snapToGrid w:val="0"/>
              <w:spacing w:after="58" w:line="276" w:lineRule="auto"/>
              <w:rPr>
                <w:rFonts w:ascii="Bookman Old Style" w:hAnsi="Bookman Old Style" w:cs="Bookman Old Style"/>
                <w:sz w:val="18"/>
                <w:szCs w:val="18"/>
              </w:rPr>
            </w:pPr>
          </w:p>
        </w:tc>
      </w:tr>
      <w:tr w:rsidR="004472FB" w:rsidRPr="00C10637" w14:paraId="051CAEFB"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C26518"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6</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2FACF7CD" w14:textId="77777777" w:rsidR="004472FB" w:rsidRPr="004472FB" w:rsidRDefault="004472FB" w:rsidP="009D3FD5">
            <w:pPr>
              <w:spacing w:after="58" w:line="276" w:lineRule="auto"/>
              <w:jc w:val="both"/>
              <w:rPr>
                <w:rFonts w:ascii="Bookman Old Style" w:hAnsi="Bookman Old Style" w:cs="Bookman Old Style"/>
                <w:sz w:val="18"/>
                <w:szCs w:val="18"/>
              </w:rPr>
            </w:pPr>
            <w:r w:rsidRPr="004472FB">
              <w:rPr>
                <w:rFonts w:ascii="Bookman Old Style" w:hAnsi="Bookman Old Style" w:cs="Bookman Old Style"/>
                <w:sz w:val="18"/>
                <w:szCs w:val="18"/>
              </w:rPr>
              <w:t>Urządzenie typ:</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9AB4226"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A157B01" w14:textId="77777777" w:rsidR="004472FB" w:rsidRPr="004472FB" w:rsidRDefault="004472FB" w:rsidP="009D3FD5">
            <w:pPr>
              <w:snapToGrid w:val="0"/>
              <w:spacing w:after="58" w:line="276" w:lineRule="auto"/>
              <w:rPr>
                <w:rFonts w:ascii="Bookman Old Style" w:hAnsi="Bookman Old Style" w:cs="Bookman Old Style"/>
                <w:sz w:val="18"/>
                <w:szCs w:val="18"/>
              </w:rPr>
            </w:pPr>
          </w:p>
        </w:tc>
      </w:tr>
      <w:tr w:rsidR="004472FB" w:rsidRPr="00C10637" w14:paraId="19BC6F4D"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718FF4"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7</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7AC4307" w14:textId="77777777" w:rsidR="004472FB" w:rsidRPr="004472FB" w:rsidRDefault="004472FB" w:rsidP="009D3FD5">
            <w:pPr>
              <w:spacing w:after="58" w:line="276" w:lineRule="auto"/>
              <w:rPr>
                <w:rFonts w:ascii="Bookman Old Style" w:hAnsi="Bookman Old Style" w:cs="Bookman Old Style"/>
                <w:sz w:val="18"/>
                <w:szCs w:val="18"/>
              </w:rPr>
            </w:pPr>
            <w:r w:rsidRPr="004472FB">
              <w:rPr>
                <w:rFonts w:ascii="Bookman Old Style" w:hAnsi="Bookman Old Style" w:cs="Bookman Old Style"/>
                <w:sz w:val="18"/>
                <w:szCs w:val="18"/>
              </w:rPr>
              <w:t xml:space="preserve">Rok produkcji: 2024, system fabrycznie nowy w oryginalnym opakowaniu, </w:t>
            </w:r>
            <w:proofErr w:type="spellStart"/>
            <w:r w:rsidRPr="004472FB">
              <w:rPr>
                <w:rFonts w:ascii="Bookman Old Style" w:hAnsi="Bookman Old Style" w:cs="Bookman Old Style"/>
                <w:sz w:val="18"/>
                <w:szCs w:val="18"/>
              </w:rPr>
              <w:t>nierekondycjonowany</w:t>
            </w:r>
            <w:proofErr w:type="spellEnd"/>
            <w:r w:rsidRPr="004472FB">
              <w:rPr>
                <w:rFonts w:ascii="Bookman Old Style" w:hAnsi="Bookman Old Style" w:cs="Bookman Old Style"/>
                <w:sz w:val="18"/>
                <w:szCs w:val="18"/>
              </w:rPr>
              <w:t xml:space="preserve">, </w:t>
            </w:r>
            <w:proofErr w:type="spellStart"/>
            <w:r w:rsidRPr="004472FB">
              <w:rPr>
                <w:rFonts w:ascii="Bookman Old Style" w:hAnsi="Bookman Old Style" w:cs="Bookman Old Style"/>
                <w:sz w:val="18"/>
                <w:szCs w:val="18"/>
              </w:rPr>
              <w:t>niepowystawowy</w:t>
            </w:r>
            <w:proofErr w:type="spellEnd"/>
            <w:r w:rsidRPr="004472FB">
              <w:rPr>
                <w:rFonts w:ascii="Bookman Old Style" w:hAnsi="Bookman Old Style" w:cs="Bookman Old Style"/>
                <w:sz w:val="18"/>
                <w:szCs w:val="18"/>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6945702"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TAK, 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3DABE1F" w14:textId="77777777" w:rsidR="004472FB" w:rsidRPr="004472FB" w:rsidRDefault="004472FB" w:rsidP="009D3FD5">
            <w:pPr>
              <w:snapToGrid w:val="0"/>
              <w:spacing w:after="58" w:line="276" w:lineRule="auto"/>
              <w:rPr>
                <w:rFonts w:ascii="Bookman Old Style" w:hAnsi="Bookman Old Style" w:cs="Bookman Old Style"/>
                <w:sz w:val="18"/>
                <w:szCs w:val="18"/>
              </w:rPr>
            </w:pPr>
          </w:p>
        </w:tc>
      </w:tr>
      <w:tr w:rsidR="004472FB" w:rsidRPr="00C10637" w14:paraId="514CBAD6" w14:textId="77777777" w:rsidTr="004472FB">
        <w:trPr>
          <w:gridAfter w:val="1"/>
          <w:wAfter w:w="71" w:type="dxa"/>
        </w:trPr>
        <w:tc>
          <w:tcPr>
            <w:tcW w:w="709" w:type="dxa"/>
            <w:tcBorders>
              <w:top w:val="single" w:sz="4" w:space="0" w:color="auto"/>
              <w:left w:val="single" w:sz="4" w:space="0" w:color="auto"/>
              <w:bottom w:val="single" w:sz="4" w:space="0" w:color="auto"/>
              <w:right w:val="single" w:sz="4" w:space="0" w:color="auto"/>
            </w:tcBorders>
            <w:shd w:val="clear" w:color="auto" w:fill="B2B2B2"/>
            <w:vAlign w:val="center"/>
          </w:tcPr>
          <w:p w14:paraId="6D068DC0" w14:textId="77777777" w:rsidR="004472FB" w:rsidRPr="004472FB" w:rsidRDefault="004472FB" w:rsidP="009D3FD5">
            <w:pPr>
              <w:snapToGrid w:val="0"/>
              <w:spacing w:after="58" w:line="276" w:lineRule="auto"/>
              <w:jc w:val="center"/>
              <w:rPr>
                <w:rFonts w:ascii="Bookman Old Style" w:hAnsi="Bookman Old Style" w:cs="Bookman Old Style"/>
                <w:b/>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B2B2B2"/>
            <w:vAlign w:val="center"/>
          </w:tcPr>
          <w:p w14:paraId="2F78E21B" w14:textId="77777777" w:rsidR="004472FB" w:rsidRPr="004472FB" w:rsidRDefault="004472FB" w:rsidP="009D3FD5">
            <w:pPr>
              <w:rPr>
                <w:rFonts w:ascii="Bookman Old Style" w:hAnsi="Bookman Old Style" w:cs="Bookman Old Style"/>
                <w:sz w:val="18"/>
                <w:szCs w:val="18"/>
              </w:rPr>
            </w:pPr>
            <w:r w:rsidRPr="004472FB">
              <w:rPr>
                <w:rFonts w:ascii="Bookman Old Style" w:hAnsi="Bookman Old Style" w:cs="Tahoma"/>
                <w:b/>
                <w:bCs/>
                <w:sz w:val="18"/>
                <w:szCs w:val="18"/>
              </w:rPr>
              <w:t xml:space="preserve">Pompa infuzyjna </w:t>
            </w:r>
            <w:proofErr w:type="spellStart"/>
            <w:r w:rsidRPr="004472FB">
              <w:rPr>
                <w:rFonts w:ascii="Bookman Old Style" w:hAnsi="Bookman Old Style" w:cs="Tahoma"/>
                <w:b/>
                <w:bCs/>
                <w:sz w:val="18"/>
                <w:szCs w:val="18"/>
              </w:rPr>
              <w:t>strzykawkowa</w:t>
            </w:r>
            <w:proofErr w:type="spellEnd"/>
            <w:r w:rsidRPr="004472FB">
              <w:rPr>
                <w:rFonts w:ascii="Bookman Old Style" w:hAnsi="Bookman Old Style" w:cs="Tahoma"/>
                <w:b/>
                <w:bCs/>
                <w:sz w:val="18"/>
                <w:szCs w:val="18"/>
              </w:rPr>
              <w:t xml:space="preserve"> – 2 szt.</w:t>
            </w:r>
          </w:p>
        </w:tc>
        <w:tc>
          <w:tcPr>
            <w:tcW w:w="2268" w:type="dxa"/>
            <w:tcBorders>
              <w:top w:val="single" w:sz="4" w:space="0" w:color="auto"/>
              <w:left w:val="single" w:sz="4" w:space="0" w:color="auto"/>
              <w:bottom w:val="single" w:sz="4" w:space="0" w:color="auto"/>
              <w:right w:val="single" w:sz="4" w:space="0" w:color="auto"/>
            </w:tcBorders>
            <w:shd w:val="clear" w:color="auto" w:fill="B2B2B2"/>
            <w:vAlign w:val="center"/>
          </w:tcPr>
          <w:p w14:paraId="4B86FA1A"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B2B2B2"/>
          </w:tcPr>
          <w:p w14:paraId="14359E8D" w14:textId="77777777" w:rsidR="004472FB" w:rsidRPr="004472FB" w:rsidRDefault="004472FB" w:rsidP="009D3FD5">
            <w:pPr>
              <w:snapToGrid w:val="0"/>
              <w:spacing w:after="58" w:line="276" w:lineRule="auto"/>
              <w:jc w:val="center"/>
              <w:rPr>
                <w:rFonts w:ascii="Bookman Old Style" w:hAnsi="Bookman Old Style" w:cs="Bookman Old Style"/>
                <w:b/>
                <w:sz w:val="18"/>
                <w:szCs w:val="18"/>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14:paraId="6810384C" w14:textId="77777777" w:rsidR="004472FB" w:rsidRPr="00C10637" w:rsidRDefault="004472FB" w:rsidP="009D3FD5">
            <w:pPr>
              <w:snapToGrid w:val="0"/>
              <w:spacing w:line="276" w:lineRule="auto"/>
              <w:rPr>
                <w:rFonts w:ascii="Bookman Old Style" w:hAnsi="Bookman Old Style"/>
              </w:rPr>
            </w:pPr>
          </w:p>
        </w:tc>
      </w:tr>
      <w:tr w:rsidR="004472FB" w:rsidRPr="00C10637" w14:paraId="45812EC9" w14:textId="77777777" w:rsidTr="004472FB">
        <w:tblPrEx>
          <w:tblCellMar>
            <w:left w:w="120" w:type="dxa"/>
            <w:right w:w="120" w:type="dxa"/>
          </w:tblCellMar>
        </w:tblPrEx>
        <w:trPr>
          <w:gridAfter w:val="2"/>
          <w:wAfter w:w="101" w:type="dxa"/>
          <w:trHeight w:val="46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A88DEB"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8</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859329B"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Pompa </w:t>
            </w:r>
            <w:proofErr w:type="spellStart"/>
            <w:r w:rsidRPr="004472FB">
              <w:rPr>
                <w:rFonts w:ascii="Bookman Old Style" w:hAnsi="Bookman Old Style" w:cs="Arial"/>
                <w:sz w:val="18"/>
                <w:szCs w:val="18"/>
              </w:rPr>
              <w:t>strzykawkowa</w:t>
            </w:r>
            <w:proofErr w:type="spellEnd"/>
            <w:r w:rsidRPr="004472FB">
              <w:rPr>
                <w:rFonts w:ascii="Bookman Old Style" w:hAnsi="Bookman Old Style" w:cs="Arial"/>
                <w:sz w:val="18"/>
                <w:szCs w:val="18"/>
              </w:rPr>
              <w:t xml:space="preserve"> sterowana elektronicznie przeznaczona do stosowania u dorosłych, dzieci i noworodków do tymczasowego lub ciągłego podawania roztworów pozajelitowych i dojelitowych za pośrednictwem standardowych medycznych dróg dostępu. Do tych dróg należą m.in.: droga dożylna, dotętnicza, podskórna, zewnątrzoponowa i dojelitowa.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0F75407"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B5F63B6" w14:textId="77777777" w:rsidR="004472FB" w:rsidRPr="004472FB" w:rsidRDefault="004472FB" w:rsidP="009D3FD5">
            <w:pPr>
              <w:snapToGrid w:val="0"/>
              <w:spacing w:after="58" w:line="276" w:lineRule="auto"/>
              <w:jc w:val="center"/>
              <w:rPr>
                <w:rFonts w:ascii="Bookman Old Style" w:hAnsi="Bookman Old Style" w:cs="Bookman Old Style"/>
                <w:b/>
                <w:sz w:val="18"/>
                <w:szCs w:val="18"/>
              </w:rPr>
            </w:pPr>
          </w:p>
        </w:tc>
      </w:tr>
      <w:tr w:rsidR="004472FB" w:rsidRPr="00C10637" w14:paraId="47E81570"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EC9DA1"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9</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1B67DD57"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Zasilanie 230V 50 </w:t>
            </w:r>
            <w:proofErr w:type="spellStart"/>
            <w:r w:rsidRPr="004472FB">
              <w:rPr>
                <w:rFonts w:ascii="Bookman Old Style" w:hAnsi="Bookman Old Style" w:cs="Arial"/>
                <w:sz w:val="18"/>
                <w:szCs w:val="18"/>
              </w:rPr>
              <w:t>Hz</w:t>
            </w:r>
            <w:proofErr w:type="spellEnd"/>
            <w:r w:rsidRPr="004472FB">
              <w:rPr>
                <w:rFonts w:ascii="Bookman Old Style" w:hAnsi="Bookman Old Style" w:cs="Arial"/>
                <w:sz w:val="18"/>
                <w:szCs w:val="18"/>
              </w:rPr>
              <w:t>, bezpośrednio z sieci</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AA320C1"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F2C7742"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017CA0C2" w14:textId="77777777" w:rsidTr="004472FB">
        <w:tblPrEx>
          <w:tblCellMar>
            <w:left w:w="120" w:type="dxa"/>
            <w:right w:w="120" w:type="dxa"/>
          </w:tblCellMar>
        </w:tblPrEx>
        <w:trPr>
          <w:gridAfter w:val="2"/>
          <w:wAfter w:w="101" w:type="dxa"/>
          <w:trHeight w:val="40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8B4A32"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10</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3AA3834"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Klasa ochronności II lub równoważna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43B0D24"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873E749"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4CE77A0F"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2FDFA9"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11</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8A41E2E"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Wymiary pompy (Szer. x Wys. x Gł.) maks. 255 mm x 70 mm x 170 mm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B268A24"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08E4485"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2ED7F4A8"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425FD2"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12</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862FB57"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Menu pompy w języku polskim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85122B5"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BAD3506"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28917313"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D1A3D4"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13</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E86CAD7"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Instrukcja obsługi zaimplementowana w menu pompy, ułatwiająca obsługę urządzenia podczas zakładania strzykawki.</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420773D"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C8B56E6"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745980C3"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F8583F"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14</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85E5981"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Kolorowy wyświetlacz 5", umożliwiający pełne dotykowe sterowanie i obsługę pompy; Wysoka rozdzielczość wyświetlanych informacji, min. 800x240 punktów.</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69C8400"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D80E18C"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6BAA3ADD"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ADAEEE"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15</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2A1C9E21"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Wbudowany uchwyt do przenoszenia pompy; Możliwość łączenia pomp w moduły i przenoszenia bez użycia stacji dokującej -  3 pompy na jednym uchwycie; Odłączalny chwyt do mocowania pompy do stojaków infuzyjnych, oraz szyn poziomych. Zakres regulacji min. 16-40mm.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6EB1E46"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4F52572"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68331CF5"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A10FD1"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16</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9E8B58B"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Strzykawka automatycznie mocowana od przodu, chroniona przed drzwiczki pompy; Mechanizm blokujący tłok strzykawki, zabezpieczający  przed swobodnym  niekontrolowanym przepływem działający niezależnie od położenia głowicy napędowej w stosunku do tłoka strzykawki. Aktualny status strzykawki wyświetlany na ekranie pompy w formie graficznej.</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F896FA2"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68C8765"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56D08D27"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EAD918"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17</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B972B62"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Pompa skalibrowana do pracy ze strzykawkami o objętości 2/3,5, 10, 20, 30 i 50/60 ml różnych typów oraz różnych producentów</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1683B40"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6B5C844"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40EC349E"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C3FC35"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18</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EAF2FC2"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Zatrzaskowe mocowanie w stacji dokującej, bez konieczności przykręcania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1C7E949"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D4D7E1F"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54A186A8"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AB6492"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19</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A3E0058"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Komunikacja pomiędzy pompą a stacja dokującą odbywa się za pośrednictwem </w:t>
            </w:r>
            <w:proofErr w:type="spellStart"/>
            <w:r w:rsidRPr="004472FB">
              <w:rPr>
                <w:rFonts w:ascii="Bookman Old Style" w:hAnsi="Bookman Old Style" w:cs="Arial"/>
                <w:sz w:val="18"/>
                <w:szCs w:val="18"/>
              </w:rPr>
              <w:t>IrDA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79FF881"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F0D19BF"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3072D327"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B7C5CE"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20</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C2C4375"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Pompa wyposażona w moduł łączności bezprzewodowej WLAN w standardach 802.11a, 802.11b, 802.11g, 802.11n; umożliwiający podłączenie urządzenia do szpitalnego systemu informatycznego w standardzie HL7-IHE; Wspierane prędkości transferu WLAN 802.11a (OFDM): 6/9/12/18/24/36/48/54 </w:t>
            </w:r>
            <w:proofErr w:type="spellStart"/>
            <w:r w:rsidRPr="004472FB">
              <w:rPr>
                <w:rFonts w:ascii="Bookman Old Style" w:hAnsi="Bookman Old Style" w:cs="Arial"/>
                <w:sz w:val="18"/>
                <w:szCs w:val="18"/>
              </w:rPr>
              <w:t>Mbit</w:t>
            </w:r>
            <w:proofErr w:type="spellEnd"/>
            <w:r w:rsidRPr="004472FB">
              <w:rPr>
                <w:rFonts w:ascii="Bookman Old Style" w:hAnsi="Bookman Old Style" w:cs="Arial"/>
                <w:sz w:val="18"/>
                <w:szCs w:val="18"/>
              </w:rPr>
              <w:t xml:space="preserve">/s, 802.11b (DSSS, CCK): 1/2/5.5/11 </w:t>
            </w:r>
            <w:proofErr w:type="spellStart"/>
            <w:r w:rsidRPr="004472FB">
              <w:rPr>
                <w:rFonts w:ascii="Bookman Old Style" w:hAnsi="Bookman Old Style" w:cs="Arial"/>
                <w:sz w:val="18"/>
                <w:szCs w:val="18"/>
              </w:rPr>
              <w:t>Mbit</w:t>
            </w:r>
            <w:proofErr w:type="spellEnd"/>
            <w:r w:rsidRPr="004472FB">
              <w:rPr>
                <w:rFonts w:ascii="Bookman Old Style" w:hAnsi="Bookman Old Style" w:cs="Arial"/>
                <w:sz w:val="18"/>
                <w:szCs w:val="18"/>
              </w:rPr>
              <w:t xml:space="preserve">/s, 802.11g </w:t>
            </w:r>
            <w:r w:rsidRPr="004472FB">
              <w:rPr>
                <w:rFonts w:ascii="Bookman Old Style" w:hAnsi="Bookman Old Style" w:cs="Arial"/>
                <w:sz w:val="18"/>
                <w:szCs w:val="18"/>
              </w:rPr>
              <w:lastRenderedPageBreak/>
              <w:t xml:space="preserve">(OFDM): 6/9/12/18/24/36/48/54 </w:t>
            </w:r>
            <w:proofErr w:type="spellStart"/>
            <w:r w:rsidRPr="004472FB">
              <w:rPr>
                <w:rFonts w:ascii="Bookman Old Style" w:hAnsi="Bookman Old Style" w:cs="Arial"/>
                <w:sz w:val="18"/>
                <w:szCs w:val="18"/>
              </w:rPr>
              <w:t>Mbit</w:t>
            </w:r>
            <w:proofErr w:type="spellEnd"/>
            <w:r w:rsidRPr="004472FB">
              <w:rPr>
                <w:rFonts w:ascii="Bookman Old Style" w:hAnsi="Bookman Old Style" w:cs="Arial"/>
                <w:sz w:val="18"/>
                <w:szCs w:val="18"/>
              </w:rPr>
              <w:t xml:space="preserve">/s 802.11n (OFDM, HT20, MCS 0-15):Full </w:t>
            </w:r>
            <w:proofErr w:type="spellStart"/>
            <w:r w:rsidRPr="004472FB">
              <w:rPr>
                <w:rFonts w:ascii="Bookman Old Style" w:hAnsi="Bookman Old Style" w:cs="Arial"/>
                <w:sz w:val="18"/>
                <w:szCs w:val="18"/>
              </w:rPr>
              <w:t>guard</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interval</w:t>
            </w:r>
            <w:proofErr w:type="spellEnd"/>
            <w:r w:rsidRPr="004472FB">
              <w:rPr>
                <w:rFonts w:ascii="Bookman Old Style" w:hAnsi="Bookman Old Style" w:cs="Arial"/>
                <w:sz w:val="18"/>
                <w:szCs w:val="18"/>
              </w:rPr>
              <w:t xml:space="preserve">: 6.5/13/19.5/26/39/52/58.5/65/78/104/117 </w:t>
            </w:r>
            <w:proofErr w:type="spellStart"/>
            <w:r w:rsidRPr="004472FB">
              <w:rPr>
                <w:rFonts w:ascii="Bookman Old Style" w:hAnsi="Bookman Old Style" w:cs="Arial"/>
                <w:sz w:val="18"/>
                <w:szCs w:val="18"/>
              </w:rPr>
              <w:t>Mbit</w:t>
            </w:r>
            <w:proofErr w:type="spellEnd"/>
            <w:r w:rsidRPr="004472FB">
              <w:rPr>
                <w:rFonts w:ascii="Bookman Old Style" w:hAnsi="Bookman Old Style" w:cs="Arial"/>
                <w:sz w:val="18"/>
                <w:szCs w:val="18"/>
              </w:rPr>
              <w:t xml:space="preserve">/s, </w:t>
            </w:r>
            <w:proofErr w:type="spellStart"/>
            <w:r w:rsidRPr="004472FB">
              <w:rPr>
                <w:rFonts w:ascii="Bookman Old Style" w:hAnsi="Bookman Old Style" w:cs="Arial"/>
                <w:sz w:val="18"/>
                <w:szCs w:val="18"/>
              </w:rPr>
              <w:t>Short</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guard</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interval</w:t>
            </w:r>
            <w:proofErr w:type="spellEnd"/>
            <w:r w:rsidRPr="004472FB">
              <w:rPr>
                <w:rFonts w:ascii="Bookman Old Style" w:hAnsi="Bookman Old Style" w:cs="Arial"/>
                <w:sz w:val="18"/>
                <w:szCs w:val="18"/>
              </w:rPr>
              <w:t xml:space="preserve">: 1.2/14.4/21.7/28.9/29.9/43.3/57.8/65/72.2/86.7/115.6/130/144.4 </w:t>
            </w:r>
            <w:proofErr w:type="spellStart"/>
            <w:r w:rsidRPr="004472FB">
              <w:rPr>
                <w:rFonts w:ascii="Bookman Old Style" w:hAnsi="Bookman Old Style" w:cs="Arial"/>
                <w:sz w:val="18"/>
                <w:szCs w:val="18"/>
              </w:rPr>
              <w:t>Mbit</w:t>
            </w:r>
            <w:proofErr w:type="spellEnd"/>
            <w:r w:rsidRPr="004472FB">
              <w:rPr>
                <w:rFonts w:ascii="Bookman Old Style" w:hAnsi="Bookman Old Style" w:cs="Arial"/>
                <w:sz w:val="18"/>
                <w:szCs w:val="18"/>
              </w:rPr>
              <w:t xml:space="preserve">/s; Standardy bezpieczeństwa: Wireless </w:t>
            </w:r>
            <w:proofErr w:type="spellStart"/>
            <w:r w:rsidRPr="004472FB">
              <w:rPr>
                <w:rFonts w:ascii="Bookman Old Style" w:hAnsi="Bookman Old Style" w:cs="Arial"/>
                <w:sz w:val="18"/>
                <w:szCs w:val="18"/>
              </w:rPr>
              <w:t>Equivalent</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Privacy</w:t>
            </w:r>
            <w:proofErr w:type="spellEnd"/>
            <w:r w:rsidRPr="004472FB">
              <w:rPr>
                <w:rFonts w:ascii="Bookman Old Style" w:hAnsi="Bookman Old Style" w:cs="Arial"/>
                <w:sz w:val="18"/>
                <w:szCs w:val="18"/>
              </w:rPr>
              <w:t xml:space="preserve"> (WEP), Wi-Fi </w:t>
            </w:r>
            <w:proofErr w:type="spellStart"/>
            <w:r w:rsidRPr="004472FB">
              <w:rPr>
                <w:rFonts w:ascii="Bookman Old Style" w:hAnsi="Bookman Old Style" w:cs="Arial"/>
                <w:sz w:val="18"/>
                <w:szCs w:val="18"/>
              </w:rPr>
              <w:t>Protected</w:t>
            </w:r>
            <w:proofErr w:type="spellEnd"/>
            <w:r w:rsidRPr="004472FB">
              <w:rPr>
                <w:rFonts w:ascii="Bookman Old Style" w:hAnsi="Bookman Old Style" w:cs="Arial"/>
                <w:sz w:val="18"/>
                <w:szCs w:val="18"/>
              </w:rPr>
              <w:t xml:space="preserve"> Access (WPA), IEEE 802.11i (WPA2),FIPS 140-2 Level 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924AE41"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lastRenderedPageBreak/>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F3DC9C7"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64B9483E"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1B3C62"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21</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FE864CC"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Zakres prędkości infuzji min. 0,1 do 1800 ml/h ; Zmiana prędkości podaży bez przerywania infuzji</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16FE736"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D05DB41"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38019D33"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15677D"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22</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72FEEA4"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Wstępnie wybierana objętość w zakresie 0,10 - 9999 ml programowana co 0,01 ml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E2E750"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FD0CAD1"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430AD18E"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F88F4F"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23</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A9EA51D"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Wstępnie wybierany czas w zakresie 00h01min - 99h59min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3311417"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CDC85EE"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4664E7F8"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16031D"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24</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148230CD"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Automatyczna kalkulacja prędkości podaży po wprowadzeniu objętości i czasu</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196E3F7"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4B45D1C"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2D3D7C1D"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23E50B"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25</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416A992"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Możliwość programowania parametrów infuzji w mg, </w:t>
            </w:r>
            <w:proofErr w:type="spellStart"/>
            <w:r w:rsidRPr="004472FB">
              <w:rPr>
                <w:rFonts w:ascii="Bookman Old Style" w:hAnsi="Bookman Old Style" w:cs="Arial"/>
                <w:sz w:val="18"/>
                <w:szCs w:val="18"/>
              </w:rPr>
              <w:t>mcg</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ng</w:t>
            </w:r>
            <w:proofErr w:type="spellEnd"/>
            <w:r w:rsidRPr="004472FB">
              <w:rPr>
                <w:rFonts w:ascii="Bookman Old Style" w:hAnsi="Bookman Old Style" w:cs="Arial"/>
                <w:sz w:val="18"/>
                <w:szCs w:val="18"/>
              </w:rPr>
              <w:t xml:space="preserve">, IE, </w:t>
            </w:r>
            <w:proofErr w:type="spellStart"/>
            <w:r w:rsidRPr="004472FB">
              <w:rPr>
                <w:rFonts w:ascii="Bookman Old Style" w:hAnsi="Bookman Old Style" w:cs="Arial"/>
                <w:sz w:val="18"/>
                <w:szCs w:val="18"/>
              </w:rPr>
              <w:t>mmol</w:t>
            </w:r>
            <w:proofErr w:type="spellEnd"/>
            <w:r w:rsidRPr="004472FB">
              <w:rPr>
                <w:rFonts w:ascii="Bookman Old Style" w:hAnsi="Bookman Old Style" w:cs="Arial"/>
                <w:sz w:val="18"/>
                <w:szCs w:val="18"/>
              </w:rPr>
              <w:t xml:space="preserve">, lub </w:t>
            </w:r>
            <w:proofErr w:type="spellStart"/>
            <w:r w:rsidRPr="004472FB">
              <w:rPr>
                <w:rFonts w:ascii="Bookman Old Style" w:hAnsi="Bookman Old Style" w:cs="Arial"/>
                <w:sz w:val="18"/>
                <w:szCs w:val="18"/>
              </w:rPr>
              <w:t>mEq</w:t>
            </w:r>
            <w:proofErr w:type="spellEnd"/>
            <w:r w:rsidRPr="004472FB">
              <w:rPr>
                <w:rFonts w:ascii="Bookman Old Style" w:hAnsi="Bookman Old Style" w:cs="Arial"/>
                <w:sz w:val="18"/>
                <w:szCs w:val="18"/>
              </w:rPr>
              <w:t xml:space="preserve"> ,z uwzględnieniem lub nie masy ciała w odniesieniu do czasu ( np. mg/kg/min; mg/kg/h; mg/kg/24h)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473FFF5"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12F4381"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4EB7789F"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CF2C9E"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26</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8EF7932"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Pompa wyposażona w system redukcji błędów dawki.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6095E29"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06E336B"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45FC7CE1"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9B430D"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27</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2683B04"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System automatycznej redukcji bolusa po alarmie ciśnienia okluzji</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3ACD481"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86140B6"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2042E860"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4F99D6"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28</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2CD4EE7"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Bolus: Prędkość bolusa możliwa do zaprogramowania w zakresie1-1800 ml/h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958DB8B"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0EB5C5B"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15DEA598"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D97222"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29</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DFC5239"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Tryby bolusa: Bolus na żądanie; Bolus programowany z automatyczną kalkulacją prędkości po wprowadzeniu objętości i czasu;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3EB46AC"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40318E3"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3B4FB421"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8365A1"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30</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0DE87CF"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Możliwość podaży bolusa w jednostkach mg, </w:t>
            </w:r>
            <w:proofErr w:type="spellStart"/>
            <w:r w:rsidRPr="004472FB">
              <w:rPr>
                <w:rFonts w:ascii="Bookman Old Style" w:hAnsi="Bookman Old Style" w:cs="Arial"/>
                <w:sz w:val="18"/>
                <w:szCs w:val="18"/>
              </w:rPr>
              <w:t>mcg</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mmol</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mEq</w:t>
            </w:r>
            <w:proofErr w:type="spellEnd"/>
            <w:r w:rsidRPr="004472FB">
              <w:rPr>
                <w:rFonts w:ascii="Bookman Old Style" w:hAnsi="Bookman Old Style" w:cs="Arial"/>
                <w:sz w:val="18"/>
                <w:szCs w:val="18"/>
              </w:rPr>
              <w:t xml:space="preserve"> oraz jednostkach wagowych</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40D047D"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27205A8"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5AD5E815"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BBE355E"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31</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B12601E" w14:textId="77777777" w:rsidR="004472FB" w:rsidRPr="004472FB" w:rsidRDefault="004472FB" w:rsidP="009D3FD5">
            <w:pPr>
              <w:rPr>
                <w:rFonts w:ascii="Bookman Old Style" w:hAnsi="Bookman Old Style" w:cs="Arial"/>
                <w:sz w:val="18"/>
                <w:szCs w:val="18"/>
              </w:rPr>
            </w:pPr>
            <w:proofErr w:type="spellStart"/>
            <w:r w:rsidRPr="004472FB">
              <w:rPr>
                <w:rFonts w:ascii="Bookman Old Style" w:hAnsi="Bookman Old Style" w:cs="Arial"/>
                <w:sz w:val="18"/>
                <w:szCs w:val="18"/>
              </w:rPr>
              <w:t>Stryb</w:t>
            </w:r>
            <w:proofErr w:type="spellEnd"/>
            <w:r w:rsidRPr="004472FB">
              <w:rPr>
                <w:rFonts w:ascii="Bookman Old Style" w:hAnsi="Bookman Old Style" w:cs="Arial"/>
                <w:sz w:val="18"/>
                <w:szCs w:val="18"/>
              </w:rPr>
              <w:t xml:space="preserve"> stand-by w zakresie od 1 min do 24 godzin z programowaniem co 1 minutę</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AFE3A3D"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60CF9BF"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0506AA60"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B354358"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32</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25657F61"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Regulacja intensywności podświetlenia na 9 poziomach</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1D4821B"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09025CC"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09808C20"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C2DF3E"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33</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2DFB3A78"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Ciśnienie okluzji możliwe do ustawienia na min. 9 poziomach w zakresie od 75 do 900 mmHg; Wskaźnik ciśnienia okluzji stale widoczny na wyświetlaczu pompy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9FEEB7B"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39C9803"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7912E45B"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8C63B8"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34</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BDA573E"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Wbudowany akumulator </w:t>
            </w:r>
            <w:proofErr w:type="spellStart"/>
            <w:r w:rsidRPr="004472FB">
              <w:rPr>
                <w:rFonts w:ascii="Bookman Old Style" w:hAnsi="Bookman Old Style" w:cs="Arial"/>
                <w:sz w:val="18"/>
                <w:szCs w:val="18"/>
              </w:rPr>
              <w:t>litowo</w:t>
            </w:r>
            <w:proofErr w:type="spellEnd"/>
            <w:r w:rsidRPr="004472FB">
              <w:rPr>
                <w:rFonts w:ascii="Bookman Old Style" w:hAnsi="Bookman Old Style" w:cs="Arial"/>
                <w:sz w:val="18"/>
                <w:szCs w:val="18"/>
              </w:rPr>
              <w:t xml:space="preserve"> - jonowy; Zasilanie z wbudowanego akumulatora ok. 10 godz. przy przepływie 25 ml/h; Czas ponownego ładowania ok. 5 godz.; Na wyświetlaczu widoczna precyzyjna informacja o pozostałym czasie pracy akumulatora w godzinach i minutach; Automatyczne ładowanie akumulatora w pompie podłączonej do zasilania sieciowego</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251D7B6"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8CD5A6C"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06656B40"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CF7250"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35</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5615FA0"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Pobór mocy w normalnych warunkach pracy ok. 4 W</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39E3A92"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839A46A"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6D1166AE"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BD02993"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36</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BD7D67F"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Rozbudowany system alarmów wizualnych i dźwiękowych;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24CCE22"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78CBBE6"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72B09BE6"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9D1247"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37</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7D30B61"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Historia pracy dostępna z menu pompy, z możliwością zapisania do 1000 zdarzeń</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6685D0E"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CC6D399"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313CDD4B"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59C867"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38</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1B6A0F61"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Możliwość wprowadzenia informacji o dacie następnego przeglądu technicznego i wyświetlania jej przy każdym uruchomieniu pompy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EDCCEBC"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7F3DB9D"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7A1DB6A7"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025620"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39</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FAEAEDC"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Pompy z oprogramowaniem TCI (protokoły Minto, Schneider do podaży </w:t>
            </w:r>
            <w:proofErr w:type="spellStart"/>
            <w:r w:rsidRPr="004472FB">
              <w:rPr>
                <w:rFonts w:ascii="Bookman Old Style" w:hAnsi="Bookman Old Style" w:cs="Arial"/>
                <w:sz w:val="18"/>
                <w:szCs w:val="18"/>
              </w:rPr>
              <w:t>Propofolu</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Remifentanylu</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Sunentanylu</w:t>
            </w:r>
            <w:proofErr w:type="spellEnd"/>
            <w:r w:rsidRPr="004472FB">
              <w:rPr>
                <w:rFonts w:ascii="Bookman Old Style" w:hAnsi="Bookman Old Style" w:cs="Arial"/>
                <w:sz w:val="18"/>
                <w:szCs w:val="18"/>
              </w:rPr>
              <w:t>) automatyczna TIVA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B7738B0"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7C6A110"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41FB5718"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F52EAF"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40</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90CDFBE"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Ciśnienie okluzji możliwe do ustawienia na min. 9 poziomach w zakresie od 75 do 900 mmHg; Wskaźnik ciśnienia okluzji stale widoczny na wyświetlaczu pompy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DF052A4"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79F3685"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51045FD7"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491832"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41</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29322642"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Masa pompy gotowej do użycia poniżej 2 kg</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3F281A1"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963B431"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07274703"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DDA31B"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42</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4C72124"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Dokładność podaży +/- 2%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64F5638"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CAB6AA6"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14EE9491"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DBF65D"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43</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9871111"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Stopień ochrony IP 44 lub równoważny, chroniący przed bryzgami wody z dowolnego kierunku</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DA6BDB9"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0C9487D"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61F43F0E"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C63826"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44</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1264C97F"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Instrukcja obsługi zaimplementowana w menu pompy, ułatwiająca obsługę urządzenia podczas zakładania strzykawki.</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F92CFC0"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E38BE94"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0EE9B720"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23EFB3"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45</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7AF8A48"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Możliwość zdalnej aktualizacji oprogramowania pompy, oraz biblioteki leków bez konieczności przerywania pracy pompy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458C758"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CE456FA"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4E8D1C4F" w14:textId="77777777" w:rsidTr="004472FB">
        <w:tblPrEx>
          <w:tblCellMar>
            <w:left w:w="120" w:type="dxa"/>
            <w:right w:w="120" w:type="dxa"/>
          </w:tblCellMar>
        </w:tblPrEx>
        <w:trPr>
          <w:gridAfter w:val="2"/>
          <w:wAfter w:w="101"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22F54E"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46</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3299165"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Biblioteka leków z możliwością wpisu min. 1500 leków, z możliwością podzielenia na min. 30 kategorii i 15 profili pacjentów; Każdy lek może być powiązany z limitami miękkimi, z limitami twardymi, oraz kolorowymi etykietami - min. 30 </w:t>
            </w:r>
            <w:r w:rsidRPr="004472FB">
              <w:rPr>
                <w:rFonts w:ascii="Bookman Old Style" w:hAnsi="Bookman Old Style" w:cs="Arial"/>
                <w:sz w:val="18"/>
                <w:szCs w:val="18"/>
              </w:rPr>
              <w:lastRenderedPageBreak/>
              <w:t>kombinacji kolorystycznych; Nazwa leku stale widoczna na wyświetlaczu pompy, również po wystąpieniu dowolnego alarmu; Możliwość wprowadzenia do pompy biblioteki leków bezpośrednio z komputera, lub zdalnie poprzez sieć szpitalną z centralnego serwera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CBBA448"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lastRenderedPageBreak/>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59A6122"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bl>
    <w:p w14:paraId="1683DD11" w14:textId="77777777" w:rsidR="004472FB" w:rsidRPr="00AD5665" w:rsidRDefault="004472FB" w:rsidP="004472FB">
      <w:pPr>
        <w:spacing w:line="276" w:lineRule="auto"/>
        <w:rPr>
          <w:rFonts w:ascii="Bookman Old Style" w:hAnsi="Bookman Old Style"/>
          <w:sz w:val="18"/>
          <w:szCs w:val="18"/>
        </w:rPr>
      </w:pPr>
    </w:p>
    <w:p w14:paraId="5BC48AE6" w14:textId="77777777" w:rsidR="001F72F9" w:rsidRPr="00AD5665" w:rsidRDefault="001F72F9" w:rsidP="00BA01AD">
      <w:pPr>
        <w:rPr>
          <w:rFonts w:ascii="Bookman Old Style" w:hAnsi="Bookman Old Style" w:cs="Tahoma"/>
          <w:b/>
          <w:sz w:val="18"/>
          <w:szCs w:val="18"/>
        </w:rPr>
      </w:pPr>
    </w:p>
    <w:p w14:paraId="1E117C76" w14:textId="77777777" w:rsidR="00733B45" w:rsidRDefault="00733B45">
      <w:pPr>
        <w:spacing w:after="160" w:line="259" w:lineRule="auto"/>
        <w:rPr>
          <w:rFonts w:ascii="Bookman Old Style" w:hAnsi="Bookman Old Style" w:cs="Tahoma"/>
          <w:b/>
          <w:sz w:val="18"/>
          <w:szCs w:val="18"/>
        </w:rPr>
      </w:pPr>
      <w:r>
        <w:rPr>
          <w:rFonts w:ascii="Bookman Old Style" w:hAnsi="Bookman Old Style" w:cs="Tahoma"/>
          <w:b/>
          <w:sz w:val="18"/>
          <w:szCs w:val="18"/>
        </w:rPr>
        <w:br w:type="page"/>
      </w:r>
    </w:p>
    <w:p w14:paraId="1FE08BB8" w14:textId="77777777" w:rsidR="001F72F9" w:rsidRPr="00AD5665" w:rsidRDefault="004472FB" w:rsidP="004472FB">
      <w:pPr>
        <w:tabs>
          <w:tab w:val="left" w:pos="8580"/>
        </w:tabs>
        <w:rPr>
          <w:rFonts w:ascii="Tahoma" w:hAnsi="Tahoma" w:cs="Tahoma"/>
          <w:b/>
          <w:bCs/>
          <w:sz w:val="18"/>
          <w:szCs w:val="18"/>
        </w:rPr>
      </w:pPr>
      <w:r w:rsidRPr="00AD5665">
        <w:rPr>
          <w:rFonts w:ascii="Tahoma" w:hAnsi="Tahoma" w:cs="Tahoma"/>
          <w:b/>
          <w:bCs/>
          <w:sz w:val="18"/>
          <w:szCs w:val="18"/>
        </w:rPr>
        <w:lastRenderedPageBreak/>
        <w:t>Pakiet 3</w:t>
      </w:r>
    </w:p>
    <w:p w14:paraId="045CC4F3" w14:textId="77777777" w:rsidR="004472FB" w:rsidRPr="00AD5665" w:rsidRDefault="004472FB" w:rsidP="004472FB">
      <w:pPr>
        <w:rPr>
          <w:rFonts w:ascii="Bookman Old Style" w:hAnsi="Bookman Old Style" w:cs="Tahoma"/>
          <w:b/>
          <w:sz w:val="18"/>
          <w:szCs w:val="18"/>
        </w:rPr>
      </w:pPr>
      <w:r w:rsidRPr="00AD5665">
        <w:rPr>
          <w:rFonts w:ascii="Bookman Old Style" w:hAnsi="Bookman Old Style" w:cs="Tahoma"/>
          <w:b/>
          <w:sz w:val="18"/>
          <w:szCs w:val="18"/>
        </w:rPr>
        <w:t xml:space="preserve">Załącznik 1a5 do SWZ </w:t>
      </w:r>
      <w:r w:rsidRPr="00AD5665">
        <w:rPr>
          <w:rFonts w:ascii="Bookman Old Style" w:hAnsi="Bookman Old Style" w:cs="Tahoma"/>
          <w:b/>
          <w:bCs/>
          <w:sz w:val="18"/>
          <w:szCs w:val="18"/>
        </w:rPr>
        <w:t>94/PN/ZP/D/2024</w:t>
      </w:r>
    </w:p>
    <w:p w14:paraId="75FC4D1B" w14:textId="77777777" w:rsidR="004472FB" w:rsidRPr="00AD5665" w:rsidRDefault="004472FB" w:rsidP="004472FB">
      <w:pPr>
        <w:rPr>
          <w:rFonts w:ascii="Bookman Old Style" w:hAnsi="Bookman Old Style" w:cs="Tahoma"/>
          <w:b/>
          <w:sz w:val="18"/>
          <w:szCs w:val="18"/>
        </w:rPr>
      </w:pPr>
      <w:r w:rsidRPr="00AD5665">
        <w:rPr>
          <w:rFonts w:ascii="Bookman Old Style" w:hAnsi="Bookman Old Style" w:cs="Tahoma"/>
          <w:b/>
          <w:sz w:val="18"/>
          <w:szCs w:val="18"/>
        </w:rPr>
        <w:t>Nazwa: Pompa infuzyjna objętościowa</w:t>
      </w:r>
    </w:p>
    <w:p w14:paraId="6B26F2CD" w14:textId="77777777" w:rsidR="001F72F9" w:rsidRPr="00AD5665" w:rsidRDefault="001F72F9" w:rsidP="00BA01AD">
      <w:pPr>
        <w:rPr>
          <w:rFonts w:ascii="Bookman Old Style" w:hAnsi="Bookman Old Style" w:cs="Tahoma"/>
          <w:b/>
          <w:sz w:val="18"/>
          <w:szCs w:val="18"/>
        </w:rPr>
      </w:pPr>
    </w:p>
    <w:p w14:paraId="503D9530" w14:textId="77777777" w:rsidR="001F72F9" w:rsidRDefault="001F72F9" w:rsidP="00BA01AD">
      <w:pPr>
        <w:rPr>
          <w:rFonts w:ascii="Bookman Old Style" w:hAnsi="Bookman Old Style" w:cs="Tahoma"/>
          <w:b/>
          <w:sz w:val="18"/>
          <w:szCs w:val="18"/>
          <w:highlight w:val="cyan"/>
        </w:rPr>
      </w:pPr>
    </w:p>
    <w:tbl>
      <w:tblPr>
        <w:tblW w:w="10871" w:type="dxa"/>
        <w:tblInd w:w="3" w:type="dxa"/>
        <w:tblLayout w:type="fixed"/>
        <w:tblCellMar>
          <w:left w:w="0" w:type="dxa"/>
          <w:right w:w="0" w:type="dxa"/>
        </w:tblCellMar>
        <w:tblLook w:val="0000" w:firstRow="0" w:lastRow="0" w:firstColumn="0" w:lastColumn="0" w:noHBand="0" w:noVBand="0"/>
      </w:tblPr>
      <w:tblGrid>
        <w:gridCol w:w="848"/>
        <w:gridCol w:w="5812"/>
        <w:gridCol w:w="2268"/>
        <w:gridCol w:w="1842"/>
        <w:gridCol w:w="101"/>
      </w:tblGrid>
      <w:tr w:rsidR="004472FB" w:rsidRPr="00C10637" w14:paraId="33C11298" w14:textId="77777777" w:rsidTr="00733B45">
        <w:tc>
          <w:tcPr>
            <w:tcW w:w="848" w:type="dxa"/>
            <w:shd w:val="clear" w:color="auto" w:fill="D8D8D8"/>
          </w:tcPr>
          <w:p w14:paraId="65912FDF" w14:textId="77777777" w:rsidR="004472FB" w:rsidRPr="00C10637" w:rsidRDefault="004472FB" w:rsidP="009D3FD5">
            <w:pPr>
              <w:pStyle w:val="Nagwek1"/>
              <w:tabs>
                <w:tab w:val="center" w:pos="249"/>
              </w:tabs>
              <w:snapToGrid w:val="0"/>
              <w:ind w:left="-120"/>
              <w:rPr>
                <w:rFonts w:ascii="Bookman Old Style" w:hAnsi="Bookman Old Style" w:cs="Bookman Old Style"/>
                <w:sz w:val="20"/>
              </w:rPr>
            </w:pPr>
          </w:p>
          <w:p w14:paraId="0DE66B43" w14:textId="77777777" w:rsidR="004472FB" w:rsidRPr="00C10637" w:rsidRDefault="004472FB" w:rsidP="009D3FD5">
            <w:pPr>
              <w:pStyle w:val="Nagwek1"/>
              <w:tabs>
                <w:tab w:val="center" w:pos="249"/>
              </w:tabs>
              <w:ind w:left="-120"/>
              <w:rPr>
                <w:rFonts w:ascii="Bookman Old Style" w:hAnsi="Bookman Old Style" w:cs="Bookman Old Style"/>
                <w:sz w:val="20"/>
              </w:rPr>
            </w:pPr>
            <w:r w:rsidRPr="00C10637">
              <w:rPr>
                <w:rFonts w:ascii="Bookman Old Style" w:hAnsi="Bookman Old Style" w:cs="Bookman Old Style"/>
                <w:sz w:val="20"/>
              </w:rPr>
              <w:t>L.p.</w:t>
            </w:r>
          </w:p>
        </w:tc>
        <w:tc>
          <w:tcPr>
            <w:tcW w:w="5812" w:type="dxa"/>
            <w:shd w:val="clear" w:color="auto" w:fill="D8D8D8"/>
          </w:tcPr>
          <w:p w14:paraId="5BAD965F" w14:textId="77777777" w:rsidR="004472FB" w:rsidRPr="00C10637" w:rsidRDefault="004472FB" w:rsidP="009D3FD5">
            <w:pPr>
              <w:pStyle w:val="Nagwek1"/>
              <w:snapToGrid w:val="0"/>
              <w:rPr>
                <w:rFonts w:ascii="Bookman Old Style" w:hAnsi="Bookman Old Style" w:cs="Bookman Old Style"/>
                <w:sz w:val="20"/>
              </w:rPr>
            </w:pPr>
          </w:p>
          <w:p w14:paraId="2D6E9AB9" w14:textId="77777777" w:rsidR="004472FB" w:rsidRPr="00C10637" w:rsidRDefault="004472FB" w:rsidP="009D3FD5">
            <w:pPr>
              <w:pStyle w:val="Nagwek1"/>
              <w:rPr>
                <w:rFonts w:ascii="Bookman Old Style" w:hAnsi="Bookman Old Style" w:cs="Bookman Old Style"/>
                <w:sz w:val="20"/>
              </w:rPr>
            </w:pPr>
            <w:r w:rsidRPr="00C10637">
              <w:rPr>
                <w:rFonts w:ascii="Bookman Old Style" w:hAnsi="Bookman Old Style" w:cs="Bookman Old Style"/>
                <w:sz w:val="20"/>
              </w:rPr>
              <w:t>Parametry techniczne</w:t>
            </w:r>
          </w:p>
        </w:tc>
        <w:tc>
          <w:tcPr>
            <w:tcW w:w="2268" w:type="dxa"/>
            <w:shd w:val="clear" w:color="auto" w:fill="D8D8D8"/>
          </w:tcPr>
          <w:p w14:paraId="07326761" w14:textId="77777777" w:rsidR="004472FB" w:rsidRPr="00C10637" w:rsidRDefault="004472FB" w:rsidP="009D3FD5">
            <w:pPr>
              <w:pStyle w:val="Nagwek1"/>
              <w:rPr>
                <w:rFonts w:ascii="Bookman Old Style" w:hAnsi="Bookman Old Style" w:cs="Bookman Old Style"/>
                <w:sz w:val="20"/>
              </w:rPr>
            </w:pPr>
            <w:r w:rsidRPr="00C10637">
              <w:rPr>
                <w:rFonts w:ascii="Bookman Old Style" w:hAnsi="Bookman Old Style" w:cs="Bookman Old Style"/>
                <w:sz w:val="20"/>
              </w:rPr>
              <w:t>Parametry graniczne (wymagane)</w:t>
            </w:r>
          </w:p>
        </w:tc>
        <w:tc>
          <w:tcPr>
            <w:tcW w:w="1943" w:type="dxa"/>
            <w:gridSpan w:val="2"/>
            <w:shd w:val="clear" w:color="auto" w:fill="D8D8D8"/>
          </w:tcPr>
          <w:p w14:paraId="33B4A23F" w14:textId="77777777" w:rsidR="004472FB" w:rsidRPr="00C10637" w:rsidRDefault="004472FB" w:rsidP="009D3FD5">
            <w:pPr>
              <w:jc w:val="center"/>
              <w:rPr>
                <w:rFonts w:ascii="Bookman Old Style" w:hAnsi="Bookman Old Style"/>
              </w:rPr>
            </w:pPr>
            <w:r w:rsidRPr="00C10637">
              <w:rPr>
                <w:rFonts w:ascii="Bookman Old Style" w:hAnsi="Bookman Old Style" w:cs="Bookman Old Style"/>
              </w:rPr>
              <w:t>Parametry oferowane potwierdzić TAK oraz podać /opisać</w:t>
            </w:r>
          </w:p>
        </w:tc>
      </w:tr>
      <w:tr w:rsidR="004472FB" w:rsidRPr="00C10637" w14:paraId="5DE44DD7" w14:textId="77777777" w:rsidTr="00733B45">
        <w:tc>
          <w:tcPr>
            <w:tcW w:w="848" w:type="dxa"/>
            <w:tcBorders>
              <w:bottom w:val="single" w:sz="4" w:space="0" w:color="auto"/>
            </w:tcBorders>
            <w:shd w:val="clear" w:color="auto" w:fill="B2B2B2"/>
          </w:tcPr>
          <w:p w14:paraId="10F3248B" w14:textId="77777777" w:rsidR="004472FB" w:rsidRPr="004472FB" w:rsidRDefault="004472FB" w:rsidP="009D3FD5">
            <w:pPr>
              <w:snapToGrid w:val="0"/>
              <w:spacing w:after="58"/>
              <w:jc w:val="center"/>
              <w:rPr>
                <w:rFonts w:ascii="Bookman Old Style" w:hAnsi="Bookman Old Style" w:cs="Bookman Old Style"/>
                <w:b/>
                <w:sz w:val="18"/>
                <w:szCs w:val="18"/>
              </w:rPr>
            </w:pPr>
          </w:p>
        </w:tc>
        <w:tc>
          <w:tcPr>
            <w:tcW w:w="5812" w:type="dxa"/>
            <w:tcBorders>
              <w:bottom w:val="single" w:sz="4" w:space="0" w:color="auto"/>
            </w:tcBorders>
            <w:shd w:val="clear" w:color="auto" w:fill="B2B2B2"/>
          </w:tcPr>
          <w:p w14:paraId="5ACD9B5F" w14:textId="77777777" w:rsidR="004472FB" w:rsidRPr="004472FB" w:rsidRDefault="004472FB" w:rsidP="009D3FD5">
            <w:pPr>
              <w:spacing w:after="58"/>
              <w:rPr>
                <w:rFonts w:ascii="Bookman Old Style" w:hAnsi="Bookman Old Style" w:cs="Bookman Old Style"/>
                <w:b/>
                <w:sz w:val="18"/>
                <w:szCs w:val="18"/>
              </w:rPr>
            </w:pPr>
            <w:r w:rsidRPr="004472FB">
              <w:rPr>
                <w:rFonts w:ascii="Bookman Old Style" w:hAnsi="Bookman Old Style" w:cs="Bookman Old Style"/>
                <w:b/>
                <w:sz w:val="18"/>
                <w:szCs w:val="18"/>
              </w:rPr>
              <w:t>Certyfikaty i Dokumenty</w:t>
            </w:r>
          </w:p>
        </w:tc>
        <w:tc>
          <w:tcPr>
            <w:tcW w:w="2268" w:type="dxa"/>
            <w:tcBorders>
              <w:bottom w:val="single" w:sz="4" w:space="0" w:color="auto"/>
            </w:tcBorders>
            <w:shd w:val="clear" w:color="auto" w:fill="B2B2B2"/>
          </w:tcPr>
          <w:p w14:paraId="1CCE722A" w14:textId="77777777" w:rsidR="004472FB" w:rsidRPr="004472FB" w:rsidRDefault="004472FB" w:rsidP="009D3FD5">
            <w:pPr>
              <w:snapToGrid w:val="0"/>
              <w:spacing w:after="58"/>
              <w:jc w:val="center"/>
              <w:rPr>
                <w:rFonts w:ascii="Bookman Old Style" w:hAnsi="Bookman Old Style" w:cs="Bookman Old Style"/>
                <w:b/>
                <w:sz w:val="18"/>
                <w:szCs w:val="18"/>
              </w:rPr>
            </w:pPr>
          </w:p>
        </w:tc>
        <w:tc>
          <w:tcPr>
            <w:tcW w:w="1943" w:type="dxa"/>
            <w:gridSpan w:val="2"/>
            <w:tcBorders>
              <w:bottom w:val="single" w:sz="4" w:space="0" w:color="auto"/>
            </w:tcBorders>
            <w:shd w:val="clear" w:color="auto" w:fill="B2B2B2"/>
          </w:tcPr>
          <w:p w14:paraId="36FE8941" w14:textId="77777777" w:rsidR="004472FB" w:rsidRPr="004472FB" w:rsidRDefault="004472FB" w:rsidP="009D3FD5">
            <w:pPr>
              <w:snapToGrid w:val="0"/>
              <w:spacing w:after="58"/>
              <w:jc w:val="center"/>
              <w:rPr>
                <w:rFonts w:ascii="Bookman Old Style" w:hAnsi="Bookman Old Style" w:cs="Bookman Old Style"/>
                <w:b/>
                <w:sz w:val="18"/>
                <w:szCs w:val="18"/>
              </w:rPr>
            </w:pPr>
          </w:p>
        </w:tc>
      </w:tr>
      <w:tr w:rsidR="004472FB" w:rsidRPr="00C10637" w14:paraId="229DC5A4"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A8B1909"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1</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54C1F45" w14:textId="77777777" w:rsidR="004472FB" w:rsidRPr="004472FB" w:rsidRDefault="004472FB" w:rsidP="009D3FD5">
            <w:pPr>
              <w:spacing w:after="58" w:line="276" w:lineRule="auto"/>
              <w:jc w:val="both"/>
              <w:rPr>
                <w:rFonts w:ascii="Bookman Old Style" w:hAnsi="Bookman Old Style" w:cs="Bookman Old Style"/>
                <w:sz w:val="18"/>
                <w:szCs w:val="18"/>
              </w:rPr>
            </w:pPr>
            <w:r w:rsidRPr="004472FB">
              <w:rPr>
                <w:rFonts w:ascii="Bookman Old Style" w:hAnsi="Bookman Old Style"/>
                <w:sz w:val="18"/>
                <w:szCs w:val="18"/>
              </w:rPr>
              <w:t xml:space="preserve">Certyfikat CE (podać nr certyfikatu) na cały aparat, oznakowanie znakiem CE - </w:t>
            </w:r>
            <w:r w:rsidRPr="004472FB">
              <w:rPr>
                <w:rFonts w:ascii="Bookman Old Style" w:hAnsi="Bookman Old Style" w:cs="Tahoma"/>
                <w:sz w:val="18"/>
                <w:szCs w:val="18"/>
              </w:rPr>
              <w:t>jeśli dotyczy: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4589254"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TAK, 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4F26872" w14:textId="77777777" w:rsidR="004472FB" w:rsidRPr="004472FB" w:rsidRDefault="004472FB" w:rsidP="009D3FD5">
            <w:pPr>
              <w:snapToGrid w:val="0"/>
              <w:spacing w:after="58" w:line="276" w:lineRule="auto"/>
              <w:rPr>
                <w:rFonts w:ascii="Bookman Old Style" w:hAnsi="Bookman Old Style" w:cs="Bookman Old Style"/>
                <w:sz w:val="18"/>
                <w:szCs w:val="18"/>
              </w:rPr>
            </w:pPr>
          </w:p>
        </w:tc>
      </w:tr>
      <w:tr w:rsidR="004472FB" w:rsidRPr="00C10637" w14:paraId="17D28638"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9B3F175" w14:textId="77777777" w:rsidR="004472FB" w:rsidRPr="004472FB" w:rsidRDefault="004472FB" w:rsidP="009D3FD5">
            <w:pPr>
              <w:pStyle w:val="NormalnyBookmanOldStyle"/>
              <w:rPr>
                <w:sz w:val="18"/>
                <w:szCs w:val="18"/>
              </w:rPr>
            </w:pPr>
            <w:r w:rsidRPr="004472FB">
              <w:rPr>
                <w:sz w:val="18"/>
                <w:szCs w:val="18"/>
              </w:rPr>
              <w:t>2</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742D6EB" w14:textId="77777777" w:rsidR="004472FB" w:rsidRPr="004472FB" w:rsidRDefault="004472FB" w:rsidP="009D3FD5">
            <w:pPr>
              <w:pStyle w:val="NormalnyBookmanOldStyle"/>
              <w:rPr>
                <w:sz w:val="18"/>
                <w:szCs w:val="18"/>
              </w:rPr>
            </w:pPr>
            <w:r w:rsidRPr="004472FB">
              <w:rPr>
                <w:rFonts w:cs="Book Antiqua"/>
                <w:sz w:val="18"/>
                <w:szCs w:val="18"/>
              </w:rPr>
              <w:t>Deklaracja zgodności na całość aparatu, nie na części składowe: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A3BBECD" w14:textId="77777777" w:rsidR="004472FB" w:rsidRPr="004472FB" w:rsidRDefault="004472FB" w:rsidP="009D3FD5">
            <w:pPr>
              <w:pStyle w:val="NormalnyBookmanOldStyle"/>
              <w:rPr>
                <w:sz w:val="18"/>
                <w:szCs w:val="18"/>
              </w:rPr>
            </w:pPr>
            <w:r w:rsidRPr="004472FB">
              <w:rPr>
                <w:sz w:val="18"/>
                <w:szCs w:val="18"/>
              </w:rPr>
              <w:t>TAK, 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113989C" w14:textId="77777777" w:rsidR="004472FB" w:rsidRPr="004472FB" w:rsidRDefault="004472FB" w:rsidP="009D3FD5">
            <w:pPr>
              <w:pStyle w:val="NormalnyBookmanOldStyle"/>
              <w:rPr>
                <w:sz w:val="18"/>
                <w:szCs w:val="18"/>
              </w:rPr>
            </w:pPr>
          </w:p>
        </w:tc>
      </w:tr>
      <w:tr w:rsidR="004472FB" w:rsidRPr="00C10637" w14:paraId="73D360F8"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273DB41"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3</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1AEF5FA" w14:textId="77777777" w:rsidR="004472FB" w:rsidRPr="004472FB" w:rsidRDefault="004472FB" w:rsidP="009D3FD5">
            <w:pPr>
              <w:spacing w:after="58" w:line="276" w:lineRule="auto"/>
              <w:jc w:val="both"/>
              <w:rPr>
                <w:rFonts w:ascii="Bookman Old Style" w:hAnsi="Bookman Old Style" w:cs="Bookman Old Style"/>
                <w:sz w:val="18"/>
                <w:szCs w:val="18"/>
              </w:rPr>
            </w:pPr>
            <w:r w:rsidRPr="004472FB">
              <w:rPr>
                <w:rFonts w:ascii="Bookman Old Style" w:hAnsi="Bookman Old Style" w:cs="Tahoma"/>
                <w:sz w:val="18"/>
                <w:szCs w:val="18"/>
              </w:rPr>
              <w:t>Rejestracja w urzędzie rejestracji na terenie UE: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01F357E"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TAK, 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853D9B2" w14:textId="77777777" w:rsidR="004472FB" w:rsidRPr="004472FB" w:rsidRDefault="004472FB" w:rsidP="009D3FD5">
            <w:pPr>
              <w:snapToGrid w:val="0"/>
              <w:spacing w:after="58" w:line="276" w:lineRule="auto"/>
              <w:rPr>
                <w:rFonts w:ascii="Bookman Old Style" w:hAnsi="Bookman Old Style" w:cs="Bookman Old Style"/>
                <w:sz w:val="18"/>
                <w:szCs w:val="18"/>
              </w:rPr>
            </w:pPr>
          </w:p>
        </w:tc>
      </w:tr>
      <w:tr w:rsidR="004472FB" w:rsidRPr="00C10637" w14:paraId="6A5DCBCD"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F3C0C19"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4</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DA8D441" w14:textId="77777777" w:rsidR="004472FB" w:rsidRPr="004472FB" w:rsidRDefault="004472FB" w:rsidP="009D3FD5">
            <w:pPr>
              <w:spacing w:after="58" w:line="276" w:lineRule="auto"/>
              <w:jc w:val="both"/>
              <w:rPr>
                <w:rFonts w:ascii="Bookman Old Style" w:hAnsi="Bookman Old Style" w:cs="Bookman Old Style"/>
                <w:sz w:val="18"/>
                <w:szCs w:val="18"/>
              </w:rPr>
            </w:pPr>
            <w:r w:rsidRPr="004472FB">
              <w:rPr>
                <w:rFonts w:ascii="Bookman Old Style" w:hAnsi="Bookman Old Style"/>
                <w:sz w:val="18"/>
                <w:szCs w:val="18"/>
              </w:rPr>
              <w:t>Producent: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0E38BCB"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476BDD7" w14:textId="77777777" w:rsidR="004472FB" w:rsidRPr="004472FB" w:rsidRDefault="004472FB" w:rsidP="009D3FD5">
            <w:pPr>
              <w:snapToGrid w:val="0"/>
              <w:spacing w:after="58" w:line="276" w:lineRule="auto"/>
              <w:rPr>
                <w:rFonts w:ascii="Bookman Old Style" w:hAnsi="Bookman Old Style" w:cs="Bookman Old Style"/>
                <w:sz w:val="18"/>
                <w:szCs w:val="18"/>
              </w:rPr>
            </w:pPr>
          </w:p>
        </w:tc>
      </w:tr>
      <w:tr w:rsidR="004472FB" w:rsidRPr="00C10637" w14:paraId="4FC88CFE"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B606A7D"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5</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2CE21048" w14:textId="77777777" w:rsidR="004472FB" w:rsidRPr="004472FB" w:rsidRDefault="004472FB" w:rsidP="009D3FD5">
            <w:pPr>
              <w:spacing w:after="58" w:line="276" w:lineRule="auto"/>
              <w:jc w:val="both"/>
              <w:rPr>
                <w:rFonts w:ascii="Bookman Old Style" w:hAnsi="Bookman Old Style" w:cs="Bookman Old Style"/>
                <w:sz w:val="18"/>
                <w:szCs w:val="18"/>
              </w:rPr>
            </w:pPr>
            <w:r w:rsidRPr="004472FB">
              <w:rPr>
                <w:rFonts w:ascii="Bookman Old Style" w:hAnsi="Bookman Old Style" w:cs="Bookman Old Style"/>
                <w:sz w:val="18"/>
                <w:szCs w:val="18"/>
              </w:rPr>
              <w:t>Kraj pochodzenia: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7976FF2"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07AE964C" w14:textId="77777777" w:rsidR="004472FB" w:rsidRPr="004472FB" w:rsidRDefault="004472FB" w:rsidP="009D3FD5">
            <w:pPr>
              <w:snapToGrid w:val="0"/>
              <w:spacing w:after="58" w:line="276" w:lineRule="auto"/>
              <w:rPr>
                <w:rFonts w:ascii="Bookman Old Style" w:hAnsi="Bookman Old Style" w:cs="Bookman Old Style"/>
                <w:sz w:val="18"/>
                <w:szCs w:val="18"/>
              </w:rPr>
            </w:pPr>
          </w:p>
        </w:tc>
      </w:tr>
      <w:tr w:rsidR="004472FB" w:rsidRPr="00C10637" w14:paraId="6759E879"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BD5CCA1"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6</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4182CF5" w14:textId="77777777" w:rsidR="004472FB" w:rsidRPr="004472FB" w:rsidRDefault="004472FB" w:rsidP="009D3FD5">
            <w:pPr>
              <w:spacing w:after="58" w:line="276" w:lineRule="auto"/>
              <w:jc w:val="both"/>
              <w:rPr>
                <w:rFonts w:ascii="Bookman Old Style" w:hAnsi="Bookman Old Style" w:cs="Bookman Old Style"/>
                <w:sz w:val="18"/>
                <w:szCs w:val="18"/>
              </w:rPr>
            </w:pPr>
            <w:r w:rsidRPr="004472FB">
              <w:rPr>
                <w:rFonts w:ascii="Bookman Old Style" w:hAnsi="Bookman Old Style" w:cs="Bookman Old Style"/>
                <w:sz w:val="18"/>
                <w:szCs w:val="18"/>
              </w:rPr>
              <w:t>Urządzenie typ:</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E817F22"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8F703CE" w14:textId="77777777" w:rsidR="004472FB" w:rsidRPr="004472FB" w:rsidRDefault="004472FB" w:rsidP="009D3FD5">
            <w:pPr>
              <w:snapToGrid w:val="0"/>
              <w:spacing w:after="58" w:line="276" w:lineRule="auto"/>
              <w:rPr>
                <w:rFonts w:ascii="Bookman Old Style" w:hAnsi="Bookman Old Style" w:cs="Bookman Old Style"/>
                <w:sz w:val="18"/>
                <w:szCs w:val="18"/>
              </w:rPr>
            </w:pPr>
          </w:p>
        </w:tc>
      </w:tr>
      <w:tr w:rsidR="004472FB" w:rsidRPr="00C10637" w14:paraId="30D2C633"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F3866B6"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7</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1C93E84" w14:textId="77777777" w:rsidR="004472FB" w:rsidRPr="004472FB" w:rsidRDefault="004472FB" w:rsidP="009D3FD5">
            <w:pPr>
              <w:spacing w:after="58" w:line="276" w:lineRule="auto"/>
              <w:rPr>
                <w:rFonts w:ascii="Bookman Old Style" w:hAnsi="Bookman Old Style" w:cs="Bookman Old Style"/>
                <w:sz w:val="18"/>
                <w:szCs w:val="18"/>
              </w:rPr>
            </w:pPr>
            <w:r w:rsidRPr="004472FB">
              <w:rPr>
                <w:rFonts w:ascii="Bookman Old Style" w:hAnsi="Bookman Old Style" w:cs="Bookman Old Style"/>
                <w:sz w:val="18"/>
                <w:szCs w:val="18"/>
              </w:rPr>
              <w:t xml:space="preserve">Rok produkcji: 2024, system fabrycznie nowy w oryginalnym opakowaniu, </w:t>
            </w:r>
            <w:proofErr w:type="spellStart"/>
            <w:r w:rsidRPr="004472FB">
              <w:rPr>
                <w:rFonts w:ascii="Bookman Old Style" w:hAnsi="Bookman Old Style" w:cs="Bookman Old Style"/>
                <w:sz w:val="18"/>
                <w:szCs w:val="18"/>
              </w:rPr>
              <w:t>nierekondycjonowany</w:t>
            </w:r>
            <w:proofErr w:type="spellEnd"/>
            <w:r w:rsidRPr="004472FB">
              <w:rPr>
                <w:rFonts w:ascii="Bookman Old Style" w:hAnsi="Bookman Old Style" w:cs="Bookman Old Style"/>
                <w:sz w:val="18"/>
                <w:szCs w:val="18"/>
              </w:rPr>
              <w:t xml:space="preserve">, </w:t>
            </w:r>
            <w:proofErr w:type="spellStart"/>
            <w:r w:rsidRPr="004472FB">
              <w:rPr>
                <w:rFonts w:ascii="Bookman Old Style" w:hAnsi="Bookman Old Style" w:cs="Bookman Old Style"/>
                <w:sz w:val="18"/>
                <w:szCs w:val="18"/>
              </w:rPr>
              <w:t>niepowystawowy</w:t>
            </w:r>
            <w:proofErr w:type="spellEnd"/>
            <w:r w:rsidRPr="004472FB">
              <w:rPr>
                <w:rFonts w:ascii="Bookman Old Style" w:hAnsi="Bookman Old Style" w:cs="Bookman Old Style"/>
                <w:sz w:val="18"/>
                <w:szCs w:val="18"/>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0702519" w14:textId="77777777" w:rsidR="004472FB" w:rsidRPr="004472FB" w:rsidRDefault="004472FB" w:rsidP="009D3FD5">
            <w:pPr>
              <w:spacing w:after="58" w:line="276" w:lineRule="auto"/>
              <w:jc w:val="center"/>
              <w:rPr>
                <w:rFonts w:ascii="Bookman Old Style" w:hAnsi="Bookman Old Style" w:cs="Bookman Old Style"/>
                <w:sz w:val="18"/>
                <w:szCs w:val="18"/>
              </w:rPr>
            </w:pPr>
            <w:r w:rsidRPr="004472FB">
              <w:rPr>
                <w:rFonts w:ascii="Bookman Old Style" w:hAnsi="Bookman Old Style" w:cs="Bookman Old Style"/>
                <w:sz w:val="18"/>
                <w:szCs w:val="18"/>
              </w:rPr>
              <w:t>TAK, 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94BED13" w14:textId="77777777" w:rsidR="004472FB" w:rsidRPr="004472FB" w:rsidRDefault="004472FB" w:rsidP="009D3FD5">
            <w:pPr>
              <w:snapToGrid w:val="0"/>
              <w:spacing w:after="58" w:line="276" w:lineRule="auto"/>
              <w:rPr>
                <w:rFonts w:ascii="Bookman Old Style" w:hAnsi="Bookman Old Style" w:cs="Bookman Old Style"/>
                <w:sz w:val="18"/>
                <w:szCs w:val="18"/>
              </w:rPr>
            </w:pPr>
          </w:p>
        </w:tc>
      </w:tr>
      <w:tr w:rsidR="004472FB" w:rsidRPr="00C10637" w14:paraId="29B6C4D4" w14:textId="77777777" w:rsidTr="009D3FD5">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210A5345" w14:textId="77777777" w:rsidR="004472FB" w:rsidRPr="004472FB" w:rsidRDefault="004472FB" w:rsidP="009D3FD5">
            <w:pPr>
              <w:snapToGrid w:val="0"/>
              <w:spacing w:after="58" w:line="276" w:lineRule="auto"/>
              <w:jc w:val="center"/>
              <w:rPr>
                <w:rFonts w:ascii="Bookman Old Style" w:hAnsi="Bookman Old Style" w:cs="Bookman Old Style"/>
                <w:b/>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B2B2B2"/>
            <w:vAlign w:val="center"/>
          </w:tcPr>
          <w:p w14:paraId="24292F25" w14:textId="77777777" w:rsidR="004472FB" w:rsidRPr="004472FB" w:rsidRDefault="004472FB" w:rsidP="009D3FD5">
            <w:pPr>
              <w:rPr>
                <w:rFonts w:ascii="Bookman Old Style" w:hAnsi="Bookman Old Style" w:cs="Bookman Old Style"/>
                <w:sz w:val="18"/>
                <w:szCs w:val="18"/>
              </w:rPr>
            </w:pPr>
            <w:r w:rsidRPr="004472FB">
              <w:rPr>
                <w:rFonts w:ascii="Bookman Old Style" w:hAnsi="Bookman Old Style" w:cs="Tahoma"/>
                <w:b/>
                <w:bCs/>
                <w:sz w:val="18"/>
                <w:szCs w:val="18"/>
              </w:rPr>
              <w:t>Pompa infuzyjna objętościowa – 1 szt.</w:t>
            </w:r>
          </w:p>
        </w:tc>
        <w:tc>
          <w:tcPr>
            <w:tcW w:w="2268" w:type="dxa"/>
            <w:tcBorders>
              <w:top w:val="single" w:sz="4" w:space="0" w:color="auto"/>
              <w:left w:val="single" w:sz="4" w:space="0" w:color="auto"/>
              <w:bottom w:val="single" w:sz="4" w:space="0" w:color="auto"/>
              <w:right w:val="single" w:sz="4" w:space="0" w:color="auto"/>
            </w:tcBorders>
            <w:shd w:val="clear" w:color="auto" w:fill="B2B2B2"/>
            <w:vAlign w:val="center"/>
          </w:tcPr>
          <w:p w14:paraId="5B02774E"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B2B2B2"/>
          </w:tcPr>
          <w:p w14:paraId="08A7D583" w14:textId="77777777" w:rsidR="004472FB" w:rsidRPr="004472FB" w:rsidRDefault="004472FB" w:rsidP="009D3FD5">
            <w:pPr>
              <w:snapToGrid w:val="0"/>
              <w:spacing w:after="58" w:line="276" w:lineRule="auto"/>
              <w:jc w:val="center"/>
              <w:rPr>
                <w:rFonts w:ascii="Bookman Old Style" w:hAnsi="Bookman Old Style" w:cs="Bookman Old Style"/>
                <w:b/>
                <w:sz w:val="18"/>
                <w:szCs w:val="18"/>
              </w:rPr>
            </w:pPr>
          </w:p>
        </w:tc>
      </w:tr>
      <w:tr w:rsidR="004472FB" w:rsidRPr="00C10637" w14:paraId="70769250" w14:textId="77777777" w:rsidTr="009D3FD5">
        <w:tblPrEx>
          <w:tblCellMar>
            <w:left w:w="120" w:type="dxa"/>
            <w:right w:w="120" w:type="dxa"/>
          </w:tblCellMar>
        </w:tblPrEx>
        <w:trPr>
          <w:gridAfter w:val="1"/>
          <w:wAfter w:w="101" w:type="dxa"/>
          <w:trHeight w:val="461"/>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3A9C25E"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8</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29289B0"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Pompa objętościowa sterowana elektronicznie przeznaczona do stosowania u dorosłych, dzieci i noworodków do tymczasowego lub ciągłego podawania roztworów pozajelitowych i dojelitowych za pośrednictwem standardowych medycznych dróg dostępu. Do tych dróg należą m.in.: droga dożylna, dotętnicza, podskórna, zewnątrzoponowa i dojelitowa.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AB8C9E0"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E258546" w14:textId="77777777" w:rsidR="004472FB" w:rsidRPr="004472FB" w:rsidRDefault="004472FB" w:rsidP="009D3FD5">
            <w:pPr>
              <w:snapToGrid w:val="0"/>
              <w:spacing w:after="58" w:line="276" w:lineRule="auto"/>
              <w:jc w:val="center"/>
              <w:rPr>
                <w:rFonts w:ascii="Bookman Old Style" w:hAnsi="Bookman Old Style" w:cs="Bookman Old Style"/>
                <w:b/>
                <w:sz w:val="18"/>
                <w:szCs w:val="18"/>
              </w:rPr>
            </w:pPr>
          </w:p>
        </w:tc>
      </w:tr>
      <w:tr w:rsidR="004472FB" w:rsidRPr="00C10637" w14:paraId="28F02580"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FD7F6A2"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9</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B1D6A28"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Zasilanie 230V 50 </w:t>
            </w:r>
            <w:proofErr w:type="spellStart"/>
            <w:r w:rsidRPr="004472FB">
              <w:rPr>
                <w:rFonts w:ascii="Bookman Old Style" w:hAnsi="Bookman Old Style" w:cs="Arial"/>
                <w:sz w:val="18"/>
                <w:szCs w:val="18"/>
              </w:rPr>
              <w:t>Hz</w:t>
            </w:r>
            <w:proofErr w:type="spellEnd"/>
            <w:r w:rsidRPr="004472FB">
              <w:rPr>
                <w:rFonts w:ascii="Bookman Old Style" w:hAnsi="Bookman Old Style" w:cs="Arial"/>
                <w:sz w:val="18"/>
                <w:szCs w:val="18"/>
              </w:rPr>
              <w:t>, bezpośrednio z sieci</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27E8168"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A375CCE"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1597D523" w14:textId="77777777" w:rsidTr="009D3FD5">
        <w:tblPrEx>
          <w:tblCellMar>
            <w:left w:w="120" w:type="dxa"/>
            <w:right w:w="120" w:type="dxa"/>
          </w:tblCellMar>
        </w:tblPrEx>
        <w:trPr>
          <w:gridAfter w:val="1"/>
          <w:wAfter w:w="101" w:type="dxa"/>
          <w:trHeight w:val="409"/>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FDB7119"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10</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08E9E81"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Klasa ochronności II lub równoważna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638D36"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82D1BFF"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2925C9C1"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CD86ED6"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11</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162100C1"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Wymiary pompy (Szer. x Wys. x Gł.) </w:t>
            </w:r>
            <w:proofErr w:type="spellStart"/>
            <w:r w:rsidRPr="004472FB">
              <w:rPr>
                <w:rFonts w:ascii="Bookman Old Style" w:hAnsi="Bookman Old Style" w:cs="Arial"/>
                <w:sz w:val="18"/>
                <w:szCs w:val="18"/>
              </w:rPr>
              <w:t>maks</w:t>
            </w:r>
            <w:proofErr w:type="spellEnd"/>
            <w:r w:rsidRPr="004472FB">
              <w:rPr>
                <w:rFonts w:ascii="Bookman Old Style" w:hAnsi="Bookman Old Style" w:cs="Arial"/>
                <w:sz w:val="18"/>
                <w:szCs w:val="18"/>
              </w:rPr>
              <w:t xml:space="preserve"> 215 mm x 70 mm x 170 mm (250x100x200)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B26AD14"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5CA9E3F"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70E073F3"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9B9B60D"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12</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489C865"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Menu pompy w języku polskim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4D9A2F5"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C4D69CB"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7EDD0F23"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DCD1DFF"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13</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104AF0D"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Kolorowy wyświetlacz 5", umożliwiający pełne dotykowe sterowanie i obsługę pompy; Wysoka rozdzielczość wyświetlanych informacji, min. 800x240 punktów.</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BBC89D2"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B00201E"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3884B95B"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19AB5AB"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14</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27380FA7"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Wbudowany uchwyt do przenoszenia pompy; Możliwość łączenia pomp w moduły i przenoszenia bez użycia stacji dokującej -  3 pompy na jednym uchwycie; Odłączalny chwyt do mocowania pompy do stojaków infuzyjnych, oraz szyn poziomych. Zakres regulacji min. 16-40mm.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CBD4BCB"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5116CB8"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22303563"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6C7A682"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15</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44BA9E2"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Linia infuzyjna mocowana od przodu, chroniona przed drzwiczki pompy; Mechanizm zabezpieczający  przed swobodnym  niekontrolowanym przepływem składający się z dwóch elementów – jeden w pompie jeden na drenie.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5C12915"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E51C645"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22C23117"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E7CD53B"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16</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60D101B"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Dostępne linie infuzyjne do szerokiego spektrum terapii: podstawowe bezbarwne, chroniące przed światłem, do transfuzji, do terapii przeciwbólowych pracujące w systemie </w:t>
            </w:r>
            <w:proofErr w:type="spellStart"/>
            <w:r w:rsidRPr="004472FB">
              <w:rPr>
                <w:rFonts w:ascii="Bookman Old Style" w:hAnsi="Bookman Old Style" w:cs="Arial"/>
                <w:sz w:val="18"/>
                <w:szCs w:val="18"/>
              </w:rPr>
              <w:t>NRFit</w:t>
            </w:r>
            <w:proofErr w:type="spellEnd"/>
            <w:r w:rsidRPr="004472FB">
              <w:rPr>
                <w:rFonts w:ascii="Bookman Old Style" w:hAnsi="Bookman Old Style" w:cs="Arial"/>
                <w:sz w:val="18"/>
                <w:szCs w:val="18"/>
              </w:rPr>
              <w:t xml:space="preserve">, do antybiotykoterapii, wielodrożne do onkologii pracujące w systemie zamkniętym zgodnie z definicja NIOSH, oraz dojelitowe pracujące w systemie </w:t>
            </w:r>
            <w:proofErr w:type="spellStart"/>
            <w:r w:rsidRPr="004472FB">
              <w:rPr>
                <w:rFonts w:ascii="Bookman Old Style" w:hAnsi="Bookman Old Style" w:cs="Arial"/>
                <w:sz w:val="18"/>
                <w:szCs w:val="18"/>
              </w:rPr>
              <w:t>ENFit</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E2F7CDA"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ED59502"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557E4A4F"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EE1FE26"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17</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EDFB387"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Zatrzaskowe mocowanie w stacji dokującej, bez konieczności przykręcania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6F6EC9A"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9DFB061"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3D2CFA78"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8F5A711"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18</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317265F"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Komunikacja pomiędzy pompą a stacja dokującą odbywa się za pośrednictwem </w:t>
            </w:r>
            <w:proofErr w:type="spellStart"/>
            <w:r w:rsidRPr="004472FB">
              <w:rPr>
                <w:rFonts w:ascii="Bookman Old Style" w:hAnsi="Bookman Old Style" w:cs="Arial"/>
                <w:sz w:val="18"/>
                <w:szCs w:val="18"/>
              </w:rPr>
              <w:t>IrDA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A27D345"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4E0BFDB"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0D6F788A"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1919322"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19</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8C6220B"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Pompa wyposażona w moduł łączności bezprzewodowej WLAN w standardach 802.11a, 802.11b, 802.11g, 802.11n; umożliwiający podłączenie urządzenia do szpitalnego systemu informatycznego w standardzie HL7-IHE; Wspierane prędkości transferu WLAN 802.11a (OFDM): 6/9/12/18/24/36/48/54 </w:t>
            </w:r>
            <w:proofErr w:type="spellStart"/>
            <w:r w:rsidRPr="004472FB">
              <w:rPr>
                <w:rFonts w:ascii="Bookman Old Style" w:hAnsi="Bookman Old Style" w:cs="Arial"/>
                <w:sz w:val="18"/>
                <w:szCs w:val="18"/>
              </w:rPr>
              <w:t>Mbit</w:t>
            </w:r>
            <w:proofErr w:type="spellEnd"/>
            <w:r w:rsidRPr="004472FB">
              <w:rPr>
                <w:rFonts w:ascii="Bookman Old Style" w:hAnsi="Bookman Old Style" w:cs="Arial"/>
                <w:sz w:val="18"/>
                <w:szCs w:val="18"/>
              </w:rPr>
              <w:t xml:space="preserve">/s, 802.11b (DSSS, CCK): 1/2/5.5/11 </w:t>
            </w:r>
            <w:proofErr w:type="spellStart"/>
            <w:r w:rsidRPr="004472FB">
              <w:rPr>
                <w:rFonts w:ascii="Bookman Old Style" w:hAnsi="Bookman Old Style" w:cs="Arial"/>
                <w:sz w:val="18"/>
                <w:szCs w:val="18"/>
              </w:rPr>
              <w:t>Mbit</w:t>
            </w:r>
            <w:proofErr w:type="spellEnd"/>
            <w:r w:rsidRPr="004472FB">
              <w:rPr>
                <w:rFonts w:ascii="Bookman Old Style" w:hAnsi="Bookman Old Style" w:cs="Arial"/>
                <w:sz w:val="18"/>
                <w:szCs w:val="18"/>
              </w:rPr>
              <w:t xml:space="preserve">/s, 802.11g (OFDM): 6/9/12/18/24/36/48/54 </w:t>
            </w:r>
            <w:proofErr w:type="spellStart"/>
            <w:r w:rsidRPr="004472FB">
              <w:rPr>
                <w:rFonts w:ascii="Bookman Old Style" w:hAnsi="Bookman Old Style" w:cs="Arial"/>
                <w:sz w:val="18"/>
                <w:szCs w:val="18"/>
              </w:rPr>
              <w:t>Mbit</w:t>
            </w:r>
            <w:proofErr w:type="spellEnd"/>
            <w:r w:rsidRPr="004472FB">
              <w:rPr>
                <w:rFonts w:ascii="Bookman Old Style" w:hAnsi="Bookman Old Style" w:cs="Arial"/>
                <w:sz w:val="18"/>
                <w:szCs w:val="18"/>
              </w:rPr>
              <w:t xml:space="preserve">/s 802.11n (OFDM, HT20, MCS 0-15):Full </w:t>
            </w:r>
            <w:proofErr w:type="spellStart"/>
            <w:r w:rsidRPr="004472FB">
              <w:rPr>
                <w:rFonts w:ascii="Bookman Old Style" w:hAnsi="Bookman Old Style" w:cs="Arial"/>
                <w:sz w:val="18"/>
                <w:szCs w:val="18"/>
              </w:rPr>
              <w:t>guard</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interval</w:t>
            </w:r>
            <w:proofErr w:type="spellEnd"/>
            <w:r w:rsidRPr="004472FB">
              <w:rPr>
                <w:rFonts w:ascii="Bookman Old Style" w:hAnsi="Bookman Old Style" w:cs="Arial"/>
                <w:sz w:val="18"/>
                <w:szCs w:val="18"/>
              </w:rPr>
              <w:t xml:space="preserve">: </w:t>
            </w:r>
            <w:r w:rsidRPr="004472FB">
              <w:rPr>
                <w:rFonts w:ascii="Bookman Old Style" w:hAnsi="Bookman Old Style" w:cs="Arial"/>
                <w:sz w:val="18"/>
                <w:szCs w:val="18"/>
              </w:rPr>
              <w:lastRenderedPageBreak/>
              <w:t xml:space="preserve">6.5/13/19.5/26/39/52/58.5/65/78/104/117 </w:t>
            </w:r>
            <w:proofErr w:type="spellStart"/>
            <w:r w:rsidRPr="004472FB">
              <w:rPr>
                <w:rFonts w:ascii="Bookman Old Style" w:hAnsi="Bookman Old Style" w:cs="Arial"/>
                <w:sz w:val="18"/>
                <w:szCs w:val="18"/>
              </w:rPr>
              <w:t>Mbit</w:t>
            </w:r>
            <w:proofErr w:type="spellEnd"/>
            <w:r w:rsidRPr="004472FB">
              <w:rPr>
                <w:rFonts w:ascii="Bookman Old Style" w:hAnsi="Bookman Old Style" w:cs="Arial"/>
                <w:sz w:val="18"/>
                <w:szCs w:val="18"/>
              </w:rPr>
              <w:t xml:space="preserve">/s, </w:t>
            </w:r>
            <w:proofErr w:type="spellStart"/>
            <w:r w:rsidRPr="004472FB">
              <w:rPr>
                <w:rFonts w:ascii="Bookman Old Style" w:hAnsi="Bookman Old Style" w:cs="Arial"/>
                <w:sz w:val="18"/>
                <w:szCs w:val="18"/>
              </w:rPr>
              <w:t>Short</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guard</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interval</w:t>
            </w:r>
            <w:proofErr w:type="spellEnd"/>
            <w:r w:rsidRPr="004472FB">
              <w:rPr>
                <w:rFonts w:ascii="Bookman Old Style" w:hAnsi="Bookman Old Style" w:cs="Arial"/>
                <w:sz w:val="18"/>
                <w:szCs w:val="18"/>
              </w:rPr>
              <w:t xml:space="preserve">: 1.2/14.4/21.7/28.9/29.9/43.3/57.8/65/72.2/86.7/115.6/130/144.4 </w:t>
            </w:r>
            <w:proofErr w:type="spellStart"/>
            <w:r w:rsidRPr="004472FB">
              <w:rPr>
                <w:rFonts w:ascii="Bookman Old Style" w:hAnsi="Bookman Old Style" w:cs="Arial"/>
                <w:sz w:val="18"/>
                <w:szCs w:val="18"/>
              </w:rPr>
              <w:t>Mbit</w:t>
            </w:r>
            <w:proofErr w:type="spellEnd"/>
            <w:r w:rsidRPr="004472FB">
              <w:rPr>
                <w:rFonts w:ascii="Bookman Old Style" w:hAnsi="Bookman Old Style" w:cs="Arial"/>
                <w:sz w:val="18"/>
                <w:szCs w:val="18"/>
              </w:rPr>
              <w:t xml:space="preserve">/s; Standardy bezpieczeństwa: Wireless </w:t>
            </w:r>
            <w:proofErr w:type="spellStart"/>
            <w:r w:rsidRPr="004472FB">
              <w:rPr>
                <w:rFonts w:ascii="Bookman Old Style" w:hAnsi="Bookman Old Style" w:cs="Arial"/>
                <w:sz w:val="18"/>
                <w:szCs w:val="18"/>
              </w:rPr>
              <w:t>Equivalent</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Privacy</w:t>
            </w:r>
            <w:proofErr w:type="spellEnd"/>
            <w:r w:rsidRPr="004472FB">
              <w:rPr>
                <w:rFonts w:ascii="Bookman Old Style" w:hAnsi="Bookman Old Style" w:cs="Arial"/>
                <w:sz w:val="18"/>
                <w:szCs w:val="18"/>
              </w:rPr>
              <w:t xml:space="preserve"> (WEP), Wi-Fi </w:t>
            </w:r>
            <w:proofErr w:type="spellStart"/>
            <w:r w:rsidRPr="004472FB">
              <w:rPr>
                <w:rFonts w:ascii="Bookman Old Style" w:hAnsi="Bookman Old Style" w:cs="Arial"/>
                <w:sz w:val="18"/>
                <w:szCs w:val="18"/>
              </w:rPr>
              <w:t>Protected</w:t>
            </w:r>
            <w:proofErr w:type="spellEnd"/>
            <w:r w:rsidRPr="004472FB">
              <w:rPr>
                <w:rFonts w:ascii="Bookman Old Style" w:hAnsi="Bookman Old Style" w:cs="Arial"/>
                <w:sz w:val="18"/>
                <w:szCs w:val="18"/>
              </w:rPr>
              <w:t xml:space="preserve"> Access (WPA), IEEE 802.11i (WPA2),FIPS 140-2 Level 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414DDA8"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lastRenderedPageBreak/>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F885D48"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036560C0"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86FF065"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20</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9661740"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Zakres prędkości infuzji min. 0,1 do 1200 ml/h ; Zmiana prędkości podaży bez przerywania infuzji</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C96D3CE"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14872B4"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081FB1A7"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33D54E1"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21</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2EE1F3E"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Wstępnie wybierana objętość w zakresie 0,10 - 9999 ml programowana co 0,01 ml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4316FC1"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7991DF9"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1B3F026D"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2EEFF20"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22</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5BE55F3"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Wstępnie wybierany czas w zakresie 00h01min - 99h59min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1F4379F"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106C1A1"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338B52E0"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B4CC745"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23</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2B857A55"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Automatyczna kalkulacja prędkości podaży po wprowadzeniu objętości i czasu</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B2E7AB"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C6E6E53"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23A5E752"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2F7246F"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24</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E3D6D9F"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Możliwość programowania parametrów infuzji w mg, </w:t>
            </w:r>
            <w:proofErr w:type="spellStart"/>
            <w:r w:rsidRPr="004472FB">
              <w:rPr>
                <w:rFonts w:ascii="Bookman Old Style" w:hAnsi="Bookman Old Style" w:cs="Arial"/>
                <w:sz w:val="18"/>
                <w:szCs w:val="18"/>
              </w:rPr>
              <w:t>mcg</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ng</w:t>
            </w:r>
            <w:proofErr w:type="spellEnd"/>
            <w:r w:rsidRPr="004472FB">
              <w:rPr>
                <w:rFonts w:ascii="Bookman Old Style" w:hAnsi="Bookman Old Style" w:cs="Arial"/>
                <w:sz w:val="18"/>
                <w:szCs w:val="18"/>
              </w:rPr>
              <w:t xml:space="preserve">, IE, </w:t>
            </w:r>
            <w:proofErr w:type="spellStart"/>
            <w:r w:rsidRPr="004472FB">
              <w:rPr>
                <w:rFonts w:ascii="Bookman Old Style" w:hAnsi="Bookman Old Style" w:cs="Arial"/>
                <w:sz w:val="18"/>
                <w:szCs w:val="18"/>
              </w:rPr>
              <w:t>mmol</w:t>
            </w:r>
            <w:proofErr w:type="spellEnd"/>
            <w:r w:rsidRPr="004472FB">
              <w:rPr>
                <w:rFonts w:ascii="Bookman Old Style" w:hAnsi="Bookman Old Style" w:cs="Arial"/>
                <w:sz w:val="18"/>
                <w:szCs w:val="18"/>
              </w:rPr>
              <w:t xml:space="preserve">, lub </w:t>
            </w:r>
            <w:proofErr w:type="spellStart"/>
            <w:r w:rsidRPr="004472FB">
              <w:rPr>
                <w:rFonts w:ascii="Bookman Old Style" w:hAnsi="Bookman Old Style" w:cs="Arial"/>
                <w:sz w:val="18"/>
                <w:szCs w:val="18"/>
              </w:rPr>
              <w:t>mEq</w:t>
            </w:r>
            <w:proofErr w:type="spellEnd"/>
            <w:r w:rsidRPr="004472FB">
              <w:rPr>
                <w:rFonts w:ascii="Bookman Old Style" w:hAnsi="Bookman Old Style" w:cs="Arial"/>
                <w:sz w:val="18"/>
                <w:szCs w:val="18"/>
              </w:rPr>
              <w:t xml:space="preserve"> ,z uwzględnieniem lub nie masy ciała w odniesieniu do czasu ( np. mg/kg/min; mg/kg/h; mg/kg/24h)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5A3488C"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4232743"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5BFEC05D"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EA7EE2F"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25</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B696028"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Pompa wyposażona w system redukcji błędów dawki.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49ACBA1"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182A4F3"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0AC61750"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7269191"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26</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DAB4316"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System automatycznej redukcji bolusa po alarmie ciśnienia okluzji</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3993E9"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1EC214A"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33A0D24C"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C78FC1A"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27</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86C5971"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Bolus: Prędkość bolusa możliwa do zaprogramowania w zakresie1-1200 ml/h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FB048BF"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8E3BB99"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4D1D602F"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BB06ECC"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28</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A9762FF"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Tryby bolusa: Bolus na żądanie; Bolus programowany z automatyczną kalkulacją prędkości po wprowadzeniu objętości i czasu;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CBDB724"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527A623"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1173F76C"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AFFD23F"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29</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331BFA9"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Możliwość podaży bolusa w jednostkach mg, </w:t>
            </w:r>
            <w:proofErr w:type="spellStart"/>
            <w:r w:rsidRPr="004472FB">
              <w:rPr>
                <w:rFonts w:ascii="Bookman Old Style" w:hAnsi="Bookman Old Style" w:cs="Arial"/>
                <w:sz w:val="18"/>
                <w:szCs w:val="18"/>
              </w:rPr>
              <w:t>mcg</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mmol</w:t>
            </w:r>
            <w:proofErr w:type="spellEnd"/>
            <w:r w:rsidRPr="004472FB">
              <w:rPr>
                <w:rFonts w:ascii="Bookman Old Style" w:hAnsi="Bookman Old Style" w:cs="Arial"/>
                <w:sz w:val="18"/>
                <w:szCs w:val="18"/>
              </w:rPr>
              <w:t xml:space="preserve">, </w:t>
            </w:r>
            <w:proofErr w:type="spellStart"/>
            <w:r w:rsidRPr="004472FB">
              <w:rPr>
                <w:rFonts w:ascii="Bookman Old Style" w:hAnsi="Bookman Old Style" w:cs="Arial"/>
                <w:sz w:val="18"/>
                <w:szCs w:val="18"/>
              </w:rPr>
              <w:t>mEq</w:t>
            </w:r>
            <w:proofErr w:type="spellEnd"/>
            <w:r w:rsidRPr="004472FB">
              <w:rPr>
                <w:rFonts w:ascii="Bookman Old Style" w:hAnsi="Bookman Old Style" w:cs="Arial"/>
                <w:sz w:val="18"/>
                <w:szCs w:val="18"/>
              </w:rPr>
              <w:t xml:space="preserve"> oraz jednostkach wagowych</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6928B23"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EF0A844"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484E97A2"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8E79EFC"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30</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8CAFE97" w14:textId="77777777" w:rsidR="004472FB" w:rsidRPr="004472FB" w:rsidRDefault="004472FB" w:rsidP="009D3FD5">
            <w:pPr>
              <w:rPr>
                <w:rFonts w:ascii="Bookman Old Style" w:hAnsi="Bookman Old Style" w:cs="Arial"/>
                <w:sz w:val="18"/>
                <w:szCs w:val="18"/>
              </w:rPr>
            </w:pPr>
            <w:proofErr w:type="spellStart"/>
            <w:r w:rsidRPr="004472FB">
              <w:rPr>
                <w:rFonts w:ascii="Bookman Old Style" w:hAnsi="Bookman Old Style" w:cs="Arial"/>
                <w:sz w:val="18"/>
                <w:szCs w:val="18"/>
              </w:rPr>
              <w:t>Stryb</w:t>
            </w:r>
            <w:proofErr w:type="spellEnd"/>
            <w:r w:rsidRPr="004472FB">
              <w:rPr>
                <w:rFonts w:ascii="Bookman Old Style" w:hAnsi="Bookman Old Style" w:cs="Arial"/>
                <w:sz w:val="18"/>
                <w:szCs w:val="18"/>
              </w:rPr>
              <w:t xml:space="preserve"> stand-by w zakresie od 1 min do 24 godzin z programowaniem co 1 minutę</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E95C6E9"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2FCD39A"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6C2B3D87"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A1BEFC8"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31</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CCA7B88"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Regulacja intensywności podświetlenia na 9 poziomach</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F2133B"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7D89DD2"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775CA2B6"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1E465BE"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32</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220140C"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Ciśnienie okluzji możliwe do ustawienia na min. 9 poziomach w zakresie od 50 do 825 mmHg; Wskaźnik ciśnienia okluzji stale widoczny na wyświetlaczu pompy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3ADEB05"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21E16C7"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33F2DEF3"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7DB18D4"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33</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B544877"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Wbudowany akumulator </w:t>
            </w:r>
            <w:proofErr w:type="spellStart"/>
            <w:r w:rsidRPr="004472FB">
              <w:rPr>
                <w:rFonts w:ascii="Bookman Old Style" w:hAnsi="Bookman Old Style" w:cs="Arial"/>
                <w:sz w:val="18"/>
                <w:szCs w:val="18"/>
              </w:rPr>
              <w:t>litowo</w:t>
            </w:r>
            <w:proofErr w:type="spellEnd"/>
            <w:r w:rsidRPr="004472FB">
              <w:rPr>
                <w:rFonts w:ascii="Bookman Old Style" w:hAnsi="Bookman Old Style" w:cs="Arial"/>
                <w:sz w:val="18"/>
                <w:szCs w:val="18"/>
              </w:rPr>
              <w:t xml:space="preserve"> - jonowy; Zasilanie z wbudowanego akumulatora ok. 6 godz. przy przepływie 100 ml/h; Czas ponownego ładowania ok. 5 godz.; Na wyświetlaczu widoczna precyzyjna informacja o pozostałym czasie pracy akumulatora w godzinach i minutach; Automatyczne ładowanie akumulatora w pompie podłączonej do zasilania sieciowego</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B6CFA10"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EC202D1"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08D4DE79"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75FCDA6"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34</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16103B8"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Pobór mocy w normalnych warunkach pracy ok. 6 W</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1D855FB"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3673122"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4E3B3436"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9678F83"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35</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4F98056"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Rozbudowany system alarmów wizualnych i dźwiękowych;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2BD44BA"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202531D"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390E9149"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04EC9B1"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36</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99C6F7A"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 xml:space="preserve">Czułość techniczna wykrywania pęcherzyków powietrza≥ 0.01 </w:t>
            </w:r>
            <w:proofErr w:type="spellStart"/>
            <w:r w:rsidRPr="004472FB">
              <w:rPr>
                <w:rFonts w:ascii="Bookman Old Style" w:hAnsi="Bookman Old Style" w:cs="Arial"/>
                <w:sz w:val="18"/>
                <w:szCs w:val="18"/>
              </w:rPr>
              <w:t>mL</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16D95E8"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41C9F0D"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6ABBC183"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EE88178"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37</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8BBE4A3"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Historia pracy dostępna z menu pompy, z możliwością zapisania do 1000 zdarzeń</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B3F076D"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C0C9BA4"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026BBDB5"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FFB9DC0"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38</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2DF9C74"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Możliwość wprowadzenia informacji o dacie następnego przeglądu technicznego i wyświetlania jej przy każdym uruchomieniu pompy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781CF7A"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A016425"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6DD35AAE"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A596932"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39</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32595F5"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Masa pompy gotowej do użycia maks. 2,5 kg</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3F6ACE5"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953C5AE"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5803D733"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04AC76F"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40</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2FD1E1B0"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Dokładność podaży +/- 3%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1CBFA27"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9485C26"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05143A46"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6639E9D"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41</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6C8B3C4"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Instrukcja obsługi zaimplementowana w menu pompy, ułatwiająca obsługę urządzenia podczas zakładania linii jednorazowej.</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CA55206"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D4898A2"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57BA5ABE"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40C447A"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42</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15ABED3D"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Stopień ochrony IP 44 lub równoważny, chroniący przed bryzgami wody z dowolnego kierunku</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FB90CCE"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92D3E42"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18850A3C"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338131A"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43</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9418B63"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Możliwość zdalnej aktualizacji oprogramowania pompy, oraz biblioteki leków bez konieczności przerywania pracy pompy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28D1E9F"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ADC8272"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r w:rsidR="004472FB" w:rsidRPr="00C10637" w14:paraId="50BCAEEA"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2E669D4" w14:textId="77777777" w:rsidR="004472FB" w:rsidRPr="004472FB" w:rsidRDefault="004472FB" w:rsidP="009D3FD5">
            <w:pPr>
              <w:spacing w:after="58" w:line="276" w:lineRule="auto"/>
              <w:jc w:val="center"/>
              <w:rPr>
                <w:rFonts w:ascii="Bookman Old Style" w:hAnsi="Bookman Old Style"/>
                <w:sz w:val="18"/>
                <w:szCs w:val="18"/>
              </w:rPr>
            </w:pPr>
            <w:r w:rsidRPr="004472FB">
              <w:rPr>
                <w:rFonts w:ascii="Bookman Old Style" w:hAnsi="Bookman Old Style"/>
                <w:sz w:val="18"/>
                <w:szCs w:val="18"/>
              </w:rPr>
              <w:t>44</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1C76AF2D" w14:textId="77777777" w:rsidR="004472FB" w:rsidRPr="004472FB" w:rsidRDefault="004472FB" w:rsidP="009D3FD5">
            <w:pPr>
              <w:rPr>
                <w:rFonts w:ascii="Bookman Old Style" w:hAnsi="Bookman Old Style" w:cs="Arial"/>
                <w:sz w:val="18"/>
                <w:szCs w:val="18"/>
              </w:rPr>
            </w:pPr>
            <w:r w:rsidRPr="004472FB">
              <w:rPr>
                <w:rFonts w:ascii="Bookman Old Style" w:hAnsi="Bookman Old Style" w:cs="Arial"/>
                <w:sz w:val="18"/>
                <w:szCs w:val="18"/>
              </w:rPr>
              <w:t>Biblioteka leków z możliwością wpisu min.1500 leków, z możliwością podzielenia na min. 30 kategorii i 15 profili pacjentów; Każdy lek może być powiązany z limitami miękkimi, z limitami twardymi, oraz kolorowymi etykietami - min. 30 kombinacji kolorystycznych; Nazwa leku stale widoczna na wyświetlaczu pompy, również po wystąpieniu dowolnego alarmu; Możliwość wprowadzenia do pompy biblioteki leków bezpośrednio z komputera, lub zdalnie poprzez sieć szpitalną z centralnego serwera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02B1DED" w14:textId="77777777" w:rsidR="004472FB" w:rsidRPr="004472FB" w:rsidRDefault="004472FB" w:rsidP="009D3FD5">
            <w:pPr>
              <w:spacing w:line="276" w:lineRule="auto"/>
              <w:jc w:val="center"/>
              <w:rPr>
                <w:rFonts w:ascii="Bookman Old Style" w:hAnsi="Bookman Old Style" w:cs="Calibri"/>
                <w:sz w:val="18"/>
                <w:szCs w:val="18"/>
              </w:rPr>
            </w:pPr>
            <w:r w:rsidRPr="004472FB">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127D900" w14:textId="77777777" w:rsidR="004472FB" w:rsidRPr="004472FB" w:rsidRDefault="004472FB" w:rsidP="009D3FD5">
            <w:pPr>
              <w:snapToGrid w:val="0"/>
              <w:spacing w:after="58" w:line="276" w:lineRule="auto"/>
              <w:jc w:val="center"/>
              <w:rPr>
                <w:rFonts w:ascii="Bookman Old Style" w:hAnsi="Bookman Old Style" w:cs="Bookman Old Style"/>
                <w:sz w:val="18"/>
                <w:szCs w:val="18"/>
              </w:rPr>
            </w:pPr>
          </w:p>
        </w:tc>
      </w:tr>
    </w:tbl>
    <w:p w14:paraId="718F1FA5" w14:textId="77777777" w:rsidR="00733B45" w:rsidRDefault="00733B45">
      <w:pPr>
        <w:spacing w:after="160" w:line="259" w:lineRule="auto"/>
        <w:rPr>
          <w:rFonts w:ascii="Bookman Old Style" w:hAnsi="Bookman Old Style" w:cs="Tahoma"/>
          <w:b/>
          <w:sz w:val="18"/>
          <w:szCs w:val="18"/>
          <w:highlight w:val="yellow"/>
        </w:rPr>
      </w:pPr>
      <w:r>
        <w:rPr>
          <w:rFonts w:ascii="Bookman Old Style" w:hAnsi="Bookman Old Style" w:cs="Tahoma"/>
          <w:b/>
          <w:sz w:val="18"/>
          <w:szCs w:val="18"/>
          <w:highlight w:val="yellow"/>
        </w:rPr>
        <w:br w:type="page"/>
      </w:r>
    </w:p>
    <w:p w14:paraId="1ABDF893" w14:textId="77777777" w:rsidR="001F72F9" w:rsidRPr="004472FB" w:rsidRDefault="004472FB" w:rsidP="004472FB">
      <w:pPr>
        <w:tabs>
          <w:tab w:val="left" w:pos="8580"/>
        </w:tabs>
        <w:rPr>
          <w:rFonts w:ascii="Tahoma" w:hAnsi="Tahoma" w:cs="Tahoma"/>
          <w:b/>
          <w:bCs/>
          <w:sz w:val="18"/>
          <w:szCs w:val="18"/>
        </w:rPr>
      </w:pPr>
      <w:r w:rsidRPr="004472FB">
        <w:rPr>
          <w:rFonts w:ascii="Tahoma" w:hAnsi="Tahoma" w:cs="Tahoma"/>
          <w:b/>
          <w:bCs/>
          <w:sz w:val="18"/>
          <w:szCs w:val="18"/>
        </w:rPr>
        <w:lastRenderedPageBreak/>
        <w:t>Pakiet 4</w:t>
      </w:r>
    </w:p>
    <w:p w14:paraId="04F5EE02" w14:textId="77777777" w:rsidR="004472FB" w:rsidRPr="00AD5665" w:rsidRDefault="004472FB" w:rsidP="004472FB">
      <w:pPr>
        <w:rPr>
          <w:rFonts w:ascii="Bookman Old Style" w:hAnsi="Bookman Old Style" w:cs="Tahoma"/>
          <w:b/>
          <w:bCs/>
          <w:sz w:val="18"/>
          <w:szCs w:val="18"/>
        </w:rPr>
      </w:pPr>
      <w:r w:rsidRPr="00AD5665">
        <w:rPr>
          <w:rFonts w:ascii="Bookman Old Style" w:hAnsi="Bookman Old Style" w:cs="Tahoma"/>
          <w:b/>
          <w:bCs/>
          <w:sz w:val="18"/>
          <w:szCs w:val="18"/>
        </w:rPr>
        <w:t>Załącznik 1a6 do SWZ 94/PN/ZP/D/2024</w:t>
      </w:r>
    </w:p>
    <w:p w14:paraId="69B86498" w14:textId="77777777" w:rsidR="004472FB" w:rsidRPr="00AD5665" w:rsidRDefault="004472FB" w:rsidP="004472FB">
      <w:pPr>
        <w:rPr>
          <w:rFonts w:ascii="Bookman Old Style" w:hAnsi="Bookman Old Style" w:cs="Tahoma"/>
          <w:b/>
          <w:bCs/>
          <w:sz w:val="18"/>
          <w:szCs w:val="18"/>
        </w:rPr>
      </w:pPr>
      <w:r w:rsidRPr="00AD5665">
        <w:rPr>
          <w:rFonts w:ascii="Bookman Old Style" w:hAnsi="Bookman Old Style" w:cs="Tahoma"/>
          <w:b/>
          <w:bCs/>
          <w:sz w:val="18"/>
          <w:szCs w:val="18"/>
        </w:rPr>
        <w:t>Nazwa: Urządzenie do terapii podciśnieniowej</w:t>
      </w:r>
    </w:p>
    <w:p w14:paraId="61F7F8F4" w14:textId="77777777" w:rsidR="001F72F9" w:rsidRPr="004472FB" w:rsidRDefault="001F72F9" w:rsidP="00BA01AD">
      <w:pPr>
        <w:rPr>
          <w:rFonts w:ascii="Bookman Old Style" w:hAnsi="Bookman Old Style" w:cs="Tahoma"/>
          <w:b/>
          <w:sz w:val="18"/>
          <w:szCs w:val="18"/>
          <w:highlight w:val="yellow"/>
        </w:rPr>
      </w:pPr>
    </w:p>
    <w:tbl>
      <w:tblPr>
        <w:tblW w:w="10871" w:type="dxa"/>
        <w:tblInd w:w="3" w:type="dxa"/>
        <w:tblLayout w:type="fixed"/>
        <w:tblCellMar>
          <w:left w:w="0" w:type="dxa"/>
          <w:right w:w="0" w:type="dxa"/>
        </w:tblCellMar>
        <w:tblLook w:val="0000" w:firstRow="0" w:lastRow="0" w:firstColumn="0" w:lastColumn="0" w:noHBand="0" w:noVBand="0"/>
      </w:tblPr>
      <w:tblGrid>
        <w:gridCol w:w="848"/>
        <w:gridCol w:w="5812"/>
        <w:gridCol w:w="2268"/>
        <w:gridCol w:w="1842"/>
        <w:gridCol w:w="101"/>
      </w:tblGrid>
      <w:tr w:rsidR="00AD5665" w:rsidRPr="00C10637" w14:paraId="0E31F7AA" w14:textId="77777777" w:rsidTr="00F03F86">
        <w:tc>
          <w:tcPr>
            <w:tcW w:w="848" w:type="dxa"/>
            <w:shd w:val="clear" w:color="auto" w:fill="D8D8D8"/>
          </w:tcPr>
          <w:p w14:paraId="01168B66" w14:textId="77777777" w:rsidR="00AD5665" w:rsidRPr="00C10637" w:rsidRDefault="00AD5665" w:rsidP="009D3FD5">
            <w:pPr>
              <w:pStyle w:val="Nagwek1"/>
              <w:tabs>
                <w:tab w:val="center" w:pos="249"/>
              </w:tabs>
              <w:snapToGrid w:val="0"/>
              <w:ind w:left="-120"/>
              <w:rPr>
                <w:rFonts w:ascii="Bookman Old Style" w:hAnsi="Bookman Old Style" w:cs="Bookman Old Style"/>
                <w:sz w:val="20"/>
              </w:rPr>
            </w:pPr>
          </w:p>
          <w:p w14:paraId="58EE8AF7" w14:textId="77777777" w:rsidR="00AD5665" w:rsidRPr="00C10637" w:rsidRDefault="00AD5665" w:rsidP="00AD5665">
            <w:pPr>
              <w:pStyle w:val="Nagwek1"/>
              <w:tabs>
                <w:tab w:val="center" w:pos="249"/>
              </w:tabs>
              <w:ind w:left="-120"/>
              <w:jc w:val="center"/>
              <w:rPr>
                <w:rFonts w:ascii="Bookman Old Style" w:hAnsi="Bookman Old Style" w:cs="Bookman Old Style"/>
                <w:sz w:val="20"/>
              </w:rPr>
            </w:pPr>
            <w:r w:rsidRPr="00C10637">
              <w:rPr>
                <w:rFonts w:ascii="Bookman Old Style" w:hAnsi="Bookman Old Style" w:cs="Bookman Old Style"/>
                <w:sz w:val="20"/>
              </w:rPr>
              <w:t>L.p.</w:t>
            </w:r>
          </w:p>
        </w:tc>
        <w:tc>
          <w:tcPr>
            <w:tcW w:w="5812" w:type="dxa"/>
            <w:shd w:val="clear" w:color="auto" w:fill="D8D8D8"/>
          </w:tcPr>
          <w:p w14:paraId="52560770" w14:textId="77777777" w:rsidR="00AD5665" w:rsidRPr="00C10637" w:rsidRDefault="00AD5665" w:rsidP="009D3FD5">
            <w:pPr>
              <w:pStyle w:val="Nagwek1"/>
              <w:snapToGrid w:val="0"/>
              <w:rPr>
                <w:rFonts w:ascii="Bookman Old Style" w:hAnsi="Bookman Old Style" w:cs="Bookman Old Style"/>
                <w:sz w:val="20"/>
              </w:rPr>
            </w:pPr>
          </w:p>
          <w:p w14:paraId="49683398" w14:textId="77777777" w:rsidR="00AD5665" w:rsidRPr="00C10637" w:rsidRDefault="00AD5665" w:rsidP="009D3FD5">
            <w:pPr>
              <w:pStyle w:val="Nagwek1"/>
              <w:rPr>
                <w:rFonts w:ascii="Bookman Old Style" w:hAnsi="Bookman Old Style" w:cs="Bookman Old Style"/>
                <w:sz w:val="20"/>
              </w:rPr>
            </w:pPr>
            <w:r w:rsidRPr="00C10637">
              <w:rPr>
                <w:rFonts w:ascii="Bookman Old Style" w:hAnsi="Bookman Old Style" w:cs="Bookman Old Style"/>
                <w:sz w:val="20"/>
              </w:rPr>
              <w:t>Parametry techniczne</w:t>
            </w:r>
          </w:p>
        </w:tc>
        <w:tc>
          <w:tcPr>
            <w:tcW w:w="2268" w:type="dxa"/>
            <w:shd w:val="clear" w:color="auto" w:fill="D8D8D8"/>
          </w:tcPr>
          <w:p w14:paraId="3D903B3D" w14:textId="77777777" w:rsidR="00AD5665" w:rsidRPr="00C10637" w:rsidRDefault="00AD5665" w:rsidP="009D3FD5">
            <w:pPr>
              <w:pStyle w:val="Nagwek1"/>
              <w:rPr>
                <w:rFonts w:ascii="Bookman Old Style" w:hAnsi="Bookman Old Style" w:cs="Bookman Old Style"/>
                <w:sz w:val="20"/>
              </w:rPr>
            </w:pPr>
            <w:r w:rsidRPr="00C10637">
              <w:rPr>
                <w:rFonts w:ascii="Bookman Old Style" w:hAnsi="Bookman Old Style" w:cs="Bookman Old Style"/>
                <w:sz w:val="20"/>
              </w:rPr>
              <w:t>Parametry graniczne (wymagane)</w:t>
            </w:r>
          </w:p>
        </w:tc>
        <w:tc>
          <w:tcPr>
            <w:tcW w:w="1943" w:type="dxa"/>
            <w:gridSpan w:val="2"/>
            <w:shd w:val="clear" w:color="auto" w:fill="D8D8D8"/>
          </w:tcPr>
          <w:p w14:paraId="613D7803" w14:textId="77777777" w:rsidR="00AD5665" w:rsidRPr="00C10637" w:rsidRDefault="00AD5665" w:rsidP="009D3FD5">
            <w:pPr>
              <w:jc w:val="center"/>
              <w:rPr>
                <w:rFonts w:ascii="Bookman Old Style" w:hAnsi="Bookman Old Style"/>
              </w:rPr>
            </w:pPr>
            <w:r w:rsidRPr="00C10637">
              <w:rPr>
                <w:rFonts w:ascii="Bookman Old Style" w:hAnsi="Bookman Old Style" w:cs="Bookman Old Style"/>
              </w:rPr>
              <w:t>Parametry oferowane potwierdzić TAK oraz podać /opisać</w:t>
            </w:r>
          </w:p>
        </w:tc>
      </w:tr>
      <w:tr w:rsidR="00AD5665" w:rsidRPr="00C10637" w14:paraId="614D03F3" w14:textId="77777777" w:rsidTr="00F03F86">
        <w:tc>
          <w:tcPr>
            <w:tcW w:w="848" w:type="dxa"/>
            <w:tcBorders>
              <w:bottom w:val="single" w:sz="4" w:space="0" w:color="auto"/>
            </w:tcBorders>
            <w:shd w:val="clear" w:color="auto" w:fill="B2B2B2"/>
          </w:tcPr>
          <w:p w14:paraId="2DF6EFCE" w14:textId="77777777" w:rsidR="00AD5665" w:rsidRPr="00AD5665" w:rsidRDefault="00AD5665" w:rsidP="009D3FD5">
            <w:pPr>
              <w:snapToGrid w:val="0"/>
              <w:spacing w:after="58"/>
              <w:jc w:val="center"/>
              <w:rPr>
                <w:rFonts w:ascii="Bookman Old Style" w:hAnsi="Bookman Old Style" w:cs="Bookman Old Style"/>
                <w:b/>
                <w:sz w:val="18"/>
                <w:szCs w:val="18"/>
              </w:rPr>
            </w:pPr>
          </w:p>
        </w:tc>
        <w:tc>
          <w:tcPr>
            <w:tcW w:w="5812" w:type="dxa"/>
            <w:tcBorders>
              <w:bottom w:val="single" w:sz="4" w:space="0" w:color="auto"/>
            </w:tcBorders>
            <w:shd w:val="clear" w:color="auto" w:fill="B2B2B2"/>
          </w:tcPr>
          <w:p w14:paraId="755A6A67" w14:textId="77777777" w:rsidR="00AD5665" w:rsidRPr="00AD5665" w:rsidRDefault="00AD5665" w:rsidP="009D3FD5">
            <w:pPr>
              <w:spacing w:after="58"/>
              <w:rPr>
                <w:rFonts w:ascii="Bookman Old Style" w:hAnsi="Bookman Old Style" w:cs="Bookman Old Style"/>
                <w:b/>
                <w:sz w:val="18"/>
                <w:szCs w:val="18"/>
              </w:rPr>
            </w:pPr>
            <w:r w:rsidRPr="00AD5665">
              <w:rPr>
                <w:rFonts w:ascii="Bookman Old Style" w:hAnsi="Bookman Old Style" w:cs="Bookman Old Style"/>
                <w:b/>
                <w:sz w:val="18"/>
                <w:szCs w:val="18"/>
              </w:rPr>
              <w:t>Certyfikaty i Dokumenty</w:t>
            </w:r>
          </w:p>
        </w:tc>
        <w:tc>
          <w:tcPr>
            <w:tcW w:w="2268" w:type="dxa"/>
            <w:tcBorders>
              <w:bottom w:val="single" w:sz="4" w:space="0" w:color="auto"/>
            </w:tcBorders>
            <w:shd w:val="clear" w:color="auto" w:fill="B2B2B2"/>
          </w:tcPr>
          <w:p w14:paraId="28B0F6F1" w14:textId="77777777" w:rsidR="00AD5665" w:rsidRPr="00AD5665" w:rsidRDefault="00AD5665" w:rsidP="009D3FD5">
            <w:pPr>
              <w:snapToGrid w:val="0"/>
              <w:spacing w:after="58"/>
              <w:jc w:val="center"/>
              <w:rPr>
                <w:rFonts w:ascii="Bookman Old Style" w:hAnsi="Bookman Old Style" w:cs="Bookman Old Style"/>
                <w:b/>
                <w:sz w:val="18"/>
                <w:szCs w:val="18"/>
              </w:rPr>
            </w:pPr>
          </w:p>
        </w:tc>
        <w:tc>
          <w:tcPr>
            <w:tcW w:w="1943" w:type="dxa"/>
            <w:gridSpan w:val="2"/>
            <w:tcBorders>
              <w:bottom w:val="single" w:sz="4" w:space="0" w:color="auto"/>
            </w:tcBorders>
            <w:shd w:val="clear" w:color="auto" w:fill="B2B2B2"/>
          </w:tcPr>
          <w:p w14:paraId="27FE4941" w14:textId="77777777" w:rsidR="00AD5665" w:rsidRPr="00AD5665" w:rsidRDefault="00AD5665" w:rsidP="009D3FD5">
            <w:pPr>
              <w:snapToGrid w:val="0"/>
              <w:spacing w:after="58"/>
              <w:jc w:val="center"/>
              <w:rPr>
                <w:rFonts w:ascii="Bookman Old Style" w:hAnsi="Bookman Old Style" w:cs="Bookman Old Style"/>
                <w:b/>
                <w:sz w:val="18"/>
                <w:szCs w:val="18"/>
              </w:rPr>
            </w:pPr>
          </w:p>
        </w:tc>
      </w:tr>
      <w:tr w:rsidR="00AD5665" w:rsidRPr="00C10637" w14:paraId="62DD05FD"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29D6A1A" w14:textId="77777777" w:rsidR="00AD5665" w:rsidRPr="00AD5665" w:rsidRDefault="00AD5665" w:rsidP="009D3FD5">
            <w:pPr>
              <w:spacing w:after="58" w:line="276" w:lineRule="auto"/>
              <w:jc w:val="center"/>
              <w:rPr>
                <w:rFonts w:ascii="Bookman Old Style" w:hAnsi="Bookman Old Style" w:cs="Bookman Old Style"/>
                <w:sz w:val="18"/>
                <w:szCs w:val="18"/>
              </w:rPr>
            </w:pPr>
            <w:r w:rsidRPr="00AD5665">
              <w:rPr>
                <w:rFonts w:ascii="Bookman Old Style" w:hAnsi="Bookman Old Style" w:cs="Bookman Old Style"/>
                <w:sz w:val="18"/>
                <w:szCs w:val="18"/>
              </w:rPr>
              <w:t>1</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BFC45B4" w14:textId="77777777" w:rsidR="00AD5665" w:rsidRPr="00AD5665" w:rsidRDefault="00AD5665" w:rsidP="009D3FD5">
            <w:pPr>
              <w:spacing w:after="58" w:line="276" w:lineRule="auto"/>
              <w:jc w:val="both"/>
              <w:rPr>
                <w:rFonts w:ascii="Bookman Old Style" w:hAnsi="Bookman Old Style" w:cs="Bookman Old Style"/>
                <w:sz w:val="18"/>
                <w:szCs w:val="18"/>
              </w:rPr>
            </w:pPr>
            <w:r w:rsidRPr="00AD5665">
              <w:rPr>
                <w:rFonts w:ascii="Bookman Old Style" w:hAnsi="Bookman Old Style"/>
                <w:sz w:val="18"/>
                <w:szCs w:val="18"/>
              </w:rPr>
              <w:t xml:space="preserve">Certyfikat CE (podać nr certyfikatu) na cały aparat, oznakowanie znakiem CE - </w:t>
            </w:r>
            <w:r w:rsidRPr="00AD5665">
              <w:rPr>
                <w:rFonts w:ascii="Bookman Old Style" w:hAnsi="Bookman Old Style" w:cs="Tahoma"/>
                <w:sz w:val="18"/>
                <w:szCs w:val="18"/>
              </w:rPr>
              <w:t>jeśli dotyczy: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80AF790" w14:textId="77777777" w:rsidR="00AD5665" w:rsidRPr="00AD5665" w:rsidRDefault="00AD5665" w:rsidP="009D3FD5">
            <w:pPr>
              <w:spacing w:after="58" w:line="276" w:lineRule="auto"/>
              <w:jc w:val="center"/>
              <w:rPr>
                <w:rFonts w:ascii="Bookman Old Style" w:hAnsi="Bookman Old Style" w:cs="Bookman Old Style"/>
                <w:sz w:val="18"/>
                <w:szCs w:val="18"/>
              </w:rPr>
            </w:pPr>
            <w:r w:rsidRPr="00AD5665">
              <w:rPr>
                <w:rFonts w:ascii="Bookman Old Style" w:hAnsi="Bookman Old Style" w:cs="Bookman Old Style"/>
                <w:sz w:val="18"/>
                <w:szCs w:val="18"/>
              </w:rPr>
              <w:t>TAK, 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7C81BBD" w14:textId="77777777" w:rsidR="00AD5665" w:rsidRPr="00AD5665" w:rsidRDefault="00AD5665" w:rsidP="009D3FD5">
            <w:pPr>
              <w:snapToGrid w:val="0"/>
              <w:spacing w:after="58" w:line="276" w:lineRule="auto"/>
              <w:rPr>
                <w:rFonts w:ascii="Bookman Old Style" w:hAnsi="Bookman Old Style" w:cs="Bookman Old Style"/>
                <w:sz w:val="18"/>
                <w:szCs w:val="18"/>
              </w:rPr>
            </w:pPr>
          </w:p>
        </w:tc>
      </w:tr>
      <w:tr w:rsidR="00AD5665" w:rsidRPr="00C10637" w14:paraId="358F6169"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43B9D11" w14:textId="77777777" w:rsidR="00AD5665" w:rsidRPr="00AD5665" w:rsidRDefault="00AD5665" w:rsidP="00AD5665">
            <w:pPr>
              <w:pStyle w:val="NormalnyBookmanOldStyle"/>
              <w:jc w:val="center"/>
              <w:rPr>
                <w:sz w:val="18"/>
                <w:szCs w:val="18"/>
              </w:rPr>
            </w:pPr>
            <w:r w:rsidRPr="00AD5665">
              <w:rPr>
                <w:sz w:val="18"/>
                <w:szCs w:val="18"/>
              </w:rPr>
              <w:t>2</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E056D12" w14:textId="77777777" w:rsidR="00AD5665" w:rsidRPr="00AD5665" w:rsidRDefault="00AD5665" w:rsidP="009D3FD5">
            <w:pPr>
              <w:pStyle w:val="NormalnyBookmanOldStyle"/>
              <w:rPr>
                <w:sz w:val="18"/>
                <w:szCs w:val="18"/>
              </w:rPr>
            </w:pPr>
            <w:r w:rsidRPr="00AD5665">
              <w:rPr>
                <w:rFonts w:cs="Book Antiqua"/>
                <w:sz w:val="18"/>
                <w:szCs w:val="18"/>
              </w:rPr>
              <w:t>Deklaracja zgodności na całość aparatu, nie na części składowe: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136017E" w14:textId="77777777" w:rsidR="00AD5665" w:rsidRPr="00AD5665" w:rsidRDefault="00AD5665" w:rsidP="00AD5665">
            <w:pPr>
              <w:pStyle w:val="NormalnyBookmanOldStyle"/>
              <w:jc w:val="center"/>
              <w:rPr>
                <w:sz w:val="18"/>
                <w:szCs w:val="18"/>
              </w:rPr>
            </w:pPr>
            <w:r w:rsidRPr="00AD5665">
              <w:rPr>
                <w:sz w:val="18"/>
                <w:szCs w:val="18"/>
              </w:rPr>
              <w:t>TAK, 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0FE3E9DC" w14:textId="77777777" w:rsidR="00AD5665" w:rsidRPr="00AD5665" w:rsidRDefault="00AD5665" w:rsidP="009D3FD5">
            <w:pPr>
              <w:pStyle w:val="NormalnyBookmanOldStyle"/>
              <w:rPr>
                <w:sz w:val="18"/>
                <w:szCs w:val="18"/>
              </w:rPr>
            </w:pPr>
          </w:p>
        </w:tc>
      </w:tr>
      <w:tr w:rsidR="00AD5665" w:rsidRPr="00C10637" w14:paraId="2B2FCA63"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898B8DF" w14:textId="77777777" w:rsidR="00AD5665" w:rsidRPr="00AD5665" w:rsidRDefault="00AD5665" w:rsidP="009D3FD5">
            <w:pPr>
              <w:spacing w:after="58" w:line="276" w:lineRule="auto"/>
              <w:jc w:val="center"/>
              <w:rPr>
                <w:rFonts w:ascii="Bookman Old Style" w:hAnsi="Bookman Old Style" w:cs="Bookman Old Style"/>
                <w:sz w:val="18"/>
                <w:szCs w:val="18"/>
              </w:rPr>
            </w:pPr>
            <w:r w:rsidRPr="00AD5665">
              <w:rPr>
                <w:rFonts w:ascii="Bookman Old Style" w:hAnsi="Bookman Old Style" w:cs="Bookman Old Style"/>
                <w:sz w:val="18"/>
                <w:szCs w:val="18"/>
              </w:rPr>
              <w:t>3</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5F91C53" w14:textId="77777777" w:rsidR="00AD5665" w:rsidRPr="00AD5665" w:rsidRDefault="00AD5665" w:rsidP="009D3FD5">
            <w:pPr>
              <w:spacing w:after="58" w:line="276" w:lineRule="auto"/>
              <w:jc w:val="both"/>
              <w:rPr>
                <w:rFonts w:ascii="Bookman Old Style" w:hAnsi="Bookman Old Style" w:cs="Bookman Old Style"/>
                <w:sz w:val="18"/>
                <w:szCs w:val="18"/>
              </w:rPr>
            </w:pPr>
            <w:r w:rsidRPr="00AD5665">
              <w:rPr>
                <w:rFonts w:ascii="Bookman Old Style" w:hAnsi="Bookman Old Style" w:cs="Tahoma"/>
                <w:sz w:val="18"/>
                <w:szCs w:val="18"/>
              </w:rPr>
              <w:t>Rejestracja w urzędzie rejestracji na terenie UE: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0C089C5" w14:textId="77777777" w:rsidR="00AD5665" w:rsidRPr="00AD5665" w:rsidRDefault="00AD5665" w:rsidP="009D3FD5">
            <w:pPr>
              <w:spacing w:after="58" w:line="276" w:lineRule="auto"/>
              <w:jc w:val="center"/>
              <w:rPr>
                <w:rFonts w:ascii="Bookman Old Style" w:hAnsi="Bookman Old Style" w:cs="Bookman Old Style"/>
                <w:sz w:val="18"/>
                <w:szCs w:val="18"/>
              </w:rPr>
            </w:pPr>
            <w:r w:rsidRPr="00AD5665">
              <w:rPr>
                <w:rFonts w:ascii="Bookman Old Style" w:hAnsi="Bookman Old Style" w:cs="Bookman Old Style"/>
                <w:sz w:val="18"/>
                <w:szCs w:val="18"/>
              </w:rPr>
              <w:t>TAK, 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57240E1" w14:textId="77777777" w:rsidR="00AD5665" w:rsidRPr="00AD5665" w:rsidRDefault="00AD5665" w:rsidP="009D3FD5">
            <w:pPr>
              <w:snapToGrid w:val="0"/>
              <w:spacing w:after="58" w:line="276" w:lineRule="auto"/>
              <w:rPr>
                <w:rFonts w:ascii="Bookman Old Style" w:hAnsi="Bookman Old Style" w:cs="Bookman Old Style"/>
                <w:sz w:val="18"/>
                <w:szCs w:val="18"/>
              </w:rPr>
            </w:pPr>
          </w:p>
        </w:tc>
      </w:tr>
      <w:tr w:rsidR="00AD5665" w:rsidRPr="00C10637" w14:paraId="56C89413"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373F8DA" w14:textId="77777777" w:rsidR="00AD5665" w:rsidRPr="00AD5665" w:rsidRDefault="00AD5665" w:rsidP="009D3FD5">
            <w:pPr>
              <w:spacing w:after="58" w:line="276" w:lineRule="auto"/>
              <w:jc w:val="center"/>
              <w:rPr>
                <w:rFonts w:ascii="Bookman Old Style" w:hAnsi="Bookman Old Style" w:cs="Bookman Old Style"/>
                <w:sz w:val="18"/>
                <w:szCs w:val="18"/>
              </w:rPr>
            </w:pPr>
            <w:r w:rsidRPr="00AD5665">
              <w:rPr>
                <w:rFonts w:ascii="Bookman Old Style" w:hAnsi="Bookman Old Style" w:cs="Bookman Old Style"/>
                <w:sz w:val="18"/>
                <w:szCs w:val="18"/>
              </w:rPr>
              <w:t>4</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31EA892" w14:textId="77777777" w:rsidR="00AD5665" w:rsidRPr="00AD5665" w:rsidRDefault="00AD5665" w:rsidP="009D3FD5">
            <w:pPr>
              <w:spacing w:after="58" w:line="276" w:lineRule="auto"/>
              <w:jc w:val="both"/>
              <w:rPr>
                <w:rFonts w:ascii="Bookman Old Style" w:hAnsi="Bookman Old Style" w:cs="Bookman Old Style"/>
                <w:sz w:val="18"/>
                <w:szCs w:val="18"/>
              </w:rPr>
            </w:pPr>
            <w:r w:rsidRPr="00AD5665">
              <w:rPr>
                <w:rFonts w:ascii="Bookman Old Style" w:hAnsi="Bookman Old Style"/>
                <w:sz w:val="18"/>
                <w:szCs w:val="18"/>
              </w:rPr>
              <w:t>Producent: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A35E006" w14:textId="77777777" w:rsidR="00AD5665" w:rsidRPr="00AD5665" w:rsidRDefault="00AD5665" w:rsidP="009D3FD5">
            <w:pPr>
              <w:spacing w:after="58" w:line="276" w:lineRule="auto"/>
              <w:jc w:val="center"/>
              <w:rPr>
                <w:rFonts w:ascii="Bookman Old Style" w:hAnsi="Bookman Old Style" w:cs="Bookman Old Style"/>
                <w:sz w:val="18"/>
                <w:szCs w:val="18"/>
              </w:rPr>
            </w:pPr>
            <w:r w:rsidRPr="00AD5665">
              <w:rPr>
                <w:rFonts w:ascii="Bookman Old Style" w:hAnsi="Bookman Old Style" w:cs="Bookman Old Style"/>
                <w:sz w:val="18"/>
                <w:szCs w:val="18"/>
              </w:rPr>
              <w:t>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FE03119" w14:textId="77777777" w:rsidR="00AD5665" w:rsidRPr="00AD5665" w:rsidRDefault="00AD5665" w:rsidP="009D3FD5">
            <w:pPr>
              <w:snapToGrid w:val="0"/>
              <w:spacing w:after="58" w:line="276" w:lineRule="auto"/>
              <w:rPr>
                <w:rFonts w:ascii="Bookman Old Style" w:hAnsi="Bookman Old Style" w:cs="Bookman Old Style"/>
                <w:sz w:val="18"/>
                <w:szCs w:val="18"/>
              </w:rPr>
            </w:pPr>
          </w:p>
        </w:tc>
      </w:tr>
      <w:tr w:rsidR="00AD5665" w:rsidRPr="00C10637" w14:paraId="4ED85618"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7E590D0" w14:textId="77777777" w:rsidR="00AD5665" w:rsidRPr="00AD5665" w:rsidRDefault="00AD5665" w:rsidP="009D3FD5">
            <w:pPr>
              <w:spacing w:after="58" w:line="276" w:lineRule="auto"/>
              <w:jc w:val="center"/>
              <w:rPr>
                <w:rFonts w:ascii="Bookman Old Style" w:hAnsi="Bookman Old Style" w:cs="Bookman Old Style"/>
                <w:sz w:val="18"/>
                <w:szCs w:val="18"/>
              </w:rPr>
            </w:pPr>
            <w:r w:rsidRPr="00AD5665">
              <w:rPr>
                <w:rFonts w:ascii="Bookman Old Style" w:hAnsi="Bookman Old Style" w:cs="Bookman Old Style"/>
                <w:sz w:val="18"/>
                <w:szCs w:val="18"/>
              </w:rPr>
              <w:t>5</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CF17BB0" w14:textId="77777777" w:rsidR="00AD5665" w:rsidRPr="00AD5665" w:rsidRDefault="00AD5665" w:rsidP="009D3FD5">
            <w:pPr>
              <w:spacing w:after="58" w:line="276" w:lineRule="auto"/>
              <w:jc w:val="both"/>
              <w:rPr>
                <w:rFonts w:ascii="Bookman Old Style" w:hAnsi="Bookman Old Style" w:cs="Bookman Old Style"/>
                <w:sz w:val="18"/>
                <w:szCs w:val="18"/>
              </w:rPr>
            </w:pPr>
            <w:r w:rsidRPr="00AD5665">
              <w:rPr>
                <w:rFonts w:ascii="Bookman Old Style" w:hAnsi="Bookman Old Style" w:cs="Bookman Old Style"/>
                <w:sz w:val="18"/>
                <w:szCs w:val="18"/>
              </w:rPr>
              <w:t>Kraj pochodzenia: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7230002" w14:textId="77777777" w:rsidR="00AD5665" w:rsidRPr="00AD5665" w:rsidRDefault="00AD5665" w:rsidP="009D3FD5">
            <w:pPr>
              <w:spacing w:after="58" w:line="276" w:lineRule="auto"/>
              <w:jc w:val="center"/>
              <w:rPr>
                <w:rFonts w:ascii="Bookman Old Style" w:hAnsi="Bookman Old Style" w:cs="Bookman Old Style"/>
                <w:sz w:val="18"/>
                <w:szCs w:val="18"/>
              </w:rPr>
            </w:pPr>
            <w:r w:rsidRPr="00AD5665">
              <w:rPr>
                <w:rFonts w:ascii="Bookman Old Style" w:hAnsi="Bookman Old Style" w:cs="Bookman Old Style"/>
                <w:sz w:val="18"/>
                <w:szCs w:val="18"/>
              </w:rPr>
              <w:t>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4C403F2" w14:textId="77777777" w:rsidR="00AD5665" w:rsidRPr="00AD5665" w:rsidRDefault="00AD5665" w:rsidP="009D3FD5">
            <w:pPr>
              <w:snapToGrid w:val="0"/>
              <w:spacing w:after="58" w:line="276" w:lineRule="auto"/>
              <w:rPr>
                <w:rFonts w:ascii="Bookman Old Style" w:hAnsi="Bookman Old Style" w:cs="Bookman Old Style"/>
                <w:sz w:val="18"/>
                <w:szCs w:val="18"/>
              </w:rPr>
            </w:pPr>
          </w:p>
        </w:tc>
      </w:tr>
      <w:tr w:rsidR="00AD5665" w:rsidRPr="00C10637" w14:paraId="5832D50C"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C6BC83C" w14:textId="77777777" w:rsidR="00AD5665" w:rsidRPr="00AD5665" w:rsidRDefault="00AD5665" w:rsidP="009D3FD5">
            <w:pPr>
              <w:spacing w:after="58" w:line="276" w:lineRule="auto"/>
              <w:jc w:val="center"/>
              <w:rPr>
                <w:rFonts w:ascii="Bookman Old Style" w:hAnsi="Bookman Old Style" w:cs="Bookman Old Style"/>
                <w:sz w:val="18"/>
                <w:szCs w:val="18"/>
              </w:rPr>
            </w:pPr>
            <w:r w:rsidRPr="00AD5665">
              <w:rPr>
                <w:rFonts w:ascii="Bookman Old Style" w:hAnsi="Bookman Old Style" w:cs="Bookman Old Style"/>
                <w:sz w:val="18"/>
                <w:szCs w:val="18"/>
              </w:rPr>
              <w:t>6</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2DED86C1" w14:textId="77777777" w:rsidR="00AD5665" w:rsidRPr="00AD5665" w:rsidRDefault="00AD5665" w:rsidP="009D3FD5">
            <w:pPr>
              <w:spacing w:after="58" w:line="276" w:lineRule="auto"/>
              <w:jc w:val="both"/>
              <w:rPr>
                <w:rFonts w:ascii="Bookman Old Style" w:hAnsi="Bookman Old Style" w:cs="Bookman Old Style"/>
                <w:sz w:val="18"/>
                <w:szCs w:val="18"/>
              </w:rPr>
            </w:pPr>
            <w:r w:rsidRPr="00AD5665">
              <w:rPr>
                <w:rFonts w:ascii="Bookman Old Style" w:hAnsi="Bookman Old Style" w:cs="Bookman Old Style"/>
                <w:sz w:val="18"/>
                <w:szCs w:val="18"/>
              </w:rPr>
              <w:t>Urządzenie typ:</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C57759B" w14:textId="77777777" w:rsidR="00AD5665" w:rsidRPr="00AD5665" w:rsidRDefault="00AD5665" w:rsidP="009D3FD5">
            <w:pPr>
              <w:spacing w:after="58" w:line="276" w:lineRule="auto"/>
              <w:jc w:val="center"/>
              <w:rPr>
                <w:rFonts w:ascii="Bookman Old Style" w:hAnsi="Bookman Old Style" w:cs="Bookman Old Style"/>
                <w:sz w:val="18"/>
                <w:szCs w:val="18"/>
              </w:rPr>
            </w:pPr>
            <w:r w:rsidRPr="00AD5665">
              <w:rPr>
                <w:rFonts w:ascii="Bookman Old Style" w:hAnsi="Bookman Old Style" w:cs="Bookman Old Style"/>
                <w:sz w:val="18"/>
                <w:szCs w:val="18"/>
              </w:rPr>
              <w:t>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2476678" w14:textId="77777777" w:rsidR="00AD5665" w:rsidRPr="00AD5665" w:rsidRDefault="00AD5665" w:rsidP="009D3FD5">
            <w:pPr>
              <w:snapToGrid w:val="0"/>
              <w:spacing w:after="58" w:line="276" w:lineRule="auto"/>
              <w:rPr>
                <w:rFonts w:ascii="Bookman Old Style" w:hAnsi="Bookman Old Style" w:cs="Bookman Old Style"/>
                <w:sz w:val="18"/>
                <w:szCs w:val="18"/>
              </w:rPr>
            </w:pPr>
          </w:p>
        </w:tc>
      </w:tr>
      <w:tr w:rsidR="00AD5665" w:rsidRPr="00C10637" w14:paraId="5B3DD8BB"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12403D4" w14:textId="77777777" w:rsidR="00AD5665" w:rsidRPr="00AD5665" w:rsidRDefault="00AD5665" w:rsidP="009D3FD5">
            <w:pPr>
              <w:spacing w:after="58" w:line="276" w:lineRule="auto"/>
              <w:jc w:val="center"/>
              <w:rPr>
                <w:rFonts w:ascii="Bookman Old Style" w:hAnsi="Bookman Old Style" w:cs="Bookman Old Style"/>
                <w:sz w:val="18"/>
                <w:szCs w:val="18"/>
              </w:rPr>
            </w:pPr>
            <w:r w:rsidRPr="00AD5665">
              <w:rPr>
                <w:rFonts w:ascii="Bookman Old Style" w:hAnsi="Bookman Old Style" w:cs="Bookman Old Style"/>
                <w:sz w:val="18"/>
                <w:szCs w:val="18"/>
              </w:rPr>
              <w:t>7</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DB3A705" w14:textId="77777777" w:rsidR="00AD5665" w:rsidRPr="00AD5665" w:rsidRDefault="00AD5665" w:rsidP="009D3FD5">
            <w:pPr>
              <w:spacing w:after="58" w:line="276" w:lineRule="auto"/>
              <w:rPr>
                <w:rFonts w:ascii="Bookman Old Style" w:hAnsi="Bookman Old Style" w:cs="Bookman Old Style"/>
                <w:sz w:val="18"/>
                <w:szCs w:val="18"/>
              </w:rPr>
            </w:pPr>
            <w:r w:rsidRPr="00AD5665">
              <w:rPr>
                <w:rFonts w:ascii="Bookman Old Style" w:hAnsi="Bookman Old Style" w:cs="Bookman Old Style"/>
                <w:sz w:val="18"/>
                <w:szCs w:val="18"/>
              </w:rPr>
              <w:t xml:space="preserve">Rok produkcji: 2024, system fabrycznie nowy w oryginalnym opakowaniu, </w:t>
            </w:r>
            <w:proofErr w:type="spellStart"/>
            <w:r w:rsidRPr="00AD5665">
              <w:rPr>
                <w:rFonts w:ascii="Bookman Old Style" w:hAnsi="Bookman Old Style" w:cs="Bookman Old Style"/>
                <w:sz w:val="18"/>
                <w:szCs w:val="18"/>
              </w:rPr>
              <w:t>nierekondycjonowany</w:t>
            </w:r>
            <w:proofErr w:type="spellEnd"/>
            <w:r w:rsidRPr="00AD5665">
              <w:rPr>
                <w:rFonts w:ascii="Bookman Old Style" w:hAnsi="Bookman Old Style" w:cs="Bookman Old Style"/>
                <w:sz w:val="18"/>
                <w:szCs w:val="18"/>
              </w:rPr>
              <w:t xml:space="preserve">, </w:t>
            </w:r>
            <w:proofErr w:type="spellStart"/>
            <w:r w:rsidRPr="00AD5665">
              <w:rPr>
                <w:rFonts w:ascii="Bookman Old Style" w:hAnsi="Bookman Old Style" w:cs="Bookman Old Style"/>
                <w:sz w:val="18"/>
                <w:szCs w:val="18"/>
              </w:rPr>
              <w:t>niepowystawowy</w:t>
            </w:r>
            <w:proofErr w:type="spellEnd"/>
            <w:r w:rsidRPr="00AD5665">
              <w:rPr>
                <w:rFonts w:ascii="Bookman Old Style" w:hAnsi="Bookman Old Style" w:cs="Bookman Old Style"/>
                <w:sz w:val="18"/>
                <w:szCs w:val="18"/>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01B3DD7" w14:textId="77777777" w:rsidR="00AD5665" w:rsidRPr="00AD5665" w:rsidRDefault="00AD5665" w:rsidP="009D3FD5">
            <w:pPr>
              <w:spacing w:after="58" w:line="276" w:lineRule="auto"/>
              <w:jc w:val="center"/>
              <w:rPr>
                <w:rFonts w:ascii="Bookman Old Style" w:hAnsi="Bookman Old Style" w:cs="Bookman Old Style"/>
                <w:sz w:val="18"/>
                <w:szCs w:val="18"/>
              </w:rPr>
            </w:pPr>
            <w:r w:rsidRPr="00AD5665">
              <w:rPr>
                <w:rFonts w:ascii="Bookman Old Style" w:hAnsi="Bookman Old Style" w:cs="Bookman Old Style"/>
                <w:sz w:val="18"/>
                <w:szCs w:val="18"/>
              </w:rPr>
              <w:t>TAK, Podać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0201E79" w14:textId="77777777" w:rsidR="00AD5665" w:rsidRPr="00AD5665" w:rsidRDefault="00AD5665" w:rsidP="009D3FD5">
            <w:pPr>
              <w:snapToGrid w:val="0"/>
              <w:spacing w:after="58" w:line="276" w:lineRule="auto"/>
              <w:rPr>
                <w:rFonts w:ascii="Bookman Old Style" w:hAnsi="Bookman Old Style" w:cs="Bookman Old Style"/>
                <w:sz w:val="18"/>
                <w:szCs w:val="18"/>
              </w:rPr>
            </w:pPr>
          </w:p>
        </w:tc>
      </w:tr>
      <w:tr w:rsidR="00AD5665" w:rsidRPr="00C10637" w14:paraId="4C6E95E7" w14:textId="77777777" w:rsidTr="009D3FD5">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6EB05ED0" w14:textId="77777777" w:rsidR="00AD5665" w:rsidRPr="00AD5665" w:rsidRDefault="00AD5665" w:rsidP="009D3FD5">
            <w:pPr>
              <w:snapToGrid w:val="0"/>
              <w:spacing w:after="58" w:line="276" w:lineRule="auto"/>
              <w:jc w:val="center"/>
              <w:rPr>
                <w:rFonts w:ascii="Bookman Old Style" w:hAnsi="Bookman Old Style" w:cs="Bookman Old Style"/>
                <w:b/>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B2B2B2"/>
            <w:vAlign w:val="center"/>
          </w:tcPr>
          <w:p w14:paraId="7F324C71" w14:textId="77777777" w:rsidR="00AD5665" w:rsidRPr="00AD5665" w:rsidRDefault="00AD5665" w:rsidP="009D3FD5">
            <w:pPr>
              <w:rPr>
                <w:rFonts w:ascii="Bookman Old Style" w:hAnsi="Bookman Old Style" w:cs="Bookman Old Style"/>
                <w:sz w:val="18"/>
                <w:szCs w:val="18"/>
              </w:rPr>
            </w:pPr>
            <w:r w:rsidRPr="00AD5665">
              <w:rPr>
                <w:rFonts w:ascii="Bookman Old Style" w:hAnsi="Bookman Old Style" w:cs="Tahoma"/>
                <w:b/>
                <w:bCs/>
                <w:sz w:val="18"/>
                <w:szCs w:val="18"/>
              </w:rPr>
              <w:t>Urządzenie do terapii podciśnieniowej – 2 szt.</w:t>
            </w:r>
          </w:p>
        </w:tc>
        <w:tc>
          <w:tcPr>
            <w:tcW w:w="2268" w:type="dxa"/>
            <w:tcBorders>
              <w:top w:val="single" w:sz="4" w:space="0" w:color="auto"/>
              <w:left w:val="single" w:sz="4" w:space="0" w:color="auto"/>
              <w:bottom w:val="single" w:sz="4" w:space="0" w:color="auto"/>
              <w:right w:val="single" w:sz="4" w:space="0" w:color="auto"/>
            </w:tcBorders>
            <w:shd w:val="clear" w:color="auto" w:fill="B2B2B2"/>
            <w:vAlign w:val="center"/>
          </w:tcPr>
          <w:p w14:paraId="47AB870F"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B2B2B2"/>
          </w:tcPr>
          <w:p w14:paraId="1A69159B" w14:textId="77777777" w:rsidR="00AD5665" w:rsidRPr="00AD5665" w:rsidRDefault="00AD5665" w:rsidP="009D3FD5">
            <w:pPr>
              <w:snapToGrid w:val="0"/>
              <w:spacing w:after="58" w:line="276" w:lineRule="auto"/>
              <w:jc w:val="center"/>
              <w:rPr>
                <w:rFonts w:ascii="Bookman Old Style" w:hAnsi="Bookman Old Style" w:cs="Bookman Old Style"/>
                <w:b/>
                <w:sz w:val="18"/>
                <w:szCs w:val="18"/>
              </w:rPr>
            </w:pPr>
          </w:p>
        </w:tc>
      </w:tr>
      <w:tr w:rsidR="00AD5665" w:rsidRPr="00C10637" w14:paraId="44229533" w14:textId="77777777" w:rsidTr="009D3FD5">
        <w:tblPrEx>
          <w:tblCellMar>
            <w:left w:w="120" w:type="dxa"/>
            <w:right w:w="120" w:type="dxa"/>
          </w:tblCellMar>
        </w:tblPrEx>
        <w:trPr>
          <w:gridAfter w:val="1"/>
          <w:wAfter w:w="101" w:type="dxa"/>
          <w:trHeight w:val="461"/>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9799A68"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8</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925594D" w14:textId="77777777" w:rsidR="00AD5665" w:rsidRPr="00AD5665" w:rsidRDefault="00AD5665" w:rsidP="009D3FD5">
            <w:pPr>
              <w:rPr>
                <w:rFonts w:ascii="Bookman Old Style" w:hAnsi="Bookman Old Style" w:cs="Arial"/>
                <w:sz w:val="18"/>
                <w:szCs w:val="18"/>
              </w:rPr>
            </w:pPr>
            <w:r w:rsidRPr="00AD5665">
              <w:rPr>
                <w:rFonts w:ascii="Bookman Old Style" w:hAnsi="Bookman Old Style"/>
                <w:sz w:val="18"/>
                <w:szCs w:val="18"/>
              </w:rPr>
              <w:t xml:space="preserve">Urządzenie do podciśnieniowej terapii </w:t>
            </w:r>
            <w:r w:rsidRPr="00AD5665">
              <w:rPr>
                <w:rFonts w:ascii="Bookman Old Style" w:hAnsi="Bookman Old Style" w:cs="Arial"/>
                <w:sz w:val="18"/>
                <w:szCs w:val="18"/>
              </w:rPr>
              <w:t xml:space="preserve">wytwarzające ujemne ciśnienie mierzone w ranie o wartości od 25-200mm/Hg z możliwością cyklicznego automatycznego płukania leczonej rany.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8DFD0CB"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D59ABDA" w14:textId="77777777" w:rsidR="00AD5665" w:rsidRPr="00AD5665" w:rsidRDefault="00AD5665" w:rsidP="009D3FD5">
            <w:pPr>
              <w:snapToGrid w:val="0"/>
              <w:spacing w:after="58" w:line="276" w:lineRule="auto"/>
              <w:jc w:val="center"/>
              <w:rPr>
                <w:rFonts w:ascii="Bookman Old Style" w:hAnsi="Bookman Old Style" w:cs="Bookman Old Style"/>
                <w:b/>
                <w:sz w:val="18"/>
                <w:szCs w:val="18"/>
              </w:rPr>
            </w:pPr>
          </w:p>
        </w:tc>
      </w:tr>
      <w:tr w:rsidR="00AD5665" w:rsidRPr="00C10637" w14:paraId="183117C1" w14:textId="77777777" w:rsidTr="009D3FD5">
        <w:tblPrEx>
          <w:tblCellMar>
            <w:left w:w="120" w:type="dxa"/>
            <w:right w:w="120" w:type="dxa"/>
          </w:tblCellMar>
        </w:tblPrEx>
        <w:trPr>
          <w:gridAfter w:val="1"/>
          <w:wAfter w:w="101" w:type="dxa"/>
          <w:trHeight w:val="461"/>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DC2988B"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9</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2D631697"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Urządzenie przeznaczone do pracy na stanowisku stacjonarnym jak i do pracy mobilnej</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D666FB4" w14:textId="77777777" w:rsidR="00AD5665" w:rsidRPr="00AD5665" w:rsidRDefault="00AD5665" w:rsidP="009D3FD5">
            <w:pPr>
              <w:spacing w:line="276" w:lineRule="auto"/>
              <w:jc w:val="center"/>
              <w:rPr>
                <w:rFonts w:ascii="Bookman Old Style" w:hAnsi="Bookman Old Style" w:cs="Calibri"/>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DD825DA" w14:textId="77777777" w:rsidR="00AD5665" w:rsidRPr="00AD5665" w:rsidRDefault="00AD5665" w:rsidP="009D3FD5">
            <w:pPr>
              <w:snapToGrid w:val="0"/>
              <w:spacing w:after="58" w:line="276" w:lineRule="auto"/>
              <w:jc w:val="center"/>
              <w:rPr>
                <w:rFonts w:ascii="Bookman Old Style" w:hAnsi="Bookman Old Style" w:cs="Bookman Old Style"/>
                <w:b/>
                <w:sz w:val="18"/>
                <w:szCs w:val="18"/>
              </w:rPr>
            </w:pPr>
          </w:p>
        </w:tc>
      </w:tr>
      <w:tr w:rsidR="00AD5665" w:rsidRPr="00C10637" w14:paraId="04DECA9C"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E690ED2"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10</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F6A619D" w14:textId="77777777" w:rsidR="00AD5665" w:rsidRPr="00AD5665" w:rsidRDefault="00AD5665" w:rsidP="009D3FD5">
            <w:pPr>
              <w:rPr>
                <w:rFonts w:ascii="Bookman Old Style" w:hAnsi="Bookman Old Style" w:cs="Arial"/>
                <w:sz w:val="18"/>
                <w:szCs w:val="18"/>
              </w:rPr>
            </w:pPr>
            <w:r w:rsidRPr="00AD5665">
              <w:rPr>
                <w:rFonts w:ascii="Bookman Old Style" w:hAnsi="Bookman Old Style"/>
                <w:sz w:val="18"/>
                <w:szCs w:val="18"/>
              </w:rPr>
              <w:t>Waga &gt;=3,35kg</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F2F76E8"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 podać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AF1AF4C"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40FF6AA8" w14:textId="77777777" w:rsidTr="009D3FD5">
        <w:tblPrEx>
          <w:tblCellMar>
            <w:left w:w="120" w:type="dxa"/>
            <w:right w:w="120" w:type="dxa"/>
          </w:tblCellMar>
        </w:tblPrEx>
        <w:trPr>
          <w:gridAfter w:val="1"/>
          <w:wAfter w:w="101" w:type="dxa"/>
          <w:trHeight w:val="409"/>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20F6789"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11</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403DAB2"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xml:space="preserve">Możliwość zmiany ciśnienia </w:t>
            </w:r>
            <w:r w:rsidRPr="00AD5665">
              <w:rPr>
                <w:rFonts w:ascii="Bookman Old Style" w:hAnsi="Bookman Old Style" w:cs="Arial"/>
                <w:color w:val="000000"/>
                <w:sz w:val="18"/>
                <w:szCs w:val="18"/>
              </w:rPr>
              <w:t>w zakresie od 25 do 200</w:t>
            </w:r>
            <w:r w:rsidRPr="00AD5665">
              <w:rPr>
                <w:rFonts w:ascii="Bookman Old Style" w:hAnsi="Bookman Old Style" w:cs="Arial"/>
                <w:color w:val="666699"/>
                <w:sz w:val="18"/>
                <w:szCs w:val="18"/>
              </w:rPr>
              <w:t xml:space="preserve"> </w:t>
            </w:r>
            <w:r w:rsidRPr="00AD5665">
              <w:rPr>
                <w:rFonts w:ascii="Bookman Old Style" w:hAnsi="Bookman Old Style" w:cs="Arial"/>
                <w:color w:val="000000"/>
                <w:sz w:val="18"/>
                <w:szCs w:val="18"/>
              </w:rPr>
              <w:t>mm/HG.</w:t>
            </w:r>
            <w:r w:rsidRPr="00AD5665">
              <w:rPr>
                <w:rFonts w:ascii="Bookman Old Style" w:hAnsi="Bookman Old Style" w:cs="Arial"/>
                <w:sz w:val="18"/>
                <w:szCs w:val="18"/>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2E9B61B"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AFC02AC"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2E968173" w14:textId="77777777" w:rsidTr="009D3FD5">
        <w:tblPrEx>
          <w:tblCellMar>
            <w:left w:w="120" w:type="dxa"/>
            <w:right w:w="120" w:type="dxa"/>
          </w:tblCellMar>
        </w:tblPrEx>
        <w:trPr>
          <w:gridAfter w:val="1"/>
          <w:wAfter w:w="101" w:type="dxa"/>
          <w:trHeight w:val="409"/>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1AB97A2"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12</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EE4EB35"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xml:space="preserve">Zasilanie sieciowe 230V 50 </w:t>
            </w:r>
            <w:proofErr w:type="spellStart"/>
            <w:r w:rsidRPr="00AD5665">
              <w:rPr>
                <w:rFonts w:ascii="Bookman Old Style" w:hAnsi="Bookman Old Style" w:cs="Arial"/>
                <w:sz w:val="18"/>
                <w:szCs w:val="18"/>
              </w:rPr>
              <w:t>Hz</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F20236D" w14:textId="77777777" w:rsidR="00AD5665" w:rsidRPr="00AD5665" w:rsidRDefault="00AD5665" w:rsidP="009D3FD5">
            <w:pPr>
              <w:spacing w:line="276" w:lineRule="auto"/>
              <w:jc w:val="center"/>
              <w:rPr>
                <w:rFonts w:ascii="Bookman Old Style" w:hAnsi="Bookman Old Style" w:cs="Calibri"/>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EFBD7E6"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401DEB38"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EF0EC05"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13</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B9B7473" w14:textId="77777777" w:rsidR="00AD5665" w:rsidRPr="00AD5665" w:rsidRDefault="00AD5665" w:rsidP="009D3FD5">
            <w:pPr>
              <w:rPr>
                <w:rFonts w:ascii="Bookman Old Style" w:hAnsi="Bookman Old Style" w:cs="Arial"/>
                <w:sz w:val="18"/>
                <w:szCs w:val="18"/>
              </w:rPr>
            </w:pPr>
            <w:r w:rsidRPr="00AD5665">
              <w:rPr>
                <w:rFonts w:ascii="Bookman Old Style" w:hAnsi="Bookman Old Style"/>
                <w:sz w:val="18"/>
                <w:szCs w:val="18"/>
              </w:rPr>
              <w:t>Zastosowanie terapii ciągłej lub przerywanej z regulacją czasu pracy i przerwy w zależności od leczonej rany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5CF4A8C"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C6BD6D8"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578E51FD"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6D59983"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14</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B6F0C15"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Regulacja natężenia niskie, średnie, wysokie (prędkość z jaką osiągane jest ciśnienie docelowe w ranie)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E2F6522"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B47AB96"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27F2D955"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9EC2F1B"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15</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4D7CA44"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xml:space="preserve">Wybór funkcji leczenie podciśnieniem lub terapia z namaczaniem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5777A08"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3914AE3"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1D616757"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A8856E4"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16</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B7A2778" w14:textId="77777777" w:rsidR="00AD5665" w:rsidRPr="00AD5665" w:rsidRDefault="00AD5665" w:rsidP="009D3FD5">
            <w:pPr>
              <w:rPr>
                <w:rFonts w:ascii="Bookman Old Style" w:hAnsi="Bookman Old Style" w:cs="Arial"/>
                <w:sz w:val="18"/>
                <w:szCs w:val="18"/>
              </w:rPr>
            </w:pPr>
            <w:r w:rsidRPr="00AD5665">
              <w:rPr>
                <w:rFonts w:ascii="Bookman Old Style" w:hAnsi="Bookman Old Style"/>
                <w:sz w:val="18"/>
                <w:szCs w:val="18"/>
              </w:rPr>
              <w:t xml:space="preserve">Funkcja podawania i pozostawienia płynu w ranie(namaczanie opatrunku) można regulować od 1 sekundy do 30 minut.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848FABD"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2C7FDD4"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64E8215B"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CC6265C"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17</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18BA6247"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Funkcja asystenta podawania płynu automatycznie lub możliwość ustawienia ręcznego ilości podawanego płynu</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15902E1"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ED0375A"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3F93FFFF"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8547999"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18</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1BC9BEBF"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Wskaźnik naładowania baterii</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5A768E6"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2700C49"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27B13815"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BD0AB4F"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19</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F48CF16" w14:textId="77777777" w:rsidR="00AD5665" w:rsidRPr="00AD5665" w:rsidRDefault="00AD5665" w:rsidP="009D3FD5">
            <w:pPr>
              <w:rPr>
                <w:rFonts w:ascii="Bookman Old Style" w:hAnsi="Bookman Old Style" w:cs="Arial"/>
                <w:sz w:val="18"/>
                <w:szCs w:val="18"/>
              </w:rPr>
            </w:pPr>
            <w:r w:rsidRPr="00AD5665">
              <w:rPr>
                <w:rFonts w:ascii="Bookman Old Style" w:hAnsi="Bookman Old Style"/>
                <w:sz w:val="18"/>
                <w:szCs w:val="18"/>
              </w:rPr>
              <w:t>Prowadzenie terapii przez 24 godziny. Bateria wewnętrzną działającą w potrzebie przez ok. 6 godziny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73D7395" w14:textId="77777777" w:rsidR="00AD5665" w:rsidRPr="00AD5665" w:rsidRDefault="00AD5665" w:rsidP="009D3FD5">
            <w:pPr>
              <w:spacing w:line="276" w:lineRule="auto"/>
              <w:jc w:val="center"/>
              <w:rPr>
                <w:rFonts w:ascii="Bookman Old Style" w:hAnsi="Bookman Old Style" w:cs="Calibri"/>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B87E6E1"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54491767"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4C13826"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20</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1393DE54"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Wbudowane ostrzeżenia i alarmy włączające się w razie nieprawidłowości wynikającymi ze strony  opatrunku, drenu, wydzieliny, kanistra, akumulatora:</w:t>
            </w:r>
          </w:p>
          <w:p w14:paraId="2AC4EBCC"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ostrz. o niskim naładowaniu akumulatora</w:t>
            </w:r>
          </w:p>
          <w:p w14:paraId="5F96BC30"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alarm krytycznego stanu akumulatora</w:t>
            </w:r>
          </w:p>
          <w:p w14:paraId="34BE576D"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akumulator rozładowany</w:t>
            </w:r>
          </w:p>
          <w:p w14:paraId="052CD036"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alarm dot. pełnego zbiornika, pustego worka/butelki z roztworem, braku podłączenia kasety do podawania płynu</w:t>
            </w:r>
          </w:p>
          <w:p w14:paraId="233C5267"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-braku aktywności systemu terapeutycznego</w:t>
            </w:r>
          </w:p>
          <w:p w14:paraId="5C320864"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alarm błędu systemu</w:t>
            </w:r>
          </w:p>
          <w:p w14:paraId="0678CF68"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alarm temperatury wewnętrznej,</w:t>
            </w:r>
          </w:p>
          <w:p w14:paraId="63B96B8C"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alarm odchyleń ciśnienia i przerwania terapii,</w:t>
            </w:r>
          </w:p>
          <w:p w14:paraId="5B5FBE7D"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alarm niskiego ciśnienia</w:t>
            </w:r>
          </w:p>
          <w:p w14:paraId="031B9915"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brak płynu do płukania, maksymalnego napełnienia zbiornika,</w:t>
            </w:r>
          </w:p>
          <w:p w14:paraId="54CC5BAC"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nieszczelności w systemie terapeutycznego lub przerwanie terapii - niedrożności systemu terapeutycznego</w:t>
            </w:r>
          </w:p>
          <w:p w14:paraId="3EE5B34C"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terminu serwisowania i kontroli urządzenia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D1C44FA"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08EE08C"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5851E23F"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3139B45"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lastRenderedPageBreak/>
              <w:t>21</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238592A"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Ekran dotykowy z językiem polskim umożliwiający sterowanie urządzeniem z instrukcją obsługi w języku polskim. Ustawienie blokady przed przypadkowymi zmianami parametrów lub wyłączeniem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6C19BD0"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C8368A1"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15A6BA49"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8616B2B"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22</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2C593A1F"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xml:space="preserve">Wbudowana pamięć pozwalająca na zapis całej terapii leczonego pacjenta, wbudowany port USB, SD </w:t>
            </w:r>
            <w:proofErr w:type="spellStart"/>
            <w:r w:rsidRPr="00AD5665">
              <w:rPr>
                <w:rFonts w:ascii="Bookman Old Style" w:hAnsi="Bookman Old Style" w:cs="Arial"/>
                <w:sz w:val="18"/>
                <w:szCs w:val="18"/>
              </w:rPr>
              <w:t>card</w:t>
            </w:r>
            <w:proofErr w:type="spellEnd"/>
            <w:r w:rsidRPr="00AD5665">
              <w:rPr>
                <w:rFonts w:ascii="Bookman Old Style" w:hAnsi="Bookman Old Style" w:cs="Arial"/>
                <w:sz w:val="18"/>
                <w:szCs w:val="18"/>
              </w:rPr>
              <w:t xml:space="preserve"> i umożliwiający eksport zapisanych danych terapii prowadzonych u pacjenta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6178782"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FB674AB"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05707BC1"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845473B"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23</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4CA6B90"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xml:space="preserve">Funkcja dziennik, umożliwiająca rejestrowanie liczby elementów opatrunku umieszczonych w ranie, wymiany zbiornika,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48D57F0"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D739037"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1648A6E7"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74852A3"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24</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C97018B"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xml:space="preserve">Funkcja utrzymania szczelności ułatwiająca wykrywanie nieszczelności prowadzących do utraty ciśnienia,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8231288"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48AA780"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5A76F36F"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C37B7BE"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25</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090ED56"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Funkcja obrazowania ran ułatwiające rejestrowanie pacjenta.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2EDB2B7" w14:textId="77777777" w:rsidR="00AD5665" w:rsidRPr="00AD5665" w:rsidRDefault="00AD5665" w:rsidP="009D3FD5">
            <w:pPr>
              <w:spacing w:line="276" w:lineRule="auto"/>
              <w:jc w:val="center"/>
              <w:rPr>
                <w:rFonts w:ascii="Bookman Old Style" w:hAnsi="Bookman Old Style" w:cs="Calibri"/>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3EDF259"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543D40FB"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065BE85"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26</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A4ABBF2"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xml:space="preserve">Funkcja kontroli napełniania, cyklu i nasiąkania.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01925A2"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FC56EEC"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53D6CADD"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CF2B094"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27</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156CFDFA"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Funkcja trybu nocnego powodująca przyciemnienie ekranu, Wyłączana automatycznie w przypadku wystąpienia alarmu.</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1581BFE"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C368D47"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4FD96917"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23153AD"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28</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9641A6B"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Funkcja blokady ekranu</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0565D67"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C4A0CC9"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4943A57D"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2A16AAD"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29</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5864816"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Uchwyt na powieszenie zbiornika, worka lub kroplówki  z płynem do płukania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B885AA4"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90A3FEF"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2F820FA3"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3309B4E"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30</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AC2D295" w14:textId="77777777" w:rsidR="00AD5665" w:rsidRPr="00AD5665" w:rsidRDefault="00AD5665" w:rsidP="009D3FD5">
            <w:pPr>
              <w:rPr>
                <w:rFonts w:ascii="Bookman Old Style" w:hAnsi="Bookman Old Style" w:cs="Arial"/>
                <w:sz w:val="18"/>
                <w:szCs w:val="18"/>
              </w:rPr>
            </w:pPr>
            <w:r w:rsidRPr="00AD5665">
              <w:rPr>
                <w:rFonts w:ascii="Bookman Old Style" w:hAnsi="Bookman Old Style"/>
                <w:sz w:val="18"/>
                <w:szCs w:val="18"/>
              </w:rPr>
              <w:t>Możliwość bezpiecznego zamocowania urządzenia na stojaku kroplówki i/lub na poręczy łóżka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F157066" w14:textId="77777777" w:rsidR="00AD5665" w:rsidRPr="00AD5665" w:rsidRDefault="00AD5665" w:rsidP="009D3FD5">
            <w:pPr>
              <w:spacing w:line="276" w:lineRule="auto"/>
              <w:jc w:val="center"/>
              <w:rPr>
                <w:rFonts w:ascii="Bookman Old Style" w:hAnsi="Bookman Old Style" w:cs="Calibri"/>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485E3D4"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5D896A85"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B9EAEF7"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31</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1AB0FE7" w14:textId="77777777" w:rsidR="00AD5665" w:rsidRPr="00AD5665" w:rsidRDefault="00AD5665" w:rsidP="009D3FD5">
            <w:pPr>
              <w:rPr>
                <w:rFonts w:ascii="Bookman Old Style" w:hAnsi="Bookman Old Style" w:cs="Arial"/>
                <w:sz w:val="18"/>
                <w:szCs w:val="18"/>
              </w:rPr>
            </w:pPr>
            <w:r w:rsidRPr="00AD5665">
              <w:rPr>
                <w:rFonts w:ascii="Bookman Old Style" w:hAnsi="Bookman Old Style"/>
                <w:sz w:val="18"/>
                <w:szCs w:val="18"/>
              </w:rPr>
              <w:t>Możliwość podłączenia zbiorników od 100ml do 1000m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A8DC00D"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 podać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B0D6FDE"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77C1836D"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BC8461B"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32</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D367930"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 xml:space="preserve">Funkcja obrazowania ran ułatwiająca rejestrowanie </w:t>
            </w:r>
            <w:r w:rsidR="00733B45" w:rsidRPr="00AD5665">
              <w:rPr>
                <w:rFonts w:ascii="Bookman Old Style" w:hAnsi="Bookman Old Style" w:cs="Arial"/>
                <w:sz w:val="18"/>
                <w:szCs w:val="18"/>
              </w:rPr>
              <w:t>postępu</w:t>
            </w:r>
            <w:r w:rsidRPr="00AD5665">
              <w:rPr>
                <w:rFonts w:ascii="Bookman Old Style" w:hAnsi="Bookman Old Style" w:cs="Arial"/>
                <w:sz w:val="18"/>
                <w:szCs w:val="18"/>
              </w:rPr>
              <w:t xml:space="preserve"> leczenia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DD3F82F"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7E50370"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r w:rsidR="00AD5665" w:rsidRPr="00C10637" w14:paraId="304D289C" w14:textId="77777777" w:rsidTr="009D3FD5">
        <w:tblPrEx>
          <w:tblCellMar>
            <w:left w:w="120" w:type="dxa"/>
            <w:right w:w="120" w:type="dxa"/>
          </w:tblCellMar>
        </w:tblPrEx>
        <w:trPr>
          <w:gridAfter w:val="1"/>
          <w:wAfter w:w="10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5DBDF16" w14:textId="77777777" w:rsidR="00AD5665" w:rsidRPr="00AD5665" w:rsidRDefault="00AD5665" w:rsidP="009D3FD5">
            <w:pPr>
              <w:spacing w:after="58" w:line="276" w:lineRule="auto"/>
              <w:jc w:val="center"/>
              <w:rPr>
                <w:rFonts w:ascii="Bookman Old Style" w:hAnsi="Bookman Old Style"/>
                <w:sz w:val="18"/>
                <w:szCs w:val="18"/>
              </w:rPr>
            </w:pPr>
            <w:r w:rsidRPr="00AD5665">
              <w:rPr>
                <w:rFonts w:ascii="Bookman Old Style" w:hAnsi="Bookman Old Style"/>
                <w:sz w:val="18"/>
                <w:szCs w:val="18"/>
              </w:rPr>
              <w:t>33</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F0A3DCF" w14:textId="77777777" w:rsidR="00AD5665" w:rsidRPr="00AD5665" w:rsidRDefault="00AD5665" w:rsidP="009D3FD5">
            <w:pPr>
              <w:rPr>
                <w:rFonts w:ascii="Bookman Old Style" w:hAnsi="Bookman Old Style" w:cs="Arial"/>
                <w:sz w:val="18"/>
                <w:szCs w:val="18"/>
              </w:rPr>
            </w:pPr>
            <w:r w:rsidRPr="00AD5665">
              <w:rPr>
                <w:rFonts w:ascii="Bookman Old Style" w:hAnsi="Bookman Old Style" w:cs="Arial"/>
                <w:sz w:val="18"/>
                <w:szCs w:val="18"/>
              </w:rPr>
              <w:t>Opcjonalnie zaprogramowane ustawienia terapii według rodzaju rany ułatwiające konfigurację.</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6F220D6" w14:textId="77777777" w:rsidR="00AD5665" w:rsidRPr="00AD5665" w:rsidRDefault="00AD5665" w:rsidP="009D3FD5">
            <w:pPr>
              <w:spacing w:line="276" w:lineRule="auto"/>
              <w:jc w:val="center"/>
              <w:rPr>
                <w:rFonts w:ascii="Bookman Old Style" w:hAnsi="Bookman Old Style" w:cs="Calibri"/>
                <w:sz w:val="18"/>
                <w:szCs w:val="18"/>
              </w:rPr>
            </w:pPr>
            <w:r w:rsidRPr="00AD5665">
              <w:rPr>
                <w:rFonts w:ascii="Bookman Old Style" w:hAnsi="Bookman Old Style" w:cs="Calibri"/>
                <w:sz w:val="18"/>
                <w:szCs w:val="18"/>
              </w:rPr>
              <w:t>TAK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1E2AE7F" w14:textId="77777777" w:rsidR="00AD5665" w:rsidRPr="00AD5665" w:rsidRDefault="00AD5665" w:rsidP="009D3FD5">
            <w:pPr>
              <w:snapToGrid w:val="0"/>
              <w:spacing w:after="58" w:line="276" w:lineRule="auto"/>
              <w:jc w:val="center"/>
              <w:rPr>
                <w:rFonts w:ascii="Bookman Old Style" w:hAnsi="Bookman Old Style" w:cs="Bookman Old Style"/>
                <w:sz w:val="18"/>
                <w:szCs w:val="18"/>
              </w:rPr>
            </w:pPr>
          </w:p>
        </w:tc>
      </w:tr>
    </w:tbl>
    <w:p w14:paraId="1B1BC6C9" w14:textId="77777777" w:rsidR="00F03F86" w:rsidRDefault="00F03F86">
      <w:pPr>
        <w:spacing w:after="160" w:line="259" w:lineRule="auto"/>
        <w:rPr>
          <w:rFonts w:ascii="Bookman Old Style" w:hAnsi="Bookman Old Style" w:cs="Bookman Old Style"/>
          <w:b/>
          <w:bCs/>
          <w:sz w:val="18"/>
          <w:szCs w:val="18"/>
        </w:rPr>
      </w:pPr>
    </w:p>
    <w:p w14:paraId="13A5C5E5" w14:textId="77777777" w:rsidR="00F03F86" w:rsidRDefault="00F03F86">
      <w:pPr>
        <w:spacing w:after="160" w:line="259" w:lineRule="auto"/>
        <w:rPr>
          <w:rFonts w:ascii="Bookman Old Style" w:hAnsi="Bookman Old Style" w:cs="Tahoma"/>
          <w:b/>
          <w:sz w:val="18"/>
          <w:szCs w:val="18"/>
          <w:highlight w:val="yellow"/>
        </w:rPr>
      </w:pPr>
      <w:r>
        <w:rPr>
          <w:rFonts w:ascii="Bookman Old Style" w:hAnsi="Bookman Old Style" w:cs="Tahoma"/>
          <w:b/>
          <w:sz w:val="18"/>
          <w:szCs w:val="18"/>
          <w:highlight w:val="yellow"/>
        </w:rPr>
        <w:br w:type="page"/>
      </w:r>
    </w:p>
    <w:p w14:paraId="59A5907F" w14:textId="77777777" w:rsidR="00AD5665" w:rsidRPr="004472FB" w:rsidRDefault="00AD5665" w:rsidP="00AD5665">
      <w:pPr>
        <w:tabs>
          <w:tab w:val="left" w:pos="8580"/>
        </w:tabs>
        <w:rPr>
          <w:rFonts w:ascii="Tahoma" w:hAnsi="Tahoma" w:cs="Tahoma"/>
          <w:b/>
          <w:bCs/>
          <w:sz w:val="18"/>
          <w:szCs w:val="18"/>
        </w:rPr>
      </w:pPr>
      <w:r w:rsidRPr="004472FB">
        <w:rPr>
          <w:rFonts w:ascii="Tahoma" w:hAnsi="Tahoma" w:cs="Tahoma"/>
          <w:b/>
          <w:bCs/>
          <w:sz w:val="18"/>
          <w:szCs w:val="18"/>
        </w:rPr>
        <w:lastRenderedPageBreak/>
        <w:t xml:space="preserve">Pakiet </w:t>
      </w:r>
      <w:r>
        <w:rPr>
          <w:rFonts w:ascii="Tahoma" w:hAnsi="Tahoma" w:cs="Tahoma"/>
          <w:b/>
          <w:bCs/>
          <w:sz w:val="18"/>
          <w:szCs w:val="18"/>
        </w:rPr>
        <w:t>5</w:t>
      </w:r>
    </w:p>
    <w:p w14:paraId="3FA53BB7" w14:textId="77777777" w:rsidR="00AD5665" w:rsidRPr="00AD5665" w:rsidRDefault="00AD5665" w:rsidP="00AD5665">
      <w:pPr>
        <w:rPr>
          <w:rFonts w:ascii="Bookman Old Style" w:hAnsi="Bookman Old Style" w:cs="Tahoma"/>
          <w:b/>
          <w:bCs/>
          <w:sz w:val="18"/>
          <w:szCs w:val="18"/>
        </w:rPr>
      </w:pPr>
      <w:r w:rsidRPr="00AD5665">
        <w:rPr>
          <w:rFonts w:ascii="Bookman Old Style" w:hAnsi="Bookman Old Style" w:cs="Tahoma"/>
          <w:b/>
          <w:bCs/>
          <w:sz w:val="18"/>
          <w:szCs w:val="18"/>
        </w:rPr>
        <w:t>Załącznik 1a7 do SWZ 94/PN/ZP/D/2024</w:t>
      </w:r>
    </w:p>
    <w:p w14:paraId="40F0C4AE" w14:textId="77777777" w:rsidR="00AD5665" w:rsidRPr="00AD5665" w:rsidRDefault="00AD5665" w:rsidP="00AD5665">
      <w:pPr>
        <w:rPr>
          <w:rFonts w:ascii="Bookman Old Style" w:hAnsi="Bookman Old Style" w:cs="Tahoma"/>
          <w:b/>
          <w:bCs/>
          <w:sz w:val="18"/>
          <w:szCs w:val="18"/>
        </w:rPr>
      </w:pPr>
      <w:r w:rsidRPr="00AD5665">
        <w:rPr>
          <w:rFonts w:ascii="Bookman Old Style" w:hAnsi="Bookman Old Style" w:cs="Tahoma"/>
          <w:b/>
          <w:bCs/>
          <w:sz w:val="18"/>
          <w:szCs w:val="18"/>
        </w:rPr>
        <w:t>Nazwa: Aparat do terapii ultradźwiękowej z głowicą bezobsługową</w:t>
      </w:r>
    </w:p>
    <w:p w14:paraId="6FB621F2" w14:textId="77777777" w:rsidR="00AD5665" w:rsidRPr="004472FB" w:rsidRDefault="00AD5665" w:rsidP="00AD5665">
      <w:pPr>
        <w:rPr>
          <w:rFonts w:ascii="Bookman Old Style" w:hAnsi="Bookman Old Style" w:cs="Tahoma"/>
          <w:b/>
          <w:bCs/>
          <w:sz w:val="18"/>
          <w:szCs w:val="18"/>
          <w:highlight w:val="cyan"/>
        </w:rPr>
      </w:pPr>
    </w:p>
    <w:tbl>
      <w:tblPr>
        <w:tblW w:w="10871" w:type="dxa"/>
        <w:tblInd w:w="3" w:type="dxa"/>
        <w:tblLayout w:type="fixed"/>
        <w:tblCellMar>
          <w:left w:w="0" w:type="dxa"/>
          <w:right w:w="0" w:type="dxa"/>
        </w:tblCellMar>
        <w:tblLook w:val="0000" w:firstRow="0" w:lastRow="0" w:firstColumn="0" w:lastColumn="0" w:noHBand="0" w:noVBand="0"/>
      </w:tblPr>
      <w:tblGrid>
        <w:gridCol w:w="703"/>
        <w:gridCol w:w="5926"/>
        <w:gridCol w:w="2258"/>
        <w:gridCol w:w="1834"/>
        <w:gridCol w:w="30"/>
        <w:gridCol w:w="30"/>
        <w:gridCol w:w="21"/>
        <w:gridCol w:w="69"/>
      </w:tblGrid>
      <w:tr w:rsidR="00AD5665" w:rsidRPr="00FB4DCB" w14:paraId="10584B2D" w14:textId="77777777" w:rsidTr="009D3FD5">
        <w:tc>
          <w:tcPr>
            <w:tcW w:w="703" w:type="dxa"/>
            <w:shd w:val="clear" w:color="auto" w:fill="D8D8D8"/>
          </w:tcPr>
          <w:p w14:paraId="39413FD8" w14:textId="77777777" w:rsidR="00AD5665" w:rsidRPr="00FB4DCB" w:rsidRDefault="00AD5665" w:rsidP="009D3FD5">
            <w:pPr>
              <w:pStyle w:val="Nagwek1"/>
              <w:tabs>
                <w:tab w:val="center" w:pos="249"/>
              </w:tabs>
              <w:snapToGrid w:val="0"/>
              <w:ind w:left="-120"/>
              <w:rPr>
                <w:rFonts w:ascii="Bookman Old Style" w:hAnsi="Bookman Old Style" w:cs="Bookman Old Style"/>
                <w:sz w:val="22"/>
                <w:szCs w:val="22"/>
              </w:rPr>
            </w:pPr>
          </w:p>
          <w:p w14:paraId="173B0FC6" w14:textId="77777777" w:rsidR="00AD5665" w:rsidRPr="00FB4DCB" w:rsidRDefault="00AD5665" w:rsidP="00AD5665">
            <w:pPr>
              <w:pStyle w:val="Nagwek1"/>
              <w:tabs>
                <w:tab w:val="center" w:pos="249"/>
              </w:tabs>
              <w:ind w:left="-120"/>
              <w:jc w:val="center"/>
              <w:rPr>
                <w:rFonts w:ascii="Bookman Old Style" w:hAnsi="Bookman Old Style" w:cs="Bookman Old Style"/>
                <w:sz w:val="22"/>
                <w:szCs w:val="22"/>
              </w:rPr>
            </w:pPr>
            <w:r w:rsidRPr="00FB4DCB">
              <w:rPr>
                <w:rFonts w:ascii="Bookman Old Style" w:hAnsi="Bookman Old Style" w:cs="Bookman Old Style"/>
                <w:sz w:val="22"/>
                <w:szCs w:val="22"/>
              </w:rPr>
              <w:t>L.p.</w:t>
            </w:r>
          </w:p>
        </w:tc>
        <w:tc>
          <w:tcPr>
            <w:tcW w:w="5926" w:type="dxa"/>
            <w:shd w:val="clear" w:color="auto" w:fill="D8D8D8"/>
          </w:tcPr>
          <w:p w14:paraId="4FD8CB49" w14:textId="77777777" w:rsidR="00AD5665" w:rsidRPr="00FB4DCB" w:rsidRDefault="00AD5665" w:rsidP="009D3FD5">
            <w:pPr>
              <w:pStyle w:val="Nagwek1"/>
              <w:snapToGrid w:val="0"/>
              <w:rPr>
                <w:rFonts w:ascii="Bookman Old Style" w:hAnsi="Bookman Old Style" w:cs="Bookman Old Style"/>
                <w:sz w:val="22"/>
                <w:szCs w:val="22"/>
              </w:rPr>
            </w:pPr>
          </w:p>
          <w:p w14:paraId="4AFB9DBD" w14:textId="77777777" w:rsidR="00AD5665" w:rsidRPr="00FB4DCB" w:rsidRDefault="00AD5665" w:rsidP="009D3FD5">
            <w:pPr>
              <w:pStyle w:val="Nagwek1"/>
              <w:rPr>
                <w:rFonts w:ascii="Bookman Old Style" w:hAnsi="Bookman Old Style" w:cs="Bookman Old Style"/>
                <w:sz w:val="22"/>
                <w:szCs w:val="22"/>
              </w:rPr>
            </w:pPr>
            <w:r w:rsidRPr="00FB4DCB">
              <w:rPr>
                <w:rFonts w:ascii="Bookman Old Style" w:hAnsi="Bookman Old Style" w:cs="Bookman Old Style"/>
                <w:sz w:val="22"/>
                <w:szCs w:val="22"/>
              </w:rPr>
              <w:t>Parametry techniczne</w:t>
            </w:r>
          </w:p>
        </w:tc>
        <w:tc>
          <w:tcPr>
            <w:tcW w:w="2258" w:type="dxa"/>
            <w:shd w:val="clear" w:color="auto" w:fill="D8D8D8"/>
          </w:tcPr>
          <w:p w14:paraId="31DF3CEB" w14:textId="77777777" w:rsidR="00AD5665" w:rsidRPr="003B0E0E" w:rsidRDefault="00AD5665" w:rsidP="009D3FD5">
            <w:pPr>
              <w:pStyle w:val="Nagwek1"/>
              <w:rPr>
                <w:rFonts w:ascii="Bookman Old Style" w:hAnsi="Bookman Old Style" w:cs="Bookman Old Style"/>
                <w:sz w:val="20"/>
              </w:rPr>
            </w:pPr>
            <w:r w:rsidRPr="003B0E0E">
              <w:rPr>
                <w:rFonts w:ascii="Bookman Old Style" w:hAnsi="Bookman Old Style" w:cs="Bookman Old Style"/>
                <w:sz w:val="20"/>
              </w:rPr>
              <w:t>Parametry graniczne (wymagane)</w:t>
            </w:r>
          </w:p>
        </w:tc>
        <w:tc>
          <w:tcPr>
            <w:tcW w:w="1915" w:type="dxa"/>
            <w:gridSpan w:val="4"/>
            <w:shd w:val="clear" w:color="auto" w:fill="D8D8D8"/>
          </w:tcPr>
          <w:p w14:paraId="5C30D45E" w14:textId="77777777" w:rsidR="00AD5665" w:rsidRPr="003B0E0E" w:rsidRDefault="00AD5665" w:rsidP="009D3FD5">
            <w:pPr>
              <w:jc w:val="center"/>
              <w:rPr>
                <w:rFonts w:ascii="Bookman Old Style" w:hAnsi="Bookman Old Style"/>
              </w:rPr>
            </w:pPr>
            <w:r w:rsidRPr="003B0E0E">
              <w:rPr>
                <w:rFonts w:ascii="Bookman Old Style" w:hAnsi="Bookman Old Style" w:cs="Bookman Old Style"/>
              </w:rPr>
              <w:t>Parametry oferowane potwierdzić TAK oraz podać /opisać</w:t>
            </w:r>
          </w:p>
        </w:tc>
        <w:tc>
          <w:tcPr>
            <w:tcW w:w="69" w:type="dxa"/>
            <w:shd w:val="clear" w:color="auto" w:fill="auto"/>
          </w:tcPr>
          <w:p w14:paraId="5850018C" w14:textId="77777777" w:rsidR="00AD5665" w:rsidRPr="00FB4DCB" w:rsidRDefault="00AD5665" w:rsidP="009D3FD5">
            <w:pPr>
              <w:snapToGrid w:val="0"/>
              <w:rPr>
                <w:rFonts w:ascii="Bookman Old Style" w:hAnsi="Bookman Old Style"/>
              </w:rPr>
            </w:pPr>
          </w:p>
        </w:tc>
      </w:tr>
      <w:tr w:rsidR="00AD5665" w:rsidRPr="00FB4DCB" w14:paraId="5A5F873D" w14:textId="77777777" w:rsidTr="009D3FD5">
        <w:tc>
          <w:tcPr>
            <w:tcW w:w="703" w:type="dxa"/>
            <w:tcBorders>
              <w:bottom w:val="single" w:sz="4" w:space="0" w:color="auto"/>
            </w:tcBorders>
            <w:shd w:val="clear" w:color="auto" w:fill="B2B2B2"/>
          </w:tcPr>
          <w:p w14:paraId="2648C5BB" w14:textId="77777777" w:rsidR="00AD5665" w:rsidRPr="00FB4DCB" w:rsidRDefault="00AD5665" w:rsidP="009D3FD5">
            <w:pPr>
              <w:snapToGrid w:val="0"/>
              <w:spacing w:after="58"/>
              <w:jc w:val="center"/>
              <w:rPr>
                <w:rFonts w:ascii="Bookman Old Style" w:hAnsi="Bookman Old Style" w:cs="Bookman Old Style"/>
                <w:b/>
                <w:sz w:val="22"/>
                <w:szCs w:val="22"/>
              </w:rPr>
            </w:pPr>
          </w:p>
        </w:tc>
        <w:tc>
          <w:tcPr>
            <w:tcW w:w="5926" w:type="dxa"/>
            <w:tcBorders>
              <w:bottom w:val="single" w:sz="4" w:space="0" w:color="auto"/>
            </w:tcBorders>
            <w:shd w:val="clear" w:color="auto" w:fill="B2B2B2"/>
          </w:tcPr>
          <w:p w14:paraId="50D65C3E" w14:textId="77777777" w:rsidR="00AD5665" w:rsidRPr="00FB4DCB" w:rsidRDefault="00AD5665" w:rsidP="009D3FD5">
            <w:pPr>
              <w:spacing w:after="58"/>
              <w:rPr>
                <w:rFonts w:ascii="Bookman Old Style" w:hAnsi="Bookman Old Style" w:cs="Bookman Old Style"/>
                <w:b/>
                <w:sz w:val="22"/>
                <w:szCs w:val="22"/>
              </w:rPr>
            </w:pPr>
            <w:r w:rsidRPr="00FB4DCB">
              <w:rPr>
                <w:rFonts w:ascii="Bookman Old Style" w:hAnsi="Bookman Old Style" w:cs="Bookman Old Style"/>
                <w:b/>
                <w:sz w:val="22"/>
                <w:szCs w:val="22"/>
              </w:rPr>
              <w:t>Certyfikaty i Dokumenty</w:t>
            </w:r>
          </w:p>
        </w:tc>
        <w:tc>
          <w:tcPr>
            <w:tcW w:w="2258" w:type="dxa"/>
            <w:tcBorders>
              <w:bottom w:val="single" w:sz="4" w:space="0" w:color="auto"/>
            </w:tcBorders>
            <w:shd w:val="clear" w:color="auto" w:fill="B2B2B2"/>
          </w:tcPr>
          <w:p w14:paraId="4A9D9109" w14:textId="77777777" w:rsidR="00AD5665" w:rsidRPr="00FB4DCB" w:rsidRDefault="00AD5665" w:rsidP="009D3FD5">
            <w:pPr>
              <w:snapToGrid w:val="0"/>
              <w:spacing w:after="58"/>
              <w:jc w:val="center"/>
              <w:rPr>
                <w:rFonts w:ascii="Bookman Old Style" w:hAnsi="Bookman Old Style" w:cs="Bookman Old Style"/>
                <w:b/>
                <w:sz w:val="22"/>
                <w:szCs w:val="22"/>
              </w:rPr>
            </w:pPr>
          </w:p>
        </w:tc>
        <w:tc>
          <w:tcPr>
            <w:tcW w:w="1915" w:type="dxa"/>
            <w:gridSpan w:val="4"/>
            <w:tcBorders>
              <w:bottom w:val="single" w:sz="4" w:space="0" w:color="auto"/>
            </w:tcBorders>
            <w:shd w:val="clear" w:color="auto" w:fill="B2B2B2"/>
          </w:tcPr>
          <w:p w14:paraId="19D1F04C" w14:textId="77777777" w:rsidR="00AD5665" w:rsidRPr="00FB4DCB" w:rsidRDefault="00AD5665" w:rsidP="009D3FD5">
            <w:pPr>
              <w:snapToGrid w:val="0"/>
              <w:spacing w:after="58"/>
              <w:jc w:val="center"/>
              <w:rPr>
                <w:rFonts w:ascii="Bookman Old Style" w:hAnsi="Bookman Old Style" w:cs="Bookman Old Style"/>
                <w:b/>
                <w:sz w:val="22"/>
                <w:szCs w:val="22"/>
              </w:rPr>
            </w:pPr>
          </w:p>
        </w:tc>
        <w:tc>
          <w:tcPr>
            <w:tcW w:w="69" w:type="dxa"/>
            <w:tcBorders>
              <w:bottom w:val="single" w:sz="4" w:space="0" w:color="auto"/>
            </w:tcBorders>
            <w:shd w:val="clear" w:color="auto" w:fill="auto"/>
          </w:tcPr>
          <w:p w14:paraId="25FC47E9" w14:textId="77777777" w:rsidR="00AD5665" w:rsidRPr="00FB4DCB" w:rsidRDefault="00AD5665" w:rsidP="009D3FD5">
            <w:pPr>
              <w:snapToGrid w:val="0"/>
              <w:rPr>
                <w:rFonts w:ascii="Bookman Old Style" w:hAnsi="Bookman Old Style"/>
              </w:rPr>
            </w:pPr>
          </w:p>
        </w:tc>
      </w:tr>
      <w:tr w:rsidR="00AD5665" w:rsidRPr="0083190A" w14:paraId="1B8A1B18"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1DD427F2" w14:textId="77777777" w:rsidR="00AD5665" w:rsidRPr="0083190A"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1</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6F0D4142" w14:textId="77777777" w:rsidR="00AD5665" w:rsidRPr="008525CC" w:rsidRDefault="00AD5665" w:rsidP="009D3FD5">
            <w:pPr>
              <w:spacing w:after="58" w:line="276" w:lineRule="auto"/>
              <w:jc w:val="both"/>
              <w:rPr>
                <w:rFonts w:ascii="Bookman Old Style" w:hAnsi="Bookman Old Style" w:cs="Bookman Old Style"/>
                <w:sz w:val="18"/>
                <w:szCs w:val="18"/>
              </w:rPr>
            </w:pPr>
            <w:r w:rsidRPr="008525CC">
              <w:rPr>
                <w:rFonts w:ascii="Bookman Old Style" w:hAnsi="Bookman Old Style"/>
                <w:sz w:val="18"/>
                <w:szCs w:val="18"/>
              </w:rPr>
              <w:t xml:space="preserve">Certyfikat CE (podać nr certyfikatu) na cały aparat, oznakowanie znakiem CE - </w:t>
            </w:r>
            <w:r w:rsidRPr="008525CC">
              <w:rPr>
                <w:rFonts w:ascii="Bookman Old Style" w:hAnsi="Bookman Old Style" w:cs="Tahoma"/>
                <w:sz w:val="18"/>
                <w:szCs w:val="18"/>
              </w:rPr>
              <w:t>jeśli dotyczy</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A8D72B7" w14:textId="77777777" w:rsidR="00AD5665" w:rsidRPr="0083190A" w:rsidRDefault="00AD5665" w:rsidP="009D3FD5">
            <w:pPr>
              <w:spacing w:after="58" w:line="276" w:lineRule="auto"/>
              <w:jc w:val="center"/>
              <w:rPr>
                <w:rFonts w:ascii="Bookman Old Style" w:hAnsi="Bookman Old Style" w:cs="Bookman Old Style"/>
                <w:sz w:val="18"/>
                <w:szCs w:val="18"/>
              </w:rPr>
            </w:pPr>
            <w:r w:rsidRPr="0083190A">
              <w:rPr>
                <w:rFonts w:ascii="Bookman Old Style" w:hAnsi="Bookman Old Style" w:cs="Bookman Old Style"/>
                <w:sz w:val="18"/>
                <w:szCs w:val="18"/>
              </w:rPr>
              <w:t>TAK,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4F76CC58" w14:textId="77777777" w:rsidR="00AD5665" w:rsidRPr="0083190A" w:rsidRDefault="00AD5665" w:rsidP="009D3FD5">
            <w:pPr>
              <w:snapToGrid w:val="0"/>
              <w:spacing w:after="58" w:line="276" w:lineRule="auto"/>
              <w:rPr>
                <w:rFonts w:ascii="Bookman Old Style" w:hAnsi="Bookman Old Style" w:cs="Bookman Old Style"/>
                <w:sz w:val="18"/>
                <w:szCs w:val="18"/>
              </w:rPr>
            </w:pPr>
          </w:p>
        </w:tc>
      </w:tr>
      <w:tr w:rsidR="00AD5665" w:rsidRPr="0083190A" w14:paraId="20979A06"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1C3E3A5E" w14:textId="77777777" w:rsidR="00AD5665" w:rsidRPr="00AB5E2B" w:rsidRDefault="00AD5665" w:rsidP="009D3FD5">
            <w:pPr>
              <w:pStyle w:val="NormalnyBookmanOldStyle"/>
            </w:pPr>
            <w:r w:rsidRPr="00AB5E2B">
              <w:t>2</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1A51E90A" w14:textId="77777777" w:rsidR="00AD5665" w:rsidRPr="00AB5E2B" w:rsidRDefault="00AD5665" w:rsidP="009D3FD5">
            <w:pPr>
              <w:pStyle w:val="NormalnyBookmanOldStyle"/>
            </w:pPr>
            <w:r w:rsidRPr="00AB5E2B">
              <w:rPr>
                <w:rFonts w:cs="Book Antiqua"/>
              </w:rPr>
              <w:t>Deklaracja zgodności na całość aparatu, nie na części składowe:</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5365E3A6" w14:textId="77777777" w:rsidR="00AD5665" w:rsidRPr="00AB5E2B" w:rsidRDefault="00AD5665" w:rsidP="009D3FD5">
            <w:pPr>
              <w:pStyle w:val="NormalnyBookmanOldStyle"/>
            </w:pPr>
            <w:r w:rsidRPr="00AB5E2B">
              <w:t>TAK,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06DB27EE" w14:textId="77777777" w:rsidR="00AD5665" w:rsidRPr="00C10637" w:rsidRDefault="00AD5665" w:rsidP="009D3FD5">
            <w:pPr>
              <w:pStyle w:val="NormalnyBookmanOldStyle"/>
            </w:pPr>
          </w:p>
        </w:tc>
      </w:tr>
      <w:tr w:rsidR="00AD5665" w:rsidRPr="0083190A" w14:paraId="3EAFFBC0"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72FC935F" w14:textId="77777777" w:rsidR="00AD5665" w:rsidRPr="0083190A"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3</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5EAE9062" w14:textId="77777777" w:rsidR="00AD5665" w:rsidRPr="008525CC" w:rsidRDefault="00AD5665" w:rsidP="009D3FD5">
            <w:pPr>
              <w:spacing w:after="58" w:line="276" w:lineRule="auto"/>
              <w:jc w:val="both"/>
              <w:rPr>
                <w:rFonts w:ascii="Bookman Old Style" w:hAnsi="Bookman Old Style" w:cs="Bookman Old Style"/>
                <w:sz w:val="18"/>
                <w:szCs w:val="18"/>
              </w:rPr>
            </w:pPr>
            <w:r w:rsidRPr="008525CC">
              <w:rPr>
                <w:rFonts w:ascii="Bookman Old Style" w:hAnsi="Bookman Old Style" w:cs="Tahoma"/>
                <w:sz w:val="18"/>
                <w:szCs w:val="18"/>
              </w:rPr>
              <w:t>Rejestracja w urzędzie rejestracji na terenie UE</w:t>
            </w:r>
            <w:r>
              <w:rPr>
                <w:rFonts w:ascii="Bookman Old Style" w:hAnsi="Bookman Old Style" w:cs="Tahoma"/>
                <w:sz w:val="18"/>
                <w:szCs w:val="18"/>
              </w:rPr>
              <w:t>:</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9E5D697" w14:textId="77777777" w:rsidR="00AD5665" w:rsidRPr="0083190A" w:rsidRDefault="00AD5665" w:rsidP="009D3FD5">
            <w:pPr>
              <w:spacing w:after="58" w:line="276" w:lineRule="auto"/>
              <w:jc w:val="center"/>
              <w:rPr>
                <w:rFonts w:ascii="Bookman Old Style" w:hAnsi="Bookman Old Style" w:cs="Bookman Old Style"/>
                <w:sz w:val="18"/>
                <w:szCs w:val="18"/>
              </w:rPr>
            </w:pPr>
            <w:r w:rsidRPr="0083190A">
              <w:rPr>
                <w:rFonts w:ascii="Bookman Old Style" w:hAnsi="Bookman Old Style" w:cs="Bookman Old Style"/>
                <w:sz w:val="18"/>
                <w:szCs w:val="18"/>
              </w:rPr>
              <w:t>TAK,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31665AA3" w14:textId="77777777" w:rsidR="00AD5665" w:rsidRPr="0083190A" w:rsidRDefault="00AD5665" w:rsidP="009D3FD5">
            <w:pPr>
              <w:snapToGrid w:val="0"/>
              <w:spacing w:after="58" w:line="276" w:lineRule="auto"/>
              <w:rPr>
                <w:rFonts w:ascii="Bookman Old Style" w:hAnsi="Bookman Old Style" w:cs="Bookman Old Style"/>
                <w:sz w:val="18"/>
                <w:szCs w:val="18"/>
              </w:rPr>
            </w:pPr>
          </w:p>
        </w:tc>
      </w:tr>
      <w:tr w:rsidR="00AD5665" w:rsidRPr="0083190A" w14:paraId="273866D2"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0059DB1B" w14:textId="77777777" w:rsidR="00AD5665" w:rsidRPr="0083190A"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4</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123752EF" w14:textId="77777777" w:rsidR="00AD5665" w:rsidRPr="008525CC" w:rsidRDefault="00AD5665" w:rsidP="009D3FD5">
            <w:pPr>
              <w:spacing w:after="58" w:line="276" w:lineRule="auto"/>
              <w:jc w:val="both"/>
              <w:rPr>
                <w:rFonts w:ascii="Bookman Old Style" w:hAnsi="Bookman Old Style" w:cs="Bookman Old Style"/>
                <w:sz w:val="18"/>
                <w:szCs w:val="18"/>
              </w:rPr>
            </w:pPr>
            <w:r>
              <w:rPr>
                <w:rFonts w:ascii="Bookman Old Style" w:hAnsi="Bookman Old Style"/>
                <w:sz w:val="18"/>
                <w:szCs w:val="18"/>
              </w:rPr>
              <w:t>Producent:</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F75502C" w14:textId="77777777" w:rsidR="00AD5665" w:rsidRPr="0083190A" w:rsidRDefault="00AD5665" w:rsidP="009D3FD5">
            <w:pPr>
              <w:spacing w:after="58" w:line="276" w:lineRule="auto"/>
              <w:jc w:val="center"/>
              <w:rPr>
                <w:rFonts w:ascii="Bookman Old Style" w:hAnsi="Bookman Old Style" w:cs="Bookman Old Style"/>
                <w:sz w:val="18"/>
                <w:szCs w:val="18"/>
              </w:rPr>
            </w:pPr>
            <w:r w:rsidRPr="0083190A">
              <w:rPr>
                <w:rFonts w:ascii="Bookman Old Style" w:hAnsi="Bookman Old Style" w:cs="Bookman Old Style"/>
                <w:sz w:val="18"/>
                <w:szCs w:val="18"/>
              </w:rPr>
              <w:t>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02919CC8" w14:textId="77777777" w:rsidR="00AD5665" w:rsidRPr="0083190A" w:rsidRDefault="00AD5665" w:rsidP="009D3FD5">
            <w:pPr>
              <w:snapToGrid w:val="0"/>
              <w:spacing w:after="58" w:line="276" w:lineRule="auto"/>
              <w:rPr>
                <w:rFonts w:ascii="Bookman Old Style" w:hAnsi="Bookman Old Style" w:cs="Bookman Old Style"/>
                <w:sz w:val="18"/>
                <w:szCs w:val="18"/>
              </w:rPr>
            </w:pPr>
          </w:p>
        </w:tc>
      </w:tr>
      <w:tr w:rsidR="00AD5665" w:rsidRPr="0083190A" w14:paraId="7929EC64"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39CD48AE" w14:textId="77777777" w:rsidR="00AD5665" w:rsidRPr="0083190A"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5</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136A0325" w14:textId="77777777" w:rsidR="00AD5665" w:rsidRPr="0083190A" w:rsidRDefault="00AD5665" w:rsidP="009D3FD5">
            <w:pPr>
              <w:spacing w:after="58" w:line="276" w:lineRule="auto"/>
              <w:jc w:val="both"/>
              <w:rPr>
                <w:rFonts w:ascii="Bookman Old Style" w:hAnsi="Bookman Old Style" w:cs="Bookman Old Style"/>
                <w:sz w:val="18"/>
                <w:szCs w:val="18"/>
              </w:rPr>
            </w:pPr>
            <w:r w:rsidRPr="0083190A">
              <w:rPr>
                <w:rFonts w:ascii="Bookman Old Style" w:hAnsi="Bookman Old Style" w:cs="Bookman Old Style"/>
                <w:sz w:val="18"/>
                <w:szCs w:val="18"/>
              </w:rPr>
              <w:t>Kraj pochodzenia</w:t>
            </w:r>
            <w:r>
              <w:rPr>
                <w:rFonts w:ascii="Bookman Old Style" w:hAnsi="Bookman Old Style" w:cs="Bookman Old Style"/>
                <w:sz w:val="18"/>
                <w:szCs w:val="18"/>
              </w:rPr>
              <w:t>:</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507644D" w14:textId="77777777" w:rsidR="00AD5665" w:rsidRPr="0083190A" w:rsidRDefault="00AD5665" w:rsidP="009D3FD5">
            <w:pPr>
              <w:spacing w:after="58" w:line="276" w:lineRule="auto"/>
              <w:jc w:val="center"/>
              <w:rPr>
                <w:rFonts w:ascii="Bookman Old Style" w:hAnsi="Bookman Old Style" w:cs="Bookman Old Style"/>
                <w:sz w:val="18"/>
                <w:szCs w:val="18"/>
              </w:rPr>
            </w:pPr>
            <w:r w:rsidRPr="0083190A">
              <w:rPr>
                <w:rFonts w:ascii="Bookman Old Style" w:hAnsi="Bookman Old Style" w:cs="Bookman Old Style"/>
                <w:sz w:val="18"/>
                <w:szCs w:val="18"/>
              </w:rPr>
              <w:t>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679FD136" w14:textId="77777777" w:rsidR="00AD5665" w:rsidRPr="0083190A" w:rsidRDefault="00AD5665" w:rsidP="009D3FD5">
            <w:pPr>
              <w:snapToGrid w:val="0"/>
              <w:spacing w:after="58" w:line="276" w:lineRule="auto"/>
              <w:rPr>
                <w:rFonts w:ascii="Bookman Old Style" w:hAnsi="Bookman Old Style" w:cs="Bookman Old Style"/>
                <w:sz w:val="18"/>
                <w:szCs w:val="18"/>
              </w:rPr>
            </w:pPr>
          </w:p>
        </w:tc>
      </w:tr>
      <w:tr w:rsidR="00AD5665" w:rsidRPr="0083190A" w14:paraId="4B4F6FEB"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585EA81F" w14:textId="77777777" w:rsidR="00AD5665" w:rsidRPr="0083190A"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6</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42648767" w14:textId="77777777" w:rsidR="00AD5665" w:rsidRPr="0083190A" w:rsidRDefault="00AD5665" w:rsidP="009D3FD5">
            <w:pPr>
              <w:spacing w:after="58" w:line="276" w:lineRule="auto"/>
              <w:jc w:val="both"/>
              <w:rPr>
                <w:rFonts w:ascii="Bookman Old Style" w:hAnsi="Bookman Old Style" w:cs="Bookman Old Style"/>
                <w:sz w:val="18"/>
                <w:szCs w:val="18"/>
              </w:rPr>
            </w:pPr>
            <w:r w:rsidRPr="0083190A">
              <w:rPr>
                <w:rFonts w:ascii="Bookman Old Style" w:hAnsi="Bookman Old Style" w:cs="Bookman Old Style"/>
                <w:sz w:val="18"/>
                <w:szCs w:val="18"/>
              </w:rPr>
              <w:t>Urządzenie typ:</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25AB419A" w14:textId="77777777" w:rsidR="00AD5665" w:rsidRPr="0083190A" w:rsidRDefault="00AD5665" w:rsidP="009D3FD5">
            <w:pPr>
              <w:spacing w:after="58" w:line="276" w:lineRule="auto"/>
              <w:jc w:val="center"/>
              <w:rPr>
                <w:rFonts w:ascii="Bookman Old Style" w:hAnsi="Bookman Old Style" w:cs="Bookman Old Style"/>
                <w:sz w:val="18"/>
                <w:szCs w:val="18"/>
              </w:rPr>
            </w:pPr>
            <w:r w:rsidRPr="0083190A">
              <w:rPr>
                <w:rFonts w:ascii="Bookman Old Style" w:hAnsi="Bookman Old Style" w:cs="Bookman Old Style"/>
                <w:sz w:val="18"/>
                <w:szCs w:val="18"/>
              </w:rPr>
              <w:t>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360079DA" w14:textId="77777777" w:rsidR="00AD5665" w:rsidRPr="0083190A" w:rsidRDefault="00AD5665" w:rsidP="009D3FD5">
            <w:pPr>
              <w:snapToGrid w:val="0"/>
              <w:spacing w:after="58" w:line="276" w:lineRule="auto"/>
              <w:rPr>
                <w:rFonts w:ascii="Bookman Old Style" w:hAnsi="Bookman Old Style" w:cs="Bookman Old Style"/>
                <w:sz w:val="18"/>
                <w:szCs w:val="18"/>
              </w:rPr>
            </w:pPr>
          </w:p>
        </w:tc>
      </w:tr>
      <w:tr w:rsidR="00AD5665" w:rsidRPr="0083190A" w14:paraId="00BF42F9"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41856E67" w14:textId="77777777" w:rsidR="00AD5665" w:rsidRPr="0083190A"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7</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36E92BB4" w14:textId="77777777" w:rsidR="00AD5665" w:rsidRPr="00AA4E31" w:rsidRDefault="00AD5665" w:rsidP="009D3FD5">
            <w:pPr>
              <w:spacing w:after="58" w:line="276" w:lineRule="auto"/>
              <w:rPr>
                <w:rFonts w:ascii="Bookman Old Style" w:hAnsi="Bookman Old Style" w:cs="Bookman Old Style"/>
                <w:sz w:val="18"/>
                <w:szCs w:val="18"/>
              </w:rPr>
            </w:pPr>
            <w:r w:rsidRPr="00AA4E31">
              <w:rPr>
                <w:rFonts w:ascii="Bookman Old Style" w:hAnsi="Bookman Old Style"/>
                <w:sz w:val="18"/>
                <w:szCs w:val="18"/>
              </w:rPr>
              <w:t xml:space="preserve">Kopia ważnych posiadanych </w:t>
            </w:r>
            <w:proofErr w:type="spellStart"/>
            <w:r w:rsidRPr="00AA4E31">
              <w:rPr>
                <w:rFonts w:ascii="Bookman Old Style" w:hAnsi="Bookman Old Style"/>
                <w:sz w:val="18"/>
                <w:szCs w:val="18"/>
              </w:rPr>
              <w:t>dopuszczeń</w:t>
            </w:r>
            <w:proofErr w:type="spellEnd"/>
            <w:r w:rsidRPr="00AA4E31">
              <w:rPr>
                <w:rFonts w:ascii="Bookman Old Style" w:hAnsi="Bookman Old Style"/>
                <w:sz w:val="18"/>
                <w:szCs w:val="18"/>
              </w:rPr>
              <w:t xml:space="preserve"> do obrotu zgodnie </w:t>
            </w:r>
            <w:r>
              <w:rPr>
                <w:rFonts w:ascii="Bookman Old Style" w:hAnsi="Bookman Old Style"/>
                <w:sz w:val="18"/>
                <w:szCs w:val="18"/>
              </w:rPr>
              <w:br/>
            </w:r>
            <w:r w:rsidRPr="00AA4E31">
              <w:rPr>
                <w:rFonts w:ascii="Bookman Old Style" w:hAnsi="Bookman Old Style"/>
                <w:sz w:val="18"/>
                <w:szCs w:val="18"/>
              </w:rPr>
              <w:t xml:space="preserve">z wymogami ustawy z dnia z </w:t>
            </w:r>
            <w:proofErr w:type="spellStart"/>
            <w:r w:rsidRPr="00AA4E31">
              <w:rPr>
                <w:rFonts w:ascii="Bookman Old Style" w:hAnsi="Bookman Old Style"/>
                <w:sz w:val="18"/>
                <w:szCs w:val="18"/>
              </w:rPr>
              <w:t>dn</w:t>
            </w:r>
            <w:proofErr w:type="spellEnd"/>
            <w:r w:rsidRPr="00AA4E31">
              <w:rPr>
                <w:rFonts w:ascii="Bookman Old Style" w:hAnsi="Bookman Old Style"/>
                <w:sz w:val="18"/>
                <w:szCs w:val="18"/>
              </w:rPr>
              <w:t xml:space="preserve"> 07.04.2022 r. o wyrobach medycznych (Dz. U. 2022 poz. 974) i późniejszymi zmianami</w:t>
            </w:r>
            <w:r>
              <w:rPr>
                <w:rFonts w:ascii="Bookman Old Style" w:hAnsi="Bookman Old Style"/>
                <w:sz w:val="18"/>
                <w:szCs w:val="18"/>
              </w:rPr>
              <w:t>.</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2A3E5A67" w14:textId="77777777" w:rsidR="00AD5665" w:rsidRPr="0083190A" w:rsidRDefault="00AD5665" w:rsidP="009D3FD5">
            <w:pPr>
              <w:spacing w:after="58" w:line="276" w:lineRule="auto"/>
              <w:jc w:val="center"/>
              <w:rPr>
                <w:rFonts w:ascii="Bookman Old Style" w:hAnsi="Bookman Old Style" w:cs="Bookman Old Style"/>
                <w:sz w:val="18"/>
                <w:szCs w:val="18"/>
              </w:rPr>
            </w:pPr>
            <w:r w:rsidRPr="0083190A">
              <w:rPr>
                <w:rFonts w:ascii="Bookman Old Style" w:hAnsi="Bookman Old Style" w:cs="Bookman Old Style"/>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351EFC3B" w14:textId="77777777" w:rsidR="00AD5665" w:rsidRPr="0083190A" w:rsidRDefault="00AD5665" w:rsidP="009D3FD5">
            <w:pPr>
              <w:snapToGrid w:val="0"/>
              <w:spacing w:after="58" w:line="276" w:lineRule="auto"/>
              <w:rPr>
                <w:rFonts w:ascii="Bookman Old Style" w:hAnsi="Bookman Old Style" w:cs="Bookman Old Style"/>
                <w:sz w:val="18"/>
                <w:szCs w:val="18"/>
              </w:rPr>
            </w:pPr>
          </w:p>
        </w:tc>
      </w:tr>
      <w:tr w:rsidR="00AD5665" w:rsidRPr="00AF7312" w14:paraId="516F1CD7"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4478EE46" w14:textId="77777777" w:rsidR="00AD5665" w:rsidRPr="00AF7312"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8</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6E59C686" w14:textId="77777777" w:rsidR="00AD5665" w:rsidRPr="00AF7312" w:rsidRDefault="00AD5665" w:rsidP="009D3FD5">
            <w:pPr>
              <w:spacing w:after="58" w:line="276" w:lineRule="auto"/>
              <w:rPr>
                <w:rFonts w:ascii="Bookman Old Style" w:hAnsi="Bookman Old Style" w:cs="Bookman Old Style"/>
                <w:sz w:val="18"/>
                <w:szCs w:val="18"/>
              </w:rPr>
            </w:pPr>
            <w:r>
              <w:rPr>
                <w:rFonts w:ascii="Bookman Old Style" w:hAnsi="Bookman Old Style" w:cs="Bookman Old Style"/>
                <w:sz w:val="18"/>
                <w:szCs w:val="18"/>
              </w:rPr>
              <w:t xml:space="preserve">Rok produkcji: </w:t>
            </w:r>
            <w:r w:rsidRPr="002701AA">
              <w:rPr>
                <w:rFonts w:ascii="Bookman Old Style" w:hAnsi="Bookman Old Style" w:cs="Bookman Old Style"/>
                <w:sz w:val="18"/>
                <w:szCs w:val="18"/>
              </w:rPr>
              <w:t>202</w:t>
            </w:r>
            <w:r>
              <w:rPr>
                <w:rFonts w:ascii="Bookman Old Style" w:hAnsi="Bookman Old Style" w:cs="Bookman Old Style"/>
                <w:sz w:val="18"/>
                <w:szCs w:val="18"/>
              </w:rPr>
              <w:t>4</w:t>
            </w:r>
            <w:r w:rsidRPr="00AF7312">
              <w:rPr>
                <w:rFonts w:ascii="Bookman Old Style" w:hAnsi="Bookman Old Style" w:cs="Bookman Old Style"/>
                <w:sz w:val="18"/>
                <w:szCs w:val="18"/>
              </w:rPr>
              <w:t>, system fabrycznie now</w:t>
            </w:r>
            <w:r>
              <w:rPr>
                <w:rFonts w:ascii="Bookman Old Style" w:hAnsi="Bookman Old Style" w:cs="Bookman Old Style"/>
                <w:sz w:val="18"/>
                <w:szCs w:val="18"/>
              </w:rPr>
              <w:t xml:space="preserve">y w oryginalnym opakowaniu, </w:t>
            </w:r>
            <w:proofErr w:type="spellStart"/>
            <w:r>
              <w:rPr>
                <w:rFonts w:ascii="Bookman Old Style" w:hAnsi="Bookman Old Style" w:cs="Bookman Old Style"/>
                <w:sz w:val="18"/>
                <w:szCs w:val="18"/>
              </w:rPr>
              <w:t>nierekondycjonowany</w:t>
            </w:r>
            <w:proofErr w:type="spellEnd"/>
            <w:r>
              <w:rPr>
                <w:rFonts w:ascii="Bookman Old Style" w:hAnsi="Bookman Old Style" w:cs="Bookman Old Style"/>
                <w:sz w:val="18"/>
                <w:szCs w:val="18"/>
              </w:rPr>
              <w:t xml:space="preserve">, </w:t>
            </w:r>
            <w:proofErr w:type="spellStart"/>
            <w:r>
              <w:rPr>
                <w:rFonts w:ascii="Bookman Old Style" w:hAnsi="Bookman Old Style" w:cs="Bookman Old Style"/>
                <w:sz w:val="18"/>
                <w:szCs w:val="18"/>
              </w:rPr>
              <w:t>nie</w:t>
            </w:r>
            <w:r w:rsidRPr="00AF7312">
              <w:rPr>
                <w:rFonts w:ascii="Bookman Old Style" w:hAnsi="Bookman Old Style" w:cs="Bookman Old Style"/>
                <w:sz w:val="18"/>
                <w:szCs w:val="18"/>
              </w:rPr>
              <w:t>powystawowy</w:t>
            </w:r>
            <w:proofErr w:type="spellEnd"/>
            <w:r>
              <w:rPr>
                <w:rFonts w:ascii="Bookman Old Style" w:hAnsi="Bookman Old Style" w:cs="Bookman Old Style"/>
                <w:sz w:val="18"/>
                <w:szCs w:val="18"/>
              </w:rPr>
              <w:t>.</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0521F8D8" w14:textId="77777777" w:rsidR="00AD5665" w:rsidRPr="00AF7312" w:rsidRDefault="00AD5665" w:rsidP="009D3FD5">
            <w:pPr>
              <w:spacing w:after="58" w:line="276" w:lineRule="auto"/>
              <w:jc w:val="center"/>
              <w:rPr>
                <w:rFonts w:ascii="Bookman Old Style" w:hAnsi="Bookman Old Style" w:cs="Bookman Old Style"/>
                <w:sz w:val="18"/>
                <w:szCs w:val="18"/>
              </w:rPr>
            </w:pPr>
            <w:r w:rsidRPr="00AF7312">
              <w:rPr>
                <w:rFonts w:ascii="Bookman Old Style" w:hAnsi="Bookman Old Style" w:cs="Bookman Old Style"/>
                <w:sz w:val="18"/>
                <w:szCs w:val="18"/>
              </w:rPr>
              <w:t>TAK,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03543B2F" w14:textId="77777777" w:rsidR="00AD5665" w:rsidRPr="00AF7312" w:rsidRDefault="00AD5665" w:rsidP="009D3FD5">
            <w:pPr>
              <w:snapToGrid w:val="0"/>
              <w:spacing w:after="58" w:line="276" w:lineRule="auto"/>
              <w:rPr>
                <w:rFonts w:ascii="Bookman Old Style" w:hAnsi="Bookman Old Style" w:cs="Bookman Old Style"/>
                <w:sz w:val="18"/>
                <w:szCs w:val="18"/>
              </w:rPr>
            </w:pPr>
          </w:p>
        </w:tc>
      </w:tr>
      <w:tr w:rsidR="00AD5665" w:rsidRPr="003B0E0E" w14:paraId="36C0EEDB" w14:textId="77777777" w:rsidTr="009D3FD5">
        <w:trPr>
          <w:gridAfter w:val="2"/>
          <w:wAfter w:w="90" w:type="dxa"/>
          <w:trHeight w:val="541"/>
        </w:trPr>
        <w:tc>
          <w:tcPr>
            <w:tcW w:w="703" w:type="dxa"/>
            <w:tcBorders>
              <w:top w:val="single" w:sz="4" w:space="0" w:color="auto"/>
              <w:left w:val="single" w:sz="4" w:space="0" w:color="auto"/>
              <w:bottom w:val="single" w:sz="4" w:space="0" w:color="auto"/>
              <w:right w:val="single" w:sz="4" w:space="0" w:color="auto"/>
            </w:tcBorders>
            <w:shd w:val="clear" w:color="auto" w:fill="B2B2B2"/>
          </w:tcPr>
          <w:p w14:paraId="2EB248BD" w14:textId="77777777" w:rsidR="00AD5665" w:rsidRPr="003B0E0E" w:rsidRDefault="00AD5665" w:rsidP="009D3FD5">
            <w:pPr>
              <w:snapToGrid w:val="0"/>
              <w:spacing w:after="58" w:line="276" w:lineRule="auto"/>
              <w:jc w:val="center"/>
              <w:rPr>
                <w:rFonts w:ascii="Bookman Old Style" w:hAnsi="Bookman Old Style" w:cs="Bookman Old Style"/>
                <w:b/>
                <w:sz w:val="22"/>
                <w:szCs w:val="22"/>
              </w:rPr>
            </w:pPr>
          </w:p>
        </w:tc>
        <w:tc>
          <w:tcPr>
            <w:tcW w:w="5926" w:type="dxa"/>
            <w:tcBorders>
              <w:top w:val="single" w:sz="4" w:space="0" w:color="auto"/>
              <w:left w:val="single" w:sz="4" w:space="0" w:color="auto"/>
              <w:bottom w:val="single" w:sz="4" w:space="0" w:color="auto"/>
              <w:right w:val="single" w:sz="4" w:space="0" w:color="auto"/>
            </w:tcBorders>
            <w:shd w:val="clear" w:color="auto" w:fill="B2B2B2"/>
            <w:vAlign w:val="center"/>
          </w:tcPr>
          <w:p w14:paraId="089D42F8" w14:textId="77777777" w:rsidR="00AD5665" w:rsidRPr="00130DE9" w:rsidRDefault="00AD5665" w:rsidP="009D3FD5">
            <w:pPr>
              <w:rPr>
                <w:rFonts w:ascii="Bookman Old Style" w:hAnsi="Bookman Old Style" w:cs="Bookman Old Style"/>
                <w:b/>
                <w:bCs/>
              </w:rPr>
            </w:pPr>
            <w:r w:rsidRPr="00130DE9">
              <w:rPr>
                <w:rFonts w:ascii="Bookman Old Style" w:hAnsi="Bookman Old Style" w:cs="Bookman Old Style"/>
                <w:b/>
                <w:bCs/>
              </w:rPr>
              <w:t>Aparat do terapii ultradźwiękowej z głowicą bezobsługową – 1 szt.</w:t>
            </w:r>
          </w:p>
        </w:tc>
        <w:tc>
          <w:tcPr>
            <w:tcW w:w="2258" w:type="dxa"/>
            <w:tcBorders>
              <w:top w:val="single" w:sz="4" w:space="0" w:color="auto"/>
              <w:left w:val="single" w:sz="4" w:space="0" w:color="auto"/>
              <w:bottom w:val="single" w:sz="4" w:space="0" w:color="auto"/>
              <w:right w:val="single" w:sz="4" w:space="0" w:color="auto"/>
            </w:tcBorders>
            <w:shd w:val="clear" w:color="auto" w:fill="B2B2B2"/>
            <w:vAlign w:val="center"/>
          </w:tcPr>
          <w:p w14:paraId="141EE270" w14:textId="77777777" w:rsidR="00AD5665" w:rsidRPr="00F03DCA" w:rsidRDefault="00AD5665" w:rsidP="009D3FD5">
            <w:pPr>
              <w:snapToGrid w:val="0"/>
              <w:spacing w:after="58" w:line="276" w:lineRule="auto"/>
              <w:jc w:val="center"/>
              <w:rPr>
                <w:rFonts w:ascii="Bookman Old Style" w:hAnsi="Bookman Old Style" w:cs="Bookman Old Style"/>
              </w:rPr>
            </w:pPr>
          </w:p>
        </w:tc>
        <w:tc>
          <w:tcPr>
            <w:tcW w:w="1864" w:type="dxa"/>
            <w:gridSpan w:val="2"/>
            <w:tcBorders>
              <w:top w:val="single" w:sz="4" w:space="0" w:color="auto"/>
              <w:left w:val="single" w:sz="4" w:space="0" w:color="auto"/>
              <w:bottom w:val="single" w:sz="4" w:space="0" w:color="auto"/>
              <w:right w:val="single" w:sz="4" w:space="0" w:color="auto"/>
            </w:tcBorders>
            <w:shd w:val="clear" w:color="auto" w:fill="B2B2B2"/>
          </w:tcPr>
          <w:p w14:paraId="7FE19AF4" w14:textId="77777777" w:rsidR="00AD5665" w:rsidRPr="003B0E0E" w:rsidRDefault="00AD5665" w:rsidP="009D3FD5">
            <w:pPr>
              <w:snapToGrid w:val="0"/>
              <w:spacing w:after="58" w:line="276" w:lineRule="auto"/>
              <w:jc w:val="center"/>
              <w:rPr>
                <w:rFonts w:ascii="Bookman Old Style" w:hAnsi="Bookman Old Style" w:cs="Bookman Old Style"/>
                <w:b/>
                <w:sz w:val="22"/>
                <w:szCs w:val="22"/>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14:paraId="0D0292A8" w14:textId="77777777" w:rsidR="00AD5665" w:rsidRPr="003B0E0E" w:rsidRDefault="00AD5665" w:rsidP="009D3FD5">
            <w:pPr>
              <w:snapToGrid w:val="0"/>
              <w:spacing w:line="276" w:lineRule="auto"/>
              <w:rPr>
                <w:rFonts w:ascii="Bookman Old Style" w:hAnsi="Bookman Old Style"/>
                <w:sz w:val="22"/>
                <w:szCs w:val="22"/>
              </w:rPr>
            </w:pPr>
          </w:p>
        </w:tc>
      </w:tr>
      <w:tr w:rsidR="00AD5665" w:rsidRPr="00654470" w14:paraId="07B3AFEF" w14:textId="77777777" w:rsidTr="009D3FD5">
        <w:tblPrEx>
          <w:tblCellMar>
            <w:left w:w="120" w:type="dxa"/>
            <w:right w:w="120" w:type="dxa"/>
          </w:tblCellMar>
        </w:tblPrEx>
        <w:trPr>
          <w:gridAfter w:val="3"/>
          <w:wAfter w:w="120" w:type="dxa"/>
          <w:trHeight w:val="421"/>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22980766" w14:textId="77777777" w:rsidR="00AD5665" w:rsidRPr="0019671C" w:rsidRDefault="00AD5665" w:rsidP="009D3FD5">
            <w:pPr>
              <w:spacing w:after="58" w:line="276" w:lineRule="auto"/>
              <w:jc w:val="center"/>
              <w:rPr>
                <w:rFonts w:ascii="Bookman Old Style" w:hAnsi="Bookman Old Style"/>
                <w:sz w:val="18"/>
                <w:szCs w:val="18"/>
              </w:rPr>
            </w:pPr>
            <w:r>
              <w:rPr>
                <w:rFonts w:ascii="Bookman Old Style" w:hAnsi="Bookman Old Style"/>
                <w:sz w:val="18"/>
                <w:szCs w:val="18"/>
              </w:rPr>
              <w:t>9</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3D60A49A"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5” kolorowy wyświetlacz z panelem dotykowym.</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3F978BE6"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DEDC3C" w14:textId="77777777" w:rsidR="00AD5665" w:rsidRPr="00654470" w:rsidRDefault="00AD5665" w:rsidP="009D3FD5">
            <w:pPr>
              <w:snapToGrid w:val="0"/>
              <w:spacing w:after="58" w:line="276" w:lineRule="auto"/>
              <w:jc w:val="center"/>
              <w:rPr>
                <w:rFonts w:ascii="Bookman Old Style" w:hAnsi="Bookman Old Style" w:cs="Bookman Old Style"/>
                <w:b/>
                <w:sz w:val="18"/>
                <w:szCs w:val="18"/>
              </w:rPr>
            </w:pPr>
          </w:p>
        </w:tc>
      </w:tr>
      <w:tr w:rsidR="00AD5665" w:rsidRPr="00654470" w14:paraId="7D31EA75"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137117E7" w14:textId="77777777" w:rsidR="00AD5665" w:rsidRPr="0019671C" w:rsidRDefault="00AD5665" w:rsidP="009D3FD5">
            <w:pPr>
              <w:spacing w:after="58" w:line="276" w:lineRule="auto"/>
              <w:jc w:val="center"/>
              <w:rPr>
                <w:rFonts w:ascii="Bookman Old Style" w:hAnsi="Bookman Old Style"/>
                <w:sz w:val="18"/>
                <w:szCs w:val="18"/>
              </w:rPr>
            </w:pPr>
            <w:r>
              <w:rPr>
                <w:rFonts w:ascii="Bookman Old Style" w:hAnsi="Bookman Old Style"/>
                <w:sz w:val="18"/>
                <w:szCs w:val="18"/>
              </w:rPr>
              <w:t>10</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74AEB59B"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 xml:space="preserve">Możliwość jednoczesnej pracy dwóch głowic </w:t>
            </w:r>
            <w:proofErr w:type="spellStart"/>
            <w:r w:rsidRPr="00B4363E">
              <w:rPr>
                <w:rFonts w:ascii="Bookman Old Style" w:hAnsi="Bookman Old Style" w:cs="Calibri"/>
                <w:color w:val="000000"/>
                <w:sz w:val="18"/>
                <w:szCs w:val="18"/>
              </w:rPr>
              <w:t>SnG</w:t>
            </w:r>
            <w:proofErr w:type="spellEnd"/>
            <w:r w:rsidRPr="00B4363E">
              <w:rPr>
                <w:rFonts w:ascii="Bookman Old Style" w:hAnsi="Bookman Old Style" w:cs="Calibri"/>
                <w:color w:val="000000"/>
                <w:sz w:val="18"/>
                <w:szCs w:val="18"/>
              </w:rPr>
              <w:t>.</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D7A0074"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7059CC"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4BC8659A"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7EFC7460"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1</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36097A0A"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Tryb manualny.</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249BB284"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1C467A"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11E1142E"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61EE9006"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2</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1818102C"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Jednostki chorobowe wybierane po nazwie lub dziedzinie.</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E31213A"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D4A594"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12A16DBD"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02CFF478"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3</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7EE24534"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Baza wbudowanych programów zabiegowych min 156.</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4985E323"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67A13D"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3E7A9191"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55FBB790"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4</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34BDE93A"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Baza programów użytkownika min 50 (dla każdego aplikatora).</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74A92EB5"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71D163"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24659DA4"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7F2F2FE7"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5</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504DB504"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Programy ulubione.</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50263D48"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09E366"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0F0EAB55"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695D7165"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6</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40D42135"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Możliwość edycji nazw programów użytkownika.</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250ACF37"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BC261B"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76660AF0"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40CFA755"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7</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79533E58"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Encyklopedia z opisem metodyki zabiegu.</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098BA757"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9F6156"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51DF123C"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43BE8C34"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8</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001579D7"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Możliwość wykonywania terapii LIPUS.</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52EFE381"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F7A0C2"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3D827D9A"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75CB66E1"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1</w:t>
            </w:r>
            <w:r>
              <w:rPr>
                <w:rFonts w:ascii="Bookman Old Style" w:hAnsi="Bookman Old Style" w:cs="Bookman Old Style"/>
                <w:sz w:val="18"/>
                <w:szCs w:val="18"/>
              </w:rPr>
              <w:t>9</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1736B2D6" w14:textId="77777777" w:rsidR="00AD5665" w:rsidRPr="00B4363E" w:rsidRDefault="00AD5665" w:rsidP="009D3FD5">
            <w:pPr>
              <w:rPr>
                <w:rFonts w:ascii="Bookman Old Style" w:hAnsi="Bookman Old Style" w:cs="Calibri"/>
                <w:color w:val="FF0000"/>
                <w:sz w:val="18"/>
                <w:szCs w:val="18"/>
              </w:rPr>
            </w:pPr>
            <w:r w:rsidRPr="00B4363E">
              <w:rPr>
                <w:rFonts w:ascii="Bookman Old Style" w:hAnsi="Bookman Old Style" w:cs="Calibri"/>
                <w:color w:val="000000"/>
                <w:sz w:val="18"/>
                <w:szCs w:val="18"/>
              </w:rPr>
              <w:t>Statystyki przeprowadzanych zabiegów.</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28778134"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A469FB"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79C0B28B"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5219585B" w14:textId="77777777" w:rsidR="00AD5665" w:rsidRPr="0019671C"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20</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315F8BFA"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Emisja ciągła/ impulsowa.</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3989C565"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6689C8"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45028CE6"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708E661F"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w:t>
            </w:r>
            <w:r>
              <w:rPr>
                <w:rFonts w:ascii="Bookman Old Style" w:hAnsi="Bookman Old Style" w:cs="Bookman Old Style"/>
                <w:sz w:val="18"/>
                <w:szCs w:val="18"/>
              </w:rPr>
              <w:t>1</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21F09532"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Kontrola przylegania czoła głowicy (mierzony efektywny czas zabiegu).</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2598623A"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FD1459"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03AC10DE"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0DE422FB"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w:t>
            </w:r>
            <w:r>
              <w:rPr>
                <w:rFonts w:ascii="Bookman Old Style" w:hAnsi="Bookman Old Style" w:cs="Bookman Old Style"/>
                <w:sz w:val="18"/>
                <w:szCs w:val="18"/>
              </w:rPr>
              <w:t>2</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041EBF58"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 xml:space="preserve">Możliwość podłączenia głowic:                                                       typ GU-1  - 1 cm2; 1/ 3 MHz </w:t>
            </w:r>
            <w:r w:rsidRPr="00B4363E">
              <w:rPr>
                <w:rFonts w:ascii="Bookman Old Style" w:hAnsi="Bookman Old Style" w:cs="Calibri"/>
                <w:color w:val="000000"/>
                <w:sz w:val="18"/>
                <w:szCs w:val="18"/>
              </w:rPr>
              <w:br/>
              <w:t>typ GU-5  - 5 cm2; 1/ 3 MHz</w:t>
            </w:r>
            <w:r w:rsidRPr="00B4363E">
              <w:rPr>
                <w:rFonts w:ascii="Bookman Old Style" w:hAnsi="Bookman Old Style" w:cs="Calibri"/>
                <w:color w:val="000000"/>
                <w:sz w:val="18"/>
                <w:szCs w:val="18"/>
              </w:rPr>
              <w:br/>
              <w:t xml:space="preserve">typ </w:t>
            </w:r>
            <w:proofErr w:type="spellStart"/>
            <w:r w:rsidRPr="00B4363E">
              <w:rPr>
                <w:rFonts w:ascii="Bookman Old Style" w:hAnsi="Bookman Old Style" w:cs="Calibri"/>
                <w:color w:val="000000"/>
                <w:sz w:val="18"/>
                <w:szCs w:val="18"/>
              </w:rPr>
              <w:t>SnG</w:t>
            </w:r>
            <w:proofErr w:type="spellEnd"/>
            <w:r w:rsidRPr="00B4363E">
              <w:rPr>
                <w:rFonts w:ascii="Bookman Old Style" w:hAnsi="Bookman Old Style" w:cs="Calibri"/>
                <w:color w:val="000000"/>
                <w:sz w:val="18"/>
                <w:szCs w:val="18"/>
              </w:rPr>
              <w:t xml:space="preserve"> -  17,3 cm2; 1/ 3 MHz</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2A9F4360"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E87A64"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753B70E8"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7B0FD383"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w:t>
            </w:r>
            <w:r>
              <w:rPr>
                <w:rFonts w:ascii="Bookman Old Style" w:hAnsi="Bookman Old Style" w:cs="Bookman Old Style"/>
                <w:sz w:val="18"/>
                <w:szCs w:val="18"/>
              </w:rPr>
              <w:t>3</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293231A4"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Maksymalne natężenie fali ultradźwiękowej 2/3 W/cm2.</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05A72D62"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84C30B"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1996BEB6"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0467747D"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w:t>
            </w:r>
            <w:r>
              <w:rPr>
                <w:rFonts w:ascii="Bookman Old Style" w:hAnsi="Bookman Old Style" w:cs="Bookman Old Style"/>
                <w:sz w:val="18"/>
                <w:szCs w:val="18"/>
              </w:rPr>
              <w:t>4</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0FEC8ACC"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 xml:space="preserve">Częstotliwość w trybie impulsowym 10 – 150 </w:t>
            </w:r>
            <w:proofErr w:type="spellStart"/>
            <w:r w:rsidRPr="00B4363E">
              <w:rPr>
                <w:rFonts w:ascii="Bookman Old Style" w:hAnsi="Bookman Old Style" w:cs="Calibri"/>
                <w:color w:val="000000"/>
                <w:sz w:val="18"/>
                <w:szCs w:val="18"/>
              </w:rPr>
              <w:t>Hz</w:t>
            </w:r>
            <w:proofErr w:type="spellEnd"/>
            <w:r w:rsidRPr="00B4363E">
              <w:rPr>
                <w:rFonts w:ascii="Bookman Old Style" w:hAnsi="Bookman Old Style" w:cs="Calibri"/>
                <w:color w:val="000000"/>
                <w:sz w:val="18"/>
                <w:szCs w:val="18"/>
              </w:rPr>
              <w:t xml:space="preserve"> z krokiem zmiennym dla GU-1, GU-5, </w:t>
            </w:r>
            <w:proofErr w:type="spellStart"/>
            <w:r w:rsidRPr="00B4363E">
              <w:rPr>
                <w:rFonts w:ascii="Bookman Old Style" w:hAnsi="Bookman Old Style" w:cs="Calibri"/>
                <w:color w:val="000000"/>
                <w:sz w:val="18"/>
                <w:szCs w:val="18"/>
              </w:rPr>
              <w:t>SnG</w:t>
            </w:r>
            <w:proofErr w:type="spellEnd"/>
            <w:r w:rsidRPr="00B4363E">
              <w:rPr>
                <w:rFonts w:ascii="Bookman Old Style" w:hAnsi="Bookman Old Style" w:cs="Calibri"/>
                <w:color w:val="000000"/>
                <w:sz w:val="18"/>
                <w:szCs w:val="18"/>
              </w:rPr>
              <w:t xml:space="preserve"> </w:t>
            </w:r>
          </w:p>
          <w:p w14:paraId="00956E1C"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1 kHz LIPUS.</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7FADCBE9"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749C23"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5DA3D1C3"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471F1758"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w:t>
            </w:r>
            <w:r>
              <w:rPr>
                <w:rFonts w:ascii="Bookman Old Style" w:hAnsi="Bookman Old Style" w:cs="Bookman Old Style"/>
                <w:sz w:val="18"/>
                <w:szCs w:val="18"/>
              </w:rPr>
              <w:t>5</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0ECF72E6"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Regulowane wypełnienie w trybie impulsowym.</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4777928F"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3E49D8"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3CB7949A"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70B30E10"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w:t>
            </w:r>
            <w:r>
              <w:rPr>
                <w:rFonts w:ascii="Bookman Old Style" w:hAnsi="Bookman Old Style" w:cs="Bookman Old Style"/>
                <w:sz w:val="18"/>
                <w:szCs w:val="18"/>
              </w:rPr>
              <w:t>6</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202F6F0E"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Wymiary aparatu 25,0 x 27,0 x 16,5 cm.</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56C42D7F"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1250EE"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5F27D7EA" w14:textId="77777777" w:rsidTr="009D3FD5">
        <w:tblPrEx>
          <w:tblCellMar>
            <w:left w:w="120" w:type="dxa"/>
            <w:right w:w="120" w:type="dxa"/>
          </w:tblCellMar>
        </w:tblPrEx>
        <w:trPr>
          <w:gridAfter w:val="3"/>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69CC9F20"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w:t>
            </w:r>
            <w:r>
              <w:rPr>
                <w:rFonts w:ascii="Bookman Old Style" w:hAnsi="Bookman Old Style" w:cs="Bookman Old Style"/>
                <w:sz w:val="18"/>
                <w:szCs w:val="18"/>
              </w:rPr>
              <w:t>7</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6A017DE4"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Masa aparatu max. 3 kg.</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564789EA"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82BA0A"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3B399972" w14:textId="77777777" w:rsidTr="009D3FD5">
        <w:tblPrEx>
          <w:tblCellMar>
            <w:left w:w="120" w:type="dxa"/>
            <w:right w:w="120" w:type="dxa"/>
          </w:tblCellMar>
        </w:tblPrEx>
        <w:trPr>
          <w:gridAfter w:val="4"/>
          <w:wAfter w:w="15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16931463"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w:t>
            </w:r>
            <w:r>
              <w:rPr>
                <w:rFonts w:ascii="Bookman Old Style" w:hAnsi="Bookman Old Style" w:cs="Bookman Old Style"/>
                <w:sz w:val="18"/>
                <w:szCs w:val="18"/>
              </w:rPr>
              <w:t>8</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2381CE6B"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Typ akumulatora Li-lon.</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45D8980B"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14:paraId="214DA82D"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2004FBDD" w14:textId="77777777" w:rsidTr="009D3FD5">
        <w:tblPrEx>
          <w:tblCellMar>
            <w:left w:w="120" w:type="dxa"/>
            <w:right w:w="120" w:type="dxa"/>
          </w:tblCellMar>
        </w:tblPrEx>
        <w:trPr>
          <w:gridAfter w:val="4"/>
          <w:wAfter w:w="15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2BC06EC0"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w:t>
            </w:r>
            <w:r>
              <w:rPr>
                <w:rFonts w:ascii="Bookman Old Style" w:hAnsi="Bookman Old Style" w:cs="Bookman Old Style"/>
                <w:sz w:val="18"/>
                <w:szCs w:val="18"/>
              </w:rPr>
              <w:t>9</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10658868"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Pojemność akumulator</w:t>
            </w:r>
            <w:r>
              <w:rPr>
                <w:rFonts w:ascii="Bookman Old Style" w:hAnsi="Bookman Old Style" w:cs="Calibri"/>
                <w:color w:val="000000"/>
                <w:sz w:val="18"/>
                <w:szCs w:val="18"/>
              </w:rPr>
              <w:t xml:space="preserve">a </w:t>
            </w:r>
            <w:r w:rsidRPr="00B4363E">
              <w:rPr>
                <w:rFonts w:ascii="Bookman Old Style" w:hAnsi="Bookman Old Style" w:cs="Calibri"/>
                <w:color w:val="000000"/>
                <w:sz w:val="18"/>
                <w:szCs w:val="18"/>
              </w:rPr>
              <w:t xml:space="preserve">2100 </w:t>
            </w:r>
            <w:proofErr w:type="spellStart"/>
            <w:r w:rsidRPr="00B4363E">
              <w:rPr>
                <w:rFonts w:ascii="Bookman Old Style" w:hAnsi="Bookman Old Style" w:cs="Calibri"/>
                <w:color w:val="000000"/>
                <w:sz w:val="18"/>
                <w:szCs w:val="18"/>
              </w:rPr>
              <w:t>mAh</w:t>
            </w:r>
            <w:proofErr w:type="spellEnd"/>
            <w:r w:rsidRPr="00B4363E">
              <w:rPr>
                <w:rFonts w:ascii="Bookman Old Style" w:hAnsi="Bookman Old Style" w:cs="Calibri"/>
                <w:color w:val="000000"/>
                <w:sz w:val="18"/>
                <w:szCs w:val="18"/>
              </w:rPr>
              <w:t>.</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222EAA4A"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14:paraId="7347AEAC"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7EC643F8" w14:textId="77777777" w:rsidTr="009D3FD5">
        <w:tblPrEx>
          <w:tblCellMar>
            <w:left w:w="120" w:type="dxa"/>
            <w:right w:w="120" w:type="dxa"/>
          </w:tblCellMar>
        </w:tblPrEx>
        <w:trPr>
          <w:gridAfter w:val="4"/>
          <w:wAfter w:w="15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7A3F1F07" w14:textId="77777777" w:rsidR="00AD5665" w:rsidRPr="0019671C"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30</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62965643"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 xml:space="preserve">Zasilanie, pobór mocy 100 – 240 VAC, 50/60 </w:t>
            </w:r>
            <w:proofErr w:type="spellStart"/>
            <w:r w:rsidRPr="00B4363E">
              <w:rPr>
                <w:rFonts w:ascii="Bookman Old Style" w:hAnsi="Bookman Old Style" w:cs="Calibri"/>
                <w:color w:val="000000"/>
                <w:sz w:val="18"/>
                <w:szCs w:val="18"/>
              </w:rPr>
              <w:t>Hz</w:t>
            </w:r>
            <w:proofErr w:type="spellEnd"/>
            <w:r w:rsidRPr="00B4363E">
              <w:rPr>
                <w:rFonts w:ascii="Bookman Old Style" w:hAnsi="Bookman Old Style" w:cs="Calibri"/>
                <w:color w:val="000000"/>
                <w:sz w:val="18"/>
                <w:szCs w:val="18"/>
              </w:rPr>
              <w:t>,</w:t>
            </w:r>
            <w:r w:rsidRPr="00B4363E">
              <w:rPr>
                <w:rFonts w:ascii="Bookman Old Style" w:hAnsi="Bookman Old Style" w:cs="Calibri"/>
                <w:color w:val="000000"/>
                <w:sz w:val="18"/>
                <w:szCs w:val="18"/>
              </w:rPr>
              <w:br/>
              <w:t>24 VDC, 2,5 A.</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3C7838CF"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14:paraId="6B282953"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6DC25387" w14:textId="77777777" w:rsidTr="009D3FD5">
        <w:tblPrEx>
          <w:tblCellMar>
            <w:left w:w="120" w:type="dxa"/>
            <w:right w:w="120" w:type="dxa"/>
          </w:tblCellMar>
        </w:tblPrEx>
        <w:trPr>
          <w:gridAfter w:val="4"/>
          <w:wAfter w:w="15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172A73D0"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lastRenderedPageBreak/>
              <w:t>3</w:t>
            </w:r>
            <w:r>
              <w:rPr>
                <w:rFonts w:ascii="Bookman Old Style" w:hAnsi="Bookman Old Style" w:cs="Bookman Old Style"/>
                <w:sz w:val="18"/>
                <w:szCs w:val="18"/>
              </w:rPr>
              <w:t>1</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52A9A9A2"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Możliwość pracy manualnej głowicą SNG.</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51DD9919" w14:textId="77777777" w:rsidR="00AD5665" w:rsidRPr="0099643E" w:rsidRDefault="00AD5665" w:rsidP="009D3FD5">
            <w:pPr>
              <w:spacing w:line="276" w:lineRule="auto"/>
              <w:jc w:val="center"/>
              <w:rPr>
                <w:rFonts w:ascii="Bookman Old Style" w:hAnsi="Bookman Old Style" w:cs="Calibri"/>
                <w:sz w:val="18"/>
                <w:szCs w:val="18"/>
              </w:rPr>
            </w:pPr>
            <w:r>
              <w:rPr>
                <w:rFonts w:ascii="Bookman Old Style" w:hAnsi="Bookman Old Style" w:cs="Calibri"/>
                <w:sz w:val="18"/>
                <w:szCs w:val="18"/>
              </w:rPr>
              <w:t>TAK</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14:paraId="3D47277A"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13060737" w14:textId="77777777" w:rsidTr="009D3FD5">
        <w:tblPrEx>
          <w:tblCellMar>
            <w:left w:w="120" w:type="dxa"/>
            <w:right w:w="120" w:type="dxa"/>
          </w:tblCellMar>
        </w:tblPrEx>
        <w:trPr>
          <w:gridAfter w:val="4"/>
          <w:wAfter w:w="150" w:type="dxa"/>
          <w:trHeight w:val="526"/>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530B4493"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3</w:t>
            </w:r>
            <w:r>
              <w:rPr>
                <w:rFonts w:ascii="Bookman Old Style" w:hAnsi="Bookman Old Style" w:cs="Bookman Old Style"/>
                <w:sz w:val="18"/>
                <w:szCs w:val="18"/>
              </w:rPr>
              <w:t>2</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72528FD8" w14:textId="77777777" w:rsidR="00AD5665" w:rsidRPr="00B4363E" w:rsidRDefault="00AD5665" w:rsidP="009D3FD5">
            <w:pPr>
              <w:rPr>
                <w:rFonts w:ascii="Bookman Old Style" w:hAnsi="Bookman Old Style" w:cs="Calibri"/>
                <w:color w:val="000000"/>
                <w:sz w:val="18"/>
                <w:szCs w:val="18"/>
              </w:rPr>
            </w:pPr>
            <w:r w:rsidRPr="00B4363E">
              <w:rPr>
                <w:rFonts w:ascii="Bookman Old Style" w:hAnsi="Bookman Old Style" w:cs="Calibri"/>
                <w:color w:val="000000"/>
                <w:sz w:val="18"/>
                <w:szCs w:val="18"/>
              </w:rPr>
              <w:t xml:space="preserve">Głowica typ </w:t>
            </w:r>
            <w:proofErr w:type="spellStart"/>
            <w:r w:rsidRPr="00B4363E">
              <w:rPr>
                <w:rFonts w:ascii="Bookman Old Style" w:hAnsi="Bookman Old Style" w:cs="Calibri"/>
                <w:color w:val="000000"/>
                <w:sz w:val="18"/>
                <w:szCs w:val="18"/>
              </w:rPr>
              <w:t>SnG</w:t>
            </w:r>
            <w:proofErr w:type="spellEnd"/>
            <w:r w:rsidRPr="00B4363E">
              <w:rPr>
                <w:rFonts w:ascii="Bookman Old Style" w:hAnsi="Bookman Old Style" w:cs="Calibri"/>
                <w:color w:val="000000"/>
                <w:sz w:val="18"/>
                <w:szCs w:val="18"/>
              </w:rPr>
              <w:t>; 1/ 3 MHz; 17,3 cm2 z uchwytem.</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4654681" w14:textId="77777777" w:rsidR="00AD5665" w:rsidRPr="005B6A2F" w:rsidRDefault="00AD5665" w:rsidP="009D3FD5">
            <w:pPr>
              <w:jc w:val="center"/>
              <w:rPr>
                <w:rFonts w:ascii="Bookman Old Style" w:hAnsi="Bookman Old Style" w:cs="Calibri"/>
                <w:sz w:val="18"/>
                <w:szCs w:val="18"/>
              </w:rPr>
            </w:pPr>
            <w:r>
              <w:rPr>
                <w:rFonts w:ascii="Bookman Old Style" w:hAnsi="Bookman Old Style" w:cs="Calibri"/>
                <w:sz w:val="18"/>
                <w:szCs w:val="18"/>
              </w:rPr>
              <w:t>TAK</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14:paraId="1C4EB86E"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bl>
    <w:p w14:paraId="694F85BF" w14:textId="77777777" w:rsidR="00AD5665" w:rsidRDefault="00AD5665" w:rsidP="00AD5665">
      <w:pPr>
        <w:spacing w:line="276" w:lineRule="auto"/>
        <w:rPr>
          <w:rFonts w:ascii="Bookman Old Style" w:hAnsi="Bookman Old Style"/>
          <w:sz w:val="18"/>
          <w:szCs w:val="18"/>
        </w:rPr>
      </w:pPr>
    </w:p>
    <w:p w14:paraId="2ACAD624" w14:textId="77777777" w:rsidR="00AD5665" w:rsidRPr="00226E54" w:rsidRDefault="00AD5665" w:rsidP="00AD5665">
      <w:pPr>
        <w:spacing w:line="276" w:lineRule="auto"/>
        <w:rPr>
          <w:rFonts w:ascii="Bookman Old Style" w:hAnsi="Bookman Old Style"/>
          <w:sz w:val="18"/>
          <w:szCs w:val="18"/>
        </w:rPr>
      </w:pPr>
    </w:p>
    <w:p w14:paraId="4285F02E" w14:textId="77777777" w:rsidR="00F03F86" w:rsidRDefault="00F03F86">
      <w:pPr>
        <w:spacing w:after="160" w:line="259" w:lineRule="auto"/>
        <w:rPr>
          <w:rFonts w:ascii="Bookman Old Style" w:hAnsi="Bookman Old Style" w:cs="Tahoma"/>
          <w:b/>
          <w:sz w:val="18"/>
          <w:szCs w:val="18"/>
          <w:highlight w:val="yellow"/>
        </w:rPr>
      </w:pPr>
      <w:r>
        <w:rPr>
          <w:rFonts w:ascii="Bookman Old Style" w:hAnsi="Bookman Old Style" w:cs="Tahoma"/>
          <w:b/>
          <w:sz w:val="18"/>
          <w:szCs w:val="18"/>
          <w:highlight w:val="yellow"/>
        </w:rPr>
        <w:br w:type="page"/>
      </w:r>
    </w:p>
    <w:p w14:paraId="275BEB08" w14:textId="77777777" w:rsidR="001F72F9" w:rsidRPr="004472FB" w:rsidRDefault="001F72F9" w:rsidP="00BA01AD">
      <w:pPr>
        <w:rPr>
          <w:rFonts w:ascii="Bookman Old Style" w:hAnsi="Bookman Old Style" w:cs="Tahoma"/>
          <w:b/>
          <w:sz w:val="18"/>
          <w:szCs w:val="18"/>
          <w:highlight w:val="yellow"/>
        </w:rPr>
      </w:pPr>
    </w:p>
    <w:p w14:paraId="0C544EFA" w14:textId="77777777" w:rsidR="00AD5665" w:rsidRPr="00AD5665" w:rsidRDefault="00AD5665" w:rsidP="00AD5665">
      <w:pPr>
        <w:tabs>
          <w:tab w:val="left" w:pos="8580"/>
        </w:tabs>
        <w:rPr>
          <w:rFonts w:ascii="Tahoma" w:hAnsi="Tahoma" w:cs="Tahoma"/>
          <w:b/>
          <w:bCs/>
          <w:sz w:val="18"/>
          <w:szCs w:val="18"/>
        </w:rPr>
      </w:pPr>
      <w:r w:rsidRPr="00AD5665">
        <w:rPr>
          <w:rFonts w:ascii="Tahoma" w:hAnsi="Tahoma" w:cs="Tahoma"/>
          <w:b/>
          <w:bCs/>
          <w:sz w:val="18"/>
          <w:szCs w:val="18"/>
        </w:rPr>
        <w:t>Pakiet 6</w:t>
      </w:r>
    </w:p>
    <w:p w14:paraId="196681B9" w14:textId="77777777" w:rsidR="00AD5665" w:rsidRPr="00AD5665" w:rsidRDefault="00AD5665" w:rsidP="00AD5665">
      <w:pPr>
        <w:rPr>
          <w:rFonts w:ascii="Bookman Old Style" w:hAnsi="Bookman Old Style" w:cs="Tahoma"/>
          <w:b/>
          <w:bCs/>
          <w:sz w:val="18"/>
          <w:szCs w:val="18"/>
        </w:rPr>
      </w:pPr>
      <w:r w:rsidRPr="00AD5665">
        <w:rPr>
          <w:rFonts w:ascii="Bookman Old Style" w:hAnsi="Bookman Old Style" w:cs="Tahoma"/>
          <w:b/>
          <w:bCs/>
          <w:sz w:val="18"/>
          <w:szCs w:val="18"/>
        </w:rPr>
        <w:t>Załącznik 1a8 do SWZ 94/PN/ZP/D/2024</w:t>
      </w:r>
    </w:p>
    <w:p w14:paraId="0C8B52D4" w14:textId="77777777" w:rsidR="00AD5665" w:rsidRPr="00AD5665" w:rsidRDefault="00AD5665" w:rsidP="00AD5665">
      <w:pPr>
        <w:rPr>
          <w:rFonts w:ascii="Bookman Old Style" w:hAnsi="Bookman Old Style" w:cs="Tahoma"/>
          <w:b/>
          <w:bCs/>
          <w:sz w:val="18"/>
          <w:szCs w:val="18"/>
        </w:rPr>
      </w:pPr>
      <w:r w:rsidRPr="00AD5665">
        <w:rPr>
          <w:rFonts w:ascii="Bookman Old Style" w:hAnsi="Bookman Old Style" w:cs="Tahoma"/>
          <w:b/>
          <w:bCs/>
          <w:sz w:val="18"/>
          <w:szCs w:val="18"/>
        </w:rPr>
        <w:t>Nazwa: Aparat do wykonywania zabiegów z elektroterapii</w:t>
      </w:r>
    </w:p>
    <w:p w14:paraId="57F54078" w14:textId="77777777" w:rsidR="00AD5665" w:rsidRPr="00AD5665" w:rsidRDefault="00AD5665" w:rsidP="00AD5665">
      <w:pPr>
        <w:rPr>
          <w:rFonts w:ascii="Bookman Old Style" w:hAnsi="Bookman Old Style" w:cs="Tahoma"/>
          <w:b/>
          <w:bCs/>
          <w:sz w:val="18"/>
          <w:szCs w:val="18"/>
        </w:rPr>
      </w:pPr>
    </w:p>
    <w:tbl>
      <w:tblPr>
        <w:tblW w:w="10871" w:type="dxa"/>
        <w:tblInd w:w="3" w:type="dxa"/>
        <w:tblLayout w:type="fixed"/>
        <w:tblCellMar>
          <w:left w:w="0" w:type="dxa"/>
          <w:right w:w="0" w:type="dxa"/>
        </w:tblCellMar>
        <w:tblLook w:val="0000" w:firstRow="0" w:lastRow="0" w:firstColumn="0" w:lastColumn="0" w:noHBand="0" w:noVBand="0"/>
      </w:tblPr>
      <w:tblGrid>
        <w:gridCol w:w="703"/>
        <w:gridCol w:w="5926"/>
        <w:gridCol w:w="2258"/>
        <w:gridCol w:w="1834"/>
        <w:gridCol w:w="30"/>
        <w:gridCol w:w="120"/>
      </w:tblGrid>
      <w:tr w:rsidR="00AD5665" w:rsidRPr="003B0E0E" w14:paraId="42EC46D1" w14:textId="77777777" w:rsidTr="00F03F86">
        <w:tc>
          <w:tcPr>
            <w:tcW w:w="703" w:type="dxa"/>
            <w:shd w:val="clear" w:color="auto" w:fill="D8D8D8"/>
          </w:tcPr>
          <w:p w14:paraId="76B710EF" w14:textId="77777777" w:rsidR="00AD5665" w:rsidRPr="00FB4DCB" w:rsidRDefault="00AD5665" w:rsidP="009D3FD5">
            <w:pPr>
              <w:pStyle w:val="Nagwek1"/>
              <w:tabs>
                <w:tab w:val="center" w:pos="249"/>
              </w:tabs>
              <w:snapToGrid w:val="0"/>
              <w:ind w:left="-120"/>
              <w:rPr>
                <w:rFonts w:ascii="Bookman Old Style" w:hAnsi="Bookman Old Style" w:cs="Bookman Old Style"/>
                <w:sz w:val="22"/>
                <w:szCs w:val="22"/>
              </w:rPr>
            </w:pPr>
          </w:p>
          <w:p w14:paraId="68119CC1" w14:textId="77777777" w:rsidR="00AD5665" w:rsidRPr="00FB4DCB" w:rsidRDefault="00AD5665" w:rsidP="009D3FD5">
            <w:pPr>
              <w:pStyle w:val="Nagwek1"/>
              <w:tabs>
                <w:tab w:val="center" w:pos="249"/>
              </w:tabs>
              <w:ind w:left="-120"/>
              <w:rPr>
                <w:rFonts w:ascii="Bookman Old Style" w:hAnsi="Bookman Old Style" w:cs="Bookman Old Style"/>
                <w:sz w:val="22"/>
                <w:szCs w:val="22"/>
              </w:rPr>
            </w:pPr>
            <w:r w:rsidRPr="00FB4DCB">
              <w:rPr>
                <w:rFonts w:ascii="Bookman Old Style" w:hAnsi="Bookman Old Style" w:cs="Bookman Old Style"/>
                <w:sz w:val="22"/>
                <w:szCs w:val="22"/>
              </w:rPr>
              <w:t>L.p.</w:t>
            </w:r>
          </w:p>
        </w:tc>
        <w:tc>
          <w:tcPr>
            <w:tcW w:w="5926" w:type="dxa"/>
            <w:shd w:val="clear" w:color="auto" w:fill="D8D8D8"/>
          </w:tcPr>
          <w:p w14:paraId="06B78297" w14:textId="77777777" w:rsidR="00AD5665" w:rsidRPr="00FB4DCB" w:rsidRDefault="00AD5665" w:rsidP="009D3FD5">
            <w:pPr>
              <w:pStyle w:val="Nagwek1"/>
              <w:snapToGrid w:val="0"/>
              <w:rPr>
                <w:rFonts w:ascii="Bookman Old Style" w:hAnsi="Bookman Old Style" w:cs="Bookman Old Style"/>
                <w:sz w:val="22"/>
                <w:szCs w:val="22"/>
              </w:rPr>
            </w:pPr>
          </w:p>
          <w:p w14:paraId="4919929A" w14:textId="77777777" w:rsidR="00AD5665" w:rsidRPr="00FB4DCB" w:rsidRDefault="00AD5665" w:rsidP="009D3FD5">
            <w:pPr>
              <w:pStyle w:val="Nagwek1"/>
              <w:rPr>
                <w:rFonts w:ascii="Bookman Old Style" w:hAnsi="Bookman Old Style" w:cs="Bookman Old Style"/>
                <w:sz w:val="22"/>
                <w:szCs w:val="22"/>
              </w:rPr>
            </w:pPr>
            <w:r w:rsidRPr="00FB4DCB">
              <w:rPr>
                <w:rFonts w:ascii="Bookman Old Style" w:hAnsi="Bookman Old Style" w:cs="Bookman Old Style"/>
                <w:sz w:val="22"/>
                <w:szCs w:val="22"/>
              </w:rPr>
              <w:t>Parametry techniczne</w:t>
            </w:r>
          </w:p>
        </w:tc>
        <w:tc>
          <w:tcPr>
            <w:tcW w:w="2258" w:type="dxa"/>
            <w:shd w:val="clear" w:color="auto" w:fill="D8D8D8"/>
          </w:tcPr>
          <w:p w14:paraId="7519FD2D" w14:textId="77777777" w:rsidR="00AD5665" w:rsidRPr="003B0E0E" w:rsidRDefault="00AD5665" w:rsidP="009D3FD5">
            <w:pPr>
              <w:pStyle w:val="Nagwek1"/>
              <w:rPr>
                <w:rFonts w:ascii="Bookman Old Style" w:hAnsi="Bookman Old Style" w:cs="Bookman Old Style"/>
                <w:sz w:val="20"/>
              </w:rPr>
            </w:pPr>
            <w:r w:rsidRPr="003B0E0E">
              <w:rPr>
                <w:rFonts w:ascii="Bookman Old Style" w:hAnsi="Bookman Old Style" w:cs="Bookman Old Style"/>
                <w:sz w:val="20"/>
              </w:rPr>
              <w:t>Parametry graniczne (wymagane)</w:t>
            </w:r>
          </w:p>
        </w:tc>
        <w:tc>
          <w:tcPr>
            <w:tcW w:w="1984" w:type="dxa"/>
            <w:gridSpan w:val="3"/>
            <w:shd w:val="clear" w:color="auto" w:fill="D8D8D8"/>
          </w:tcPr>
          <w:p w14:paraId="0112A262" w14:textId="77777777" w:rsidR="00AD5665" w:rsidRPr="003B0E0E" w:rsidRDefault="00AD5665" w:rsidP="009D3FD5">
            <w:pPr>
              <w:jc w:val="center"/>
              <w:rPr>
                <w:rFonts w:ascii="Bookman Old Style" w:hAnsi="Bookman Old Style"/>
              </w:rPr>
            </w:pPr>
            <w:r w:rsidRPr="003B0E0E">
              <w:rPr>
                <w:rFonts w:ascii="Bookman Old Style" w:hAnsi="Bookman Old Style" w:cs="Bookman Old Style"/>
              </w:rPr>
              <w:t>Parametry oferowane potwierdzić TAK oraz podać /opisać</w:t>
            </w:r>
          </w:p>
        </w:tc>
      </w:tr>
      <w:tr w:rsidR="00AD5665" w:rsidRPr="00FB4DCB" w14:paraId="230D1962" w14:textId="77777777" w:rsidTr="00F03F86">
        <w:tc>
          <w:tcPr>
            <w:tcW w:w="703" w:type="dxa"/>
            <w:tcBorders>
              <w:bottom w:val="single" w:sz="4" w:space="0" w:color="auto"/>
            </w:tcBorders>
            <w:shd w:val="clear" w:color="auto" w:fill="B2B2B2"/>
          </w:tcPr>
          <w:p w14:paraId="7D65A91F" w14:textId="77777777" w:rsidR="00AD5665" w:rsidRPr="00FB4DCB" w:rsidRDefault="00AD5665" w:rsidP="009D3FD5">
            <w:pPr>
              <w:snapToGrid w:val="0"/>
              <w:spacing w:after="58"/>
              <w:jc w:val="center"/>
              <w:rPr>
                <w:rFonts w:ascii="Bookman Old Style" w:hAnsi="Bookman Old Style" w:cs="Bookman Old Style"/>
                <w:b/>
                <w:sz w:val="22"/>
                <w:szCs w:val="22"/>
              </w:rPr>
            </w:pPr>
          </w:p>
        </w:tc>
        <w:tc>
          <w:tcPr>
            <w:tcW w:w="5926" w:type="dxa"/>
            <w:tcBorders>
              <w:bottom w:val="single" w:sz="4" w:space="0" w:color="auto"/>
            </w:tcBorders>
            <w:shd w:val="clear" w:color="auto" w:fill="B2B2B2"/>
          </w:tcPr>
          <w:p w14:paraId="401616D4" w14:textId="77777777" w:rsidR="00AD5665" w:rsidRPr="00FB4DCB" w:rsidRDefault="00AD5665" w:rsidP="009D3FD5">
            <w:pPr>
              <w:spacing w:after="58"/>
              <w:rPr>
                <w:rFonts w:ascii="Bookman Old Style" w:hAnsi="Bookman Old Style" w:cs="Bookman Old Style"/>
                <w:b/>
                <w:sz w:val="22"/>
                <w:szCs w:val="22"/>
              </w:rPr>
            </w:pPr>
            <w:r w:rsidRPr="00FB4DCB">
              <w:rPr>
                <w:rFonts w:ascii="Bookman Old Style" w:hAnsi="Bookman Old Style" w:cs="Bookman Old Style"/>
                <w:b/>
                <w:sz w:val="22"/>
                <w:szCs w:val="22"/>
              </w:rPr>
              <w:t>Certyfikaty i Dokumenty</w:t>
            </w:r>
          </w:p>
        </w:tc>
        <w:tc>
          <w:tcPr>
            <w:tcW w:w="2258" w:type="dxa"/>
            <w:tcBorders>
              <w:bottom w:val="single" w:sz="4" w:space="0" w:color="auto"/>
            </w:tcBorders>
            <w:shd w:val="clear" w:color="auto" w:fill="B2B2B2"/>
          </w:tcPr>
          <w:p w14:paraId="2A769391" w14:textId="77777777" w:rsidR="00AD5665" w:rsidRPr="00FB4DCB" w:rsidRDefault="00AD5665" w:rsidP="009D3FD5">
            <w:pPr>
              <w:snapToGrid w:val="0"/>
              <w:spacing w:after="58"/>
              <w:jc w:val="center"/>
              <w:rPr>
                <w:rFonts w:ascii="Bookman Old Style" w:hAnsi="Bookman Old Style" w:cs="Bookman Old Style"/>
                <w:b/>
                <w:sz w:val="22"/>
                <w:szCs w:val="22"/>
              </w:rPr>
            </w:pPr>
          </w:p>
        </w:tc>
        <w:tc>
          <w:tcPr>
            <w:tcW w:w="1984" w:type="dxa"/>
            <w:gridSpan w:val="3"/>
            <w:tcBorders>
              <w:bottom w:val="single" w:sz="4" w:space="0" w:color="auto"/>
            </w:tcBorders>
            <w:shd w:val="clear" w:color="auto" w:fill="B2B2B2"/>
          </w:tcPr>
          <w:p w14:paraId="2207DF45" w14:textId="77777777" w:rsidR="00AD5665" w:rsidRPr="00FB4DCB" w:rsidRDefault="00AD5665" w:rsidP="009D3FD5">
            <w:pPr>
              <w:snapToGrid w:val="0"/>
              <w:spacing w:after="58"/>
              <w:jc w:val="center"/>
              <w:rPr>
                <w:rFonts w:ascii="Bookman Old Style" w:hAnsi="Bookman Old Style" w:cs="Bookman Old Style"/>
                <w:b/>
                <w:sz w:val="22"/>
                <w:szCs w:val="22"/>
              </w:rPr>
            </w:pPr>
          </w:p>
        </w:tc>
      </w:tr>
      <w:tr w:rsidR="00AD5665" w:rsidRPr="0083190A" w14:paraId="14FADDFC"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48938ABC" w14:textId="77777777" w:rsidR="00AD5665" w:rsidRPr="0083190A"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1</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5F3E28BC" w14:textId="77777777" w:rsidR="00AD5665" w:rsidRPr="008525CC" w:rsidRDefault="00AD5665" w:rsidP="009D3FD5">
            <w:pPr>
              <w:spacing w:after="58" w:line="276" w:lineRule="auto"/>
              <w:jc w:val="both"/>
              <w:rPr>
                <w:rFonts w:ascii="Bookman Old Style" w:hAnsi="Bookman Old Style" w:cs="Bookman Old Style"/>
                <w:sz w:val="18"/>
                <w:szCs w:val="18"/>
              </w:rPr>
            </w:pPr>
            <w:r w:rsidRPr="008525CC">
              <w:rPr>
                <w:rFonts w:ascii="Bookman Old Style" w:hAnsi="Bookman Old Style"/>
                <w:sz w:val="18"/>
                <w:szCs w:val="18"/>
              </w:rPr>
              <w:t xml:space="preserve">Certyfikat CE (podać nr certyfikatu) na cały aparat, oznakowanie znakiem CE - </w:t>
            </w:r>
            <w:r w:rsidRPr="008525CC">
              <w:rPr>
                <w:rFonts w:ascii="Bookman Old Style" w:hAnsi="Bookman Old Style" w:cs="Tahoma"/>
                <w:sz w:val="18"/>
                <w:szCs w:val="18"/>
              </w:rPr>
              <w:t>jeśli dotyczy</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EAD9759" w14:textId="77777777" w:rsidR="00AD5665" w:rsidRPr="0083190A" w:rsidRDefault="00AD5665" w:rsidP="009D3FD5">
            <w:pPr>
              <w:spacing w:after="58" w:line="276" w:lineRule="auto"/>
              <w:jc w:val="center"/>
              <w:rPr>
                <w:rFonts w:ascii="Bookman Old Style" w:hAnsi="Bookman Old Style" w:cs="Bookman Old Style"/>
                <w:sz w:val="18"/>
                <w:szCs w:val="18"/>
              </w:rPr>
            </w:pPr>
            <w:r w:rsidRPr="0083190A">
              <w:rPr>
                <w:rFonts w:ascii="Bookman Old Style" w:hAnsi="Bookman Old Style" w:cs="Bookman Old Style"/>
                <w:sz w:val="18"/>
                <w:szCs w:val="18"/>
              </w:rPr>
              <w:t>TAK,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1494367C" w14:textId="77777777" w:rsidR="00AD5665" w:rsidRPr="0083190A" w:rsidRDefault="00AD5665" w:rsidP="009D3FD5">
            <w:pPr>
              <w:snapToGrid w:val="0"/>
              <w:spacing w:after="58" w:line="276" w:lineRule="auto"/>
              <w:rPr>
                <w:rFonts w:ascii="Bookman Old Style" w:hAnsi="Bookman Old Style" w:cs="Bookman Old Style"/>
                <w:sz w:val="18"/>
                <w:szCs w:val="18"/>
              </w:rPr>
            </w:pPr>
          </w:p>
        </w:tc>
      </w:tr>
      <w:tr w:rsidR="00AD5665" w14:paraId="70BE659D"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7722C317" w14:textId="77777777" w:rsidR="00AD5665" w:rsidRDefault="00AD5665" w:rsidP="009D3FD5">
            <w:pPr>
              <w:pStyle w:val="NormalnyBookmanOldStyle"/>
            </w:pPr>
            <w:r>
              <w:t>2</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0BA3528D" w14:textId="77777777" w:rsidR="00AD5665" w:rsidRPr="00454202" w:rsidRDefault="00AD5665" w:rsidP="009D3FD5">
            <w:pPr>
              <w:pStyle w:val="NormalnyBookmanOldStyle"/>
            </w:pPr>
            <w:r w:rsidRPr="00454202">
              <w:rPr>
                <w:rFonts w:cs="Book Antiqua"/>
              </w:rPr>
              <w:t>Deklaracja zgodności na całość aparatu, nie na części składowe:</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13A2B52E" w14:textId="77777777" w:rsidR="00AD5665" w:rsidRDefault="00AD5665" w:rsidP="009D3FD5">
            <w:pPr>
              <w:pStyle w:val="NormalnyBookmanOldStyle"/>
            </w:pPr>
            <w:r>
              <w:t>TAK,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640D63E6" w14:textId="77777777" w:rsidR="00AD5665" w:rsidRDefault="00AD5665" w:rsidP="009D3FD5">
            <w:pPr>
              <w:pStyle w:val="NormalnyBookmanOldStyle"/>
            </w:pPr>
          </w:p>
        </w:tc>
      </w:tr>
      <w:tr w:rsidR="00AD5665" w:rsidRPr="0083190A" w14:paraId="201F1406"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534D29ED" w14:textId="77777777" w:rsidR="00AD5665" w:rsidRPr="0083190A"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3</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524E4688" w14:textId="77777777" w:rsidR="00AD5665" w:rsidRPr="008525CC" w:rsidRDefault="00AD5665" w:rsidP="009D3FD5">
            <w:pPr>
              <w:spacing w:after="58" w:line="276" w:lineRule="auto"/>
              <w:jc w:val="both"/>
              <w:rPr>
                <w:rFonts w:ascii="Bookman Old Style" w:hAnsi="Bookman Old Style" w:cs="Bookman Old Style"/>
                <w:sz w:val="18"/>
                <w:szCs w:val="18"/>
              </w:rPr>
            </w:pPr>
            <w:r w:rsidRPr="008525CC">
              <w:rPr>
                <w:rFonts w:ascii="Bookman Old Style" w:hAnsi="Bookman Old Style" w:cs="Tahoma"/>
                <w:sz w:val="18"/>
                <w:szCs w:val="18"/>
              </w:rPr>
              <w:t>Rejestracja w urzędzie rejestracji na terenie UE</w:t>
            </w:r>
            <w:r>
              <w:rPr>
                <w:rFonts w:ascii="Bookman Old Style" w:hAnsi="Bookman Old Style" w:cs="Tahoma"/>
                <w:sz w:val="18"/>
                <w:szCs w:val="18"/>
              </w:rPr>
              <w:t>:</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1FF4BCA7" w14:textId="77777777" w:rsidR="00AD5665" w:rsidRPr="0083190A" w:rsidRDefault="00AD5665" w:rsidP="009D3FD5">
            <w:pPr>
              <w:spacing w:after="58" w:line="276" w:lineRule="auto"/>
              <w:jc w:val="center"/>
              <w:rPr>
                <w:rFonts w:ascii="Bookman Old Style" w:hAnsi="Bookman Old Style" w:cs="Bookman Old Style"/>
                <w:sz w:val="18"/>
                <w:szCs w:val="18"/>
              </w:rPr>
            </w:pPr>
            <w:r w:rsidRPr="0083190A">
              <w:rPr>
                <w:rFonts w:ascii="Bookman Old Style" w:hAnsi="Bookman Old Style" w:cs="Bookman Old Style"/>
                <w:sz w:val="18"/>
                <w:szCs w:val="18"/>
              </w:rPr>
              <w:t>TAK,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0AF62611" w14:textId="77777777" w:rsidR="00AD5665" w:rsidRPr="0083190A" w:rsidRDefault="00AD5665" w:rsidP="009D3FD5">
            <w:pPr>
              <w:snapToGrid w:val="0"/>
              <w:spacing w:after="58" w:line="276" w:lineRule="auto"/>
              <w:rPr>
                <w:rFonts w:ascii="Bookman Old Style" w:hAnsi="Bookman Old Style" w:cs="Bookman Old Style"/>
                <w:sz w:val="18"/>
                <w:szCs w:val="18"/>
              </w:rPr>
            </w:pPr>
          </w:p>
        </w:tc>
      </w:tr>
      <w:tr w:rsidR="00AD5665" w:rsidRPr="0083190A" w14:paraId="209873A9"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634FE658" w14:textId="77777777" w:rsidR="00AD5665" w:rsidRPr="0083190A"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4</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0B44B8B4" w14:textId="77777777" w:rsidR="00AD5665" w:rsidRPr="008525CC" w:rsidRDefault="00AD5665" w:rsidP="009D3FD5">
            <w:pPr>
              <w:spacing w:after="58" w:line="276" w:lineRule="auto"/>
              <w:jc w:val="both"/>
              <w:rPr>
                <w:rFonts w:ascii="Bookman Old Style" w:hAnsi="Bookman Old Style" w:cs="Bookman Old Style"/>
                <w:sz w:val="18"/>
                <w:szCs w:val="18"/>
              </w:rPr>
            </w:pPr>
            <w:r>
              <w:rPr>
                <w:rFonts w:ascii="Bookman Old Style" w:hAnsi="Bookman Old Style"/>
                <w:sz w:val="18"/>
                <w:szCs w:val="18"/>
              </w:rPr>
              <w:t>Producent:</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66E9918" w14:textId="77777777" w:rsidR="00AD5665" w:rsidRPr="0083190A" w:rsidRDefault="00AD5665" w:rsidP="009D3FD5">
            <w:pPr>
              <w:spacing w:after="58" w:line="276" w:lineRule="auto"/>
              <w:jc w:val="center"/>
              <w:rPr>
                <w:rFonts w:ascii="Bookman Old Style" w:hAnsi="Bookman Old Style" w:cs="Bookman Old Style"/>
                <w:sz w:val="18"/>
                <w:szCs w:val="18"/>
              </w:rPr>
            </w:pPr>
            <w:r w:rsidRPr="0083190A">
              <w:rPr>
                <w:rFonts w:ascii="Bookman Old Style" w:hAnsi="Bookman Old Style" w:cs="Bookman Old Style"/>
                <w:sz w:val="18"/>
                <w:szCs w:val="18"/>
              </w:rPr>
              <w:t>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3BF42767" w14:textId="77777777" w:rsidR="00AD5665" w:rsidRPr="0083190A" w:rsidRDefault="00AD5665" w:rsidP="009D3FD5">
            <w:pPr>
              <w:snapToGrid w:val="0"/>
              <w:spacing w:after="58" w:line="276" w:lineRule="auto"/>
              <w:rPr>
                <w:rFonts w:ascii="Bookman Old Style" w:hAnsi="Bookman Old Style" w:cs="Bookman Old Style"/>
                <w:sz w:val="18"/>
                <w:szCs w:val="18"/>
              </w:rPr>
            </w:pPr>
          </w:p>
        </w:tc>
      </w:tr>
      <w:tr w:rsidR="00AD5665" w:rsidRPr="0083190A" w14:paraId="0389F6DC"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1399DAB0" w14:textId="77777777" w:rsidR="00AD5665" w:rsidRPr="0083190A"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5</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10673F92" w14:textId="77777777" w:rsidR="00AD5665" w:rsidRPr="0083190A" w:rsidRDefault="00AD5665" w:rsidP="009D3FD5">
            <w:pPr>
              <w:spacing w:after="58" w:line="276" w:lineRule="auto"/>
              <w:jc w:val="both"/>
              <w:rPr>
                <w:rFonts w:ascii="Bookman Old Style" w:hAnsi="Bookman Old Style" w:cs="Bookman Old Style"/>
                <w:sz w:val="18"/>
                <w:szCs w:val="18"/>
              </w:rPr>
            </w:pPr>
            <w:r w:rsidRPr="0083190A">
              <w:rPr>
                <w:rFonts w:ascii="Bookman Old Style" w:hAnsi="Bookman Old Style" w:cs="Bookman Old Style"/>
                <w:sz w:val="18"/>
                <w:szCs w:val="18"/>
              </w:rPr>
              <w:t>Kraj pochodzenia</w:t>
            </w:r>
            <w:r>
              <w:rPr>
                <w:rFonts w:ascii="Bookman Old Style" w:hAnsi="Bookman Old Style" w:cs="Bookman Old Style"/>
                <w:sz w:val="18"/>
                <w:szCs w:val="18"/>
              </w:rPr>
              <w:t>:</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3FE8F44" w14:textId="77777777" w:rsidR="00AD5665" w:rsidRPr="0083190A" w:rsidRDefault="00AD5665" w:rsidP="009D3FD5">
            <w:pPr>
              <w:spacing w:after="58" w:line="276" w:lineRule="auto"/>
              <w:jc w:val="center"/>
              <w:rPr>
                <w:rFonts w:ascii="Bookman Old Style" w:hAnsi="Bookman Old Style" w:cs="Bookman Old Style"/>
                <w:sz w:val="18"/>
                <w:szCs w:val="18"/>
              </w:rPr>
            </w:pPr>
            <w:r w:rsidRPr="0083190A">
              <w:rPr>
                <w:rFonts w:ascii="Bookman Old Style" w:hAnsi="Bookman Old Style" w:cs="Bookman Old Style"/>
                <w:sz w:val="18"/>
                <w:szCs w:val="18"/>
              </w:rPr>
              <w:t>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37CB0BA1" w14:textId="77777777" w:rsidR="00AD5665" w:rsidRPr="0083190A" w:rsidRDefault="00AD5665" w:rsidP="009D3FD5">
            <w:pPr>
              <w:snapToGrid w:val="0"/>
              <w:spacing w:after="58" w:line="276" w:lineRule="auto"/>
              <w:rPr>
                <w:rFonts w:ascii="Bookman Old Style" w:hAnsi="Bookman Old Style" w:cs="Bookman Old Style"/>
                <w:sz w:val="18"/>
                <w:szCs w:val="18"/>
              </w:rPr>
            </w:pPr>
          </w:p>
        </w:tc>
      </w:tr>
      <w:tr w:rsidR="00AD5665" w:rsidRPr="0083190A" w14:paraId="6D1DB7BA"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5ED00174" w14:textId="77777777" w:rsidR="00AD5665" w:rsidRPr="0083190A"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6</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6CD4AD6F" w14:textId="77777777" w:rsidR="00AD5665" w:rsidRPr="0083190A" w:rsidRDefault="00AD5665" w:rsidP="009D3FD5">
            <w:pPr>
              <w:spacing w:after="58" w:line="276" w:lineRule="auto"/>
              <w:jc w:val="both"/>
              <w:rPr>
                <w:rFonts w:ascii="Bookman Old Style" w:hAnsi="Bookman Old Style" w:cs="Bookman Old Style"/>
                <w:sz w:val="18"/>
                <w:szCs w:val="18"/>
              </w:rPr>
            </w:pPr>
            <w:r w:rsidRPr="0083190A">
              <w:rPr>
                <w:rFonts w:ascii="Bookman Old Style" w:hAnsi="Bookman Old Style" w:cs="Bookman Old Style"/>
                <w:sz w:val="18"/>
                <w:szCs w:val="18"/>
              </w:rPr>
              <w:t>Urządzenie typ:</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360E638D" w14:textId="77777777" w:rsidR="00AD5665" w:rsidRPr="0083190A" w:rsidRDefault="00AD5665" w:rsidP="009D3FD5">
            <w:pPr>
              <w:spacing w:after="58" w:line="276" w:lineRule="auto"/>
              <w:jc w:val="center"/>
              <w:rPr>
                <w:rFonts w:ascii="Bookman Old Style" w:hAnsi="Bookman Old Style" w:cs="Bookman Old Style"/>
                <w:sz w:val="18"/>
                <w:szCs w:val="18"/>
              </w:rPr>
            </w:pPr>
            <w:r w:rsidRPr="0083190A">
              <w:rPr>
                <w:rFonts w:ascii="Bookman Old Style" w:hAnsi="Bookman Old Style" w:cs="Bookman Old Style"/>
                <w:sz w:val="18"/>
                <w:szCs w:val="18"/>
              </w:rPr>
              <w:t>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610DE52C" w14:textId="77777777" w:rsidR="00AD5665" w:rsidRPr="0083190A" w:rsidRDefault="00AD5665" w:rsidP="009D3FD5">
            <w:pPr>
              <w:snapToGrid w:val="0"/>
              <w:spacing w:after="58" w:line="276" w:lineRule="auto"/>
              <w:rPr>
                <w:rFonts w:ascii="Bookman Old Style" w:hAnsi="Bookman Old Style" w:cs="Bookman Old Style"/>
                <w:sz w:val="18"/>
                <w:szCs w:val="18"/>
              </w:rPr>
            </w:pPr>
          </w:p>
        </w:tc>
      </w:tr>
      <w:tr w:rsidR="00AD5665" w:rsidRPr="0083190A" w14:paraId="4E87E172"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281E463E" w14:textId="77777777" w:rsidR="00AD5665" w:rsidRPr="0083190A"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7</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2C79931D" w14:textId="77777777" w:rsidR="00AD5665" w:rsidRPr="00AA4E31" w:rsidRDefault="00AD5665" w:rsidP="009D3FD5">
            <w:pPr>
              <w:spacing w:after="58" w:line="276" w:lineRule="auto"/>
              <w:rPr>
                <w:rFonts w:ascii="Bookman Old Style" w:hAnsi="Bookman Old Style" w:cs="Bookman Old Style"/>
                <w:sz w:val="18"/>
                <w:szCs w:val="18"/>
              </w:rPr>
            </w:pPr>
            <w:r w:rsidRPr="00AA4E31">
              <w:rPr>
                <w:rFonts w:ascii="Bookman Old Style" w:hAnsi="Bookman Old Style"/>
                <w:sz w:val="18"/>
                <w:szCs w:val="18"/>
              </w:rPr>
              <w:t xml:space="preserve">Kopia ważnych posiadanych </w:t>
            </w:r>
            <w:proofErr w:type="spellStart"/>
            <w:r w:rsidRPr="00AA4E31">
              <w:rPr>
                <w:rFonts w:ascii="Bookman Old Style" w:hAnsi="Bookman Old Style"/>
                <w:sz w:val="18"/>
                <w:szCs w:val="18"/>
              </w:rPr>
              <w:t>dopuszczeń</w:t>
            </w:r>
            <w:proofErr w:type="spellEnd"/>
            <w:r w:rsidRPr="00AA4E31">
              <w:rPr>
                <w:rFonts w:ascii="Bookman Old Style" w:hAnsi="Bookman Old Style"/>
                <w:sz w:val="18"/>
                <w:szCs w:val="18"/>
              </w:rPr>
              <w:t xml:space="preserve"> do obrotu zgodnie </w:t>
            </w:r>
            <w:r>
              <w:rPr>
                <w:rFonts w:ascii="Bookman Old Style" w:hAnsi="Bookman Old Style"/>
                <w:sz w:val="18"/>
                <w:szCs w:val="18"/>
              </w:rPr>
              <w:br/>
            </w:r>
            <w:r w:rsidRPr="00AA4E31">
              <w:rPr>
                <w:rFonts w:ascii="Bookman Old Style" w:hAnsi="Bookman Old Style"/>
                <w:sz w:val="18"/>
                <w:szCs w:val="18"/>
              </w:rPr>
              <w:t xml:space="preserve">z wymogami ustawy z dnia z </w:t>
            </w:r>
            <w:proofErr w:type="spellStart"/>
            <w:r w:rsidRPr="00AA4E31">
              <w:rPr>
                <w:rFonts w:ascii="Bookman Old Style" w:hAnsi="Bookman Old Style"/>
                <w:sz w:val="18"/>
                <w:szCs w:val="18"/>
              </w:rPr>
              <w:t>dn</w:t>
            </w:r>
            <w:proofErr w:type="spellEnd"/>
            <w:r w:rsidRPr="00AA4E31">
              <w:rPr>
                <w:rFonts w:ascii="Bookman Old Style" w:hAnsi="Bookman Old Style"/>
                <w:sz w:val="18"/>
                <w:szCs w:val="18"/>
              </w:rPr>
              <w:t xml:space="preserve"> 07.04.2022 r. o wyrobach medycznych (Dz. U. 2022 poz. 974) i późniejszymi zmianami</w:t>
            </w:r>
            <w:r>
              <w:rPr>
                <w:rFonts w:ascii="Bookman Old Style" w:hAnsi="Bookman Old Style"/>
                <w:sz w:val="18"/>
                <w:szCs w:val="18"/>
              </w:rPr>
              <w:t>.</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4F0D8A2A" w14:textId="77777777" w:rsidR="00AD5665" w:rsidRPr="0083190A" w:rsidRDefault="00AD5665" w:rsidP="009D3FD5">
            <w:pPr>
              <w:spacing w:after="58" w:line="276" w:lineRule="auto"/>
              <w:jc w:val="center"/>
              <w:rPr>
                <w:rFonts w:ascii="Bookman Old Style" w:hAnsi="Bookman Old Style" w:cs="Bookman Old Style"/>
                <w:sz w:val="18"/>
                <w:szCs w:val="18"/>
              </w:rPr>
            </w:pPr>
            <w:r w:rsidRPr="0083190A">
              <w:rPr>
                <w:rFonts w:ascii="Bookman Old Style" w:hAnsi="Bookman Old Style" w:cs="Bookman Old Style"/>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557A43CD" w14:textId="77777777" w:rsidR="00AD5665" w:rsidRPr="0083190A" w:rsidRDefault="00AD5665" w:rsidP="009D3FD5">
            <w:pPr>
              <w:snapToGrid w:val="0"/>
              <w:spacing w:after="58" w:line="276" w:lineRule="auto"/>
              <w:rPr>
                <w:rFonts w:ascii="Bookman Old Style" w:hAnsi="Bookman Old Style" w:cs="Bookman Old Style"/>
                <w:sz w:val="18"/>
                <w:szCs w:val="18"/>
              </w:rPr>
            </w:pPr>
          </w:p>
        </w:tc>
      </w:tr>
      <w:tr w:rsidR="00AD5665" w:rsidRPr="00AF7312" w14:paraId="12F442E5"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4DE0A150" w14:textId="77777777" w:rsidR="00AD5665" w:rsidRPr="00AF7312" w:rsidRDefault="00AD5665" w:rsidP="009D3FD5">
            <w:pPr>
              <w:spacing w:after="58" w:line="276" w:lineRule="auto"/>
              <w:jc w:val="center"/>
              <w:rPr>
                <w:rFonts w:ascii="Bookman Old Style" w:hAnsi="Bookman Old Style" w:cs="Bookman Old Style"/>
                <w:sz w:val="18"/>
                <w:szCs w:val="18"/>
              </w:rPr>
            </w:pPr>
            <w:r>
              <w:rPr>
                <w:rFonts w:ascii="Bookman Old Style" w:hAnsi="Bookman Old Style" w:cs="Bookman Old Style"/>
                <w:sz w:val="18"/>
                <w:szCs w:val="18"/>
              </w:rPr>
              <w:t>8</w:t>
            </w:r>
          </w:p>
        </w:tc>
        <w:tc>
          <w:tcPr>
            <w:tcW w:w="5926" w:type="dxa"/>
            <w:tcBorders>
              <w:top w:val="single" w:sz="4" w:space="0" w:color="auto"/>
              <w:left w:val="single" w:sz="4" w:space="0" w:color="auto"/>
              <w:bottom w:val="single" w:sz="4" w:space="0" w:color="auto"/>
              <w:right w:val="single" w:sz="4" w:space="0" w:color="auto"/>
            </w:tcBorders>
            <w:shd w:val="clear" w:color="auto" w:fill="auto"/>
          </w:tcPr>
          <w:p w14:paraId="3D995E2B" w14:textId="77777777" w:rsidR="00AD5665" w:rsidRPr="00AF7312" w:rsidRDefault="00AD5665" w:rsidP="009D3FD5">
            <w:pPr>
              <w:spacing w:after="58" w:line="276" w:lineRule="auto"/>
              <w:rPr>
                <w:rFonts w:ascii="Bookman Old Style" w:hAnsi="Bookman Old Style" w:cs="Bookman Old Style"/>
                <w:sz w:val="18"/>
                <w:szCs w:val="18"/>
              </w:rPr>
            </w:pPr>
            <w:r>
              <w:rPr>
                <w:rFonts w:ascii="Bookman Old Style" w:hAnsi="Bookman Old Style" w:cs="Bookman Old Style"/>
                <w:sz w:val="18"/>
                <w:szCs w:val="18"/>
              </w:rPr>
              <w:t xml:space="preserve">Rok produkcji: </w:t>
            </w:r>
            <w:r w:rsidRPr="002701AA">
              <w:rPr>
                <w:rFonts w:ascii="Bookman Old Style" w:hAnsi="Bookman Old Style" w:cs="Bookman Old Style"/>
                <w:sz w:val="18"/>
                <w:szCs w:val="18"/>
              </w:rPr>
              <w:t>202</w:t>
            </w:r>
            <w:r>
              <w:rPr>
                <w:rFonts w:ascii="Bookman Old Style" w:hAnsi="Bookman Old Style" w:cs="Bookman Old Style"/>
                <w:sz w:val="18"/>
                <w:szCs w:val="18"/>
              </w:rPr>
              <w:t>4</w:t>
            </w:r>
            <w:r w:rsidRPr="00AF7312">
              <w:rPr>
                <w:rFonts w:ascii="Bookman Old Style" w:hAnsi="Bookman Old Style" w:cs="Bookman Old Style"/>
                <w:sz w:val="18"/>
                <w:szCs w:val="18"/>
              </w:rPr>
              <w:t>, system fabrycznie now</w:t>
            </w:r>
            <w:r>
              <w:rPr>
                <w:rFonts w:ascii="Bookman Old Style" w:hAnsi="Bookman Old Style" w:cs="Bookman Old Style"/>
                <w:sz w:val="18"/>
                <w:szCs w:val="18"/>
              </w:rPr>
              <w:t xml:space="preserve">y w oryginalnym opakowaniu, </w:t>
            </w:r>
            <w:proofErr w:type="spellStart"/>
            <w:r>
              <w:rPr>
                <w:rFonts w:ascii="Bookman Old Style" w:hAnsi="Bookman Old Style" w:cs="Bookman Old Style"/>
                <w:sz w:val="18"/>
                <w:szCs w:val="18"/>
              </w:rPr>
              <w:t>nierekondycjonowany</w:t>
            </w:r>
            <w:proofErr w:type="spellEnd"/>
            <w:r>
              <w:rPr>
                <w:rFonts w:ascii="Bookman Old Style" w:hAnsi="Bookman Old Style" w:cs="Bookman Old Style"/>
                <w:sz w:val="18"/>
                <w:szCs w:val="18"/>
              </w:rPr>
              <w:t xml:space="preserve">, </w:t>
            </w:r>
            <w:proofErr w:type="spellStart"/>
            <w:r>
              <w:rPr>
                <w:rFonts w:ascii="Bookman Old Style" w:hAnsi="Bookman Old Style" w:cs="Bookman Old Style"/>
                <w:sz w:val="18"/>
                <w:szCs w:val="18"/>
              </w:rPr>
              <w:t>nie</w:t>
            </w:r>
            <w:r w:rsidRPr="00AF7312">
              <w:rPr>
                <w:rFonts w:ascii="Bookman Old Style" w:hAnsi="Bookman Old Style" w:cs="Bookman Old Style"/>
                <w:sz w:val="18"/>
                <w:szCs w:val="18"/>
              </w:rPr>
              <w:t>powystawowy</w:t>
            </w:r>
            <w:proofErr w:type="spellEnd"/>
            <w:r>
              <w:rPr>
                <w:rFonts w:ascii="Bookman Old Style" w:hAnsi="Bookman Old Style" w:cs="Bookman Old Style"/>
                <w:sz w:val="18"/>
                <w:szCs w:val="18"/>
              </w:rPr>
              <w:t>.</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3FBE64DF" w14:textId="77777777" w:rsidR="00AD5665" w:rsidRPr="00AF7312" w:rsidRDefault="00AD5665" w:rsidP="009D3FD5">
            <w:pPr>
              <w:spacing w:after="58" w:line="276" w:lineRule="auto"/>
              <w:jc w:val="center"/>
              <w:rPr>
                <w:rFonts w:ascii="Bookman Old Style" w:hAnsi="Bookman Old Style" w:cs="Bookman Old Style"/>
                <w:sz w:val="18"/>
                <w:szCs w:val="18"/>
              </w:rPr>
            </w:pPr>
            <w:r w:rsidRPr="00AF7312">
              <w:rPr>
                <w:rFonts w:ascii="Bookman Old Style" w:hAnsi="Bookman Old Style" w:cs="Bookman Old Style"/>
                <w:sz w:val="18"/>
                <w:szCs w:val="18"/>
              </w:rPr>
              <w:t>TAK,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tcPr>
          <w:p w14:paraId="0630A345" w14:textId="77777777" w:rsidR="00AD5665" w:rsidRPr="00AF7312" w:rsidRDefault="00AD5665" w:rsidP="009D3FD5">
            <w:pPr>
              <w:snapToGrid w:val="0"/>
              <w:spacing w:after="58" w:line="276" w:lineRule="auto"/>
              <w:rPr>
                <w:rFonts w:ascii="Bookman Old Style" w:hAnsi="Bookman Old Style" w:cs="Bookman Old Style"/>
                <w:sz w:val="18"/>
                <w:szCs w:val="18"/>
              </w:rPr>
            </w:pPr>
          </w:p>
        </w:tc>
      </w:tr>
      <w:tr w:rsidR="00AD5665" w:rsidRPr="003B0E0E" w14:paraId="38496B01" w14:textId="77777777" w:rsidTr="009D3FD5">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B2B2B2"/>
          </w:tcPr>
          <w:p w14:paraId="3FB700D7" w14:textId="77777777" w:rsidR="00AD5665" w:rsidRPr="003B0E0E" w:rsidRDefault="00AD5665" w:rsidP="009D3FD5">
            <w:pPr>
              <w:snapToGrid w:val="0"/>
              <w:spacing w:after="58" w:line="276" w:lineRule="auto"/>
              <w:jc w:val="center"/>
              <w:rPr>
                <w:rFonts w:ascii="Bookman Old Style" w:hAnsi="Bookman Old Style" w:cs="Bookman Old Style"/>
                <w:b/>
                <w:sz w:val="22"/>
                <w:szCs w:val="22"/>
              </w:rPr>
            </w:pPr>
          </w:p>
        </w:tc>
        <w:tc>
          <w:tcPr>
            <w:tcW w:w="5926" w:type="dxa"/>
            <w:tcBorders>
              <w:top w:val="single" w:sz="4" w:space="0" w:color="auto"/>
              <w:left w:val="single" w:sz="4" w:space="0" w:color="auto"/>
              <w:bottom w:val="single" w:sz="4" w:space="0" w:color="auto"/>
              <w:right w:val="single" w:sz="4" w:space="0" w:color="auto"/>
            </w:tcBorders>
            <w:shd w:val="clear" w:color="auto" w:fill="B2B2B2"/>
            <w:vAlign w:val="center"/>
          </w:tcPr>
          <w:p w14:paraId="6AA8140A" w14:textId="77777777" w:rsidR="00AD5665" w:rsidRPr="000D5AB2" w:rsidRDefault="00AD5665" w:rsidP="009D3FD5">
            <w:pPr>
              <w:spacing w:line="276" w:lineRule="auto"/>
              <w:rPr>
                <w:rFonts w:ascii="Bookman Old Style" w:hAnsi="Bookman Old Style" w:cs="Bookman Old Style"/>
                <w:color w:val="FF0000"/>
              </w:rPr>
            </w:pPr>
            <w:r w:rsidRPr="00CB5290">
              <w:rPr>
                <w:rFonts w:ascii="Bookman Old Style" w:hAnsi="Bookman Old Style" w:cs="Bookman Old Style"/>
                <w:b/>
              </w:rPr>
              <w:t>Aparat do wykonywania zabiegów z elektroterapii</w:t>
            </w:r>
            <w:r>
              <w:rPr>
                <w:rFonts w:ascii="Bookman Old Style" w:hAnsi="Bookman Old Style" w:cs="Bookman Old Style"/>
                <w:b/>
              </w:rPr>
              <w:t xml:space="preserve"> </w:t>
            </w:r>
            <w:r>
              <w:rPr>
                <w:rFonts w:ascii="Bookman Old Style" w:hAnsi="Bookman Old Style" w:cs="Tahoma"/>
                <w:b/>
                <w:bCs/>
              </w:rPr>
              <w:t xml:space="preserve">- 2 </w:t>
            </w:r>
            <w:r w:rsidRPr="00581104">
              <w:rPr>
                <w:rFonts w:ascii="Bookman Old Style" w:hAnsi="Bookman Old Style" w:cs="Tahoma"/>
                <w:b/>
                <w:bCs/>
              </w:rPr>
              <w:t>szt.</w:t>
            </w:r>
          </w:p>
        </w:tc>
        <w:tc>
          <w:tcPr>
            <w:tcW w:w="2258" w:type="dxa"/>
            <w:tcBorders>
              <w:top w:val="single" w:sz="4" w:space="0" w:color="auto"/>
              <w:left w:val="single" w:sz="4" w:space="0" w:color="auto"/>
              <w:bottom w:val="single" w:sz="4" w:space="0" w:color="auto"/>
              <w:right w:val="single" w:sz="4" w:space="0" w:color="auto"/>
            </w:tcBorders>
            <w:shd w:val="clear" w:color="auto" w:fill="B2B2B2"/>
            <w:vAlign w:val="center"/>
          </w:tcPr>
          <w:p w14:paraId="4D15BEF7" w14:textId="77777777" w:rsidR="00AD5665" w:rsidRPr="00F03DCA" w:rsidRDefault="00AD5665" w:rsidP="009D3FD5">
            <w:pPr>
              <w:snapToGrid w:val="0"/>
              <w:spacing w:after="58" w:line="276" w:lineRule="auto"/>
              <w:jc w:val="center"/>
              <w:rPr>
                <w:rFonts w:ascii="Bookman Old Style" w:hAnsi="Bookman Old Style" w:cs="Bookman Old Style"/>
              </w:rPr>
            </w:pPr>
          </w:p>
        </w:tc>
        <w:tc>
          <w:tcPr>
            <w:tcW w:w="1864" w:type="dxa"/>
            <w:gridSpan w:val="2"/>
            <w:tcBorders>
              <w:top w:val="single" w:sz="4" w:space="0" w:color="auto"/>
              <w:left w:val="single" w:sz="4" w:space="0" w:color="auto"/>
              <w:bottom w:val="single" w:sz="4" w:space="0" w:color="auto"/>
              <w:right w:val="single" w:sz="4" w:space="0" w:color="auto"/>
            </w:tcBorders>
            <w:shd w:val="clear" w:color="auto" w:fill="B2B2B2"/>
          </w:tcPr>
          <w:p w14:paraId="564BE2D2" w14:textId="77777777" w:rsidR="00AD5665" w:rsidRPr="003B0E0E" w:rsidRDefault="00AD5665" w:rsidP="009D3FD5">
            <w:pPr>
              <w:snapToGrid w:val="0"/>
              <w:spacing w:after="58" w:line="276" w:lineRule="auto"/>
              <w:jc w:val="center"/>
              <w:rPr>
                <w:rFonts w:ascii="Bookman Old Style" w:hAnsi="Bookman Old Style" w:cs="Bookman Old Style"/>
                <w:b/>
                <w:sz w:val="22"/>
                <w:szCs w:val="22"/>
              </w:rPr>
            </w:pPr>
          </w:p>
        </w:tc>
      </w:tr>
      <w:tr w:rsidR="00AD5665" w:rsidRPr="00654470" w14:paraId="062D5FF6"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739AE199" w14:textId="77777777" w:rsidR="00AD5665" w:rsidRPr="0019671C" w:rsidRDefault="00AD5665" w:rsidP="009D3FD5">
            <w:pPr>
              <w:spacing w:after="58" w:line="276" w:lineRule="auto"/>
              <w:jc w:val="center"/>
              <w:rPr>
                <w:rFonts w:ascii="Bookman Old Style" w:hAnsi="Bookman Old Style"/>
                <w:sz w:val="18"/>
                <w:szCs w:val="18"/>
              </w:rPr>
            </w:pPr>
            <w:r>
              <w:rPr>
                <w:rFonts w:ascii="Bookman Old Style" w:hAnsi="Bookman Old Style"/>
                <w:sz w:val="18"/>
                <w:szCs w:val="18"/>
              </w:rPr>
              <w:t>9</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17CD9B6D"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Dwa całkowicie niezależne kanały zabiegów.</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45D06D34"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FA3E1A" w14:textId="77777777" w:rsidR="00AD5665" w:rsidRPr="00654470" w:rsidRDefault="00AD5665" w:rsidP="009D3FD5">
            <w:pPr>
              <w:snapToGrid w:val="0"/>
              <w:spacing w:after="58" w:line="276" w:lineRule="auto"/>
              <w:jc w:val="center"/>
              <w:rPr>
                <w:rFonts w:ascii="Bookman Old Style" w:hAnsi="Bookman Old Style" w:cs="Bookman Old Style"/>
                <w:b/>
                <w:sz w:val="18"/>
                <w:szCs w:val="18"/>
              </w:rPr>
            </w:pPr>
          </w:p>
        </w:tc>
      </w:tr>
      <w:tr w:rsidR="00AD5665" w:rsidRPr="00654470" w14:paraId="22F9C05B"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15C72527" w14:textId="77777777" w:rsidR="00AD5665" w:rsidRPr="0019671C" w:rsidRDefault="00AD5665" w:rsidP="009D3FD5">
            <w:pPr>
              <w:spacing w:after="58" w:line="276" w:lineRule="auto"/>
              <w:jc w:val="center"/>
              <w:rPr>
                <w:rFonts w:ascii="Bookman Old Style" w:hAnsi="Bookman Old Style"/>
                <w:sz w:val="18"/>
                <w:szCs w:val="18"/>
              </w:rPr>
            </w:pPr>
            <w:r>
              <w:rPr>
                <w:rFonts w:ascii="Bookman Old Style" w:hAnsi="Bookman Old Style"/>
                <w:sz w:val="18"/>
                <w:szCs w:val="18"/>
              </w:rPr>
              <w:t>10</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13E91945"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5-calowy kolorowy wyświetlacz z panelem dotykowym.</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707B2635"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75BDA9"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7C1F09DE"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6255333B"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1</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799B45E8"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Regulacja natężenia w obwodzie pacjenta jednocześnie dla obu kanałów lub osobno.</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54D5CF90"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88B1F0"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3FD1E7DB"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4DCA8701"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2</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6DAA06DB"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Jednostki chorobowe wybierane po nazwie lub dziedzinie.</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2ED5E311"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74BF0B"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0B779FDB"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72B894BF"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3</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2E2F5B93"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Baza wbudowanych programów zabiegowych, min. 71.</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9D8D75D"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CAF722"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2F8AC206"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073C597F"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4</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314214CF"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Programy do ustawienia dla użytkownika, min. 50.</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4F252177"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81AB05"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4485D3B6"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79422689"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5</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79CD451C"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Baza wbudowanych sekwencji zabiegowych, min. 44.</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52E1403A"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69D10E"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64BA9589"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5D17CDD9"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6</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7540EAC6"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Sekwencje do ustawienia dla użytkownika, min. 10.</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567BB22D"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6F591D"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70380E11"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6507871A"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7</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6CD6E495"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Możliwość edycji nazw programów i sekwencji użytkownika.</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0B0C16CD"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D374E3"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2BEEB7BB"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318087B4" w14:textId="77777777" w:rsidR="00AD5665" w:rsidRPr="0019671C" w:rsidRDefault="00AD5665" w:rsidP="009D3FD5">
            <w:pPr>
              <w:spacing w:after="58" w:line="276" w:lineRule="auto"/>
              <w:jc w:val="center"/>
              <w:rPr>
                <w:rFonts w:ascii="Bookman Old Style" w:hAnsi="Bookman Old Style"/>
                <w:sz w:val="18"/>
                <w:szCs w:val="18"/>
              </w:rPr>
            </w:pPr>
            <w:r w:rsidRPr="0019671C">
              <w:rPr>
                <w:rFonts w:ascii="Bookman Old Style" w:hAnsi="Bookman Old Style"/>
                <w:sz w:val="18"/>
                <w:szCs w:val="18"/>
              </w:rPr>
              <w:t>1</w:t>
            </w:r>
            <w:r>
              <w:rPr>
                <w:rFonts w:ascii="Bookman Old Style" w:hAnsi="Bookman Old Style"/>
                <w:sz w:val="18"/>
                <w:szCs w:val="18"/>
              </w:rPr>
              <w:t>8</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2AE2E307"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Encyklopedia z opisem metodyki zabiegu.</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5D2C46D4"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A61134"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5301EB0D"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000B517C"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19</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4D41BFA3"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Praca w trybach CC (stabilizacja prądu) lub CV (stabilizacja napięcia).</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E61B5E4"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8BE5F6"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24DAC885"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0BA34604"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20</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11C1B756"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Pełna izolacja galwaniczna między kanałami w każdym trybie.</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4FA31457"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502CFD"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4BEFEDAE"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784B4B4A"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21</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7B943FD4"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 xml:space="preserve">Generowane prądy: interferencyjne </w:t>
            </w:r>
            <w:proofErr w:type="spellStart"/>
            <w:r w:rsidRPr="00766D92">
              <w:rPr>
                <w:rFonts w:ascii="Bookman Old Style" w:hAnsi="Bookman Old Style" w:cs="Calibri"/>
                <w:color w:val="000000"/>
                <w:sz w:val="18"/>
                <w:szCs w:val="18"/>
              </w:rPr>
              <w:t>izoplanarne</w:t>
            </w:r>
            <w:proofErr w:type="spellEnd"/>
            <w:r w:rsidRPr="00766D92">
              <w:rPr>
                <w:rFonts w:ascii="Bookman Old Style" w:hAnsi="Bookman Old Style" w:cs="Calibri"/>
                <w:color w:val="000000"/>
                <w:sz w:val="18"/>
                <w:szCs w:val="18"/>
              </w:rPr>
              <w:br/>
              <w:t>– interferencyjne dynamiczne</w:t>
            </w:r>
            <w:r w:rsidRPr="00766D92">
              <w:rPr>
                <w:rFonts w:ascii="Bookman Old Style" w:hAnsi="Bookman Old Style" w:cs="Calibri"/>
                <w:color w:val="000000"/>
                <w:sz w:val="18"/>
                <w:szCs w:val="18"/>
              </w:rPr>
              <w:br/>
              <w:t>– interferencyjne jednokanałowe AMF</w:t>
            </w:r>
            <w:r w:rsidRPr="00766D92">
              <w:rPr>
                <w:rFonts w:ascii="Bookman Old Style" w:hAnsi="Bookman Old Style" w:cs="Calibri"/>
                <w:color w:val="000000"/>
                <w:sz w:val="18"/>
                <w:szCs w:val="18"/>
              </w:rPr>
              <w:br/>
              <w:t>– TENS symetryczny</w:t>
            </w:r>
            <w:r w:rsidRPr="00766D92">
              <w:rPr>
                <w:rFonts w:ascii="Bookman Old Style" w:hAnsi="Bookman Old Style" w:cs="Calibri"/>
                <w:color w:val="000000"/>
                <w:sz w:val="18"/>
                <w:szCs w:val="18"/>
              </w:rPr>
              <w:br/>
              <w:t>– TENS asymetryczny</w:t>
            </w:r>
            <w:r w:rsidRPr="00766D92">
              <w:rPr>
                <w:rFonts w:ascii="Bookman Old Style" w:hAnsi="Bookman Old Style" w:cs="Calibri"/>
                <w:color w:val="000000"/>
                <w:sz w:val="18"/>
                <w:szCs w:val="18"/>
              </w:rPr>
              <w:br/>
              <w:t>– TENS naprzemienny</w:t>
            </w:r>
            <w:r w:rsidRPr="00766D92">
              <w:rPr>
                <w:rFonts w:ascii="Bookman Old Style" w:hAnsi="Bookman Old Style" w:cs="Calibri"/>
                <w:color w:val="000000"/>
                <w:sz w:val="18"/>
                <w:szCs w:val="18"/>
              </w:rPr>
              <w:br/>
              <w:t xml:space="preserve">– TENS </w:t>
            </w:r>
            <w:proofErr w:type="spellStart"/>
            <w:r w:rsidRPr="00766D92">
              <w:rPr>
                <w:rFonts w:ascii="Bookman Old Style" w:hAnsi="Bookman Old Style" w:cs="Calibri"/>
                <w:color w:val="000000"/>
                <w:sz w:val="18"/>
                <w:szCs w:val="18"/>
              </w:rPr>
              <w:t>burst</w:t>
            </w:r>
            <w:proofErr w:type="spellEnd"/>
            <w:r w:rsidRPr="00766D92">
              <w:rPr>
                <w:rFonts w:ascii="Bookman Old Style" w:hAnsi="Bookman Old Style" w:cs="Calibri"/>
                <w:color w:val="000000"/>
                <w:sz w:val="18"/>
                <w:szCs w:val="18"/>
              </w:rPr>
              <w:br/>
              <w:t>– TENS do terapii porażeń spastycznych</w:t>
            </w:r>
            <w:r w:rsidRPr="00766D92">
              <w:rPr>
                <w:rFonts w:ascii="Bookman Old Style" w:hAnsi="Bookman Old Style" w:cs="Calibri"/>
                <w:color w:val="000000"/>
                <w:sz w:val="18"/>
                <w:szCs w:val="18"/>
              </w:rPr>
              <w:br/>
              <w:t xml:space="preserve">– </w:t>
            </w:r>
            <w:proofErr w:type="spellStart"/>
            <w:r w:rsidRPr="00766D92">
              <w:rPr>
                <w:rFonts w:ascii="Bookman Old Style" w:hAnsi="Bookman Old Style" w:cs="Calibri"/>
                <w:color w:val="000000"/>
                <w:sz w:val="18"/>
                <w:szCs w:val="18"/>
              </w:rPr>
              <w:t>Kotz’a</w:t>
            </w:r>
            <w:proofErr w:type="spellEnd"/>
            <w:r w:rsidRPr="00766D92">
              <w:rPr>
                <w:rFonts w:ascii="Bookman Old Style" w:hAnsi="Bookman Old Style" w:cs="Calibri"/>
                <w:color w:val="000000"/>
                <w:sz w:val="18"/>
                <w:szCs w:val="18"/>
              </w:rPr>
              <w:t xml:space="preserve"> (rosyjska stymulacja   </w:t>
            </w:r>
            <w:proofErr w:type="spellStart"/>
            <w:r w:rsidRPr="00766D92">
              <w:rPr>
                <w:rFonts w:ascii="Bookman Old Style" w:hAnsi="Bookman Old Style" w:cs="Calibri"/>
                <w:color w:val="000000"/>
                <w:sz w:val="18"/>
                <w:szCs w:val="18"/>
              </w:rPr>
              <w:t>tonoliza</w:t>
            </w:r>
            <w:proofErr w:type="spellEnd"/>
            <w:r w:rsidRPr="00766D92">
              <w:rPr>
                <w:rFonts w:ascii="Bookman Old Style" w:hAnsi="Bookman Old Style" w:cs="Calibri"/>
                <w:color w:val="000000"/>
                <w:sz w:val="18"/>
                <w:szCs w:val="18"/>
              </w:rPr>
              <w:br/>
              <w:t xml:space="preserve">– stymulacja </w:t>
            </w:r>
            <w:proofErr w:type="spellStart"/>
            <w:r w:rsidRPr="00766D92">
              <w:rPr>
                <w:rFonts w:ascii="Bookman Old Style" w:hAnsi="Bookman Old Style" w:cs="Calibri"/>
                <w:color w:val="000000"/>
                <w:sz w:val="18"/>
                <w:szCs w:val="18"/>
              </w:rPr>
              <w:t>Hufschmidta</w:t>
            </w:r>
            <w:proofErr w:type="spellEnd"/>
            <w:r w:rsidRPr="00766D92">
              <w:rPr>
                <w:rFonts w:ascii="Bookman Old Style" w:hAnsi="Bookman Old Style" w:cs="Calibri"/>
                <w:color w:val="000000"/>
                <w:sz w:val="18"/>
                <w:szCs w:val="18"/>
              </w:rPr>
              <w:br/>
              <w:t>– diadynamiczne (MF, DF, CP, CP-ISO, LP, RS, MM)</w:t>
            </w:r>
            <w:r w:rsidRPr="00766D92">
              <w:rPr>
                <w:rFonts w:ascii="Bookman Old Style" w:hAnsi="Bookman Old Style" w:cs="Calibri"/>
                <w:color w:val="000000"/>
                <w:sz w:val="18"/>
                <w:szCs w:val="18"/>
              </w:rPr>
              <w:br/>
              <w:t>– impulsowe prostokątne</w:t>
            </w:r>
            <w:r w:rsidRPr="00766D92">
              <w:rPr>
                <w:rFonts w:ascii="Bookman Old Style" w:hAnsi="Bookman Old Style" w:cs="Calibri"/>
                <w:color w:val="000000"/>
                <w:sz w:val="18"/>
                <w:szCs w:val="18"/>
              </w:rPr>
              <w:br/>
              <w:t>– impulsowe trójkątne</w:t>
            </w:r>
            <w:r w:rsidRPr="00766D92">
              <w:rPr>
                <w:rFonts w:ascii="Bookman Old Style" w:hAnsi="Bookman Old Style" w:cs="Calibri"/>
                <w:color w:val="000000"/>
                <w:sz w:val="18"/>
                <w:szCs w:val="18"/>
              </w:rPr>
              <w:br/>
              <w:t xml:space="preserve">– impulsowe UR wg </w:t>
            </w:r>
            <w:proofErr w:type="spellStart"/>
            <w:r w:rsidRPr="00766D92">
              <w:rPr>
                <w:rFonts w:ascii="Bookman Old Style" w:hAnsi="Bookman Old Style" w:cs="Calibri"/>
                <w:color w:val="000000"/>
                <w:sz w:val="18"/>
                <w:szCs w:val="18"/>
              </w:rPr>
              <w:t>Traberta</w:t>
            </w:r>
            <w:proofErr w:type="spellEnd"/>
            <w:r w:rsidRPr="00766D92">
              <w:rPr>
                <w:rFonts w:ascii="Bookman Old Style" w:hAnsi="Bookman Old Style" w:cs="Calibri"/>
                <w:color w:val="000000"/>
                <w:sz w:val="18"/>
                <w:szCs w:val="18"/>
              </w:rPr>
              <w:t xml:space="preserve"> (2 - 5)</w:t>
            </w:r>
            <w:r w:rsidRPr="00766D92">
              <w:rPr>
                <w:rFonts w:ascii="Bookman Old Style" w:hAnsi="Bookman Old Style" w:cs="Calibri"/>
                <w:color w:val="000000"/>
                <w:sz w:val="18"/>
                <w:szCs w:val="18"/>
              </w:rPr>
              <w:br/>
              <w:t xml:space="preserve">– impulsowe </w:t>
            </w:r>
            <w:proofErr w:type="spellStart"/>
            <w:r w:rsidRPr="00766D92">
              <w:rPr>
                <w:rFonts w:ascii="Bookman Old Style" w:hAnsi="Bookman Old Style" w:cs="Calibri"/>
                <w:color w:val="000000"/>
                <w:sz w:val="18"/>
                <w:szCs w:val="18"/>
              </w:rPr>
              <w:t>Leduca</w:t>
            </w:r>
            <w:proofErr w:type="spellEnd"/>
            <w:r w:rsidRPr="00766D92">
              <w:rPr>
                <w:rFonts w:ascii="Bookman Old Style" w:hAnsi="Bookman Old Style" w:cs="Calibri"/>
                <w:color w:val="000000"/>
                <w:sz w:val="18"/>
                <w:szCs w:val="18"/>
              </w:rPr>
              <w:t xml:space="preserve"> (1 - 9)</w:t>
            </w:r>
            <w:r w:rsidRPr="00766D92">
              <w:rPr>
                <w:rFonts w:ascii="Bookman Old Style" w:hAnsi="Bookman Old Style" w:cs="Calibri"/>
                <w:color w:val="000000"/>
                <w:sz w:val="18"/>
                <w:szCs w:val="18"/>
              </w:rPr>
              <w:br/>
              <w:t xml:space="preserve">– impulsowe </w:t>
            </w:r>
            <w:proofErr w:type="spellStart"/>
            <w:r w:rsidRPr="00766D92">
              <w:rPr>
                <w:rFonts w:ascii="Bookman Old Style" w:hAnsi="Bookman Old Style" w:cs="Calibri"/>
                <w:color w:val="000000"/>
                <w:sz w:val="18"/>
                <w:szCs w:val="18"/>
              </w:rPr>
              <w:t>neofaradyczne</w:t>
            </w:r>
            <w:proofErr w:type="spellEnd"/>
            <w:r w:rsidRPr="00766D92">
              <w:rPr>
                <w:rFonts w:ascii="Bookman Old Style" w:hAnsi="Bookman Old Style" w:cs="Calibri"/>
                <w:color w:val="000000"/>
                <w:sz w:val="18"/>
                <w:szCs w:val="18"/>
              </w:rPr>
              <w:t xml:space="preserve"> (1 - 19)</w:t>
            </w:r>
            <w:r w:rsidRPr="00766D92">
              <w:rPr>
                <w:rFonts w:ascii="Bookman Old Style" w:hAnsi="Bookman Old Style" w:cs="Calibri"/>
                <w:color w:val="000000"/>
                <w:sz w:val="18"/>
                <w:szCs w:val="18"/>
              </w:rPr>
              <w:br/>
              <w:t>– unipolarne falujące</w:t>
            </w:r>
            <w:r w:rsidRPr="00766D92">
              <w:rPr>
                <w:rFonts w:ascii="Bookman Old Style" w:hAnsi="Bookman Old Style" w:cs="Calibri"/>
                <w:color w:val="000000"/>
                <w:sz w:val="18"/>
                <w:szCs w:val="18"/>
              </w:rPr>
              <w:br/>
              <w:t>– bipolarne falujące</w:t>
            </w:r>
            <w:r w:rsidRPr="00766D92">
              <w:rPr>
                <w:rFonts w:ascii="Bookman Old Style" w:hAnsi="Bookman Old Style" w:cs="Calibri"/>
                <w:color w:val="000000"/>
                <w:sz w:val="18"/>
                <w:szCs w:val="18"/>
              </w:rPr>
              <w:br/>
            </w:r>
            <w:r w:rsidRPr="00766D92">
              <w:rPr>
                <w:rFonts w:ascii="Bookman Old Style" w:hAnsi="Bookman Old Style" w:cs="Calibri"/>
                <w:color w:val="000000"/>
                <w:sz w:val="18"/>
                <w:szCs w:val="18"/>
              </w:rPr>
              <w:lastRenderedPageBreak/>
              <w:t>– galwaniczne</w:t>
            </w:r>
            <w:r w:rsidRPr="00766D92">
              <w:rPr>
                <w:rFonts w:ascii="Bookman Old Style" w:hAnsi="Bookman Old Style" w:cs="Calibri"/>
                <w:color w:val="000000"/>
                <w:sz w:val="18"/>
                <w:szCs w:val="18"/>
              </w:rPr>
              <w:br/>
              <w:t>– mikroprądy</w:t>
            </w:r>
            <w:r w:rsidRPr="00766D92">
              <w:rPr>
                <w:rFonts w:ascii="Bookman Old Style" w:hAnsi="Bookman Old Style" w:cs="Calibri"/>
                <w:color w:val="000000"/>
                <w:sz w:val="18"/>
                <w:szCs w:val="18"/>
              </w:rPr>
              <w:br/>
              <w:t>– prądy średniej częstotliwości MF</w:t>
            </w:r>
            <w:r w:rsidRPr="00766D92">
              <w:rPr>
                <w:rFonts w:ascii="Bookman Old Style" w:hAnsi="Bookman Old Style" w:cs="Calibri"/>
                <w:color w:val="000000"/>
                <w:sz w:val="18"/>
                <w:szCs w:val="18"/>
              </w:rPr>
              <w:br/>
              <w:t>– impulsy IG</w:t>
            </w:r>
            <w:r w:rsidRPr="00766D92">
              <w:rPr>
                <w:rFonts w:ascii="Bookman Old Style" w:hAnsi="Bookman Old Style" w:cs="Calibri"/>
                <w:color w:val="000000"/>
                <w:sz w:val="18"/>
                <w:szCs w:val="18"/>
              </w:rPr>
              <w:br/>
              <w:t>– prądy EMS</w:t>
            </w:r>
            <w:r w:rsidRPr="00766D92">
              <w:rPr>
                <w:rFonts w:ascii="Bookman Old Style" w:hAnsi="Bookman Old Style" w:cs="Calibri"/>
                <w:color w:val="000000"/>
                <w:sz w:val="18"/>
                <w:szCs w:val="18"/>
              </w:rPr>
              <w:br/>
              <w:t>– fale H</w:t>
            </w:r>
            <w:r w:rsidRPr="00766D92">
              <w:rPr>
                <w:rFonts w:ascii="Bookman Old Style" w:hAnsi="Bookman Old Style" w:cs="Calibri"/>
                <w:color w:val="000000"/>
                <w:sz w:val="18"/>
                <w:szCs w:val="18"/>
              </w:rPr>
              <w:br/>
              <w:t xml:space="preserve">– impulsy </w:t>
            </w:r>
            <w:proofErr w:type="spellStart"/>
            <w:r w:rsidRPr="00766D92">
              <w:rPr>
                <w:rFonts w:ascii="Bookman Old Style" w:hAnsi="Bookman Old Style" w:cs="Calibri"/>
                <w:color w:val="000000"/>
                <w:sz w:val="18"/>
                <w:szCs w:val="18"/>
              </w:rPr>
              <w:t>eksponencjalne</w:t>
            </w:r>
            <w:proofErr w:type="spellEnd"/>
            <w:r w:rsidRPr="00766D92">
              <w:rPr>
                <w:rFonts w:ascii="Bookman Old Style" w:hAnsi="Bookman Old Style" w:cs="Calibri"/>
                <w:color w:val="000000"/>
                <w:sz w:val="18"/>
                <w:szCs w:val="18"/>
              </w:rPr>
              <w:t xml:space="preserve">                                                         </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0161A214"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lastRenderedPageBreak/>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9388B3"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5902E9B3"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4E7E0975"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22</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543DBC8C"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 xml:space="preserve">Maks. natężenie prądu w obwodzie pacjenta (tryb CC) </w:t>
            </w:r>
            <w:r w:rsidRPr="00766D92">
              <w:rPr>
                <w:rFonts w:ascii="Bookman Old Style" w:hAnsi="Bookman Old Style" w:cs="Calibri"/>
                <w:color w:val="000000"/>
                <w:sz w:val="18"/>
                <w:szCs w:val="18"/>
              </w:rPr>
              <w:br/>
              <w:t xml:space="preserve">– unipolarny falujący 30 </w:t>
            </w:r>
            <w:proofErr w:type="spellStart"/>
            <w:r w:rsidRPr="00766D92">
              <w:rPr>
                <w:rFonts w:ascii="Bookman Old Style" w:hAnsi="Bookman Old Style" w:cs="Calibri"/>
                <w:color w:val="000000"/>
                <w:sz w:val="18"/>
                <w:szCs w:val="18"/>
              </w:rPr>
              <w:t>mA</w:t>
            </w:r>
            <w:proofErr w:type="spellEnd"/>
            <w:r w:rsidRPr="00766D92">
              <w:rPr>
                <w:rFonts w:ascii="Bookman Old Style" w:hAnsi="Bookman Old Style" w:cs="Calibri"/>
                <w:color w:val="000000"/>
                <w:sz w:val="18"/>
                <w:szCs w:val="18"/>
              </w:rPr>
              <w:br/>
              <w:t xml:space="preserve">– galwaniczny, IG 80 </w:t>
            </w:r>
            <w:proofErr w:type="spellStart"/>
            <w:r w:rsidRPr="00766D92">
              <w:rPr>
                <w:rFonts w:ascii="Bookman Old Style" w:hAnsi="Bookman Old Style" w:cs="Calibri"/>
                <w:color w:val="000000"/>
                <w:sz w:val="18"/>
                <w:szCs w:val="18"/>
              </w:rPr>
              <w:t>mA</w:t>
            </w:r>
            <w:proofErr w:type="spellEnd"/>
            <w:r w:rsidRPr="00766D92">
              <w:rPr>
                <w:rFonts w:ascii="Bookman Old Style" w:hAnsi="Bookman Old Style" w:cs="Calibri"/>
                <w:color w:val="000000"/>
                <w:sz w:val="18"/>
                <w:szCs w:val="18"/>
              </w:rPr>
              <w:t xml:space="preserve"> </w:t>
            </w:r>
            <w:r w:rsidRPr="00766D92">
              <w:rPr>
                <w:rFonts w:ascii="Bookman Old Style" w:hAnsi="Bookman Old Style" w:cs="Calibri"/>
                <w:color w:val="000000"/>
                <w:sz w:val="18"/>
                <w:szCs w:val="18"/>
              </w:rPr>
              <w:br/>
              <w:t xml:space="preserve">– diadynamiczny 70 </w:t>
            </w:r>
            <w:proofErr w:type="spellStart"/>
            <w:r w:rsidRPr="00766D92">
              <w:rPr>
                <w:rFonts w:ascii="Bookman Old Style" w:hAnsi="Bookman Old Style" w:cs="Calibri"/>
                <w:color w:val="000000"/>
                <w:sz w:val="18"/>
                <w:szCs w:val="18"/>
              </w:rPr>
              <w:t>mA</w:t>
            </w:r>
            <w:proofErr w:type="spellEnd"/>
            <w:r w:rsidRPr="00766D92">
              <w:rPr>
                <w:rFonts w:ascii="Bookman Old Style" w:hAnsi="Bookman Old Style" w:cs="Calibri"/>
                <w:color w:val="000000"/>
                <w:sz w:val="18"/>
                <w:szCs w:val="18"/>
              </w:rPr>
              <w:t xml:space="preserve">  </w:t>
            </w:r>
            <w:r w:rsidRPr="00766D92">
              <w:rPr>
                <w:rFonts w:ascii="Bookman Old Style" w:hAnsi="Bookman Old Style" w:cs="Calibri"/>
                <w:color w:val="000000"/>
                <w:sz w:val="18"/>
                <w:szCs w:val="18"/>
              </w:rPr>
              <w:br/>
              <w:t xml:space="preserve">– bipolarny falujący, </w:t>
            </w:r>
            <w:proofErr w:type="spellStart"/>
            <w:r w:rsidRPr="00766D92">
              <w:rPr>
                <w:rFonts w:ascii="Bookman Old Style" w:hAnsi="Bookman Old Style" w:cs="Calibri"/>
                <w:color w:val="000000"/>
                <w:sz w:val="18"/>
                <w:szCs w:val="18"/>
              </w:rPr>
              <w:t>Hufschmidta</w:t>
            </w:r>
            <w:proofErr w:type="spellEnd"/>
            <w:r w:rsidRPr="00766D92">
              <w:rPr>
                <w:rFonts w:ascii="Bookman Old Style" w:hAnsi="Bookman Old Style" w:cs="Calibri"/>
                <w:color w:val="000000"/>
                <w:sz w:val="18"/>
                <w:szCs w:val="18"/>
              </w:rPr>
              <w:t xml:space="preserve"> 100 </w:t>
            </w:r>
            <w:proofErr w:type="spellStart"/>
            <w:r w:rsidRPr="00766D92">
              <w:rPr>
                <w:rFonts w:ascii="Bookman Old Style" w:hAnsi="Bookman Old Style" w:cs="Calibri"/>
                <w:color w:val="000000"/>
                <w:sz w:val="18"/>
                <w:szCs w:val="18"/>
              </w:rPr>
              <w:t>mA</w:t>
            </w:r>
            <w:proofErr w:type="spellEnd"/>
            <w:r w:rsidRPr="00766D92">
              <w:rPr>
                <w:rFonts w:ascii="Bookman Old Style" w:hAnsi="Bookman Old Style" w:cs="Calibri"/>
                <w:color w:val="000000"/>
                <w:sz w:val="18"/>
                <w:szCs w:val="18"/>
              </w:rPr>
              <w:t xml:space="preserve"> </w:t>
            </w:r>
            <w:r w:rsidRPr="00766D92">
              <w:rPr>
                <w:rFonts w:ascii="Bookman Old Style" w:hAnsi="Bookman Old Style" w:cs="Calibri"/>
                <w:color w:val="000000"/>
                <w:sz w:val="18"/>
                <w:szCs w:val="18"/>
              </w:rPr>
              <w:br/>
              <w:t xml:space="preserve">– interferencyjne, TENS, </w:t>
            </w:r>
            <w:proofErr w:type="spellStart"/>
            <w:r w:rsidRPr="00766D92">
              <w:rPr>
                <w:rFonts w:ascii="Bookman Old Style" w:hAnsi="Bookman Old Style" w:cs="Calibri"/>
                <w:color w:val="000000"/>
                <w:sz w:val="18"/>
                <w:szCs w:val="18"/>
              </w:rPr>
              <w:t>Kotz</w:t>
            </w:r>
            <w:proofErr w:type="spellEnd"/>
            <w:r w:rsidRPr="00766D92">
              <w:rPr>
                <w:rFonts w:ascii="Bookman Old Style" w:hAnsi="Bookman Old Style" w:cs="Calibri"/>
                <w:color w:val="000000"/>
                <w:sz w:val="18"/>
                <w:szCs w:val="18"/>
              </w:rPr>
              <w:t xml:space="preserve">, impulsowe, MF, </w:t>
            </w:r>
            <w:proofErr w:type="spellStart"/>
            <w:r w:rsidRPr="00766D92">
              <w:rPr>
                <w:rFonts w:ascii="Bookman Old Style" w:hAnsi="Bookman Old Style" w:cs="Calibri"/>
                <w:color w:val="000000"/>
                <w:sz w:val="18"/>
                <w:szCs w:val="18"/>
              </w:rPr>
              <w:t>tonoliza</w:t>
            </w:r>
            <w:proofErr w:type="spellEnd"/>
            <w:r w:rsidRPr="00766D92">
              <w:rPr>
                <w:rFonts w:ascii="Bookman Old Style" w:hAnsi="Bookman Old Style" w:cs="Calibri"/>
                <w:color w:val="000000"/>
                <w:sz w:val="18"/>
                <w:szCs w:val="18"/>
              </w:rPr>
              <w:t xml:space="preserve">, EMS, </w:t>
            </w:r>
            <w:r w:rsidRPr="00766D92">
              <w:rPr>
                <w:rFonts w:ascii="Bookman Old Style" w:hAnsi="Bookman Old Style" w:cs="Calibri"/>
                <w:color w:val="000000"/>
                <w:sz w:val="18"/>
                <w:szCs w:val="18"/>
              </w:rPr>
              <w:br/>
              <w:t xml:space="preserve"> fale H, impulsy </w:t>
            </w:r>
            <w:proofErr w:type="spellStart"/>
            <w:r w:rsidRPr="00766D92">
              <w:rPr>
                <w:rFonts w:ascii="Bookman Old Style" w:hAnsi="Bookman Old Style" w:cs="Calibri"/>
                <w:color w:val="000000"/>
                <w:sz w:val="18"/>
                <w:szCs w:val="18"/>
              </w:rPr>
              <w:t>eksponencjalne</w:t>
            </w:r>
            <w:proofErr w:type="spellEnd"/>
            <w:r w:rsidRPr="00766D92">
              <w:rPr>
                <w:rFonts w:ascii="Bookman Old Style" w:hAnsi="Bookman Old Style" w:cs="Calibri"/>
                <w:color w:val="000000"/>
                <w:sz w:val="18"/>
                <w:szCs w:val="18"/>
              </w:rPr>
              <w:t xml:space="preserve"> 140 </w:t>
            </w:r>
            <w:proofErr w:type="spellStart"/>
            <w:r w:rsidRPr="00766D92">
              <w:rPr>
                <w:rFonts w:ascii="Bookman Old Style" w:hAnsi="Bookman Old Style" w:cs="Calibri"/>
                <w:color w:val="000000"/>
                <w:sz w:val="18"/>
                <w:szCs w:val="18"/>
              </w:rPr>
              <w:t>mA</w:t>
            </w:r>
            <w:proofErr w:type="spellEnd"/>
            <w:r w:rsidRPr="00766D92">
              <w:rPr>
                <w:rFonts w:ascii="Bookman Old Style" w:hAnsi="Bookman Old Style" w:cs="Calibri"/>
                <w:color w:val="000000"/>
                <w:sz w:val="18"/>
                <w:szCs w:val="18"/>
              </w:rPr>
              <w:br/>
              <w:t>– mikroprądy 1000 µA</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5F77280A"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47F806"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38EE22EC"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5FCC6B0A"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23</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403357DE"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 xml:space="preserve">Maks. amplituda napięcia w obwodzie pacjenta (tryb CV)  </w:t>
            </w:r>
            <w:r w:rsidRPr="00766D92">
              <w:rPr>
                <w:rFonts w:ascii="Bookman Old Style" w:hAnsi="Bookman Old Style" w:cs="Calibri"/>
                <w:color w:val="000000"/>
                <w:sz w:val="18"/>
                <w:szCs w:val="18"/>
              </w:rPr>
              <w:br/>
              <w:t xml:space="preserve">140 V. </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0CBEB572"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438912"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2F047DD0"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22BE9818"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24</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04DD9AD4"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Zegar zabiegowy 1 – 60 minut.</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44895CC8"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B92D1C"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25DE3D34"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5A5B6AF4"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25</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0022FD0B"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Wymiary aparatu 25,0 x 27,0 x 16,5 cm.</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59523FC6"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657249"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6C30D522" w14:textId="77777777" w:rsidTr="009D3FD5">
        <w:tblPrEx>
          <w:tblCellMar>
            <w:left w:w="120" w:type="dxa"/>
            <w:right w:w="120" w:type="dxa"/>
          </w:tblCellMar>
        </w:tblPrEx>
        <w:trPr>
          <w:gridAfter w:val="1"/>
          <w:wAfter w:w="12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59DEAFD5"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26</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4F0C6435"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Masa aparatu max. 3 kg.</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296D1953"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715759"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40116F80" w14:textId="77777777" w:rsidTr="009D3FD5">
        <w:tblPrEx>
          <w:tblCellMar>
            <w:left w:w="120" w:type="dxa"/>
            <w:right w:w="120" w:type="dxa"/>
          </w:tblCellMar>
        </w:tblPrEx>
        <w:trPr>
          <w:gridAfter w:val="2"/>
          <w:wAfter w:w="15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286D7775"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27</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0A8C91F5"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Typ akumulatora (opcja) Li-lon.</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4DC81E4C"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14:paraId="113F2F97"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19AB8780" w14:textId="77777777" w:rsidTr="009D3FD5">
        <w:tblPrEx>
          <w:tblCellMar>
            <w:left w:w="120" w:type="dxa"/>
            <w:right w:w="120" w:type="dxa"/>
          </w:tblCellMar>
        </w:tblPrEx>
        <w:trPr>
          <w:gridAfter w:val="2"/>
          <w:wAfter w:w="15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77EF4B73"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28</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322E85B2"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 xml:space="preserve">Pojemność akumulatora (opcja) 2100 </w:t>
            </w:r>
            <w:proofErr w:type="spellStart"/>
            <w:r w:rsidRPr="00766D92">
              <w:rPr>
                <w:rFonts w:ascii="Bookman Old Style" w:hAnsi="Bookman Old Style" w:cs="Calibri"/>
                <w:color w:val="000000"/>
                <w:sz w:val="18"/>
                <w:szCs w:val="18"/>
              </w:rPr>
              <w:t>mAh</w:t>
            </w:r>
            <w:proofErr w:type="spellEnd"/>
            <w:r w:rsidRPr="00766D92">
              <w:rPr>
                <w:rFonts w:ascii="Bookman Old Style" w:hAnsi="Bookman Old Style" w:cs="Calibri"/>
                <w:color w:val="000000"/>
                <w:sz w:val="18"/>
                <w:szCs w:val="18"/>
              </w:rPr>
              <w:t>.</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3DCBCE5D"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14:paraId="4EB89150"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77314171" w14:textId="77777777" w:rsidTr="009D3FD5">
        <w:tblPrEx>
          <w:tblCellMar>
            <w:left w:w="120" w:type="dxa"/>
            <w:right w:w="120" w:type="dxa"/>
          </w:tblCellMar>
        </w:tblPrEx>
        <w:trPr>
          <w:gridAfter w:val="2"/>
          <w:wAfter w:w="15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647A0061"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29</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376D82FF" w14:textId="77777777" w:rsidR="00AD5665" w:rsidRPr="00766D92" w:rsidRDefault="00AD5665" w:rsidP="009D3FD5">
            <w:pPr>
              <w:rPr>
                <w:rFonts w:ascii="Bookman Old Style" w:hAnsi="Bookman Old Style" w:cs="Calibri"/>
                <w:color w:val="000000"/>
                <w:sz w:val="18"/>
                <w:szCs w:val="18"/>
              </w:rPr>
            </w:pPr>
            <w:r w:rsidRPr="00766D92">
              <w:rPr>
                <w:rFonts w:ascii="Bookman Old Style" w:hAnsi="Bookman Old Style" w:cs="Calibri"/>
                <w:color w:val="000000"/>
                <w:sz w:val="18"/>
                <w:szCs w:val="18"/>
              </w:rPr>
              <w:t xml:space="preserve">Zasilanie, pobór mocy 100 – 240 VAC, 50/60 </w:t>
            </w:r>
            <w:proofErr w:type="spellStart"/>
            <w:r w:rsidRPr="00766D92">
              <w:rPr>
                <w:rFonts w:ascii="Bookman Old Style" w:hAnsi="Bookman Old Style" w:cs="Calibri"/>
                <w:color w:val="000000"/>
                <w:sz w:val="18"/>
                <w:szCs w:val="18"/>
              </w:rPr>
              <w:t>Hz</w:t>
            </w:r>
            <w:proofErr w:type="spellEnd"/>
            <w:r w:rsidRPr="00766D92">
              <w:rPr>
                <w:rFonts w:ascii="Bookman Old Style" w:hAnsi="Bookman Old Style" w:cs="Calibri"/>
                <w:color w:val="000000"/>
                <w:sz w:val="18"/>
                <w:szCs w:val="18"/>
              </w:rPr>
              <w:t xml:space="preserve">, </w:t>
            </w:r>
            <w:r>
              <w:rPr>
                <w:rFonts w:ascii="Bookman Old Style" w:hAnsi="Bookman Old Style" w:cs="Calibri"/>
                <w:color w:val="000000"/>
                <w:sz w:val="18"/>
                <w:szCs w:val="18"/>
              </w:rPr>
              <w:br/>
            </w:r>
            <w:r w:rsidRPr="00766D92">
              <w:rPr>
                <w:rFonts w:ascii="Bookman Old Style" w:hAnsi="Bookman Old Style" w:cs="Calibri"/>
                <w:color w:val="000000"/>
                <w:sz w:val="18"/>
                <w:szCs w:val="18"/>
              </w:rPr>
              <w:t>24 VDC, 2,5 A.</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7F4750D7" w14:textId="77777777" w:rsidR="00AD5665" w:rsidRPr="0099643E" w:rsidRDefault="00AD5665" w:rsidP="009D3FD5">
            <w:pPr>
              <w:spacing w:line="276" w:lineRule="auto"/>
              <w:jc w:val="center"/>
              <w:rPr>
                <w:rFonts w:ascii="Bookman Old Style" w:hAnsi="Bookman Old Style" w:cs="Calibri"/>
                <w:sz w:val="18"/>
                <w:szCs w:val="18"/>
              </w:rPr>
            </w:pPr>
            <w:r w:rsidRPr="0099643E">
              <w:rPr>
                <w:rFonts w:ascii="Bookman Old Style" w:hAnsi="Bookman Old Style" w:cs="Calibri"/>
                <w:sz w:val="18"/>
                <w:szCs w:val="18"/>
              </w:rPr>
              <w:t>TAK</w:t>
            </w:r>
            <w:r>
              <w:rPr>
                <w:rFonts w:ascii="Bookman Old Style" w:hAnsi="Bookman Old Style" w:cs="Calibri"/>
                <w:sz w:val="18"/>
                <w:szCs w:val="18"/>
              </w:rPr>
              <w:t>, podać</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14:paraId="6DF550FF"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504CC45B" w14:textId="77777777" w:rsidTr="009D3FD5">
        <w:tblPrEx>
          <w:tblCellMar>
            <w:left w:w="120" w:type="dxa"/>
            <w:right w:w="120" w:type="dxa"/>
          </w:tblCellMar>
        </w:tblPrEx>
        <w:trPr>
          <w:gridAfter w:val="2"/>
          <w:wAfter w:w="15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37A8812A"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30</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566FFE80" w14:textId="77777777" w:rsidR="00AD5665" w:rsidRPr="00D26364" w:rsidRDefault="00AD5665" w:rsidP="009D3FD5">
            <w:pPr>
              <w:rPr>
                <w:rFonts w:ascii="Bookman Old Style" w:hAnsi="Bookman Old Style" w:cs="Calibri"/>
                <w:color w:val="000000"/>
                <w:sz w:val="18"/>
                <w:szCs w:val="18"/>
              </w:rPr>
            </w:pPr>
            <w:r w:rsidRPr="00D26364">
              <w:rPr>
                <w:rFonts w:ascii="Bookman Old Style" w:hAnsi="Bookman Old Style" w:cs="Calibri"/>
                <w:color w:val="000000"/>
                <w:sz w:val="18"/>
                <w:szCs w:val="18"/>
              </w:rPr>
              <w:t>Możliwość przeprowadzenie testu elektrod.</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218350F7" w14:textId="77777777" w:rsidR="00AD5665" w:rsidRPr="0099643E" w:rsidRDefault="00AD5665" w:rsidP="009D3FD5">
            <w:pPr>
              <w:spacing w:line="276" w:lineRule="auto"/>
              <w:jc w:val="center"/>
              <w:rPr>
                <w:rFonts w:ascii="Bookman Old Style" w:hAnsi="Bookman Old Style" w:cs="Calibri"/>
                <w:sz w:val="18"/>
                <w:szCs w:val="18"/>
              </w:rPr>
            </w:pPr>
            <w:r>
              <w:rPr>
                <w:rFonts w:ascii="Bookman Old Style" w:hAnsi="Bookman Old Style" w:cs="Calibri"/>
                <w:sz w:val="18"/>
                <w:szCs w:val="18"/>
              </w:rPr>
              <w:t>TAK</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14:paraId="45C5CCC0"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66CC11BD" w14:textId="77777777" w:rsidTr="009D3FD5">
        <w:tblPrEx>
          <w:tblCellMar>
            <w:left w:w="120" w:type="dxa"/>
            <w:right w:w="120" w:type="dxa"/>
          </w:tblCellMar>
        </w:tblPrEx>
        <w:trPr>
          <w:gridAfter w:val="2"/>
          <w:wAfter w:w="15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2C15B266"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31</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5769B6A4" w14:textId="77777777" w:rsidR="00AD5665" w:rsidRPr="00D26364" w:rsidRDefault="00AD5665" w:rsidP="009D3FD5">
            <w:pPr>
              <w:rPr>
                <w:rFonts w:ascii="Bookman Old Style" w:hAnsi="Bookman Old Style" w:cs="Calibri"/>
                <w:color w:val="000000"/>
                <w:sz w:val="18"/>
                <w:szCs w:val="18"/>
              </w:rPr>
            </w:pPr>
            <w:r w:rsidRPr="00D26364">
              <w:rPr>
                <w:rFonts w:ascii="Bookman Old Style" w:hAnsi="Bookman Old Style" w:cs="Calibri"/>
                <w:color w:val="000000"/>
                <w:sz w:val="18"/>
                <w:szCs w:val="18"/>
              </w:rPr>
              <w:t xml:space="preserve">Wyposażenie standardowe:  </w:t>
            </w:r>
          </w:p>
          <w:p w14:paraId="0D908547" w14:textId="77777777" w:rsidR="00AD5665" w:rsidRPr="00D26364" w:rsidRDefault="00AD5665" w:rsidP="009D3FD5">
            <w:pPr>
              <w:rPr>
                <w:rFonts w:ascii="Bookman Old Style" w:hAnsi="Bookman Old Style" w:cs="Calibri"/>
                <w:color w:val="000000"/>
                <w:sz w:val="18"/>
                <w:szCs w:val="18"/>
              </w:rPr>
            </w:pPr>
            <w:r w:rsidRPr="00D26364">
              <w:rPr>
                <w:rFonts w:ascii="Bookman Old Style" w:hAnsi="Bookman Old Style" w:cs="Calibri"/>
                <w:color w:val="000000"/>
                <w:sz w:val="18"/>
                <w:szCs w:val="18"/>
              </w:rPr>
              <w:t>• elektrody do elektroterapii 6x6 cm – 4 szt.</w:t>
            </w:r>
            <w:r w:rsidRPr="00D26364">
              <w:rPr>
                <w:rFonts w:ascii="Bookman Old Style" w:hAnsi="Bookman Old Style" w:cs="Calibri"/>
                <w:color w:val="000000"/>
                <w:sz w:val="18"/>
                <w:szCs w:val="18"/>
              </w:rPr>
              <w:br/>
              <w:t xml:space="preserve">• elektrody do elektroterapii 7,5x9 cm – 2 szt. </w:t>
            </w:r>
            <w:r w:rsidRPr="00D26364">
              <w:rPr>
                <w:rFonts w:ascii="Bookman Old Style" w:hAnsi="Bookman Old Style" w:cs="Calibri"/>
                <w:color w:val="000000"/>
                <w:sz w:val="18"/>
                <w:szCs w:val="18"/>
              </w:rPr>
              <w:br/>
              <w:t>• pokrowce wiskozowe do elektroterapii 8x8 cm – 8 szt.</w:t>
            </w:r>
            <w:r w:rsidRPr="00D26364">
              <w:rPr>
                <w:rFonts w:ascii="Bookman Old Style" w:hAnsi="Bookman Old Style" w:cs="Calibri"/>
                <w:color w:val="000000"/>
                <w:sz w:val="18"/>
                <w:szCs w:val="18"/>
              </w:rPr>
              <w:br/>
              <w:t>• pokrowce wiskozowe do elektroterapii 10x10 cm – 4 szt.</w:t>
            </w:r>
            <w:r w:rsidRPr="00D26364">
              <w:rPr>
                <w:rFonts w:ascii="Bookman Old Style" w:hAnsi="Bookman Old Style" w:cs="Calibri"/>
                <w:color w:val="000000"/>
                <w:sz w:val="18"/>
                <w:szCs w:val="18"/>
              </w:rPr>
              <w:br/>
              <w:t xml:space="preserve">• pas </w:t>
            </w:r>
            <w:proofErr w:type="spellStart"/>
            <w:r w:rsidRPr="00D26364">
              <w:rPr>
                <w:rFonts w:ascii="Bookman Old Style" w:hAnsi="Bookman Old Style" w:cs="Calibri"/>
                <w:color w:val="000000"/>
                <w:sz w:val="18"/>
                <w:szCs w:val="18"/>
              </w:rPr>
              <w:t>rzepowy</w:t>
            </w:r>
            <w:proofErr w:type="spellEnd"/>
            <w:r w:rsidRPr="00D26364">
              <w:rPr>
                <w:rFonts w:ascii="Bookman Old Style" w:hAnsi="Bookman Old Style" w:cs="Calibri"/>
                <w:color w:val="000000"/>
                <w:sz w:val="18"/>
                <w:szCs w:val="18"/>
              </w:rPr>
              <w:t xml:space="preserve"> 40x9 cm – 2 szt.</w:t>
            </w:r>
            <w:r w:rsidRPr="00D26364">
              <w:rPr>
                <w:rFonts w:ascii="Bookman Old Style" w:hAnsi="Bookman Old Style" w:cs="Calibri"/>
                <w:color w:val="000000"/>
                <w:sz w:val="18"/>
                <w:szCs w:val="18"/>
              </w:rPr>
              <w:br/>
              <w:t xml:space="preserve">• pas </w:t>
            </w:r>
            <w:proofErr w:type="spellStart"/>
            <w:r w:rsidRPr="00D26364">
              <w:rPr>
                <w:rFonts w:ascii="Bookman Old Style" w:hAnsi="Bookman Old Style" w:cs="Calibri"/>
                <w:color w:val="000000"/>
                <w:sz w:val="18"/>
                <w:szCs w:val="18"/>
              </w:rPr>
              <w:t>rzepowy</w:t>
            </w:r>
            <w:proofErr w:type="spellEnd"/>
            <w:r w:rsidRPr="00D26364">
              <w:rPr>
                <w:rFonts w:ascii="Bookman Old Style" w:hAnsi="Bookman Old Style" w:cs="Calibri"/>
                <w:color w:val="000000"/>
                <w:sz w:val="18"/>
                <w:szCs w:val="18"/>
              </w:rPr>
              <w:t xml:space="preserve"> 100x9 cm – 1 szt.</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7C55A425" w14:textId="77777777" w:rsidR="00AD5665" w:rsidRDefault="00AD5665" w:rsidP="009D3FD5">
            <w:pPr>
              <w:spacing w:line="276" w:lineRule="auto"/>
              <w:jc w:val="center"/>
              <w:rPr>
                <w:rFonts w:ascii="Bookman Old Style" w:hAnsi="Bookman Old Style" w:cs="Calibri"/>
                <w:sz w:val="18"/>
                <w:szCs w:val="18"/>
              </w:rPr>
            </w:pPr>
          </w:p>
          <w:p w14:paraId="7C8717D9" w14:textId="77777777" w:rsidR="00AD5665" w:rsidRPr="005B6A2F" w:rsidRDefault="00AD5665" w:rsidP="009D3FD5">
            <w:pPr>
              <w:jc w:val="center"/>
              <w:rPr>
                <w:rFonts w:ascii="Bookman Old Style" w:hAnsi="Bookman Old Style" w:cs="Calibri"/>
                <w:sz w:val="18"/>
                <w:szCs w:val="18"/>
              </w:rPr>
            </w:pPr>
            <w:r>
              <w:rPr>
                <w:rFonts w:ascii="Bookman Old Style" w:hAnsi="Bookman Old Style" w:cs="Calibri"/>
                <w:sz w:val="18"/>
                <w:szCs w:val="18"/>
              </w:rPr>
              <w:t>TAK</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14:paraId="65AADC23"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r w:rsidR="00AD5665" w:rsidRPr="00654470" w14:paraId="48667400" w14:textId="77777777" w:rsidTr="009D3FD5">
        <w:tblPrEx>
          <w:tblCellMar>
            <w:left w:w="120" w:type="dxa"/>
            <w:right w:w="120" w:type="dxa"/>
          </w:tblCellMar>
        </w:tblPrEx>
        <w:trPr>
          <w:gridAfter w:val="2"/>
          <w:wAfter w:w="150" w:type="dxa"/>
        </w:trPr>
        <w:tc>
          <w:tcPr>
            <w:tcW w:w="703" w:type="dxa"/>
            <w:tcBorders>
              <w:top w:val="single" w:sz="4" w:space="0" w:color="auto"/>
              <w:left w:val="single" w:sz="4" w:space="0" w:color="auto"/>
              <w:bottom w:val="single" w:sz="4" w:space="0" w:color="auto"/>
              <w:right w:val="single" w:sz="4" w:space="0" w:color="auto"/>
            </w:tcBorders>
            <w:shd w:val="clear" w:color="auto" w:fill="auto"/>
          </w:tcPr>
          <w:p w14:paraId="3DD1767F" w14:textId="77777777" w:rsidR="00AD5665" w:rsidRPr="0019671C" w:rsidRDefault="00AD5665" w:rsidP="009D3FD5">
            <w:pPr>
              <w:spacing w:after="58" w:line="276" w:lineRule="auto"/>
              <w:jc w:val="center"/>
              <w:rPr>
                <w:rFonts w:ascii="Bookman Old Style" w:hAnsi="Bookman Old Style" w:cs="Bookman Old Style"/>
                <w:sz w:val="18"/>
                <w:szCs w:val="18"/>
              </w:rPr>
            </w:pPr>
            <w:r w:rsidRPr="0019671C">
              <w:rPr>
                <w:rFonts w:ascii="Bookman Old Style" w:hAnsi="Bookman Old Style" w:cs="Bookman Old Style"/>
                <w:sz w:val="18"/>
                <w:szCs w:val="18"/>
              </w:rPr>
              <w:t>32</w:t>
            </w:r>
          </w:p>
        </w:tc>
        <w:tc>
          <w:tcPr>
            <w:tcW w:w="5926" w:type="dxa"/>
            <w:tcBorders>
              <w:top w:val="single" w:sz="4" w:space="0" w:color="auto"/>
              <w:left w:val="single" w:sz="4" w:space="0" w:color="auto"/>
              <w:bottom w:val="single" w:sz="4" w:space="0" w:color="auto"/>
              <w:right w:val="single" w:sz="4" w:space="0" w:color="auto"/>
            </w:tcBorders>
            <w:shd w:val="clear" w:color="auto" w:fill="auto"/>
            <w:vAlign w:val="center"/>
          </w:tcPr>
          <w:p w14:paraId="27BBC320" w14:textId="77777777" w:rsidR="00AD5665" w:rsidRPr="00D26364" w:rsidRDefault="00AD5665" w:rsidP="009D3FD5">
            <w:pPr>
              <w:rPr>
                <w:rFonts w:ascii="Bookman Old Style" w:hAnsi="Bookman Old Style" w:cs="Calibri"/>
                <w:color w:val="000000"/>
                <w:sz w:val="18"/>
                <w:szCs w:val="18"/>
              </w:rPr>
            </w:pPr>
            <w:r w:rsidRPr="00D26364">
              <w:rPr>
                <w:rFonts w:ascii="Bookman Old Style" w:hAnsi="Bookman Old Style" w:cs="Calibri"/>
                <w:color w:val="000000"/>
                <w:sz w:val="18"/>
                <w:szCs w:val="18"/>
              </w:rPr>
              <w:t>Zasilanie 230V/40W.</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939660F" w14:textId="77777777" w:rsidR="00AD5665" w:rsidRPr="0099643E" w:rsidRDefault="00AD5665" w:rsidP="009D3FD5">
            <w:pPr>
              <w:spacing w:line="276" w:lineRule="auto"/>
              <w:jc w:val="center"/>
              <w:rPr>
                <w:rFonts w:ascii="Bookman Old Style" w:hAnsi="Bookman Old Style" w:cs="Calibri"/>
                <w:sz w:val="18"/>
                <w:szCs w:val="18"/>
              </w:rPr>
            </w:pPr>
            <w:r>
              <w:rPr>
                <w:rFonts w:ascii="Bookman Old Style" w:hAnsi="Bookman Old Style" w:cs="Calibri"/>
                <w:sz w:val="18"/>
                <w:szCs w:val="18"/>
              </w:rPr>
              <w:t>TAK, podać</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14:paraId="5A0D3992" w14:textId="77777777" w:rsidR="00AD5665" w:rsidRPr="00654470" w:rsidRDefault="00AD5665" w:rsidP="009D3FD5">
            <w:pPr>
              <w:snapToGrid w:val="0"/>
              <w:spacing w:after="58" w:line="276" w:lineRule="auto"/>
              <w:jc w:val="center"/>
              <w:rPr>
                <w:rFonts w:ascii="Bookman Old Style" w:hAnsi="Bookman Old Style" w:cs="Bookman Old Style"/>
                <w:sz w:val="18"/>
                <w:szCs w:val="18"/>
              </w:rPr>
            </w:pPr>
          </w:p>
        </w:tc>
      </w:tr>
    </w:tbl>
    <w:p w14:paraId="1D7CF54D" w14:textId="77777777" w:rsidR="001F72F9" w:rsidRDefault="001F72F9" w:rsidP="00BA01AD">
      <w:pPr>
        <w:rPr>
          <w:rFonts w:ascii="Bookman Old Style" w:hAnsi="Bookman Old Style" w:cs="Tahoma"/>
          <w:b/>
          <w:sz w:val="18"/>
          <w:szCs w:val="18"/>
          <w:highlight w:val="cyan"/>
        </w:rPr>
      </w:pPr>
    </w:p>
    <w:p w14:paraId="5DDB4185" w14:textId="77777777" w:rsidR="001F72F9" w:rsidRDefault="001F72F9" w:rsidP="00BA01AD">
      <w:pPr>
        <w:rPr>
          <w:rFonts w:ascii="Bookman Old Style" w:hAnsi="Bookman Old Style" w:cs="Tahoma"/>
          <w:b/>
          <w:sz w:val="18"/>
          <w:szCs w:val="18"/>
          <w:highlight w:val="cyan"/>
        </w:rPr>
      </w:pPr>
    </w:p>
    <w:p w14:paraId="3F6D6E26" w14:textId="77777777" w:rsidR="00215C10" w:rsidRDefault="00215C10">
      <w:pPr>
        <w:spacing w:after="160" w:line="259" w:lineRule="auto"/>
        <w:rPr>
          <w:rFonts w:ascii="Tahoma" w:hAnsi="Tahoma" w:cs="Tahoma"/>
          <w:sz w:val="20"/>
          <w:szCs w:val="20"/>
        </w:rPr>
      </w:pPr>
      <w:r>
        <w:rPr>
          <w:rFonts w:ascii="Tahoma" w:hAnsi="Tahoma" w:cs="Tahoma"/>
          <w:sz w:val="20"/>
          <w:szCs w:val="20"/>
        </w:rPr>
        <w:br w:type="page"/>
      </w:r>
    </w:p>
    <w:p w14:paraId="642771AF" w14:textId="77777777" w:rsidR="00BA01AD" w:rsidRDefault="00BA01AD" w:rsidP="00BA01AD">
      <w:pPr>
        <w:jc w:val="right"/>
        <w:rPr>
          <w:rFonts w:ascii="Tahoma" w:hAnsi="Tahoma" w:cs="Tahoma"/>
          <w:sz w:val="20"/>
          <w:szCs w:val="20"/>
        </w:rPr>
      </w:pPr>
    </w:p>
    <w:p w14:paraId="58412429" w14:textId="77777777" w:rsidR="00BA01AD" w:rsidRDefault="00BA01AD" w:rsidP="00BA01AD">
      <w:pPr>
        <w:jc w:val="right"/>
        <w:rPr>
          <w:rFonts w:ascii="Tahoma" w:hAnsi="Tahoma" w:cs="Tahoma"/>
          <w:sz w:val="20"/>
          <w:szCs w:val="20"/>
        </w:rPr>
      </w:pPr>
    </w:p>
    <w:p w14:paraId="56150DB6" w14:textId="77777777" w:rsidR="00BA01AD" w:rsidRPr="00B21DC2" w:rsidRDefault="00BA01AD" w:rsidP="00BA01AD">
      <w:pPr>
        <w:jc w:val="right"/>
        <w:rPr>
          <w:rFonts w:ascii="Arial" w:hAnsi="Arial" w:cs="Arial"/>
          <w:b/>
          <w:sz w:val="20"/>
          <w:szCs w:val="20"/>
        </w:rPr>
      </w:pPr>
      <w:r w:rsidRPr="00B21DC2">
        <w:rPr>
          <w:rFonts w:ascii="Arial" w:hAnsi="Arial" w:cs="Arial"/>
          <w:b/>
          <w:sz w:val="20"/>
          <w:szCs w:val="20"/>
        </w:rPr>
        <w:t>Załącznik Nr 3a do SWZ</w:t>
      </w:r>
    </w:p>
    <w:p w14:paraId="00BBF0A3" w14:textId="77777777" w:rsidR="00BA01AD" w:rsidRPr="00B21DC2" w:rsidRDefault="00BA01AD" w:rsidP="00BA01AD">
      <w:pPr>
        <w:rPr>
          <w:rFonts w:ascii="Arial" w:hAnsi="Arial" w:cs="Arial"/>
          <w:b/>
          <w:sz w:val="20"/>
          <w:szCs w:val="20"/>
        </w:rPr>
      </w:pPr>
      <w:r w:rsidRPr="00B21DC2">
        <w:rPr>
          <w:rFonts w:ascii="Arial" w:hAnsi="Arial" w:cs="Arial"/>
          <w:b/>
          <w:sz w:val="20"/>
          <w:szCs w:val="20"/>
        </w:rPr>
        <w:t>Wykonawca:</w:t>
      </w:r>
    </w:p>
    <w:p w14:paraId="450B57CF" w14:textId="77777777" w:rsidR="00BA01AD" w:rsidRPr="00B21DC2" w:rsidRDefault="00BA01AD" w:rsidP="00BA01AD">
      <w:pPr>
        <w:spacing w:line="480" w:lineRule="auto"/>
        <w:ind w:right="5954"/>
        <w:rPr>
          <w:rFonts w:ascii="Arial" w:hAnsi="Arial" w:cs="Arial"/>
          <w:sz w:val="20"/>
          <w:szCs w:val="20"/>
        </w:rPr>
      </w:pPr>
      <w:r w:rsidRPr="00B21DC2">
        <w:rPr>
          <w:rFonts w:ascii="Arial" w:hAnsi="Arial" w:cs="Arial"/>
          <w:sz w:val="20"/>
          <w:szCs w:val="20"/>
        </w:rPr>
        <w:t>………………………………………………………………………………</w:t>
      </w:r>
    </w:p>
    <w:p w14:paraId="5F347BB0" w14:textId="77777777" w:rsidR="00BA01AD" w:rsidRPr="00B21DC2" w:rsidRDefault="00BA01AD" w:rsidP="00BA01AD">
      <w:pPr>
        <w:ind w:right="5953"/>
        <w:rPr>
          <w:rFonts w:ascii="Arial" w:hAnsi="Arial" w:cs="Arial"/>
          <w:i/>
          <w:sz w:val="16"/>
          <w:szCs w:val="16"/>
        </w:rPr>
      </w:pPr>
      <w:r w:rsidRPr="00B21DC2">
        <w:rPr>
          <w:rFonts w:ascii="Arial" w:hAnsi="Arial" w:cs="Arial"/>
          <w:i/>
          <w:sz w:val="16"/>
          <w:szCs w:val="16"/>
        </w:rPr>
        <w:t>(pełna nazwa/firma, adres,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p>
    <w:p w14:paraId="7B79EBEC" w14:textId="77777777" w:rsidR="00BA01AD" w:rsidRPr="00B21DC2" w:rsidRDefault="00BA01AD" w:rsidP="00BA01AD">
      <w:pPr>
        <w:rPr>
          <w:rFonts w:ascii="Arial" w:hAnsi="Arial" w:cs="Arial"/>
          <w:sz w:val="20"/>
          <w:szCs w:val="20"/>
          <w:u w:val="single"/>
        </w:rPr>
      </w:pPr>
      <w:r w:rsidRPr="00B21DC2">
        <w:rPr>
          <w:rFonts w:ascii="Arial" w:hAnsi="Arial" w:cs="Arial"/>
          <w:sz w:val="20"/>
          <w:szCs w:val="20"/>
          <w:u w:val="single"/>
        </w:rPr>
        <w:t>reprezentowany przez:</w:t>
      </w:r>
    </w:p>
    <w:p w14:paraId="0F5CA689" w14:textId="77777777" w:rsidR="00BA01AD" w:rsidRPr="00B21DC2" w:rsidRDefault="00BA01AD" w:rsidP="00BA01AD">
      <w:pPr>
        <w:spacing w:line="480" w:lineRule="auto"/>
        <w:ind w:right="5954"/>
        <w:rPr>
          <w:rFonts w:ascii="Arial" w:hAnsi="Arial" w:cs="Arial"/>
          <w:sz w:val="20"/>
          <w:szCs w:val="20"/>
        </w:rPr>
      </w:pPr>
      <w:r w:rsidRPr="00B21DC2">
        <w:rPr>
          <w:rFonts w:ascii="Arial" w:hAnsi="Arial" w:cs="Arial"/>
          <w:sz w:val="20"/>
          <w:szCs w:val="20"/>
        </w:rPr>
        <w:t>………………………………………………………………………………</w:t>
      </w:r>
    </w:p>
    <w:p w14:paraId="706D9B86" w14:textId="77777777" w:rsidR="00BA01AD" w:rsidRPr="00B21DC2" w:rsidRDefault="00BA01AD" w:rsidP="00BA01AD">
      <w:pPr>
        <w:ind w:right="5953"/>
        <w:rPr>
          <w:rFonts w:ascii="Arial" w:hAnsi="Arial" w:cs="Arial"/>
          <w:i/>
          <w:sz w:val="16"/>
          <w:szCs w:val="16"/>
        </w:rPr>
      </w:pPr>
      <w:r w:rsidRPr="00B21DC2">
        <w:rPr>
          <w:rFonts w:ascii="Arial" w:hAnsi="Arial" w:cs="Arial"/>
          <w:i/>
          <w:sz w:val="16"/>
          <w:szCs w:val="16"/>
        </w:rPr>
        <w:t>(imię, nazwisko, stanowisko/podstawa do reprezentacji)</w:t>
      </w:r>
    </w:p>
    <w:p w14:paraId="37F46801" w14:textId="77777777" w:rsidR="00BA01AD" w:rsidRPr="00B21DC2" w:rsidRDefault="00BA01AD" w:rsidP="00BA01AD">
      <w:pPr>
        <w:rPr>
          <w:rFonts w:ascii="Arial" w:hAnsi="Arial" w:cs="Arial"/>
        </w:rPr>
      </w:pPr>
    </w:p>
    <w:p w14:paraId="3646BFA9" w14:textId="77777777" w:rsidR="00BA01AD" w:rsidRPr="00B21DC2" w:rsidRDefault="00BA01AD" w:rsidP="00BA01AD">
      <w:pPr>
        <w:rPr>
          <w:rFonts w:ascii="Arial" w:hAnsi="Arial" w:cs="Arial"/>
          <w:b/>
          <w:sz w:val="20"/>
          <w:szCs w:val="20"/>
        </w:rPr>
      </w:pPr>
    </w:p>
    <w:p w14:paraId="5333934E" w14:textId="77777777" w:rsidR="00BA01AD" w:rsidRPr="00B21DC2" w:rsidRDefault="00BA01AD" w:rsidP="00BA01AD">
      <w:pPr>
        <w:spacing w:after="120" w:line="360" w:lineRule="auto"/>
        <w:jc w:val="center"/>
        <w:rPr>
          <w:rFonts w:ascii="Arial" w:hAnsi="Arial" w:cs="Arial"/>
          <w:b/>
          <w:u w:val="single"/>
        </w:rPr>
      </w:pPr>
      <w:r w:rsidRPr="00B21DC2">
        <w:rPr>
          <w:rFonts w:ascii="Arial" w:hAnsi="Arial" w:cs="Arial"/>
          <w:b/>
          <w:u w:val="single"/>
        </w:rPr>
        <w:t xml:space="preserve">Oświadczenia wykonawcy/wykonawcy wspólnie ubiegającego się o udzielenie zamówienia </w:t>
      </w:r>
    </w:p>
    <w:p w14:paraId="7CA6FA2A" w14:textId="77777777" w:rsidR="00BA01AD" w:rsidRPr="00B21DC2" w:rsidRDefault="00BA01AD" w:rsidP="00BA01AD">
      <w:pPr>
        <w:spacing w:before="120" w:line="360" w:lineRule="auto"/>
        <w:jc w:val="center"/>
        <w:rPr>
          <w:rFonts w:ascii="Arial" w:hAnsi="Arial" w:cs="Arial"/>
          <w:b/>
          <w:caps/>
          <w:sz w:val="20"/>
          <w:szCs w:val="20"/>
          <w:u w:val="single"/>
        </w:rPr>
      </w:pPr>
      <w:r w:rsidRPr="00B21DC2">
        <w:rPr>
          <w:rFonts w:ascii="Arial" w:hAnsi="Arial" w:cs="Arial"/>
          <w:b/>
          <w:sz w:val="20"/>
          <w:szCs w:val="20"/>
          <w:u w:val="single"/>
        </w:rPr>
        <w:t xml:space="preserve">DOTYCZĄCE PRZESŁANEK WYKLUCZENIA Z ART. 5K ROZPORZĄDZENIA 833/2014 ORAZ ART. 7 UST. 1 USTAWY </w:t>
      </w:r>
      <w:r w:rsidRPr="00B21DC2">
        <w:rPr>
          <w:rFonts w:ascii="Arial" w:hAnsi="Arial" w:cs="Arial"/>
          <w:b/>
          <w:caps/>
          <w:sz w:val="20"/>
          <w:szCs w:val="20"/>
          <w:u w:val="single"/>
        </w:rPr>
        <w:t>o szczególnych rozwiązaniach w zakresie przeciwdziałania wspieraniu agresji na Ukrainę oraz służących ochronie bezpieczeństwa narodowego</w:t>
      </w:r>
    </w:p>
    <w:p w14:paraId="2CD80D80" w14:textId="77777777" w:rsidR="00BA01AD" w:rsidRPr="00B21DC2" w:rsidRDefault="00BA01AD" w:rsidP="00BA01AD">
      <w:pPr>
        <w:spacing w:before="120" w:line="360" w:lineRule="auto"/>
        <w:jc w:val="center"/>
        <w:rPr>
          <w:rFonts w:ascii="Arial" w:hAnsi="Arial" w:cs="Arial"/>
          <w:b/>
          <w:u w:val="single"/>
        </w:rPr>
      </w:pPr>
      <w:r w:rsidRPr="00B21DC2">
        <w:rPr>
          <w:rFonts w:ascii="Arial" w:hAnsi="Arial" w:cs="Arial"/>
          <w:b/>
          <w:sz w:val="21"/>
          <w:szCs w:val="21"/>
        </w:rPr>
        <w:t xml:space="preserve">składane na podstawie art. 125 ust. 1 ustawy </w:t>
      </w:r>
      <w:proofErr w:type="spellStart"/>
      <w:r w:rsidRPr="00B21DC2">
        <w:rPr>
          <w:rFonts w:ascii="Arial" w:hAnsi="Arial" w:cs="Arial"/>
          <w:b/>
          <w:sz w:val="21"/>
          <w:szCs w:val="21"/>
        </w:rPr>
        <w:t>Pzp</w:t>
      </w:r>
      <w:proofErr w:type="spellEnd"/>
    </w:p>
    <w:p w14:paraId="778AC515" w14:textId="77777777" w:rsidR="00BA01AD" w:rsidRPr="00B21DC2" w:rsidRDefault="00BA01AD" w:rsidP="00BA01AD">
      <w:pPr>
        <w:spacing w:before="240" w:line="360" w:lineRule="auto"/>
        <w:ind w:firstLine="709"/>
        <w:jc w:val="both"/>
        <w:rPr>
          <w:rFonts w:ascii="Arial" w:hAnsi="Arial" w:cs="Arial"/>
          <w:sz w:val="20"/>
          <w:szCs w:val="20"/>
        </w:rPr>
      </w:pPr>
      <w:r w:rsidRPr="00B21DC2">
        <w:rPr>
          <w:rFonts w:ascii="Arial" w:hAnsi="Arial" w:cs="Arial"/>
          <w:sz w:val="21"/>
          <w:szCs w:val="21"/>
        </w:rPr>
        <w:t xml:space="preserve">Na potrzeby postępowania o udzielenie zamówienia publicznego pn. </w:t>
      </w:r>
      <w:r w:rsidRPr="00AD5665">
        <w:rPr>
          <w:rFonts w:ascii="Arial" w:hAnsi="Arial" w:cs="Arial"/>
          <w:bCs/>
          <w:sz w:val="21"/>
          <w:szCs w:val="21"/>
        </w:rPr>
        <w:t>„</w:t>
      </w:r>
      <w:r w:rsidR="00215C10" w:rsidRPr="00AD5665">
        <w:rPr>
          <w:rFonts w:ascii="Arial" w:hAnsi="Arial" w:cs="Arial"/>
          <w:b/>
          <w:sz w:val="21"/>
          <w:szCs w:val="21"/>
        </w:rPr>
        <w:t>Zakup głowic do USG, kardiomonitora, pomp infuzyjnych, urządzeń do terapii podciśnieniowej, aparatu do terapii ultradźwiękowej i aparatów do elektroterapii</w:t>
      </w:r>
      <w:r w:rsidRPr="00AD5665">
        <w:rPr>
          <w:rFonts w:ascii="Arial" w:hAnsi="Arial" w:cs="Arial"/>
          <w:b/>
          <w:sz w:val="21"/>
          <w:szCs w:val="21"/>
        </w:rPr>
        <w:t>”</w:t>
      </w:r>
      <w:r w:rsidRPr="00B21DC2">
        <w:rPr>
          <w:rFonts w:ascii="Arial" w:hAnsi="Arial" w:cs="Arial"/>
          <w:b/>
          <w:bCs/>
          <w:sz w:val="21"/>
          <w:szCs w:val="21"/>
        </w:rPr>
        <w:t xml:space="preserve"> </w:t>
      </w:r>
      <w:r w:rsidRPr="00B21DC2">
        <w:rPr>
          <w:rFonts w:ascii="Arial" w:hAnsi="Arial" w:cs="Arial"/>
          <w:sz w:val="21"/>
          <w:szCs w:val="21"/>
        </w:rPr>
        <w:t>oświadczam, co następuje:</w:t>
      </w:r>
    </w:p>
    <w:p w14:paraId="21B7B1D0" w14:textId="77777777" w:rsidR="00BA01AD" w:rsidRPr="00B21DC2" w:rsidRDefault="00BA01AD" w:rsidP="00BA01AD">
      <w:pPr>
        <w:shd w:val="clear" w:color="auto" w:fill="BFBFBF"/>
        <w:spacing w:before="360" w:line="360" w:lineRule="auto"/>
        <w:rPr>
          <w:rFonts w:ascii="Arial" w:hAnsi="Arial" w:cs="Arial"/>
          <w:b/>
          <w:sz w:val="21"/>
          <w:szCs w:val="21"/>
        </w:rPr>
      </w:pPr>
      <w:r w:rsidRPr="00B21DC2">
        <w:rPr>
          <w:rFonts w:ascii="Arial" w:hAnsi="Arial" w:cs="Arial"/>
          <w:b/>
          <w:sz w:val="21"/>
          <w:szCs w:val="21"/>
        </w:rPr>
        <w:t>OŚWIADCZENIA DOTYCZĄCE WYKONAWCY:</w:t>
      </w:r>
    </w:p>
    <w:p w14:paraId="1F2D43B8" w14:textId="77777777" w:rsidR="00BA01AD" w:rsidRPr="00B21DC2" w:rsidRDefault="00BA01AD" w:rsidP="00C3459D">
      <w:pPr>
        <w:pStyle w:val="Akapitzlist"/>
        <w:numPr>
          <w:ilvl w:val="0"/>
          <w:numId w:val="53"/>
        </w:numPr>
        <w:spacing w:before="360" w:after="0" w:line="360" w:lineRule="auto"/>
        <w:jc w:val="both"/>
        <w:rPr>
          <w:rFonts w:ascii="Arial" w:hAnsi="Arial" w:cs="Arial"/>
          <w:b/>
          <w:bCs/>
          <w:sz w:val="21"/>
          <w:szCs w:val="21"/>
        </w:rPr>
      </w:pPr>
      <w:r w:rsidRPr="00B21DC2">
        <w:rPr>
          <w:rFonts w:ascii="Arial" w:hAnsi="Arial" w:cs="Arial"/>
          <w:sz w:val="21"/>
          <w:szCs w:val="21"/>
        </w:rPr>
        <w:t xml:space="preserve">Oświadczam, że nie podlegam wykluczeniu z postępowania na podstawie </w:t>
      </w:r>
      <w:r w:rsidRPr="00B21DC2">
        <w:rPr>
          <w:rFonts w:ascii="Arial" w:hAnsi="Arial"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21DC2">
        <w:rPr>
          <w:rStyle w:val="Odwoanieprzypisudolnego"/>
          <w:rFonts w:ascii="Arial" w:hAnsi="Arial" w:cs="Arial"/>
          <w:sz w:val="21"/>
          <w:szCs w:val="21"/>
        </w:rPr>
        <w:footnoteReference w:id="5"/>
      </w:r>
    </w:p>
    <w:p w14:paraId="268BA471" w14:textId="77777777" w:rsidR="00BA01AD" w:rsidRPr="00B21DC2" w:rsidRDefault="00BA01AD" w:rsidP="00C3459D">
      <w:pPr>
        <w:pStyle w:val="NormalnyWeb"/>
        <w:numPr>
          <w:ilvl w:val="0"/>
          <w:numId w:val="53"/>
        </w:numPr>
        <w:spacing w:before="0" w:beforeAutospacing="0" w:after="0" w:afterAutospacing="0" w:line="360" w:lineRule="auto"/>
        <w:rPr>
          <w:rFonts w:ascii="Arial" w:hAnsi="Arial" w:cs="Arial"/>
          <w:b/>
          <w:bCs/>
          <w:sz w:val="21"/>
          <w:szCs w:val="21"/>
        </w:rPr>
      </w:pPr>
      <w:r w:rsidRPr="00B21DC2">
        <w:rPr>
          <w:rFonts w:ascii="Arial" w:hAnsi="Arial" w:cs="Arial"/>
          <w:sz w:val="21"/>
          <w:szCs w:val="21"/>
        </w:rPr>
        <w:t xml:space="preserve">Oświadczam, że nie zachodzą w stosunku do mnie przesłanki wykluczenia z postępowania na podstawie art. </w:t>
      </w:r>
      <w:r w:rsidRPr="00B21DC2">
        <w:rPr>
          <w:rFonts w:ascii="Arial" w:eastAsia="Times New Roman" w:hAnsi="Arial" w:cs="Arial"/>
          <w:sz w:val="21"/>
          <w:szCs w:val="21"/>
        </w:rPr>
        <w:t xml:space="preserve">7 ust. 1 ustawy </w:t>
      </w:r>
      <w:r w:rsidRPr="00B21DC2">
        <w:rPr>
          <w:rFonts w:ascii="Arial" w:hAnsi="Arial" w:cs="Arial"/>
          <w:sz w:val="21"/>
          <w:szCs w:val="21"/>
        </w:rPr>
        <w:t>z dnia 13 kwietnia 2022 r.</w:t>
      </w:r>
      <w:r w:rsidRPr="00B21DC2">
        <w:rPr>
          <w:rFonts w:ascii="Arial" w:hAnsi="Arial" w:cs="Arial"/>
          <w:i/>
          <w:iCs/>
          <w:sz w:val="21"/>
          <w:szCs w:val="21"/>
        </w:rPr>
        <w:t xml:space="preserve"> o szczególnych rozwiązaniach w zakresie </w:t>
      </w:r>
      <w:r w:rsidRPr="00B21DC2">
        <w:rPr>
          <w:rFonts w:ascii="Arial" w:hAnsi="Arial" w:cs="Arial"/>
          <w:i/>
          <w:iCs/>
          <w:sz w:val="21"/>
          <w:szCs w:val="21"/>
        </w:rPr>
        <w:lastRenderedPageBreak/>
        <w:t xml:space="preserve">przeciwdziałania wspieraniu agresji na Ukrainę oraz służących ochronie bezpieczeństwa narodowego </w:t>
      </w:r>
      <w:r w:rsidRPr="00B21DC2">
        <w:rPr>
          <w:rFonts w:ascii="Arial" w:hAnsi="Arial" w:cs="Arial"/>
          <w:sz w:val="21"/>
          <w:szCs w:val="21"/>
        </w:rPr>
        <w:t>(Dz. U. poz. 835)</w:t>
      </w:r>
      <w:r w:rsidRPr="00B21DC2">
        <w:rPr>
          <w:rFonts w:ascii="Arial" w:hAnsi="Arial" w:cs="Arial"/>
          <w:i/>
          <w:iCs/>
          <w:sz w:val="21"/>
          <w:szCs w:val="21"/>
        </w:rPr>
        <w:t>.</w:t>
      </w:r>
      <w:r w:rsidRPr="00B21DC2">
        <w:rPr>
          <w:rStyle w:val="Odwoanieprzypisudolnego"/>
          <w:rFonts w:ascii="Arial" w:hAnsi="Arial" w:cs="Arial"/>
          <w:sz w:val="21"/>
          <w:szCs w:val="21"/>
        </w:rPr>
        <w:footnoteReference w:id="6"/>
      </w:r>
    </w:p>
    <w:p w14:paraId="5630382D" w14:textId="77777777" w:rsidR="00BA01AD" w:rsidRPr="00B21DC2" w:rsidRDefault="00BA01AD" w:rsidP="00BA01AD">
      <w:pPr>
        <w:shd w:val="clear" w:color="auto" w:fill="BFBFBF"/>
        <w:spacing w:before="240" w:after="120" w:line="360" w:lineRule="auto"/>
        <w:jc w:val="both"/>
        <w:rPr>
          <w:rFonts w:ascii="Arial" w:hAnsi="Arial" w:cs="Arial"/>
          <w:sz w:val="21"/>
          <w:szCs w:val="21"/>
        </w:rPr>
      </w:pPr>
      <w:r w:rsidRPr="00B21DC2">
        <w:rPr>
          <w:rFonts w:ascii="Arial" w:hAnsi="Arial" w:cs="Arial"/>
          <w:b/>
          <w:sz w:val="21"/>
          <w:szCs w:val="21"/>
        </w:rPr>
        <w:t>INFORMACJA DOTYCZĄCA POLEGANIA NA ZDOLNOŚCIACH LUB SYTUACJI PODMIOTU UDOSTĘPNIAJĄCEGO ZASOBY W ZAKRESIE ODPOWIADAJĄCYM PONAD 10% WARTOŚCI ZAMÓWIENIA</w:t>
      </w:r>
      <w:r w:rsidRPr="00B21DC2">
        <w:rPr>
          <w:rFonts w:ascii="Arial" w:hAnsi="Arial" w:cs="Arial"/>
          <w:b/>
          <w:bCs/>
          <w:sz w:val="21"/>
          <w:szCs w:val="21"/>
        </w:rPr>
        <w:t>:</w:t>
      </w:r>
    </w:p>
    <w:p w14:paraId="12E7E7DF" w14:textId="77777777" w:rsidR="00BA01AD" w:rsidRPr="00B21DC2" w:rsidRDefault="00BA01AD" w:rsidP="00BA01AD">
      <w:pPr>
        <w:spacing w:after="120" w:line="360" w:lineRule="auto"/>
        <w:jc w:val="both"/>
        <w:rPr>
          <w:rFonts w:ascii="Arial" w:hAnsi="Arial" w:cs="Arial"/>
          <w:sz w:val="20"/>
          <w:szCs w:val="20"/>
        </w:rPr>
      </w:pPr>
      <w:bookmarkStart w:id="11" w:name="_Hlk99016800"/>
      <w:r w:rsidRPr="00B21DC2">
        <w:rPr>
          <w:rFonts w:ascii="Arial" w:hAnsi="Arial" w:cs="Arial"/>
          <w:sz w:val="16"/>
          <w:szCs w:val="16"/>
        </w:rPr>
        <w:t>[UWAGA</w:t>
      </w:r>
      <w:r w:rsidRPr="00B21DC2">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B21DC2">
        <w:rPr>
          <w:rFonts w:ascii="Arial" w:hAnsi="Arial" w:cs="Arial"/>
          <w:sz w:val="16"/>
          <w:szCs w:val="16"/>
        </w:rPr>
        <w:t>]</w:t>
      </w:r>
      <w:bookmarkEnd w:id="11"/>
    </w:p>
    <w:p w14:paraId="65B72176" w14:textId="77777777" w:rsidR="00BA01AD" w:rsidRPr="00B21DC2" w:rsidRDefault="00BA01AD" w:rsidP="00BA01AD">
      <w:pPr>
        <w:spacing w:after="120" w:line="360" w:lineRule="auto"/>
        <w:jc w:val="both"/>
        <w:rPr>
          <w:rFonts w:ascii="Arial" w:hAnsi="Arial" w:cs="Arial"/>
          <w:sz w:val="21"/>
          <w:szCs w:val="21"/>
        </w:rPr>
      </w:pPr>
      <w:r w:rsidRPr="00B21DC2">
        <w:rPr>
          <w:rFonts w:ascii="Arial" w:hAnsi="Arial" w:cs="Arial"/>
          <w:sz w:val="21"/>
          <w:szCs w:val="21"/>
        </w:rPr>
        <w:t xml:space="preserve">Oświadczam, że w celu wykazania spełniania warunków udziału w postępowaniu, określonych przez zamawiającego w ………………………………………………………...………………….. </w:t>
      </w:r>
      <w:bookmarkStart w:id="12" w:name="_Hlk99005462"/>
      <w:r w:rsidRPr="00B21DC2">
        <w:rPr>
          <w:rFonts w:ascii="Arial" w:hAnsi="Arial" w:cs="Arial"/>
          <w:i/>
          <w:sz w:val="16"/>
          <w:szCs w:val="16"/>
        </w:rPr>
        <w:t xml:space="preserve">(wskazać </w:t>
      </w:r>
      <w:bookmarkEnd w:id="12"/>
      <w:r w:rsidRPr="00B21DC2">
        <w:rPr>
          <w:rFonts w:ascii="Arial" w:hAnsi="Arial" w:cs="Arial"/>
          <w:i/>
          <w:sz w:val="16"/>
          <w:szCs w:val="16"/>
        </w:rPr>
        <w:t>dokument i właściwą jednostkę redakcyjną dokumentu, w której określono warunki udziału w postępowaniu),</w:t>
      </w:r>
      <w:r w:rsidRPr="00B21DC2">
        <w:rPr>
          <w:rFonts w:ascii="Arial" w:hAnsi="Arial" w:cs="Arial"/>
          <w:sz w:val="21"/>
          <w:szCs w:val="21"/>
        </w:rPr>
        <w:t xml:space="preserve"> polegam na zdolnościach lub sytuacji następującego podmiotu udostępniającego zasoby: </w:t>
      </w:r>
      <w:bookmarkStart w:id="13" w:name="_Hlk99014455"/>
      <w:r w:rsidRPr="00B21DC2">
        <w:rPr>
          <w:rFonts w:ascii="Arial" w:hAnsi="Arial" w:cs="Arial"/>
          <w:sz w:val="21"/>
          <w:szCs w:val="21"/>
        </w:rPr>
        <w:t>………………………………………………………………………...…………………………………….…</w:t>
      </w:r>
      <w:r w:rsidRPr="00B21DC2">
        <w:rPr>
          <w:rFonts w:ascii="Arial" w:hAnsi="Arial" w:cs="Arial"/>
          <w:i/>
          <w:sz w:val="16"/>
          <w:szCs w:val="16"/>
        </w:rPr>
        <w:t xml:space="preserve"> </w:t>
      </w:r>
      <w:bookmarkEnd w:id="13"/>
      <w:r w:rsidRPr="00B21DC2">
        <w:rPr>
          <w:rFonts w:ascii="Arial" w:hAnsi="Arial" w:cs="Arial"/>
          <w:i/>
          <w:sz w:val="16"/>
          <w:szCs w:val="16"/>
        </w:rPr>
        <w:t>(podać pełną nazwę/firmę, adres, a także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r w:rsidRPr="00B21DC2">
        <w:rPr>
          <w:rFonts w:ascii="Arial" w:hAnsi="Arial" w:cs="Arial"/>
          <w:sz w:val="16"/>
          <w:szCs w:val="16"/>
        </w:rPr>
        <w:t>,</w:t>
      </w:r>
      <w:r w:rsidRPr="00B21DC2">
        <w:rPr>
          <w:rFonts w:ascii="Arial" w:hAnsi="Arial" w:cs="Arial"/>
          <w:sz w:val="21"/>
          <w:szCs w:val="21"/>
        </w:rPr>
        <w:br/>
        <w:t xml:space="preserve">w następującym zakresie: …………………………………………………………………………… </w:t>
      </w:r>
      <w:r w:rsidRPr="00B21DC2">
        <w:rPr>
          <w:rFonts w:ascii="Arial" w:hAnsi="Arial" w:cs="Arial"/>
          <w:i/>
          <w:sz w:val="16"/>
          <w:szCs w:val="16"/>
        </w:rPr>
        <w:t>(określić odpowiedni zakres udostępnianych zasobów dla wskazanego podmiotu)</w:t>
      </w:r>
      <w:r w:rsidRPr="00B21DC2">
        <w:rPr>
          <w:rFonts w:ascii="Arial" w:hAnsi="Arial" w:cs="Arial"/>
          <w:iCs/>
          <w:sz w:val="16"/>
          <w:szCs w:val="16"/>
        </w:rPr>
        <w:t>,</w:t>
      </w:r>
      <w:r w:rsidRPr="00B21DC2">
        <w:rPr>
          <w:rFonts w:ascii="Arial" w:hAnsi="Arial" w:cs="Arial"/>
          <w:i/>
          <w:sz w:val="16"/>
          <w:szCs w:val="16"/>
        </w:rPr>
        <w:br/>
      </w:r>
      <w:r w:rsidRPr="00B21DC2">
        <w:rPr>
          <w:rFonts w:ascii="Arial" w:hAnsi="Arial" w:cs="Arial"/>
          <w:sz w:val="21"/>
          <w:szCs w:val="21"/>
        </w:rPr>
        <w:t xml:space="preserve">co odpowiada ponad 10% wartości przedmiotowego zamówienia. </w:t>
      </w:r>
    </w:p>
    <w:p w14:paraId="3D8BA8B3" w14:textId="77777777" w:rsidR="00BA01AD" w:rsidRPr="00B21DC2" w:rsidRDefault="00BA01AD" w:rsidP="00BA01AD">
      <w:pPr>
        <w:shd w:val="clear" w:color="auto" w:fill="BFBFBF"/>
        <w:spacing w:before="240" w:after="120" w:line="360" w:lineRule="auto"/>
        <w:jc w:val="both"/>
        <w:rPr>
          <w:rFonts w:ascii="Arial" w:hAnsi="Arial" w:cs="Arial"/>
          <w:b/>
          <w:sz w:val="21"/>
          <w:szCs w:val="21"/>
        </w:rPr>
      </w:pPr>
      <w:r w:rsidRPr="00B21DC2">
        <w:rPr>
          <w:rFonts w:ascii="Arial" w:hAnsi="Arial" w:cs="Arial"/>
          <w:b/>
          <w:sz w:val="21"/>
          <w:szCs w:val="21"/>
        </w:rPr>
        <w:t>OŚWIADCZENIE DOTYCZĄCE PODWYKONAWCY, NA KTÓREGO PRZYPADA PONAD 10% WARTOŚCI ZAMÓWIENIA:</w:t>
      </w:r>
    </w:p>
    <w:p w14:paraId="31D3A608" w14:textId="77777777" w:rsidR="00BA01AD" w:rsidRPr="00B21DC2" w:rsidRDefault="00BA01AD" w:rsidP="00BA01AD">
      <w:pPr>
        <w:spacing w:after="120" w:line="360" w:lineRule="auto"/>
        <w:jc w:val="both"/>
        <w:rPr>
          <w:rFonts w:ascii="Arial" w:hAnsi="Arial" w:cs="Arial"/>
          <w:sz w:val="20"/>
          <w:szCs w:val="20"/>
        </w:rPr>
      </w:pPr>
      <w:r w:rsidRPr="00B21DC2">
        <w:rPr>
          <w:rFonts w:ascii="Arial" w:hAnsi="Arial" w:cs="Arial"/>
          <w:sz w:val="16"/>
          <w:szCs w:val="16"/>
        </w:rPr>
        <w:t>[UWAGA</w:t>
      </w:r>
      <w:r w:rsidRPr="00B21DC2">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B21DC2">
        <w:rPr>
          <w:rFonts w:ascii="Arial" w:hAnsi="Arial" w:cs="Arial"/>
          <w:sz w:val="16"/>
          <w:szCs w:val="16"/>
        </w:rPr>
        <w:t>]</w:t>
      </w:r>
    </w:p>
    <w:p w14:paraId="1F9553EE" w14:textId="77777777" w:rsidR="00BA01AD" w:rsidRPr="00B21DC2" w:rsidRDefault="00BA01AD" w:rsidP="00BA01AD">
      <w:pPr>
        <w:spacing w:line="360" w:lineRule="auto"/>
        <w:jc w:val="both"/>
        <w:rPr>
          <w:rFonts w:ascii="Arial" w:hAnsi="Arial" w:cs="Arial"/>
          <w:sz w:val="21"/>
          <w:szCs w:val="21"/>
        </w:rPr>
      </w:pPr>
      <w:r w:rsidRPr="00B21DC2">
        <w:rPr>
          <w:rFonts w:ascii="Arial" w:hAnsi="Arial" w:cs="Arial"/>
          <w:sz w:val="21"/>
          <w:szCs w:val="21"/>
        </w:rPr>
        <w:t>Oświadczam, że w stosunku do następującego podmiotu, będącego podwykonawcą, na którego przypada ponad 10% wartości zamówienia: ……………………………………………………………………………………………….………..….……</w:t>
      </w:r>
      <w:r w:rsidRPr="00B21DC2">
        <w:rPr>
          <w:rFonts w:ascii="Arial" w:hAnsi="Arial" w:cs="Arial"/>
          <w:sz w:val="20"/>
          <w:szCs w:val="20"/>
        </w:rPr>
        <w:t xml:space="preserve"> </w:t>
      </w:r>
      <w:r w:rsidRPr="00B21DC2">
        <w:rPr>
          <w:rFonts w:ascii="Arial" w:hAnsi="Arial" w:cs="Arial"/>
          <w:i/>
          <w:sz w:val="16"/>
          <w:szCs w:val="16"/>
        </w:rPr>
        <w:t>(podać pełną nazwę/firmę, adres, a także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r w:rsidRPr="00B21DC2">
        <w:rPr>
          <w:rFonts w:ascii="Arial" w:hAnsi="Arial" w:cs="Arial"/>
          <w:sz w:val="16"/>
          <w:szCs w:val="16"/>
        </w:rPr>
        <w:t>,</w:t>
      </w:r>
      <w:r w:rsidRPr="00B21DC2">
        <w:rPr>
          <w:rFonts w:ascii="Arial" w:hAnsi="Arial" w:cs="Arial"/>
          <w:sz w:val="16"/>
          <w:szCs w:val="16"/>
        </w:rPr>
        <w:br/>
      </w:r>
      <w:r w:rsidRPr="00B21DC2">
        <w:rPr>
          <w:rFonts w:ascii="Arial" w:hAnsi="Arial" w:cs="Arial"/>
          <w:sz w:val="21"/>
          <w:szCs w:val="21"/>
        </w:rPr>
        <w:t>nie</w:t>
      </w:r>
      <w:r w:rsidRPr="00B21DC2">
        <w:rPr>
          <w:rFonts w:ascii="Arial" w:hAnsi="Arial" w:cs="Arial"/>
          <w:sz w:val="16"/>
          <w:szCs w:val="16"/>
        </w:rPr>
        <w:t xml:space="preserve"> </w:t>
      </w:r>
      <w:r w:rsidRPr="00B21DC2">
        <w:rPr>
          <w:rFonts w:ascii="Arial" w:hAnsi="Arial" w:cs="Arial"/>
          <w:sz w:val="21"/>
          <w:szCs w:val="21"/>
        </w:rPr>
        <w:t>zachodzą podstawy wykluczenia z postępowania o udzielenie zamówienia przewidziane w  art.  5k rozporządzenia 833/2014 w brzmieniu nadanym rozporządzeniem 2022/576.</w:t>
      </w:r>
    </w:p>
    <w:p w14:paraId="3EC18ED4" w14:textId="77777777" w:rsidR="00BA01AD" w:rsidRPr="00B21DC2" w:rsidRDefault="00BA01AD" w:rsidP="00BA01AD">
      <w:pPr>
        <w:shd w:val="clear" w:color="auto" w:fill="BFBFBF"/>
        <w:spacing w:before="240" w:after="120" w:line="360" w:lineRule="auto"/>
        <w:jc w:val="both"/>
        <w:rPr>
          <w:rFonts w:ascii="Arial" w:hAnsi="Arial" w:cs="Arial"/>
          <w:b/>
          <w:sz w:val="21"/>
          <w:szCs w:val="21"/>
        </w:rPr>
      </w:pPr>
      <w:r w:rsidRPr="00B21DC2">
        <w:rPr>
          <w:rFonts w:ascii="Arial" w:hAnsi="Arial" w:cs="Arial"/>
          <w:b/>
          <w:sz w:val="21"/>
          <w:szCs w:val="21"/>
        </w:rPr>
        <w:t>OŚWIADCZENIE DOTYCZĄCE DOSTAWCY, NA KTÓREGO PRZYPADA PONAD 10% WARTOŚCI ZAMÓWIENIA:</w:t>
      </w:r>
    </w:p>
    <w:p w14:paraId="22912BCA" w14:textId="77777777" w:rsidR="00BA01AD" w:rsidRPr="00B21DC2" w:rsidRDefault="00BA01AD" w:rsidP="00BA01AD">
      <w:pPr>
        <w:spacing w:after="120" w:line="360" w:lineRule="auto"/>
        <w:jc w:val="both"/>
        <w:rPr>
          <w:rFonts w:ascii="Arial" w:hAnsi="Arial" w:cs="Arial"/>
          <w:sz w:val="20"/>
          <w:szCs w:val="20"/>
        </w:rPr>
      </w:pPr>
      <w:r w:rsidRPr="00B21DC2">
        <w:rPr>
          <w:rFonts w:ascii="Arial" w:hAnsi="Arial" w:cs="Arial"/>
          <w:sz w:val="16"/>
          <w:szCs w:val="16"/>
        </w:rPr>
        <w:t>[UWAGA</w:t>
      </w:r>
      <w:r w:rsidRPr="00B21DC2">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B21DC2">
        <w:rPr>
          <w:rFonts w:ascii="Arial" w:hAnsi="Arial" w:cs="Arial"/>
          <w:sz w:val="16"/>
          <w:szCs w:val="16"/>
        </w:rPr>
        <w:t>]</w:t>
      </w:r>
    </w:p>
    <w:p w14:paraId="3649B6E1" w14:textId="77777777" w:rsidR="00BA01AD" w:rsidRPr="00B21DC2" w:rsidRDefault="00BA01AD" w:rsidP="00BA01AD">
      <w:pPr>
        <w:spacing w:line="360" w:lineRule="auto"/>
        <w:jc w:val="both"/>
        <w:rPr>
          <w:rFonts w:ascii="Arial" w:hAnsi="Arial" w:cs="Arial"/>
          <w:sz w:val="21"/>
          <w:szCs w:val="21"/>
        </w:rPr>
      </w:pPr>
      <w:r w:rsidRPr="00B21DC2">
        <w:rPr>
          <w:rFonts w:ascii="Arial" w:hAnsi="Arial" w:cs="Arial"/>
          <w:sz w:val="21"/>
          <w:szCs w:val="21"/>
        </w:rPr>
        <w:lastRenderedPageBreak/>
        <w:t>Oświadczam, że w stosunku do następującego podmiotu, będącego dostawcą, na którego przypada ponad 10% wartości zamówienia: ……………………………………………………………………………………………….………..….……</w:t>
      </w:r>
      <w:r w:rsidRPr="00B21DC2">
        <w:rPr>
          <w:rFonts w:ascii="Arial" w:hAnsi="Arial" w:cs="Arial"/>
          <w:sz w:val="20"/>
          <w:szCs w:val="20"/>
        </w:rPr>
        <w:t xml:space="preserve"> </w:t>
      </w:r>
      <w:r w:rsidRPr="00B21DC2">
        <w:rPr>
          <w:rFonts w:ascii="Arial" w:hAnsi="Arial" w:cs="Arial"/>
          <w:i/>
          <w:sz w:val="16"/>
          <w:szCs w:val="16"/>
        </w:rPr>
        <w:t>(podać pełną nazwę/firmę, adres, a także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r w:rsidRPr="00B21DC2">
        <w:rPr>
          <w:rFonts w:ascii="Arial" w:hAnsi="Arial" w:cs="Arial"/>
          <w:sz w:val="16"/>
          <w:szCs w:val="16"/>
        </w:rPr>
        <w:t>,</w:t>
      </w:r>
      <w:r w:rsidRPr="00B21DC2">
        <w:rPr>
          <w:rFonts w:ascii="Arial" w:hAnsi="Arial" w:cs="Arial"/>
          <w:sz w:val="16"/>
          <w:szCs w:val="16"/>
        </w:rPr>
        <w:br/>
      </w:r>
      <w:r w:rsidRPr="00B21DC2">
        <w:rPr>
          <w:rFonts w:ascii="Arial" w:hAnsi="Arial" w:cs="Arial"/>
          <w:sz w:val="21"/>
          <w:szCs w:val="21"/>
        </w:rPr>
        <w:t>nie</w:t>
      </w:r>
      <w:r w:rsidRPr="00B21DC2">
        <w:rPr>
          <w:rFonts w:ascii="Arial" w:hAnsi="Arial" w:cs="Arial"/>
          <w:sz w:val="16"/>
          <w:szCs w:val="16"/>
        </w:rPr>
        <w:t xml:space="preserve"> </w:t>
      </w:r>
      <w:r w:rsidRPr="00B21DC2">
        <w:rPr>
          <w:rFonts w:ascii="Arial" w:hAnsi="Arial" w:cs="Arial"/>
          <w:sz w:val="21"/>
          <w:szCs w:val="21"/>
        </w:rPr>
        <w:t>zachodzą podstawy wykluczenia z postępowania o udzielenie zamówienia przewidziane w  art.  5k rozporządzenia 833/2014 w brzmieniu nadanym rozporządzeniem 2022/576.</w:t>
      </w:r>
    </w:p>
    <w:p w14:paraId="44F9AF0E" w14:textId="77777777" w:rsidR="00BA01AD" w:rsidRPr="00B21DC2" w:rsidRDefault="00BA01AD" w:rsidP="00BA01AD">
      <w:pPr>
        <w:spacing w:line="360" w:lineRule="auto"/>
        <w:ind w:left="5664" w:firstLine="708"/>
        <w:jc w:val="both"/>
        <w:rPr>
          <w:rFonts w:ascii="Arial" w:hAnsi="Arial" w:cs="Arial"/>
          <w:i/>
          <w:sz w:val="16"/>
          <w:szCs w:val="16"/>
        </w:rPr>
      </w:pPr>
    </w:p>
    <w:p w14:paraId="39BD7358" w14:textId="77777777" w:rsidR="00BA01AD" w:rsidRPr="00B21DC2" w:rsidRDefault="00BA01AD" w:rsidP="00BA01AD">
      <w:pPr>
        <w:shd w:val="clear" w:color="auto" w:fill="BFBFBF"/>
        <w:spacing w:before="240" w:line="360" w:lineRule="auto"/>
        <w:jc w:val="both"/>
        <w:rPr>
          <w:rFonts w:ascii="Arial" w:hAnsi="Arial" w:cs="Arial"/>
          <w:b/>
          <w:sz w:val="21"/>
          <w:szCs w:val="21"/>
        </w:rPr>
      </w:pPr>
      <w:r w:rsidRPr="00B21DC2">
        <w:rPr>
          <w:rFonts w:ascii="Arial" w:hAnsi="Arial" w:cs="Arial"/>
          <w:b/>
          <w:sz w:val="21"/>
          <w:szCs w:val="21"/>
        </w:rPr>
        <w:t>OŚWIADCZENIE DOTYCZĄCE PODANYCH INFORMACJI:</w:t>
      </w:r>
    </w:p>
    <w:p w14:paraId="33FEC6D8" w14:textId="77777777" w:rsidR="00BA01AD" w:rsidRPr="00B21DC2" w:rsidRDefault="00BA01AD" w:rsidP="00BA01AD">
      <w:pPr>
        <w:spacing w:line="360" w:lineRule="auto"/>
        <w:jc w:val="both"/>
        <w:rPr>
          <w:rFonts w:ascii="Arial" w:hAnsi="Arial" w:cs="Arial"/>
          <w:b/>
        </w:rPr>
      </w:pPr>
    </w:p>
    <w:p w14:paraId="501F1812" w14:textId="77777777" w:rsidR="00BA01AD" w:rsidRPr="00B21DC2" w:rsidRDefault="00BA01AD" w:rsidP="00BA01AD">
      <w:pPr>
        <w:spacing w:line="360" w:lineRule="auto"/>
        <w:jc w:val="both"/>
        <w:rPr>
          <w:rFonts w:ascii="Arial" w:hAnsi="Arial" w:cs="Arial"/>
          <w:sz w:val="21"/>
          <w:szCs w:val="21"/>
        </w:rPr>
      </w:pPr>
      <w:r w:rsidRPr="00B21DC2">
        <w:rPr>
          <w:rFonts w:ascii="Arial" w:hAnsi="Arial" w:cs="Arial"/>
          <w:sz w:val="21"/>
          <w:szCs w:val="21"/>
        </w:rPr>
        <w:t xml:space="preserve">Oświadczam, że wszystkie informacje podane w powyższych oświadczeniach są aktualne </w:t>
      </w:r>
      <w:r w:rsidRPr="00B21DC2">
        <w:rPr>
          <w:rFonts w:ascii="Arial" w:hAnsi="Arial" w:cs="Arial"/>
          <w:sz w:val="21"/>
          <w:szCs w:val="21"/>
        </w:rPr>
        <w:br/>
        <w:t>i zgodne z prawdą oraz zostały przedstawione z pełną świadomością konsekwencji wprowadzenia zamawiającego w błąd przy przedstawianiu informacji.</w:t>
      </w:r>
    </w:p>
    <w:p w14:paraId="53EB4EF1" w14:textId="77777777" w:rsidR="00BA01AD" w:rsidRPr="00B21DC2" w:rsidRDefault="00BA01AD" w:rsidP="00BA01AD">
      <w:pPr>
        <w:spacing w:line="360" w:lineRule="auto"/>
        <w:jc w:val="both"/>
        <w:rPr>
          <w:rFonts w:ascii="Arial" w:hAnsi="Arial" w:cs="Arial"/>
          <w:sz w:val="20"/>
          <w:szCs w:val="20"/>
        </w:rPr>
      </w:pPr>
    </w:p>
    <w:p w14:paraId="05405CAE" w14:textId="77777777" w:rsidR="00BA01AD" w:rsidRPr="00B21DC2" w:rsidRDefault="00BA01AD" w:rsidP="00BA01AD">
      <w:pPr>
        <w:shd w:val="clear" w:color="auto" w:fill="BFBFBF"/>
        <w:spacing w:after="120" w:line="360" w:lineRule="auto"/>
        <w:jc w:val="both"/>
        <w:rPr>
          <w:rFonts w:ascii="Arial" w:hAnsi="Arial" w:cs="Arial"/>
          <w:b/>
          <w:sz w:val="21"/>
          <w:szCs w:val="21"/>
        </w:rPr>
      </w:pPr>
      <w:r w:rsidRPr="00B21DC2">
        <w:rPr>
          <w:rFonts w:ascii="Arial" w:hAnsi="Arial" w:cs="Arial"/>
          <w:b/>
          <w:sz w:val="21"/>
          <w:szCs w:val="21"/>
        </w:rPr>
        <w:t>INFORMACJA DOTYCZĄCA DOSTĘPU DO PODMIOTOWYCH ŚRODKÓW DOWODOWYCH:</w:t>
      </w:r>
    </w:p>
    <w:p w14:paraId="11302C9F" w14:textId="77777777" w:rsidR="00BA01AD" w:rsidRPr="00B21DC2" w:rsidRDefault="00BA01AD" w:rsidP="00BA01AD">
      <w:pPr>
        <w:spacing w:after="120" w:line="360" w:lineRule="auto"/>
        <w:jc w:val="both"/>
        <w:rPr>
          <w:rFonts w:ascii="Arial" w:hAnsi="Arial" w:cs="Arial"/>
          <w:sz w:val="21"/>
          <w:szCs w:val="21"/>
        </w:rPr>
      </w:pPr>
      <w:r w:rsidRPr="00B21DC2">
        <w:rPr>
          <w:rFonts w:ascii="Arial" w:hAnsi="Arial" w:cs="Arial"/>
          <w:sz w:val="21"/>
          <w:szCs w:val="21"/>
        </w:rPr>
        <w:t>Wskazuję następujące podmiotowe środki dowodowe, które można uzyskać za pomocą bezpłatnych i ogólnodostępnych baz danych, oraz</w:t>
      </w:r>
      <w:r w:rsidRPr="00B21DC2">
        <w:t xml:space="preserve"> </w:t>
      </w:r>
      <w:r w:rsidRPr="00B21DC2">
        <w:rPr>
          <w:rFonts w:ascii="Arial" w:hAnsi="Arial" w:cs="Arial"/>
          <w:sz w:val="21"/>
          <w:szCs w:val="21"/>
        </w:rPr>
        <w:t>dane umożliwiające dostęp do tych środków:</w:t>
      </w:r>
      <w:r w:rsidRPr="00B21DC2">
        <w:rPr>
          <w:rFonts w:ascii="Arial" w:hAnsi="Arial" w:cs="Arial"/>
          <w:sz w:val="21"/>
          <w:szCs w:val="21"/>
        </w:rPr>
        <w:br/>
        <w:t>1) ......................................................................................................................................................</w:t>
      </w:r>
    </w:p>
    <w:p w14:paraId="002C8617" w14:textId="77777777" w:rsidR="00BA01AD" w:rsidRPr="00B21DC2" w:rsidRDefault="00BA01AD" w:rsidP="00BA01AD">
      <w:pPr>
        <w:spacing w:line="360" w:lineRule="auto"/>
        <w:jc w:val="both"/>
        <w:rPr>
          <w:rFonts w:ascii="Arial" w:hAnsi="Arial" w:cs="Arial"/>
          <w:sz w:val="21"/>
          <w:szCs w:val="21"/>
        </w:rPr>
      </w:pPr>
      <w:r w:rsidRPr="00B21DC2">
        <w:rPr>
          <w:rFonts w:ascii="Arial" w:hAnsi="Arial" w:cs="Arial"/>
          <w:i/>
          <w:sz w:val="16"/>
          <w:szCs w:val="16"/>
        </w:rPr>
        <w:t>(wskazać podmiotowy środek dowodowy, adres internetowy, wydający urząd lub organ, dokładne dane referencyjne dokumentacji)</w:t>
      </w:r>
    </w:p>
    <w:p w14:paraId="4720C7EB" w14:textId="77777777" w:rsidR="00BA01AD" w:rsidRPr="00B21DC2" w:rsidRDefault="00BA01AD" w:rsidP="00BA01AD">
      <w:pPr>
        <w:spacing w:line="360" w:lineRule="auto"/>
        <w:jc w:val="both"/>
        <w:rPr>
          <w:rFonts w:ascii="Arial" w:hAnsi="Arial" w:cs="Arial"/>
          <w:sz w:val="21"/>
          <w:szCs w:val="21"/>
        </w:rPr>
      </w:pPr>
      <w:r w:rsidRPr="00B21DC2">
        <w:rPr>
          <w:rFonts w:ascii="Arial" w:hAnsi="Arial" w:cs="Arial"/>
          <w:sz w:val="21"/>
          <w:szCs w:val="21"/>
        </w:rPr>
        <w:t>2) .......................................................................................................................................................</w:t>
      </w:r>
    </w:p>
    <w:p w14:paraId="4FA2589D" w14:textId="77777777" w:rsidR="00BA01AD" w:rsidRPr="00B21DC2" w:rsidRDefault="00BA01AD" w:rsidP="00BA01AD">
      <w:pPr>
        <w:spacing w:line="360" w:lineRule="auto"/>
        <w:jc w:val="both"/>
        <w:rPr>
          <w:rFonts w:ascii="Arial" w:hAnsi="Arial" w:cs="Arial"/>
          <w:i/>
          <w:sz w:val="16"/>
          <w:szCs w:val="16"/>
        </w:rPr>
      </w:pPr>
      <w:r w:rsidRPr="00B21DC2">
        <w:rPr>
          <w:rFonts w:ascii="Arial" w:hAnsi="Arial" w:cs="Arial"/>
          <w:i/>
          <w:sz w:val="16"/>
          <w:szCs w:val="16"/>
        </w:rPr>
        <w:t>(wskazać podmiotowy środek dowodowy, adres internetowy, wydający urząd lub organ, dokładne dane referencyjne dokumentacji)</w:t>
      </w:r>
    </w:p>
    <w:p w14:paraId="222E69E3" w14:textId="77777777" w:rsidR="00BA01AD" w:rsidRPr="00B21DC2" w:rsidRDefault="00BA01AD" w:rsidP="00BA01AD">
      <w:pPr>
        <w:spacing w:line="360" w:lineRule="auto"/>
        <w:jc w:val="both"/>
        <w:rPr>
          <w:rFonts w:ascii="Arial" w:hAnsi="Arial" w:cs="Arial"/>
          <w:i/>
          <w:sz w:val="16"/>
          <w:szCs w:val="16"/>
        </w:rPr>
      </w:pPr>
    </w:p>
    <w:p w14:paraId="69A0DDB0" w14:textId="77777777" w:rsidR="00BA01AD" w:rsidRPr="00B21DC2" w:rsidRDefault="00BA01AD" w:rsidP="00BA01AD">
      <w:pPr>
        <w:spacing w:line="360" w:lineRule="auto"/>
        <w:jc w:val="both"/>
        <w:rPr>
          <w:rFonts w:ascii="Arial" w:hAnsi="Arial" w:cs="Arial"/>
          <w:sz w:val="21"/>
          <w:szCs w:val="21"/>
        </w:rPr>
      </w:pPr>
    </w:p>
    <w:p w14:paraId="5B6599EE" w14:textId="77777777" w:rsidR="00BA01AD" w:rsidRPr="00B21DC2" w:rsidRDefault="00BA01AD" w:rsidP="00BA01AD">
      <w:pPr>
        <w:spacing w:line="360" w:lineRule="auto"/>
        <w:jc w:val="both"/>
        <w:rPr>
          <w:rFonts w:ascii="Arial" w:hAnsi="Arial" w:cs="Arial"/>
          <w:sz w:val="21"/>
          <w:szCs w:val="21"/>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t>…………………………………….</w:t>
      </w:r>
    </w:p>
    <w:p w14:paraId="63CF1600" w14:textId="77777777" w:rsidR="00BA01AD" w:rsidRPr="00B21DC2" w:rsidRDefault="00BA01AD" w:rsidP="00BA01AD">
      <w:pPr>
        <w:spacing w:line="360" w:lineRule="auto"/>
        <w:jc w:val="both"/>
        <w:rPr>
          <w:rFonts w:ascii="Arial" w:hAnsi="Arial" w:cs="Arial"/>
          <w:i/>
          <w:sz w:val="16"/>
          <w:szCs w:val="16"/>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i/>
          <w:sz w:val="21"/>
          <w:szCs w:val="21"/>
        </w:rPr>
        <w:tab/>
      </w:r>
      <w:r w:rsidRPr="00B21DC2">
        <w:rPr>
          <w:rFonts w:ascii="Arial" w:hAnsi="Arial" w:cs="Arial"/>
          <w:i/>
          <w:sz w:val="16"/>
          <w:szCs w:val="16"/>
        </w:rPr>
        <w:t xml:space="preserve">Data; </w:t>
      </w:r>
      <w:bookmarkStart w:id="14" w:name="_Hlk102639179"/>
      <w:r w:rsidRPr="00B21DC2">
        <w:rPr>
          <w:rFonts w:ascii="Arial" w:hAnsi="Arial" w:cs="Arial"/>
          <w:i/>
          <w:sz w:val="16"/>
          <w:szCs w:val="16"/>
        </w:rPr>
        <w:t xml:space="preserve">kwalifikowany podpis elektroniczny </w:t>
      </w:r>
      <w:bookmarkEnd w:id="14"/>
    </w:p>
    <w:p w14:paraId="1A8BF656" w14:textId="77777777" w:rsidR="00BA01AD" w:rsidRPr="00B21DC2" w:rsidRDefault="00BA01AD" w:rsidP="00BA01AD">
      <w:pPr>
        <w:rPr>
          <w:rFonts w:ascii="Tahoma" w:hAnsi="Tahoma" w:cs="Tahoma"/>
          <w:sz w:val="18"/>
          <w:szCs w:val="18"/>
        </w:rPr>
      </w:pPr>
    </w:p>
    <w:p w14:paraId="06761025" w14:textId="77777777" w:rsidR="00BA01AD" w:rsidRPr="00B21DC2" w:rsidRDefault="00BA01AD" w:rsidP="00BA01AD">
      <w:pPr>
        <w:jc w:val="right"/>
        <w:rPr>
          <w:rFonts w:ascii="Tahoma" w:hAnsi="Tahoma" w:cs="Tahoma"/>
          <w:sz w:val="20"/>
          <w:szCs w:val="20"/>
        </w:rPr>
      </w:pPr>
      <w:r w:rsidRPr="00B21DC2">
        <w:rPr>
          <w:rFonts w:ascii="Tahoma" w:hAnsi="Tahoma" w:cs="Tahoma"/>
          <w:sz w:val="20"/>
          <w:szCs w:val="20"/>
        </w:rPr>
        <w:br w:type="page"/>
      </w:r>
      <w:r w:rsidRPr="00B21DC2">
        <w:rPr>
          <w:rFonts w:ascii="Tahoma" w:hAnsi="Tahoma" w:cs="Tahoma"/>
          <w:sz w:val="20"/>
          <w:szCs w:val="20"/>
        </w:rPr>
        <w:lastRenderedPageBreak/>
        <w:t>Załącznik nr 3B do SWZ</w:t>
      </w:r>
    </w:p>
    <w:p w14:paraId="7A56192E" w14:textId="77777777" w:rsidR="00BA01AD" w:rsidRPr="00B21DC2" w:rsidRDefault="00BA01AD" w:rsidP="00BA01AD">
      <w:pPr>
        <w:rPr>
          <w:rFonts w:ascii="Arial" w:hAnsi="Arial" w:cs="Arial"/>
          <w:b/>
          <w:sz w:val="20"/>
          <w:szCs w:val="20"/>
        </w:rPr>
      </w:pPr>
      <w:r w:rsidRPr="00B21DC2">
        <w:rPr>
          <w:rFonts w:ascii="Arial" w:hAnsi="Arial" w:cs="Arial"/>
          <w:b/>
          <w:sz w:val="20"/>
          <w:szCs w:val="20"/>
        </w:rPr>
        <w:t>Podmiot udostępniający zasoby:</w:t>
      </w:r>
    </w:p>
    <w:p w14:paraId="5410ED53" w14:textId="77777777" w:rsidR="00BA01AD" w:rsidRPr="00B21DC2" w:rsidRDefault="00BA01AD" w:rsidP="00BA01AD">
      <w:pPr>
        <w:spacing w:line="480" w:lineRule="auto"/>
        <w:ind w:right="5954"/>
        <w:rPr>
          <w:rFonts w:ascii="Arial" w:hAnsi="Arial" w:cs="Arial"/>
          <w:sz w:val="20"/>
          <w:szCs w:val="20"/>
        </w:rPr>
      </w:pPr>
      <w:r w:rsidRPr="00B21DC2">
        <w:rPr>
          <w:rFonts w:ascii="Arial" w:hAnsi="Arial" w:cs="Arial"/>
          <w:sz w:val="20"/>
          <w:szCs w:val="20"/>
        </w:rPr>
        <w:t>………………………………………………………………………………</w:t>
      </w:r>
    </w:p>
    <w:p w14:paraId="286D6D7C" w14:textId="77777777" w:rsidR="00BA01AD" w:rsidRPr="00B21DC2" w:rsidRDefault="00BA01AD" w:rsidP="00BA01AD">
      <w:pPr>
        <w:ind w:right="5953"/>
        <w:rPr>
          <w:rFonts w:ascii="Arial" w:hAnsi="Arial" w:cs="Arial"/>
          <w:i/>
          <w:sz w:val="16"/>
          <w:szCs w:val="16"/>
        </w:rPr>
      </w:pPr>
      <w:r w:rsidRPr="00B21DC2">
        <w:rPr>
          <w:rFonts w:ascii="Arial" w:hAnsi="Arial" w:cs="Arial"/>
          <w:i/>
          <w:sz w:val="16"/>
          <w:szCs w:val="16"/>
        </w:rPr>
        <w:t>(pełna nazwa/firma, adres,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p>
    <w:p w14:paraId="090DE9D8" w14:textId="77777777" w:rsidR="00BA01AD" w:rsidRPr="00B21DC2" w:rsidRDefault="00BA01AD" w:rsidP="00BA01AD">
      <w:pPr>
        <w:rPr>
          <w:rFonts w:ascii="Arial" w:hAnsi="Arial" w:cs="Arial"/>
          <w:sz w:val="20"/>
          <w:szCs w:val="20"/>
          <w:u w:val="single"/>
        </w:rPr>
      </w:pPr>
      <w:r w:rsidRPr="00B21DC2">
        <w:rPr>
          <w:rFonts w:ascii="Arial" w:hAnsi="Arial" w:cs="Arial"/>
          <w:sz w:val="20"/>
          <w:szCs w:val="20"/>
          <w:u w:val="single"/>
        </w:rPr>
        <w:t>reprezentowany przez:</w:t>
      </w:r>
    </w:p>
    <w:p w14:paraId="75D0B4FE" w14:textId="77777777" w:rsidR="00BA01AD" w:rsidRPr="00B21DC2" w:rsidRDefault="00BA01AD" w:rsidP="00BA01AD">
      <w:pPr>
        <w:spacing w:line="480" w:lineRule="auto"/>
        <w:ind w:right="5954"/>
        <w:rPr>
          <w:rFonts w:ascii="Arial" w:hAnsi="Arial" w:cs="Arial"/>
          <w:sz w:val="20"/>
          <w:szCs w:val="20"/>
        </w:rPr>
      </w:pPr>
      <w:r w:rsidRPr="00B21DC2">
        <w:rPr>
          <w:rFonts w:ascii="Arial" w:hAnsi="Arial" w:cs="Arial"/>
          <w:sz w:val="20"/>
          <w:szCs w:val="20"/>
        </w:rPr>
        <w:t>………………………………………………………………………………</w:t>
      </w:r>
    </w:p>
    <w:p w14:paraId="62BC76F2" w14:textId="77777777" w:rsidR="00BA01AD" w:rsidRPr="00B21DC2" w:rsidRDefault="00BA01AD" w:rsidP="00BA01AD">
      <w:pPr>
        <w:ind w:right="5953"/>
        <w:rPr>
          <w:rFonts w:ascii="Arial" w:hAnsi="Arial" w:cs="Arial"/>
          <w:i/>
          <w:sz w:val="16"/>
          <w:szCs w:val="16"/>
        </w:rPr>
      </w:pPr>
      <w:r w:rsidRPr="00B21DC2">
        <w:rPr>
          <w:rFonts w:ascii="Arial" w:hAnsi="Arial" w:cs="Arial"/>
          <w:i/>
          <w:sz w:val="16"/>
          <w:szCs w:val="16"/>
        </w:rPr>
        <w:t>(imię, nazwisko, stanowisko/podstawa do reprezentacji)</w:t>
      </w:r>
    </w:p>
    <w:p w14:paraId="732C19B9" w14:textId="77777777" w:rsidR="00BA01AD" w:rsidRPr="00B21DC2" w:rsidRDefault="00BA01AD" w:rsidP="00BA01AD">
      <w:pPr>
        <w:rPr>
          <w:rFonts w:ascii="Arial" w:hAnsi="Arial" w:cs="Arial"/>
        </w:rPr>
      </w:pPr>
    </w:p>
    <w:p w14:paraId="7DE3B90D" w14:textId="77777777" w:rsidR="00BA01AD" w:rsidRPr="00B21DC2" w:rsidRDefault="00BA01AD" w:rsidP="00BA01AD">
      <w:pPr>
        <w:rPr>
          <w:rFonts w:ascii="Arial" w:hAnsi="Arial" w:cs="Arial"/>
          <w:b/>
          <w:sz w:val="20"/>
          <w:szCs w:val="20"/>
        </w:rPr>
      </w:pPr>
    </w:p>
    <w:p w14:paraId="243F28AD" w14:textId="77777777" w:rsidR="00BA01AD" w:rsidRPr="00B21DC2" w:rsidRDefault="00BA01AD" w:rsidP="00BA01AD">
      <w:pPr>
        <w:spacing w:after="120" w:line="360" w:lineRule="auto"/>
        <w:jc w:val="center"/>
        <w:rPr>
          <w:rFonts w:ascii="Arial" w:hAnsi="Arial" w:cs="Arial"/>
          <w:b/>
          <w:u w:val="single"/>
        </w:rPr>
      </w:pPr>
      <w:r w:rsidRPr="00B21DC2">
        <w:rPr>
          <w:rFonts w:ascii="Arial" w:hAnsi="Arial" w:cs="Arial"/>
          <w:b/>
          <w:u w:val="single"/>
        </w:rPr>
        <w:t xml:space="preserve">Oświadczenia podmiotu udostępniającego zasoby </w:t>
      </w:r>
    </w:p>
    <w:p w14:paraId="26083F8E" w14:textId="77777777" w:rsidR="00BA01AD" w:rsidRPr="00B21DC2" w:rsidRDefault="00BA01AD" w:rsidP="00BA01AD">
      <w:pPr>
        <w:spacing w:before="120" w:line="360" w:lineRule="auto"/>
        <w:jc w:val="center"/>
        <w:rPr>
          <w:rFonts w:ascii="Arial" w:hAnsi="Arial" w:cs="Arial"/>
          <w:b/>
          <w:caps/>
          <w:sz w:val="20"/>
          <w:szCs w:val="20"/>
          <w:u w:val="single"/>
        </w:rPr>
      </w:pPr>
      <w:r w:rsidRPr="00B21DC2">
        <w:rPr>
          <w:rFonts w:ascii="Arial" w:hAnsi="Arial" w:cs="Arial"/>
          <w:b/>
          <w:sz w:val="20"/>
          <w:szCs w:val="20"/>
          <w:u w:val="single"/>
        </w:rPr>
        <w:t xml:space="preserve">DOTYCZĄCE PRZESŁANEK WYKLUCZENIA Z ART. 5K ROZPORZĄDZENIA 833/2014 ORAZ ART. 7 UST. 1 USTAWY </w:t>
      </w:r>
      <w:r w:rsidRPr="00B21DC2">
        <w:rPr>
          <w:rFonts w:ascii="Arial" w:hAnsi="Arial" w:cs="Arial"/>
          <w:b/>
          <w:caps/>
          <w:sz w:val="20"/>
          <w:szCs w:val="20"/>
          <w:u w:val="single"/>
        </w:rPr>
        <w:t>o szczególnych rozwiązaniach w zakresie przeciwdziałania wspieraniu agresji na Ukrainę oraz służących ochronie bezpieczeństwa narodowego</w:t>
      </w:r>
    </w:p>
    <w:p w14:paraId="257AE1BC" w14:textId="77777777" w:rsidR="00BA01AD" w:rsidRPr="00B21DC2" w:rsidRDefault="00BA01AD" w:rsidP="00BA01AD">
      <w:pPr>
        <w:spacing w:before="120" w:line="360" w:lineRule="auto"/>
        <w:jc w:val="center"/>
        <w:rPr>
          <w:rFonts w:ascii="Arial" w:hAnsi="Arial" w:cs="Arial"/>
          <w:b/>
          <w:u w:val="single"/>
        </w:rPr>
      </w:pPr>
      <w:r w:rsidRPr="00B21DC2">
        <w:rPr>
          <w:rFonts w:ascii="Arial" w:hAnsi="Arial" w:cs="Arial"/>
          <w:b/>
          <w:sz w:val="21"/>
          <w:szCs w:val="21"/>
        </w:rPr>
        <w:t xml:space="preserve">składane na podstawie art. 125 ust. 5 ustawy </w:t>
      </w:r>
      <w:proofErr w:type="spellStart"/>
      <w:r w:rsidRPr="00B21DC2">
        <w:rPr>
          <w:rFonts w:ascii="Arial" w:hAnsi="Arial" w:cs="Arial"/>
          <w:b/>
          <w:sz w:val="21"/>
          <w:szCs w:val="21"/>
        </w:rPr>
        <w:t>Pzp</w:t>
      </w:r>
      <w:proofErr w:type="spellEnd"/>
    </w:p>
    <w:p w14:paraId="7632B725" w14:textId="77777777" w:rsidR="00BA01AD" w:rsidRPr="00B21DC2" w:rsidRDefault="00BA01AD" w:rsidP="00BA01AD">
      <w:pPr>
        <w:spacing w:before="240" w:line="360" w:lineRule="auto"/>
        <w:ind w:firstLine="709"/>
        <w:jc w:val="both"/>
        <w:rPr>
          <w:rFonts w:ascii="Arial" w:hAnsi="Arial" w:cs="Arial"/>
          <w:sz w:val="20"/>
          <w:szCs w:val="20"/>
        </w:rPr>
      </w:pPr>
      <w:r w:rsidRPr="00B21DC2">
        <w:rPr>
          <w:rFonts w:ascii="Arial" w:hAnsi="Arial" w:cs="Arial"/>
          <w:sz w:val="21"/>
          <w:szCs w:val="21"/>
        </w:rPr>
        <w:t xml:space="preserve">Na potrzeby postępowania o udzielenie zamówienia publicznego pn. </w:t>
      </w:r>
      <w:r w:rsidRPr="00B21DC2">
        <w:rPr>
          <w:rFonts w:ascii="Arial" w:hAnsi="Arial" w:cs="Arial"/>
          <w:b/>
          <w:bCs/>
          <w:sz w:val="21"/>
          <w:szCs w:val="21"/>
        </w:rPr>
        <w:t>„</w:t>
      </w:r>
      <w:r w:rsidR="00215C10" w:rsidRPr="00AD5665">
        <w:rPr>
          <w:rFonts w:ascii="Arial" w:hAnsi="Arial" w:cs="Arial"/>
          <w:b/>
          <w:sz w:val="21"/>
          <w:szCs w:val="21"/>
        </w:rPr>
        <w:t>Zakup głowic do USG, kardiomonitora, pomp infuzyjnych, urządzeń do terapii podciśnieniowej, aparatu do terapii ultradźwiękowej i aparatów do elektroterapii</w:t>
      </w:r>
      <w:r w:rsidRPr="00B21DC2">
        <w:rPr>
          <w:rFonts w:ascii="Arial" w:hAnsi="Arial" w:cs="Arial"/>
          <w:b/>
          <w:bCs/>
          <w:sz w:val="21"/>
          <w:szCs w:val="21"/>
        </w:rPr>
        <w:t>”</w:t>
      </w:r>
      <w:r w:rsidRPr="00B21DC2">
        <w:rPr>
          <w:rFonts w:ascii="Arial" w:hAnsi="Arial" w:cs="Arial"/>
          <w:i/>
          <w:sz w:val="16"/>
          <w:szCs w:val="16"/>
        </w:rPr>
        <w:t>,</w:t>
      </w:r>
      <w:r w:rsidRPr="00B21DC2">
        <w:rPr>
          <w:rFonts w:ascii="Arial" w:hAnsi="Arial" w:cs="Arial"/>
          <w:i/>
          <w:sz w:val="18"/>
          <w:szCs w:val="18"/>
        </w:rPr>
        <w:t xml:space="preserve"> </w:t>
      </w:r>
      <w:r w:rsidRPr="00B21DC2">
        <w:rPr>
          <w:rFonts w:ascii="Arial" w:hAnsi="Arial" w:cs="Arial"/>
          <w:sz w:val="21"/>
          <w:szCs w:val="21"/>
        </w:rPr>
        <w:t>oświadczam, co następuje:</w:t>
      </w:r>
    </w:p>
    <w:p w14:paraId="12A8FC15" w14:textId="77777777" w:rsidR="00BA01AD" w:rsidRPr="00B21DC2" w:rsidRDefault="00BA01AD" w:rsidP="00BA01AD">
      <w:pPr>
        <w:shd w:val="clear" w:color="auto" w:fill="BFBFBF"/>
        <w:spacing w:before="360" w:line="360" w:lineRule="auto"/>
        <w:rPr>
          <w:rFonts w:ascii="Arial" w:hAnsi="Arial" w:cs="Arial"/>
          <w:b/>
          <w:sz w:val="21"/>
          <w:szCs w:val="21"/>
        </w:rPr>
      </w:pPr>
      <w:r w:rsidRPr="00B21DC2">
        <w:rPr>
          <w:rFonts w:ascii="Arial" w:hAnsi="Arial" w:cs="Arial"/>
          <w:b/>
          <w:sz w:val="21"/>
          <w:szCs w:val="21"/>
        </w:rPr>
        <w:t>OŚWIADCZENIA DOTYCZĄCE PODMIOTU UDOSTEPNIAJĄCEGO ZASOBY:</w:t>
      </w:r>
    </w:p>
    <w:p w14:paraId="77DB6BD8" w14:textId="77777777" w:rsidR="00BA01AD" w:rsidRPr="00B21DC2" w:rsidRDefault="00BA01AD" w:rsidP="00C3459D">
      <w:pPr>
        <w:pStyle w:val="Akapitzlist"/>
        <w:numPr>
          <w:ilvl w:val="0"/>
          <w:numId w:val="54"/>
        </w:numPr>
        <w:spacing w:before="360" w:after="0" w:line="360" w:lineRule="auto"/>
        <w:jc w:val="both"/>
        <w:rPr>
          <w:rFonts w:ascii="Arial" w:hAnsi="Arial" w:cs="Arial"/>
          <w:b/>
          <w:bCs/>
          <w:sz w:val="21"/>
          <w:szCs w:val="21"/>
        </w:rPr>
      </w:pPr>
      <w:r w:rsidRPr="00B21DC2">
        <w:rPr>
          <w:rFonts w:ascii="Arial" w:hAnsi="Arial"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21DC2">
        <w:rPr>
          <w:rStyle w:val="Odwoanieprzypisudolnego"/>
          <w:rFonts w:ascii="Arial" w:hAnsi="Arial" w:cs="Arial"/>
          <w:sz w:val="21"/>
          <w:szCs w:val="21"/>
        </w:rPr>
        <w:footnoteReference w:id="7"/>
      </w:r>
    </w:p>
    <w:p w14:paraId="37C542D8" w14:textId="77777777" w:rsidR="00BA01AD" w:rsidRPr="00B21DC2" w:rsidRDefault="00BA01AD" w:rsidP="00C3459D">
      <w:pPr>
        <w:pStyle w:val="NormalnyWeb"/>
        <w:numPr>
          <w:ilvl w:val="0"/>
          <w:numId w:val="54"/>
        </w:numPr>
        <w:spacing w:before="0" w:beforeAutospacing="0" w:after="0" w:afterAutospacing="0" w:line="360" w:lineRule="auto"/>
        <w:rPr>
          <w:rFonts w:ascii="Arial" w:hAnsi="Arial" w:cs="Arial"/>
          <w:b/>
          <w:bCs/>
          <w:sz w:val="21"/>
          <w:szCs w:val="21"/>
        </w:rPr>
      </w:pPr>
      <w:r w:rsidRPr="00B21DC2">
        <w:rPr>
          <w:rFonts w:ascii="Arial" w:hAnsi="Arial" w:cs="Arial"/>
          <w:sz w:val="21"/>
          <w:szCs w:val="21"/>
        </w:rPr>
        <w:t xml:space="preserve">Oświadczam, że nie zachodzą w stosunku do mnie przesłanki wykluczenia z postępowania na podstawie art. </w:t>
      </w:r>
      <w:r w:rsidRPr="00B21DC2">
        <w:rPr>
          <w:rFonts w:ascii="Arial" w:eastAsia="Times New Roman" w:hAnsi="Arial" w:cs="Arial"/>
          <w:sz w:val="21"/>
          <w:szCs w:val="21"/>
        </w:rPr>
        <w:t xml:space="preserve">7 ust. 1 ustawy </w:t>
      </w:r>
      <w:r w:rsidRPr="00B21DC2">
        <w:rPr>
          <w:rFonts w:ascii="Arial" w:hAnsi="Arial" w:cs="Arial"/>
          <w:sz w:val="21"/>
          <w:szCs w:val="21"/>
        </w:rPr>
        <w:t>z dnia 13 kwietnia 2022 r.</w:t>
      </w:r>
      <w:r w:rsidRPr="00B21DC2">
        <w:rPr>
          <w:rFonts w:ascii="Arial" w:hAnsi="Arial" w:cs="Arial"/>
          <w:i/>
          <w:iCs/>
          <w:sz w:val="21"/>
          <w:szCs w:val="21"/>
        </w:rPr>
        <w:t xml:space="preserve"> o szczególnych rozwiązaniach w zakresie przeciwdziałania wspieraniu agresji na Ukrainę oraz służących ochronie bezpieczeństwa narodowego </w:t>
      </w:r>
      <w:r w:rsidRPr="00B21DC2">
        <w:rPr>
          <w:rFonts w:ascii="Arial" w:hAnsi="Arial" w:cs="Arial"/>
          <w:sz w:val="21"/>
          <w:szCs w:val="21"/>
        </w:rPr>
        <w:t>(Dz. U. poz. 835)</w:t>
      </w:r>
      <w:r w:rsidRPr="00B21DC2">
        <w:rPr>
          <w:rFonts w:ascii="Arial" w:hAnsi="Arial" w:cs="Arial"/>
          <w:i/>
          <w:iCs/>
          <w:sz w:val="21"/>
          <w:szCs w:val="21"/>
        </w:rPr>
        <w:t>.</w:t>
      </w:r>
      <w:r w:rsidRPr="00B21DC2">
        <w:rPr>
          <w:rStyle w:val="Odwoanieprzypisudolnego"/>
          <w:rFonts w:ascii="Arial" w:hAnsi="Arial" w:cs="Arial"/>
          <w:sz w:val="21"/>
          <w:szCs w:val="21"/>
        </w:rPr>
        <w:footnoteReference w:id="8"/>
      </w:r>
    </w:p>
    <w:p w14:paraId="25A2183C" w14:textId="77777777" w:rsidR="00BA01AD" w:rsidRPr="00B21DC2" w:rsidRDefault="00BA01AD" w:rsidP="00BA01AD">
      <w:pPr>
        <w:spacing w:line="360" w:lineRule="auto"/>
        <w:ind w:left="5664" w:firstLine="708"/>
        <w:jc w:val="both"/>
        <w:rPr>
          <w:rFonts w:ascii="Arial" w:hAnsi="Arial" w:cs="Arial"/>
          <w:i/>
          <w:sz w:val="16"/>
          <w:szCs w:val="16"/>
        </w:rPr>
      </w:pPr>
    </w:p>
    <w:p w14:paraId="56887F60" w14:textId="77777777" w:rsidR="00BA01AD" w:rsidRPr="00B21DC2" w:rsidRDefault="00BA01AD" w:rsidP="00BA01AD">
      <w:pPr>
        <w:shd w:val="clear" w:color="auto" w:fill="BFBFBF"/>
        <w:spacing w:line="360" w:lineRule="auto"/>
        <w:jc w:val="both"/>
        <w:rPr>
          <w:rFonts w:ascii="Arial" w:hAnsi="Arial" w:cs="Arial"/>
          <w:b/>
          <w:sz w:val="21"/>
          <w:szCs w:val="21"/>
        </w:rPr>
      </w:pPr>
      <w:r w:rsidRPr="00B21DC2">
        <w:rPr>
          <w:rFonts w:ascii="Arial" w:hAnsi="Arial" w:cs="Arial"/>
          <w:b/>
          <w:sz w:val="21"/>
          <w:szCs w:val="21"/>
        </w:rPr>
        <w:t>OŚWIADCZENIE DOTYCZĄCE PODANYCH INFORMACJI:</w:t>
      </w:r>
    </w:p>
    <w:p w14:paraId="4D8B6DF3" w14:textId="77777777" w:rsidR="00BA01AD" w:rsidRPr="00B21DC2" w:rsidRDefault="00BA01AD" w:rsidP="00BA01AD">
      <w:pPr>
        <w:spacing w:line="360" w:lineRule="auto"/>
        <w:jc w:val="both"/>
        <w:rPr>
          <w:rFonts w:ascii="Arial" w:hAnsi="Arial" w:cs="Arial"/>
          <w:b/>
        </w:rPr>
      </w:pPr>
    </w:p>
    <w:p w14:paraId="7905E894" w14:textId="77777777" w:rsidR="00BA01AD" w:rsidRPr="00B21DC2" w:rsidRDefault="00BA01AD" w:rsidP="00BA01AD">
      <w:pPr>
        <w:spacing w:line="360" w:lineRule="auto"/>
        <w:jc w:val="both"/>
        <w:rPr>
          <w:rFonts w:ascii="Arial" w:hAnsi="Arial" w:cs="Arial"/>
          <w:sz w:val="21"/>
          <w:szCs w:val="21"/>
        </w:rPr>
      </w:pPr>
      <w:r w:rsidRPr="00B21DC2">
        <w:rPr>
          <w:rFonts w:ascii="Arial" w:hAnsi="Arial" w:cs="Arial"/>
          <w:sz w:val="21"/>
          <w:szCs w:val="21"/>
        </w:rPr>
        <w:t xml:space="preserve">Oświadczam, że wszystkie informacje podane w powyższych oświadczeniach są aktualne </w:t>
      </w:r>
      <w:r w:rsidRPr="00B21DC2">
        <w:rPr>
          <w:rFonts w:ascii="Arial" w:hAnsi="Arial" w:cs="Arial"/>
          <w:sz w:val="21"/>
          <w:szCs w:val="21"/>
        </w:rPr>
        <w:br/>
        <w:t>i zgodne z prawdą oraz zostały przedstawione z pełną świadomością konsekwencji wprowadzenia zamawiającego w błąd przy przedstawianiu informacji.</w:t>
      </w:r>
    </w:p>
    <w:p w14:paraId="72B865C8" w14:textId="77777777" w:rsidR="00BA01AD" w:rsidRPr="00B21DC2" w:rsidRDefault="00BA01AD" w:rsidP="00BA01AD">
      <w:pPr>
        <w:spacing w:line="360" w:lineRule="auto"/>
        <w:jc w:val="both"/>
        <w:rPr>
          <w:rFonts w:ascii="Arial" w:hAnsi="Arial" w:cs="Arial"/>
          <w:sz w:val="20"/>
          <w:szCs w:val="20"/>
        </w:rPr>
      </w:pPr>
    </w:p>
    <w:p w14:paraId="272598C7" w14:textId="77777777" w:rsidR="00BA01AD" w:rsidRPr="00B21DC2" w:rsidRDefault="00BA01AD" w:rsidP="00BA01AD">
      <w:pPr>
        <w:shd w:val="clear" w:color="auto" w:fill="BFBFBF"/>
        <w:spacing w:after="120" w:line="360" w:lineRule="auto"/>
        <w:jc w:val="both"/>
        <w:rPr>
          <w:rFonts w:ascii="Arial" w:hAnsi="Arial" w:cs="Arial"/>
          <w:b/>
          <w:sz w:val="21"/>
          <w:szCs w:val="21"/>
        </w:rPr>
      </w:pPr>
      <w:r w:rsidRPr="00B21DC2">
        <w:rPr>
          <w:rFonts w:ascii="Arial" w:hAnsi="Arial" w:cs="Arial"/>
          <w:b/>
          <w:sz w:val="21"/>
          <w:szCs w:val="21"/>
        </w:rPr>
        <w:t>INFORMACJA DOTYCZĄCA DOSTĘPU DO PODMIOTOWYCH ŚRODKÓW DOWODOWYCH:</w:t>
      </w:r>
    </w:p>
    <w:p w14:paraId="6862CC27" w14:textId="77777777" w:rsidR="00BA01AD" w:rsidRPr="00B21DC2" w:rsidRDefault="00BA01AD" w:rsidP="00BA01AD">
      <w:pPr>
        <w:spacing w:after="120" w:line="360" w:lineRule="auto"/>
        <w:jc w:val="both"/>
        <w:rPr>
          <w:rFonts w:ascii="Arial" w:hAnsi="Arial" w:cs="Arial"/>
          <w:sz w:val="21"/>
          <w:szCs w:val="21"/>
        </w:rPr>
      </w:pPr>
      <w:r w:rsidRPr="00B21DC2">
        <w:rPr>
          <w:rFonts w:ascii="Arial" w:hAnsi="Arial" w:cs="Arial"/>
          <w:sz w:val="21"/>
          <w:szCs w:val="21"/>
        </w:rPr>
        <w:t>Wskazuję następujące podmiotowe środki dowodowe, które można uzyskać za pomocą bezpłatnych i ogólnodostępnych baz danych, oraz</w:t>
      </w:r>
      <w:r w:rsidRPr="00B21DC2">
        <w:t xml:space="preserve"> </w:t>
      </w:r>
      <w:r w:rsidRPr="00B21DC2">
        <w:rPr>
          <w:rFonts w:ascii="Arial" w:hAnsi="Arial" w:cs="Arial"/>
          <w:sz w:val="21"/>
          <w:szCs w:val="21"/>
        </w:rPr>
        <w:t>dane umożliwiające dostęp do tych środków:</w:t>
      </w:r>
    </w:p>
    <w:p w14:paraId="313EE769" w14:textId="77777777" w:rsidR="00BA01AD" w:rsidRPr="00B21DC2" w:rsidRDefault="00BA01AD" w:rsidP="00BA01AD">
      <w:pPr>
        <w:spacing w:line="360" w:lineRule="auto"/>
        <w:jc w:val="both"/>
        <w:rPr>
          <w:rFonts w:ascii="Arial" w:hAnsi="Arial" w:cs="Arial"/>
          <w:sz w:val="21"/>
          <w:szCs w:val="21"/>
        </w:rPr>
      </w:pPr>
      <w:r w:rsidRPr="00B21DC2">
        <w:rPr>
          <w:rFonts w:ascii="Arial" w:hAnsi="Arial" w:cs="Arial"/>
          <w:sz w:val="21"/>
          <w:szCs w:val="21"/>
        </w:rPr>
        <w:t>1) ......................................................................................................................................................</w:t>
      </w:r>
    </w:p>
    <w:p w14:paraId="5540688E" w14:textId="77777777" w:rsidR="00BA01AD" w:rsidRPr="00B21DC2" w:rsidRDefault="00BA01AD" w:rsidP="00BA01AD">
      <w:pPr>
        <w:spacing w:line="360" w:lineRule="auto"/>
        <w:jc w:val="both"/>
        <w:rPr>
          <w:rFonts w:ascii="Arial" w:hAnsi="Arial" w:cs="Arial"/>
          <w:sz w:val="21"/>
          <w:szCs w:val="21"/>
        </w:rPr>
      </w:pPr>
      <w:r w:rsidRPr="00B21DC2">
        <w:rPr>
          <w:rFonts w:ascii="Arial" w:hAnsi="Arial" w:cs="Arial"/>
          <w:i/>
          <w:sz w:val="16"/>
          <w:szCs w:val="16"/>
        </w:rPr>
        <w:t>(wskazać podmiotowy środek dowodowy, adres internetowy, wydający urząd lub organ, dokładne dane referencyjne dokumentacji)</w:t>
      </w:r>
    </w:p>
    <w:p w14:paraId="22F7FF62" w14:textId="77777777" w:rsidR="00BA01AD" w:rsidRPr="00B21DC2" w:rsidRDefault="00BA01AD" w:rsidP="00BA01AD">
      <w:pPr>
        <w:spacing w:line="360" w:lineRule="auto"/>
        <w:jc w:val="both"/>
        <w:rPr>
          <w:rFonts w:ascii="Arial" w:hAnsi="Arial" w:cs="Arial"/>
          <w:sz w:val="21"/>
          <w:szCs w:val="21"/>
        </w:rPr>
      </w:pPr>
      <w:r w:rsidRPr="00B21DC2">
        <w:rPr>
          <w:rFonts w:ascii="Arial" w:hAnsi="Arial" w:cs="Arial"/>
          <w:sz w:val="21"/>
          <w:szCs w:val="21"/>
        </w:rPr>
        <w:t>2) .......................................................................................................................................................</w:t>
      </w:r>
    </w:p>
    <w:p w14:paraId="1F0D0661" w14:textId="77777777" w:rsidR="00BA01AD" w:rsidRPr="00B21DC2" w:rsidRDefault="00BA01AD" w:rsidP="00BA01AD">
      <w:pPr>
        <w:spacing w:line="360" w:lineRule="auto"/>
        <w:jc w:val="both"/>
        <w:rPr>
          <w:rFonts w:ascii="Arial" w:hAnsi="Arial" w:cs="Arial"/>
          <w:sz w:val="21"/>
          <w:szCs w:val="21"/>
        </w:rPr>
      </w:pPr>
      <w:r w:rsidRPr="00B21DC2">
        <w:rPr>
          <w:rFonts w:ascii="Arial" w:hAnsi="Arial" w:cs="Arial"/>
          <w:i/>
          <w:sz w:val="16"/>
          <w:szCs w:val="16"/>
        </w:rPr>
        <w:t>(wskazać podmiotowy środek dowodowy, adres internetowy, wydający urząd lub organ, dokładne dane referencyjne dokumentacji)</w:t>
      </w:r>
    </w:p>
    <w:p w14:paraId="51BA7E6B" w14:textId="77777777" w:rsidR="00BA01AD" w:rsidRPr="00B21DC2" w:rsidRDefault="00BA01AD" w:rsidP="00BA01AD">
      <w:pPr>
        <w:spacing w:line="360" w:lineRule="auto"/>
        <w:jc w:val="both"/>
        <w:rPr>
          <w:rFonts w:ascii="Arial" w:hAnsi="Arial" w:cs="Arial"/>
          <w:sz w:val="21"/>
          <w:szCs w:val="21"/>
        </w:rPr>
      </w:pPr>
    </w:p>
    <w:p w14:paraId="7A90BE23" w14:textId="77777777" w:rsidR="00BA01AD" w:rsidRPr="00B21DC2" w:rsidRDefault="00BA01AD" w:rsidP="00BA01AD">
      <w:pPr>
        <w:spacing w:line="360" w:lineRule="auto"/>
        <w:jc w:val="both"/>
        <w:rPr>
          <w:rFonts w:ascii="Arial" w:hAnsi="Arial" w:cs="Arial"/>
          <w:sz w:val="21"/>
          <w:szCs w:val="21"/>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t>…………………………………….</w:t>
      </w:r>
    </w:p>
    <w:p w14:paraId="1DDB3ACE" w14:textId="77777777" w:rsidR="00BA01AD" w:rsidRPr="00B21DC2" w:rsidRDefault="00BA01AD" w:rsidP="00BA01AD">
      <w:pPr>
        <w:spacing w:line="360" w:lineRule="auto"/>
        <w:jc w:val="both"/>
        <w:rPr>
          <w:rFonts w:ascii="Arial" w:hAnsi="Arial" w:cs="Arial"/>
          <w:i/>
          <w:sz w:val="16"/>
          <w:szCs w:val="16"/>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i/>
          <w:sz w:val="21"/>
          <w:szCs w:val="21"/>
        </w:rPr>
        <w:tab/>
      </w:r>
      <w:r w:rsidRPr="00B21DC2">
        <w:rPr>
          <w:rFonts w:ascii="Arial" w:hAnsi="Arial" w:cs="Arial"/>
          <w:i/>
          <w:sz w:val="16"/>
          <w:szCs w:val="16"/>
        </w:rPr>
        <w:t xml:space="preserve">Data; kwalifikowany podpis elektroniczny </w:t>
      </w:r>
    </w:p>
    <w:p w14:paraId="7E6BAE80" w14:textId="77777777" w:rsidR="00BA01AD" w:rsidRPr="00B21DC2" w:rsidRDefault="00BA01AD" w:rsidP="00BA01AD">
      <w:pPr>
        <w:spacing w:line="360" w:lineRule="auto"/>
        <w:jc w:val="both"/>
        <w:rPr>
          <w:rFonts w:ascii="Arial" w:hAnsi="Arial" w:cs="Arial"/>
          <w:sz w:val="21"/>
          <w:szCs w:val="21"/>
        </w:rPr>
      </w:pPr>
    </w:p>
    <w:p w14:paraId="04125126" w14:textId="77777777" w:rsidR="00BA01AD" w:rsidRPr="00B21DC2" w:rsidRDefault="00BA01AD" w:rsidP="00BA01AD">
      <w:pPr>
        <w:spacing w:line="360" w:lineRule="auto"/>
        <w:jc w:val="both"/>
        <w:rPr>
          <w:rFonts w:ascii="Arial" w:hAnsi="Arial" w:cs="Arial"/>
          <w:sz w:val="21"/>
          <w:szCs w:val="21"/>
        </w:rPr>
      </w:pPr>
    </w:p>
    <w:p w14:paraId="4DBFE0D1" w14:textId="77777777" w:rsidR="00BA01AD" w:rsidRPr="00B21DC2" w:rsidRDefault="00BA01AD" w:rsidP="00BA01AD">
      <w:pPr>
        <w:spacing w:line="360" w:lineRule="auto"/>
        <w:jc w:val="both"/>
        <w:rPr>
          <w:rFonts w:ascii="Arial" w:hAnsi="Arial" w:cs="Arial"/>
          <w:sz w:val="21"/>
          <w:szCs w:val="21"/>
        </w:rPr>
      </w:pPr>
    </w:p>
    <w:p w14:paraId="55208CBD" w14:textId="77777777" w:rsidR="00BA01AD" w:rsidRPr="00B21DC2" w:rsidRDefault="00BA01AD" w:rsidP="00BA01AD">
      <w:pPr>
        <w:spacing w:line="360" w:lineRule="auto"/>
        <w:jc w:val="both"/>
        <w:rPr>
          <w:rFonts w:ascii="Arial" w:hAnsi="Arial" w:cs="Arial"/>
          <w:sz w:val="21"/>
          <w:szCs w:val="21"/>
        </w:rPr>
      </w:pPr>
    </w:p>
    <w:p w14:paraId="5CC40E31" w14:textId="77777777" w:rsidR="00BA01AD" w:rsidRPr="00B21DC2" w:rsidRDefault="00BA01AD" w:rsidP="00BA01AD">
      <w:pPr>
        <w:spacing w:line="360" w:lineRule="auto"/>
        <w:jc w:val="both"/>
        <w:rPr>
          <w:rFonts w:ascii="Arial" w:hAnsi="Arial" w:cs="Arial"/>
          <w:sz w:val="21"/>
          <w:szCs w:val="21"/>
        </w:rPr>
      </w:pPr>
    </w:p>
    <w:p w14:paraId="68615E57" w14:textId="77777777" w:rsidR="00BA01AD" w:rsidRPr="00B21DC2" w:rsidRDefault="00BA01AD" w:rsidP="00BA01AD">
      <w:pPr>
        <w:spacing w:line="360" w:lineRule="auto"/>
        <w:jc w:val="both"/>
        <w:rPr>
          <w:rFonts w:ascii="Arial" w:hAnsi="Arial" w:cs="Arial"/>
          <w:sz w:val="21"/>
          <w:szCs w:val="21"/>
        </w:rPr>
      </w:pPr>
    </w:p>
    <w:p w14:paraId="7A6D2910" w14:textId="77777777" w:rsidR="00BA01AD" w:rsidRPr="00B21DC2" w:rsidRDefault="00BA01AD" w:rsidP="00BA01AD">
      <w:pPr>
        <w:spacing w:line="360" w:lineRule="auto"/>
        <w:jc w:val="both"/>
        <w:rPr>
          <w:rFonts w:ascii="Arial" w:hAnsi="Arial" w:cs="Arial"/>
          <w:sz w:val="21"/>
          <w:szCs w:val="21"/>
        </w:rPr>
      </w:pPr>
    </w:p>
    <w:p w14:paraId="48CD3583" w14:textId="77777777" w:rsidR="00BA01AD" w:rsidRPr="00B21DC2" w:rsidRDefault="00BA01AD" w:rsidP="00BA01AD">
      <w:pPr>
        <w:spacing w:line="360" w:lineRule="auto"/>
        <w:jc w:val="both"/>
        <w:rPr>
          <w:rFonts w:ascii="Arial" w:hAnsi="Arial" w:cs="Arial"/>
          <w:sz w:val="21"/>
          <w:szCs w:val="21"/>
        </w:rPr>
      </w:pPr>
    </w:p>
    <w:p w14:paraId="038AAF3F" w14:textId="77777777" w:rsidR="00BA01AD" w:rsidRPr="00B21DC2" w:rsidRDefault="00BA01AD" w:rsidP="00BA01AD">
      <w:pPr>
        <w:spacing w:line="360" w:lineRule="auto"/>
        <w:jc w:val="both"/>
        <w:rPr>
          <w:rFonts w:ascii="Arial" w:hAnsi="Arial" w:cs="Arial"/>
          <w:sz w:val="21"/>
          <w:szCs w:val="21"/>
        </w:rPr>
      </w:pPr>
    </w:p>
    <w:p w14:paraId="7A71B064" w14:textId="77777777" w:rsidR="00BA01AD" w:rsidRPr="00B21DC2" w:rsidRDefault="00BA01AD" w:rsidP="00BA01AD">
      <w:pPr>
        <w:spacing w:line="360" w:lineRule="auto"/>
        <w:jc w:val="both"/>
        <w:rPr>
          <w:rFonts w:ascii="Arial" w:hAnsi="Arial" w:cs="Arial"/>
          <w:sz w:val="21"/>
          <w:szCs w:val="21"/>
        </w:rPr>
      </w:pPr>
    </w:p>
    <w:p w14:paraId="7688E87B" w14:textId="77777777" w:rsidR="00BA01AD" w:rsidRPr="00B21DC2" w:rsidRDefault="00BA01AD" w:rsidP="00BA01AD">
      <w:pPr>
        <w:spacing w:line="360" w:lineRule="auto"/>
        <w:jc w:val="both"/>
        <w:rPr>
          <w:rFonts w:ascii="Arial" w:hAnsi="Arial" w:cs="Arial"/>
          <w:sz w:val="21"/>
          <w:szCs w:val="21"/>
        </w:rPr>
      </w:pPr>
    </w:p>
    <w:p w14:paraId="7D4BB622" w14:textId="77777777" w:rsidR="00BA01AD" w:rsidRDefault="00BA01AD" w:rsidP="00BA01AD">
      <w:pPr>
        <w:spacing w:line="360" w:lineRule="auto"/>
        <w:jc w:val="both"/>
        <w:rPr>
          <w:rFonts w:ascii="Arial" w:hAnsi="Arial" w:cs="Arial"/>
          <w:sz w:val="21"/>
          <w:szCs w:val="21"/>
        </w:rPr>
      </w:pPr>
    </w:p>
    <w:p w14:paraId="5C973581" w14:textId="77777777" w:rsidR="00BA01AD" w:rsidRDefault="00BA01AD" w:rsidP="00BA01AD">
      <w:pPr>
        <w:spacing w:line="360" w:lineRule="auto"/>
        <w:jc w:val="both"/>
        <w:rPr>
          <w:rFonts w:ascii="Arial" w:hAnsi="Arial" w:cs="Arial"/>
          <w:sz w:val="21"/>
          <w:szCs w:val="21"/>
        </w:rPr>
      </w:pPr>
    </w:p>
    <w:p w14:paraId="2FEC7925" w14:textId="77777777" w:rsidR="00BA01AD" w:rsidRDefault="00BA01AD" w:rsidP="00BA01AD">
      <w:pPr>
        <w:spacing w:line="360" w:lineRule="auto"/>
        <w:jc w:val="both"/>
        <w:rPr>
          <w:rFonts w:ascii="Arial" w:hAnsi="Arial" w:cs="Arial"/>
          <w:sz w:val="21"/>
          <w:szCs w:val="21"/>
        </w:rPr>
      </w:pPr>
    </w:p>
    <w:p w14:paraId="1DF04DC5" w14:textId="77777777" w:rsidR="00BA01AD" w:rsidRDefault="00BA01AD" w:rsidP="00BA01AD">
      <w:pPr>
        <w:spacing w:line="360" w:lineRule="auto"/>
        <w:jc w:val="both"/>
        <w:rPr>
          <w:rFonts w:ascii="Arial" w:hAnsi="Arial" w:cs="Arial"/>
          <w:sz w:val="21"/>
          <w:szCs w:val="21"/>
        </w:rPr>
      </w:pPr>
    </w:p>
    <w:p w14:paraId="26E4436D" w14:textId="77777777" w:rsidR="00BA01AD" w:rsidRDefault="00BA01AD" w:rsidP="00BA01AD">
      <w:pPr>
        <w:spacing w:line="360" w:lineRule="auto"/>
        <w:jc w:val="both"/>
        <w:rPr>
          <w:rFonts w:ascii="Arial" w:hAnsi="Arial" w:cs="Arial"/>
          <w:sz w:val="21"/>
          <w:szCs w:val="21"/>
        </w:rPr>
      </w:pPr>
    </w:p>
    <w:p w14:paraId="1DFB83AB" w14:textId="77777777" w:rsidR="00BA01AD" w:rsidRDefault="00BA01AD" w:rsidP="00BA01AD">
      <w:pPr>
        <w:spacing w:line="360" w:lineRule="auto"/>
        <w:jc w:val="both"/>
        <w:rPr>
          <w:rFonts w:ascii="Arial" w:hAnsi="Arial" w:cs="Arial"/>
          <w:sz w:val="21"/>
          <w:szCs w:val="21"/>
        </w:rPr>
      </w:pPr>
    </w:p>
    <w:p w14:paraId="54F6ED25" w14:textId="77777777" w:rsidR="00BA01AD" w:rsidRPr="00B21DC2" w:rsidRDefault="00BA01AD" w:rsidP="00BA01AD">
      <w:pPr>
        <w:spacing w:line="360" w:lineRule="auto"/>
        <w:jc w:val="both"/>
        <w:rPr>
          <w:rFonts w:ascii="Arial" w:hAnsi="Arial" w:cs="Arial"/>
          <w:sz w:val="21"/>
          <w:szCs w:val="21"/>
        </w:rPr>
      </w:pPr>
    </w:p>
    <w:p w14:paraId="1FF47CDC" w14:textId="77777777" w:rsidR="00BA01AD" w:rsidRPr="00B21DC2" w:rsidRDefault="00BA01AD" w:rsidP="00BA01AD">
      <w:pPr>
        <w:spacing w:line="360" w:lineRule="auto"/>
        <w:jc w:val="both"/>
        <w:rPr>
          <w:rFonts w:ascii="Arial" w:hAnsi="Arial" w:cs="Arial"/>
          <w:sz w:val="21"/>
          <w:szCs w:val="21"/>
        </w:rPr>
      </w:pPr>
    </w:p>
    <w:p w14:paraId="0166C44A" w14:textId="77777777" w:rsidR="00BA01AD" w:rsidRPr="00B21DC2" w:rsidRDefault="00BA01AD" w:rsidP="00BA01AD">
      <w:pPr>
        <w:jc w:val="right"/>
        <w:rPr>
          <w:rFonts w:ascii="Tahoma" w:hAnsi="Tahoma" w:cs="Tahoma"/>
          <w:b/>
          <w:sz w:val="20"/>
          <w:szCs w:val="20"/>
        </w:rPr>
      </w:pPr>
      <w:r w:rsidRPr="00B21DC2">
        <w:rPr>
          <w:rFonts w:ascii="Tahoma" w:hAnsi="Tahoma" w:cs="Tahoma"/>
          <w:b/>
          <w:sz w:val="20"/>
          <w:szCs w:val="20"/>
        </w:rPr>
        <w:lastRenderedPageBreak/>
        <w:t>Załącznik nr 4</w:t>
      </w:r>
    </w:p>
    <w:p w14:paraId="5E84FF7B" w14:textId="77777777" w:rsidR="00BA01AD" w:rsidRPr="00B21DC2" w:rsidRDefault="00BA01AD" w:rsidP="00BA01AD">
      <w:pPr>
        <w:jc w:val="right"/>
        <w:rPr>
          <w:rFonts w:ascii="Tahoma" w:hAnsi="Tahoma" w:cs="Tahoma"/>
          <w:b/>
          <w:sz w:val="20"/>
          <w:szCs w:val="20"/>
        </w:rPr>
      </w:pPr>
    </w:p>
    <w:p w14:paraId="2F49FF28" w14:textId="77777777" w:rsidR="00BA01AD" w:rsidRPr="00B21DC2" w:rsidRDefault="00BA01AD" w:rsidP="00BA01AD">
      <w:pPr>
        <w:jc w:val="center"/>
        <w:rPr>
          <w:rFonts w:ascii="Tahoma" w:hAnsi="Tahoma" w:cs="Tahoma"/>
          <w:b/>
          <w:iCs/>
          <w:smallCaps/>
          <w:kern w:val="16"/>
          <w:sz w:val="20"/>
          <w:szCs w:val="20"/>
        </w:rPr>
      </w:pPr>
      <w:r w:rsidRPr="00B21DC2">
        <w:rPr>
          <w:rFonts w:ascii="Tahoma" w:hAnsi="Tahoma" w:cs="Tahoma"/>
          <w:b/>
          <w:iCs/>
          <w:smallCaps/>
          <w:kern w:val="16"/>
          <w:sz w:val="20"/>
          <w:szCs w:val="20"/>
        </w:rPr>
        <w:t xml:space="preserve">Projektowane postanowienia umowy w sprawie zamówienia publicznego, </w:t>
      </w:r>
    </w:p>
    <w:p w14:paraId="44CE6EEF" w14:textId="77777777" w:rsidR="00BA01AD" w:rsidRPr="00B21DC2" w:rsidRDefault="00BA01AD" w:rsidP="00BA01AD">
      <w:pPr>
        <w:jc w:val="center"/>
        <w:rPr>
          <w:rFonts w:ascii="Tahoma" w:hAnsi="Tahoma" w:cs="Tahoma"/>
          <w:b/>
          <w:iCs/>
          <w:smallCaps/>
          <w:kern w:val="16"/>
          <w:sz w:val="20"/>
          <w:szCs w:val="20"/>
        </w:rPr>
      </w:pPr>
      <w:r w:rsidRPr="00B21DC2">
        <w:rPr>
          <w:rFonts w:ascii="Tahoma" w:hAnsi="Tahoma" w:cs="Tahoma"/>
          <w:b/>
          <w:iCs/>
          <w:smallCaps/>
          <w:kern w:val="16"/>
          <w:sz w:val="20"/>
          <w:szCs w:val="20"/>
        </w:rPr>
        <w:t>które zostaną wprowadzone do treści tej umowy</w:t>
      </w:r>
    </w:p>
    <w:p w14:paraId="3E8292A7" w14:textId="77777777" w:rsidR="00BA01AD" w:rsidRPr="00B21DC2" w:rsidRDefault="00BA01AD" w:rsidP="00BA01AD">
      <w:pPr>
        <w:jc w:val="center"/>
        <w:rPr>
          <w:rFonts w:ascii="Tahoma" w:hAnsi="Tahoma" w:cs="Tahoma"/>
          <w:b/>
          <w:sz w:val="20"/>
          <w:szCs w:val="20"/>
        </w:rPr>
      </w:pPr>
    </w:p>
    <w:p w14:paraId="3240E39D" w14:textId="77777777" w:rsidR="00BA01AD" w:rsidRPr="00B21DC2" w:rsidRDefault="00BA01AD" w:rsidP="00BA01AD">
      <w:pPr>
        <w:jc w:val="right"/>
        <w:rPr>
          <w:rFonts w:ascii="Tahoma" w:hAnsi="Tahoma" w:cs="Tahoma"/>
          <w:b/>
          <w:sz w:val="20"/>
          <w:szCs w:val="20"/>
        </w:rPr>
      </w:pPr>
    </w:p>
    <w:p w14:paraId="7E68DACB" w14:textId="77777777" w:rsidR="00BA01AD" w:rsidRPr="00B21DC2" w:rsidRDefault="00BA01AD" w:rsidP="00BA01AD">
      <w:pPr>
        <w:jc w:val="center"/>
        <w:rPr>
          <w:rFonts w:ascii="Tahoma" w:hAnsi="Tahoma" w:cs="Tahoma"/>
          <w:b/>
          <w:iCs/>
          <w:smallCaps/>
          <w:kern w:val="16"/>
          <w:sz w:val="22"/>
          <w:szCs w:val="22"/>
          <w:u w:val="single"/>
        </w:rPr>
      </w:pPr>
      <w:r w:rsidRPr="00B21DC2">
        <w:rPr>
          <w:rFonts w:ascii="Tahoma" w:hAnsi="Tahoma" w:cs="Tahoma"/>
          <w:b/>
          <w:iCs/>
          <w:smallCaps/>
          <w:kern w:val="16"/>
          <w:sz w:val="22"/>
          <w:szCs w:val="22"/>
        </w:rPr>
        <w:t xml:space="preserve">Umowa Nr </w:t>
      </w:r>
      <w:r w:rsidR="00215C10">
        <w:rPr>
          <w:rFonts w:ascii="Tahoma" w:hAnsi="Tahoma" w:cs="Tahoma"/>
          <w:b/>
          <w:iCs/>
          <w:smallCaps/>
          <w:kern w:val="16"/>
          <w:sz w:val="22"/>
          <w:szCs w:val="22"/>
        </w:rPr>
        <w:t>94</w:t>
      </w:r>
      <w:r w:rsidRPr="00B21DC2">
        <w:rPr>
          <w:rFonts w:ascii="Tahoma" w:hAnsi="Tahoma" w:cs="Tahoma"/>
          <w:b/>
          <w:iCs/>
          <w:smallCaps/>
          <w:kern w:val="16"/>
          <w:sz w:val="22"/>
          <w:szCs w:val="22"/>
        </w:rPr>
        <w:t>/PN/ZP/</w:t>
      </w:r>
      <w:r w:rsidRPr="00B21DC2">
        <w:rPr>
          <w:rFonts w:ascii="Tahoma" w:hAnsi="Tahoma" w:cs="Tahoma"/>
          <w:b/>
          <w:sz w:val="22"/>
          <w:szCs w:val="22"/>
        </w:rPr>
        <w:t>D/…/202</w:t>
      </w:r>
      <w:r>
        <w:rPr>
          <w:rFonts w:ascii="Tahoma" w:hAnsi="Tahoma" w:cs="Tahoma"/>
          <w:b/>
          <w:sz w:val="22"/>
          <w:szCs w:val="22"/>
        </w:rPr>
        <w:t>4</w:t>
      </w:r>
      <w:r w:rsidRPr="00B21DC2">
        <w:rPr>
          <w:rFonts w:ascii="Tahoma" w:hAnsi="Tahoma" w:cs="Tahoma"/>
          <w:b/>
          <w:sz w:val="22"/>
          <w:szCs w:val="22"/>
        </w:rPr>
        <w:t xml:space="preserve"> </w:t>
      </w:r>
      <w:r w:rsidRPr="00B21DC2">
        <w:rPr>
          <w:rFonts w:ascii="Tahoma" w:hAnsi="Tahoma" w:cs="Tahoma"/>
          <w:b/>
          <w:iCs/>
          <w:smallCaps/>
          <w:kern w:val="16"/>
          <w:sz w:val="22"/>
          <w:szCs w:val="22"/>
        </w:rPr>
        <w:t xml:space="preserve">– </w:t>
      </w:r>
      <w:r w:rsidRPr="00B21DC2">
        <w:rPr>
          <w:rFonts w:ascii="Tahoma" w:hAnsi="Tahoma" w:cs="Tahoma"/>
          <w:b/>
          <w:iCs/>
          <w:smallCaps/>
          <w:kern w:val="16"/>
          <w:sz w:val="22"/>
          <w:szCs w:val="22"/>
          <w:u w:val="single"/>
        </w:rPr>
        <w:t>WZÓR</w:t>
      </w:r>
    </w:p>
    <w:p w14:paraId="179E9902" w14:textId="77777777" w:rsidR="00BA01AD" w:rsidRPr="00B21DC2" w:rsidRDefault="00BA01AD" w:rsidP="00BA01AD">
      <w:pPr>
        <w:jc w:val="center"/>
        <w:rPr>
          <w:rFonts w:ascii="Tahoma" w:hAnsi="Tahoma" w:cs="Tahoma"/>
          <w:sz w:val="16"/>
          <w:szCs w:val="16"/>
        </w:rPr>
      </w:pPr>
      <w:r w:rsidRPr="00B21DC2">
        <w:rPr>
          <w:rFonts w:ascii="Tahoma" w:hAnsi="Tahoma" w:cs="Tahoma"/>
          <w:sz w:val="16"/>
          <w:szCs w:val="16"/>
        </w:rPr>
        <w:t xml:space="preserve">stanowiąca wynik postępowania przeprowadzonego w trybie przetargu nieograniczonego </w:t>
      </w:r>
      <w:r w:rsidR="00215C10">
        <w:rPr>
          <w:rFonts w:ascii="Tahoma" w:hAnsi="Tahoma" w:cs="Tahoma"/>
          <w:sz w:val="16"/>
          <w:szCs w:val="16"/>
        </w:rPr>
        <w:t>94</w:t>
      </w:r>
      <w:r w:rsidRPr="00B21DC2">
        <w:rPr>
          <w:rFonts w:ascii="Tahoma" w:hAnsi="Tahoma" w:cs="Tahoma"/>
          <w:sz w:val="16"/>
          <w:szCs w:val="16"/>
        </w:rPr>
        <w:t>/PN/ZP/D/202</w:t>
      </w:r>
      <w:r>
        <w:rPr>
          <w:rFonts w:ascii="Tahoma" w:hAnsi="Tahoma" w:cs="Tahoma"/>
          <w:sz w:val="16"/>
          <w:szCs w:val="16"/>
        </w:rPr>
        <w:t>4</w:t>
      </w:r>
    </w:p>
    <w:p w14:paraId="3A608D8F" w14:textId="77777777" w:rsidR="00BA01AD" w:rsidRPr="00B21DC2" w:rsidRDefault="00BA01AD" w:rsidP="00BA01AD">
      <w:pPr>
        <w:jc w:val="center"/>
        <w:rPr>
          <w:rFonts w:ascii="Tahoma" w:hAnsi="Tahoma" w:cs="Tahoma"/>
          <w:sz w:val="16"/>
          <w:szCs w:val="16"/>
        </w:rPr>
      </w:pPr>
      <w:r w:rsidRPr="00B21DC2">
        <w:rPr>
          <w:rFonts w:ascii="Tahoma" w:hAnsi="Tahoma" w:cs="Tahoma"/>
          <w:sz w:val="16"/>
          <w:szCs w:val="16"/>
        </w:rPr>
        <w:t>– art. 132 i następne ustawy Prawo Zamówień Publicznych (Dz. U. z 20</w:t>
      </w:r>
      <w:r>
        <w:rPr>
          <w:rFonts w:ascii="Tahoma" w:hAnsi="Tahoma" w:cs="Tahoma"/>
          <w:sz w:val="16"/>
          <w:szCs w:val="16"/>
        </w:rPr>
        <w:t>23</w:t>
      </w:r>
      <w:r w:rsidRPr="00B21DC2">
        <w:rPr>
          <w:rFonts w:ascii="Tahoma" w:hAnsi="Tahoma" w:cs="Tahoma"/>
          <w:sz w:val="16"/>
          <w:szCs w:val="16"/>
        </w:rPr>
        <w:t xml:space="preserve"> r., poz. 1</w:t>
      </w:r>
      <w:r>
        <w:rPr>
          <w:rFonts w:ascii="Tahoma" w:hAnsi="Tahoma" w:cs="Tahoma"/>
          <w:sz w:val="16"/>
          <w:szCs w:val="16"/>
        </w:rPr>
        <w:t>605</w:t>
      </w:r>
      <w:r w:rsidRPr="00B21DC2">
        <w:rPr>
          <w:rFonts w:ascii="Tahoma" w:hAnsi="Tahoma" w:cs="Tahoma"/>
          <w:sz w:val="16"/>
          <w:szCs w:val="16"/>
        </w:rPr>
        <w:t xml:space="preserve">, </w:t>
      </w:r>
      <w:proofErr w:type="spellStart"/>
      <w:r w:rsidRPr="00B21DC2">
        <w:rPr>
          <w:rFonts w:ascii="Tahoma" w:hAnsi="Tahoma" w:cs="Tahoma"/>
          <w:sz w:val="16"/>
          <w:szCs w:val="16"/>
        </w:rPr>
        <w:t>t.j</w:t>
      </w:r>
      <w:proofErr w:type="spellEnd"/>
      <w:r w:rsidRPr="00B21DC2">
        <w:rPr>
          <w:rFonts w:ascii="Tahoma" w:hAnsi="Tahoma" w:cs="Tahoma"/>
          <w:sz w:val="16"/>
          <w:szCs w:val="16"/>
        </w:rPr>
        <w:t>., ze zm.)</w:t>
      </w:r>
    </w:p>
    <w:p w14:paraId="25238AC1" w14:textId="77777777" w:rsidR="00BA01AD" w:rsidRPr="00B21DC2" w:rsidRDefault="00BA01AD" w:rsidP="00BA01AD">
      <w:pPr>
        <w:rPr>
          <w:rFonts w:ascii="Tahoma" w:hAnsi="Tahoma" w:cs="Tahoma"/>
          <w:sz w:val="16"/>
          <w:szCs w:val="16"/>
        </w:rPr>
      </w:pPr>
    </w:p>
    <w:p w14:paraId="5F8EE5DA" w14:textId="77777777" w:rsidR="00BA01AD" w:rsidRPr="00B21DC2" w:rsidRDefault="00BA01AD" w:rsidP="00BA01AD">
      <w:pPr>
        <w:rPr>
          <w:rFonts w:ascii="Tahoma" w:hAnsi="Tahoma" w:cs="Tahoma"/>
          <w:sz w:val="20"/>
          <w:szCs w:val="20"/>
        </w:rPr>
      </w:pPr>
      <w:r w:rsidRPr="00B21DC2">
        <w:rPr>
          <w:rFonts w:ascii="Tahoma" w:hAnsi="Tahoma" w:cs="Tahoma"/>
          <w:sz w:val="20"/>
          <w:szCs w:val="20"/>
        </w:rPr>
        <w:t>Zawarta  w dniu ........................................................   w  Łodzi,  pomiędzy:</w:t>
      </w:r>
    </w:p>
    <w:p w14:paraId="0814D0F0" w14:textId="77777777" w:rsidR="00BA01AD" w:rsidRPr="00B21DC2" w:rsidRDefault="00BA01AD" w:rsidP="00BA01AD">
      <w:pPr>
        <w:jc w:val="both"/>
        <w:rPr>
          <w:rFonts w:ascii="Tahoma" w:hAnsi="Tahoma" w:cs="Tahoma"/>
          <w:b/>
          <w:bCs/>
          <w:sz w:val="12"/>
          <w:szCs w:val="12"/>
        </w:rPr>
      </w:pPr>
    </w:p>
    <w:p w14:paraId="21A03A84" w14:textId="77777777" w:rsidR="00BA01AD" w:rsidRPr="00B21DC2" w:rsidRDefault="00BA01AD" w:rsidP="00BA01AD">
      <w:pPr>
        <w:pStyle w:val="Nagwek"/>
        <w:jc w:val="right"/>
        <w:rPr>
          <w:rFonts w:ascii="Tahoma" w:hAnsi="Tahoma" w:cs="Tahoma"/>
          <w:b/>
        </w:rPr>
      </w:pPr>
    </w:p>
    <w:p w14:paraId="1AF19DB1" w14:textId="77777777" w:rsidR="00BA01AD" w:rsidRPr="00B21DC2" w:rsidRDefault="00BA01AD" w:rsidP="00BA01AD">
      <w:pPr>
        <w:jc w:val="both"/>
        <w:rPr>
          <w:rFonts w:ascii="Tahoma" w:hAnsi="Tahoma" w:cs="Tahoma"/>
          <w:sz w:val="20"/>
          <w:szCs w:val="20"/>
        </w:rPr>
      </w:pPr>
      <w:bookmarkStart w:id="15" w:name="_Hlk94698569"/>
      <w:r w:rsidRPr="00B21DC2">
        <w:rPr>
          <w:rFonts w:ascii="Tahoma" w:hAnsi="Tahoma" w:cs="Tahoma"/>
          <w:b/>
          <w:bCs/>
          <w:iCs/>
          <w:sz w:val="18"/>
          <w:szCs w:val="18"/>
        </w:rPr>
        <w:t xml:space="preserve">Samodzielny Publiczny Zakład Opieki Zdrowotnej Uniwersytecki Szpital Kliniczny nr 1 im. Norberta Barlickiego Uniwersytetu Medycznego w Łodzi, </w:t>
      </w:r>
      <w:r w:rsidRPr="00B21DC2">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sidRPr="00B21DC2">
        <w:rPr>
          <w:rFonts w:ascii="Tahoma" w:hAnsi="Tahoma" w:cs="Tahoma"/>
          <w:sz w:val="18"/>
          <w:szCs w:val="18"/>
        </w:rPr>
        <w:t>0000021295</w:t>
      </w:r>
      <w:r w:rsidRPr="00B21DC2">
        <w:rPr>
          <w:rFonts w:ascii="Tahoma" w:hAnsi="Tahoma" w:cs="Tahoma"/>
          <w:sz w:val="20"/>
          <w:szCs w:val="20"/>
        </w:rPr>
        <w:t xml:space="preserve">, </w:t>
      </w:r>
      <w:r w:rsidRPr="00B21DC2">
        <w:rPr>
          <w:rFonts w:ascii="Tahoma" w:hAnsi="Tahoma" w:cs="Tahoma"/>
          <w:sz w:val="18"/>
          <w:szCs w:val="18"/>
        </w:rPr>
        <w:t>NIP 725-10-19-093, REGON 000288774</w:t>
      </w:r>
      <w:r w:rsidRPr="00B21DC2">
        <w:rPr>
          <w:rFonts w:ascii="Tahoma" w:hAnsi="Tahoma" w:cs="Tahoma"/>
          <w:sz w:val="20"/>
          <w:szCs w:val="20"/>
        </w:rPr>
        <w:t>, BDO 000015897</w:t>
      </w:r>
    </w:p>
    <w:p w14:paraId="423B4A92" w14:textId="77777777" w:rsidR="00BA01AD" w:rsidRPr="00B21DC2" w:rsidRDefault="00BA01AD" w:rsidP="00BA01AD">
      <w:pPr>
        <w:jc w:val="both"/>
        <w:rPr>
          <w:rFonts w:ascii="Tahoma" w:hAnsi="Tahoma" w:cs="Tahoma"/>
          <w:b/>
          <w:bCs/>
          <w:sz w:val="20"/>
          <w:szCs w:val="20"/>
        </w:rPr>
      </w:pPr>
      <w:r w:rsidRPr="00B21DC2">
        <w:rPr>
          <w:rFonts w:ascii="Tahoma" w:hAnsi="Tahoma" w:cs="Tahoma"/>
          <w:sz w:val="20"/>
          <w:szCs w:val="20"/>
        </w:rPr>
        <w:t xml:space="preserve">reprezentowanym przez: </w:t>
      </w:r>
    </w:p>
    <w:bookmarkEnd w:id="15"/>
    <w:p w14:paraId="77A89083" w14:textId="77777777" w:rsidR="00BA01AD" w:rsidRPr="00B21DC2" w:rsidRDefault="00BA01AD" w:rsidP="00BA01AD">
      <w:pPr>
        <w:rPr>
          <w:rFonts w:ascii="Tahoma" w:hAnsi="Tahoma" w:cs="Tahoma"/>
          <w:b/>
          <w:iCs/>
          <w:sz w:val="18"/>
          <w:szCs w:val="18"/>
        </w:rPr>
      </w:pPr>
      <w:r>
        <w:rPr>
          <w:rFonts w:ascii="Tahoma" w:hAnsi="Tahoma" w:cs="Tahoma"/>
          <w:b/>
          <w:iCs/>
          <w:sz w:val="18"/>
          <w:szCs w:val="18"/>
        </w:rPr>
        <w:t>……………………………………………..</w:t>
      </w:r>
    </w:p>
    <w:p w14:paraId="18BCEAC0" w14:textId="77777777" w:rsidR="00BA01AD" w:rsidRPr="00B21DC2" w:rsidRDefault="00BA01AD" w:rsidP="00BA01AD">
      <w:pPr>
        <w:jc w:val="both"/>
        <w:rPr>
          <w:rFonts w:ascii="Tahoma" w:hAnsi="Tahoma" w:cs="Tahoma"/>
          <w:sz w:val="20"/>
          <w:szCs w:val="20"/>
        </w:rPr>
      </w:pPr>
      <w:r w:rsidRPr="00B21DC2">
        <w:rPr>
          <w:rFonts w:ascii="Tahoma" w:hAnsi="Tahoma" w:cs="Tahoma"/>
          <w:sz w:val="20"/>
          <w:szCs w:val="20"/>
        </w:rPr>
        <w:t xml:space="preserve">zwanym dalej </w:t>
      </w:r>
      <w:r w:rsidRPr="00B21DC2">
        <w:rPr>
          <w:rFonts w:ascii="Tahoma" w:hAnsi="Tahoma" w:cs="Tahoma"/>
          <w:b/>
          <w:sz w:val="20"/>
          <w:szCs w:val="20"/>
        </w:rPr>
        <w:t>„Zamawiającym”</w:t>
      </w:r>
    </w:p>
    <w:p w14:paraId="228696A7" w14:textId="77777777" w:rsidR="00BA01AD" w:rsidRPr="00B21DC2" w:rsidRDefault="00BA01AD" w:rsidP="00BA01AD">
      <w:pPr>
        <w:jc w:val="both"/>
        <w:rPr>
          <w:rFonts w:ascii="Tahoma" w:hAnsi="Tahoma" w:cs="Tahoma"/>
          <w:sz w:val="20"/>
          <w:szCs w:val="20"/>
        </w:rPr>
      </w:pPr>
      <w:r w:rsidRPr="00B21DC2">
        <w:rPr>
          <w:rFonts w:ascii="Tahoma" w:hAnsi="Tahoma" w:cs="Tahoma"/>
          <w:sz w:val="20"/>
          <w:szCs w:val="20"/>
        </w:rPr>
        <w:t>a</w:t>
      </w:r>
    </w:p>
    <w:p w14:paraId="204E4269" w14:textId="77777777" w:rsidR="00BA01AD" w:rsidRPr="00B21DC2" w:rsidRDefault="00BA01AD" w:rsidP="00BA01AD">
      <w:pPr>
        <w:jc w:val="both"/>
        <w:rPr>
          <w:rFonts w:ascii="Tahoma" w:hAnsi="Tahoma" w:cs="Tahoma"/>
          <w:sz w:val="20"/>
          <w:szCs w:val="20"/>
        </w:rPr>
      </w:pPr>
      <w:r w:rsidRPr="00B21DC2">
        <w:rPr>
          <w:rFonts w:ascii="Tahoma" w:hAnsi="Tahoma" w:cs="Tahoma"/>
          <w:b/>
          <w:bCs/>
          <w:sz w:val="20"/>
          <w:szCs w:val="20"/>
        </w:rPr>
        <w:t>………………………</w:t>
      </w:r>
      <w:r w:rsidRPr="00B21DC2">
        <w:rPr>
          <w:rFonts w:ascii="Tahoma" w:hAnsi="Tahoma" w:cs="Tahoma"/>
          <w:sz w:val="20"/>
          <w:szCs w:val="20"/>
        </w:rPr>
        <w:t>. z siedzibą w …………. przy ul………………….., (kod: ………), wpisaną do Krajowego Rejestru Sądowego pod numerem KRS…………………….., NIP……………………….., REGON …………………..., kapitał zakładowy ………………………. zł, BDO …………………..,</w:t>
      </w:r>
    </w:p>
    <w:p w14:paraId="75568365" w14:textId="77777777" w:rsidR="00BA01AD" w:rsidRPr="00B21DC2" w:rsidRDefault="00BA01AD" w:rsidP="00BA01AD">
      <w:pPr>
        <w:jc w:val="both"/>
        <w:rPr>
          <w:rFonts w:ascii="Tahoma" w:hAnsi="Tahoma" w:cs="Tahoma"/>
          <w:sz w:val="20"/>
          <w:szCs w:val="20"/>
        </w:rPr>
      </w:pPr>
      <w:r w:rsidRPr="00B21DC2">
        <w:rPr>
          <w:rFonts w:ascii="Tahoma" w:hAnsi="Tahoma" w:cs="Tahoma"/>
          <w:sz w:val="20"/>
          <w:szCs w:val="20"/>
        </w:rPr>
        <w:t>reprezentowaną przez:</w:t>
      </w:r>
    </w:p>
    <w:p w14:paraId="12FB9DF3" w14:textId="77777777" w:rsidR="00BA01AD" w:rsidRPr="00B21DC2" w:rsidRDefault="00BA01AD" w:rsidP="00BA01AD">
      <w:pPr>
        <w:jc w:val="both"/>
        <w:rPr>
          <w:rFonts w:ascii="Tahoma" w:hAnsi="Tahoma" w:cs="Tahoma"/>
          <w:sz w:val="20"/>
          <w:szCs w:val="20"/>
        </w:rPr>
      </w:pPr>
      <w:r w:rsidRPr="00B21DC2">
        <w:rPr>
          <w:rFonts w:ascii="Tahoma" w:hAnsi="Tahoma" w:cs="Tahoma"/>
          <w:sz w:val="20"/>
          <w:szCs w:val="20"/>
        </w:rPr>
        <w:t>1. …………………………………………...……..……….……….. -…………………………………………..……..……….………..</w:t>
      </w:r>
    </w:p>
    <w:p w14:paraId="59E7281A" w14:textId="77777777" w:rsidR="00BA01AD" w:rsidRPr="00B21DC2" w:rsidRDefault="00BA01AD" w:rsidP="00BA01AD">
      <w:pPr>
        <w:jc w:val="both"/>
        <w:rPr>
          <w:rFonts w:ascii="Tahoma" w:hAnsi="Tahoma" w:cs="Tahoma"/>
          <w:sz w:val="20"/>
          <w:szCs w:val="20"/>
        </w:rPr>
      </w:pPr>
      <w:r w:rsidRPr="00B21DC2">
        <w:rPr>
          <w:rFonts w:ascii="Tahoma" w:hAnsi="Tahoma" w:cs="Tahoma"/>
          <w:sz w:val="20"/>
          <w:szCs w:val="20"/>
        </w:rPr>
        <w:t>2. …………………………………..……………..……….……….. -…………………………………………..……..……….………..</w:t>
      </w:r>
    </w:p>
    <w:p w14:paraId="13FA4976" w14:textId="77777777" w:rsidR="00BA01AD" w:rsidRPr="00B21DC2" w:rsidRDefault="00BA01AD" w:rsidP="00BA01AD">
      <w:pPr>
        <w:jc w:val="both"/>
        <w:rPr>
          <w:rFonts w:ascii="Tahoma" w:hAnsi="Tahoma" w:cs="Tahoma"/>
          <w:sz w:val="20"/>
          <w:szCs w:val="20"/>
        </w:rPr>
      </w:pPr>
      <w:r w:rsidRPr="00B21DC2">
        <w:rPr>
          <w:rFonts w:ascii="Tahoma" w:hAnsi="Tahoma" w:cs="Tahoma"/>
          <w:sz w:val="20"/>
          <w:szCs w:val="20"/>
        </w:rPr>
        <w:t xml:space="preserve">zwaną dalej </w:t>
      </w:r>
      <w:r w:rsidRPr="00B21DC2">
        <w:rPr>
          <w:rFonts w:ascii="Tahoma" w:hAnsi="Tahoma" w:cs="Tahoma"/>
          <w:b/>
          <w:sz w:val="20"/>
          <w:szCs w:val="20"/>
        </w:rPr>
        <w:t>„Wykonawcą”.</w:t>
      </w:r>
    </w:p>
    <w:p w14:paraId="03E0E972" w14:textId="77777777" w:rsidR="00BA01AD" w:rsidRPr="00B21DC2" w:rsidRDefault="00BA01AD" w:rsidP="00BA01AD">
      <w:pPr>
        <w:jc w:val="both"/>
        <w:rPr>
          <w:rFonts w:ascii="Tahoma" w:hAnsi="Tahoma" w:cs="Tahoma"/>
          <w:sz w:val="14"/>
          <w:szCs w:val="14"/>
        </w:rPr>
      </w:pPr>
    </w:p>
    <w:p w14:paraId="66686904" w14:textId="77777777" w:rsidR="00BA01AD" w:rsidRDefault="00BA01AD" w:rsidP="00BA01AD">
      <w:pPr>
        <w:jc w:val="center"/>
        <w:rPr>
          <w:rFonts w:ascii="Tahoma" w:hAnsi="Tahoma" w:cs="Tahoma"/>
          <w:iCs/>
          <w:kern w:val="16"/>
          <w:sz w:val="12"/>
          <w:szCs w:val="12"/>
        </w:rPr>
      </w:pPr>
    </w:p>
    <w:p w14:paraId="4E91BDE8" w14:textId="77777777" w:rsidR="00BA01AD" w:rsidRDefault="00BA01AD" w:rsidP="00BA01AD">
      <w:pPr>
        <w:jc w:val="center"/>
        <w:rPr>
          <w:rFonts w:ascii="Tahoma" w:hAnsi="Tahoma" w:cs="Tahoma"/>
          <w:iCs/>
          <w:kern w:val="16"/>
          <w:sz w:val="12"/>
          <w:szCs w:val="12"/>
        </w:rPr>
      </w:pPr>
    </w:p>
    <w:p w14:paraId="482F45FF"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 1</w:t>
      </w:r>
    </w:p>
    <w:p w14:paraId="589D23DF"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Przedmiot zamówienia</w:t>
      </w:r>
    </w:p>
    <w:p w14:paraId="1F7612DB" w14:textId="77777777" w:rsidR="00BA01AD" w:rsidRPr="008157A8" w:rsidRDefault="00BA01AD" w:rsidP="00C3459D">
      <w:pPr>
        <w:numPr>
          <w:ilvl w:val="1"/>
          <w:numId w:val="73"/>
        </w:numPr>
        <w:tabs>
          <w:tab w:val="clear" w:pos="1506"/>
        </w:tabs>
        <w:ind w:left="426" w:hanging="426"/>
        <w:jc w:val="both"/>
        <w:rPr>
          <w:rFonts w:ascii="Tahoma" w:hAnsi="Tahoma" w:cs="Tahoma"/>
          <w:sz w:val="18"/>
          <w:szCs w:val="18"/>
        </w:rPr>
      </w:pPr>
      <w:r w:rsidRPr="008157A8">
        <w:rPr>
          <w:rFonts w:ascii="Tahoma" w:hAnsi="Tahoma" w:cs="Tahoma"/>
          <w:sz w:val="18"/>
          <w:szCs w:val="18"/>
        </w:rPr>
        <w:t xml:space="preserve">Przedmiotem umowy </w:t>
      </w:r>
      <w:r w:rsidR="00215C10">
        <w:rPr>
          <w:rFonts w:ascii="Tahoma" w:hAnsi="Tahoma" w:cs="Tahoma"/>
          <w:sz w:val="18"/>
          <w:szCs w:val="18"/>
        </w:rPr>
        <w:t>jest</w:t>
      </w:r>
      <w:r w:rsidRPr="008157A8">
        <w:rPr>
          <w:rFonts w:ascii="Tahoma" w:hAnsi="Tahoma" w:cs="Tahoma"/>
          <w:sz w:val="18"/>
          <w:szCs w:val="18"/>
        </w:rPr>
        <w:t xml:space="preserve"> </w:t>
      </w:r>
      <w:r w:rsidR="00215C10" w:rsidRPr="00215C10">
        <w:rPr>
          <w:rFonts w:ascii="Tahoma" w:hAnsi="Tahoma" w:cs="Tahoma"/>
          <w:b/>
          <w:bCs/>
          <w:sz w:val="18"/>
          <w:szCs w:val="18"/>
        </w:rPr>
        <w:t>zakup głowic do USG, kardiomonitora, pomp infuzyjnych, urządzeń do terapii podciśnieniowej, aparatu do terapii ultradźwiękowej i aparatów do elektroterapii</w:t>
      </w:r>
      <w:r w:rsidRPr="006E68FD">
        <w:rPr>
          <w:rFonts w:ascii="Tahoma" w:hAnsi="Tahoma" w:cs="Tahoma"/>
          <w:b/>
          <w:bCs/>
          <w:sz w:val="18"/>
          <w:szCs w:val="18"/>
        </w:rPr>
        <w:t xml:space="preserve"> </w:t>
      </w:r>
      <w:r>
        <w:rPr>
          <w:rFonts w:ascii="Tahoma" w:hAnsi="Tahoma" w:cs="Tahoma"/>
          <w:b/>
          <w:bCs/>
          <w:sz w:val="18"/>
          <w:szCs w:val="18"/>
        </w:rPr>
        <w:t>z</w:t>
      </w:r>
      <w:r w:rsidRPr="006E68FD">
        <w:rPr>
          <w:rFonts w:ascii="Tahoma" w:hAnsi="Tahoma" w:cs="Tahoma"/>
          <w:b/>
          <w:bCs/>
          <w:sz w:val="18"/>
          <w:szCs w:val="18"/>
        </w:rPr>
        <w:t xml:space="preserve"> Pakietu nr …… </w:t>
      </w:r>
      <w:r w:rsidRPr="008157A8">
        <w:rPr>
          <w:rFonts w:ascii="Tahoma" w:hAnsi="Tahoma" w:cs="Tahoma"/>
          <w:b/>
          <w:bCs/>
          <w:sz w:val="18"/>
          <w:szCs w:val="18"/>
        </w:rPr>
        <w:t xml:space="preserve"> </w:t>
      </w:r>
      <w:r w:rsidRPr="008157A8">
        <w:rPr>
          <w:rFonts w:ascii="Tahoma" w:hAnsi="Tahoma" w:cs="Tahoma"/>
          <w:bCs/>
          <w:sz w:val="18"/>
          <w:szCs w:val="18"/>
        </w:rPr>
        <w:t xml:space="preserve">dla Uniwersyteckiego Szpitala Klinicznego nr 1 im. N. Barlickiego w Łodzi, </w:t>
      </w:r>
      <w:r w:rsidRPr="008157A8">
        <w:rPr>
          <w:rFonts w:ascii="Tahoma" w:hAnsi="Tahoma" w:cs="Tahoma"/>
          <w:sz w:val="18"/>
          <w:szCs w:val="18"/>
        </w:rPr>
        <w:t>zwan</w:t>
      </w:r>
      <w:r>
        <w:rPr>
          <w:rFonts w:ascii="Tahoma" w:hAnsi="Tahoma" w:cs="Tahoma"/>
          <w:sz w:val="18"/>
          <w:szCs w:val="18"/>
        </w:rPr>
        <w:t>ego</w:t>
      </w:r>
      <w:r w:rsidRPr="008157A8">
        <w:rPr>
          <w:rFonts w:ascii="Tahoma" w:hAnsi="Tahoma" w:cs="Tahoma"/>
          <w:sz w:val="18"/>
          <w:szCs w:val="18"/>
        </w:rPr>
        <w:t xml:space="preserve"> dalej sprzętem lub towarem - zgodnie ze złożoną ofertą, stanowiącą Załącznik nr 1 do Umowy.</w:t>
      </w:r>
    </w:p>
    <w:p w14:paraId="0FBE242B" w14:textId="77777777" w:rsidR="00BA01AD" w:rsidRPr="008157A8" w:rsidRDefault="00BA01AD" w:rsidP="00C3459D">
      <w:pPr>
        <w:numPr>
          <w:ilvl w:val="1"/>
          <w:numId w:val="73"/>
        </w:numPr>
        <w:tabs>
          <w:tab w:val="clear" w:pos="1506"/>
        </w:tabs>
        <w:ind w:left="426" w:hanging="426"/>
        <w:jc w:val="both"/>
        <w:rPr>
          <w:rFonts w:ascii="Tahoma" w:hAnsi="Tahoma" w:cs="Tahoma"/>
          <w:sz w:val="18"/>
          <w:szCs w:val="18"/>
        </w:rPr>
      </w:pPr>
      <w:r w:rsidRPr="008157A8">
        <w:rPr>
          <w:rFonts w:ascii="Tahoma" w:hAnsi="Tahoma" w:cs="Tahoma"/>
          <w:sz w:val="18"/>
          <w:szCs w:val="18"/>
        </w:rPr>
        <w:t>Rodzaj towaru i ilości szczegółowo określono w „Formularzu asortymentowo-cenowym”, stanowiącym Załącznik Nr 2 do umowy.</w:t>
      </w:r>
      <w:r>
        <w:rPr>
          <w:rFonts w:ascii="Tahoma" w:hAnsi="Tahoma" w:cs="Tahoma"/>
          <w:sz w:val="18"/>
          <w:szCs w:val="18"/>
        </w:rPr>
        <w:t xml:space="preserve"> </w:t>
      </w:r>
    </w:p>
    <w:p w14:paraId="0C7E397A" w14:textId="77777777" w:rsidR="00BA01AD" w:rsidRPr="008157A8" w:rsidRDefault="00BA01AD" w:rsidP="00C3459D">
      <w:pPr>
        <w:numPr>
          <w:ilvl w:val="1"/>
          <w:numId w:val="73"/>
        </w:numPr>
        <w:tabs>
          <w:tab w:val="clear" w:pos="1506"/>
        </w:tabs>
        <w:ind w:left="426" w:hanging="426"/>
        <w:jc w:val="both"/>
        <w:rPr>
          <w:rFonts w:ascii="Tahoma" w:hAnsi="Tahoma" w:cs="Tahoma"/>
          <w:sz w:val="18"/>
          <w:szCs w:val="18"/>
        </w:rPr>
      </w:pPr>
      <w:r w:rsidRPr="008157A8">
        <w:rPr>
          <w:rFonts w:ascii="Tahoma" w:hAnsi="Tahoma" w:cs="Tahoma"/>
          <w:sz w:val="18"/>
          <w:szCs w:val="18"/>
        </w:rPr>
        <w:t>Załączniki do Umowy stanowią jej integralną część.</w:t>
      </w:r>
    </w:p>
    <w:p w14:paraId="616FA51B" w14:textId="77777777" w:rsidR="00BA01AD" w:rsidRPr="008157A8" w:rsidRDefault="00BA01AD" w:rsidP="00C3459D">
      <w:pPr>
        <w:pStyle w:val="Akapitzlist"/>
        <w:numPr>
          <w:ilvl w:val="1"/>
          <w:numId w:val="73"/>
        </w:numPr>
        <w:tabs>
          <w:tab w:val="clear" w:pos="1506"/>
        </w:tabs>
        <w:spacing w:after="0" w:line="240" w:lineRule="auto"/>
        <w:ind w:left="426" w:hanging="426"/>
        <w:jc w:val="both"/>
        <w:rPr>
          <w:rFonts w:ascii="Tahoma" w:hAnsi="Tahoma" w:cs="Tahoma"/>
          <w:sz w:val="18"/>
          <w:szCs w:val="18"/>
        </w:rPr>
      </w:pPr>
      <w:r w:rsidRPr="008157A8">
        <w:rPr>
          <w:rFonts w:ascii="Tahoma" w:hAnsi="Tahoma" w:cs="Tahoma"/>
          <w:sz w:val="18"/>
          <w:szCs w:val="18"/>
        </w:rPr>
        <w:t>Wykonawca oświadcza, że sprzęt medyczny wymieniony w §1 ust. 1 umowy:</w:t>
      </w:r>
    </w:p>
    <w:p w14:paraId="131DE7F6" w14:textId="77777777" w:rsidR="00BA01AD" w:rsidRPr="008157A8" w:rsidRDefault="00BA01AD" w:rsidP="00C3459D">
      <w:pPr>
        <w:numPr>
          <w:ilvl w:val="0"/>
          <w:numId w:val="46"/>
        </w:numPr>
        <w:ind w:left="851"/>
        <w:jc w:val="both"/>
        <w:rPr>
          <w:rFonts w:ascii="Tahoma" w:hAnsi="Tahoma" w:cs="Tahoma"/>
          <w:sz w:val="18"/>
          <w:szCs w:val="18"/>
        </w:rPr>
      </w:pPr>
      <w:r w:rsidRPr="008157A8">
        <w:rPr>
          <w:rFonts w:ascii="Tahoma" w:hAnsi="Tahoma" w:cs="Tahoma"/>
          <w:sz w:val="18"/>
          <w:szCs w:val="18"/>
        </w:rPr>
        <w:t xml:space="preserve">jest fabrycznie nowy, </w:t>
      </w:r>
    </w:p>
    <w:p w14:paraId="7D587219" w14:textId="77777777" w:rsidR="00BA01AD" w:rsidRPr="008157A8" w:rsidRDefault="00BA01AD" w:rsidP="00C3459D">
      <w:pPr>
        <w:numPr>
          <w:ilvl w:val="0"/>
          <w:numId w:val="46"/>
        </w:numPr>
        <w:ind w:left="851"/>
        <w:jc w:val="both"/>
        <w:rPr>
          <w:rFonts w:ascii="Tahoma" w:hAnsi="Tahoma" w:cs="Tahoma"/>
          <w:sz w:val="18"/>
          <w:szCs w:val="18"/>
        </w:rPr>
      </w:pPr>
      <w:r w:rsidRPr="008157A8">
        <w:rPr>
          <w:rFonts w:ascii="Tahoma" w:hAnsi="Tahoma" w:cs="Tahoma"/>
          <w:sz w:val="18"/>
          <w:szCs w:val="18"/>
        </w:rPr>
        <w:t>przekazany zostanie Zamawiającemu w stanie kompletnym i nienaruszonym, obejmującym w szczególności oryginalne opakowanie, zabezpieczające przed uszkodzeniem, z oznaczeniem towaru co do jego tożsamości, umożliwiającym normalne z niego korzystanie zgodnie z jego przeznaczeniem,</w:t>
      </w:r>
    </w:p>
    <w:p w14:paraId="451E2FF4" w14:textId="3E34C2CD" w:rsidR="00BA01AD" w:rsidRPr="008157A8" w:rsidRDefault="00BA01AD" w:rsidP="00C3459D">
      <w:pPr>
        <w:numPr>
          <w:ilvl w:val="0"/>
          <w:numId w:val="46"/>
        </w:numPr>
        <w:ind w:left="851"/>
        <w:jc w:val="both"/>
        <w:rPr>
          <w:rFonts w:ascii="Tahoma" w:hAnsi="Tahoma" w:cs="Tahoma"/>
          <w:sz w:val="18"/>
          <w:szCs w:val="18"/>
        </w:rPr>
      </w:pPr>
      <w:r w:rsidRPr="008157A8">
        <w:rPr>
          <w:rFonts w:ascii="Tahoma" w:hAnsi="Tahoma" w:cs="Tahoma"/>
          <w:sz w:val="18"/>
          <w:szCs w:val="18"/>
        </w:rPr>
        <w:t>posiada wszelkie parametry techniczne oraz funkcje niezbędne do korzystania z niego zgodnie z ich przeznaczeniem, a w szczególności wymagane w Załączniku 1a1</w:t>
      </w:r>
      <w:r>
        <w:rPr>
          <w:rFonts w:ascii="Tahoma" w:hAnsi="Tahoma" w:cs="Tahoma"/>
          <w:sz w:val="18"/>
          <w:szCs w:val="18"/>
        </w:rPr>
        <w:t>, 1a2, 1a3, 1a4, 1a5, 1a6</w:t>
      </w:r>
      <w:r w:rsidR="00215C10">
        <w:rPr>
          <w:rFonts w:ascii="Tahoma" w:hAnsi="Tahoma" w:cs="Tahoma"/>
          <w:sz w:val="18"/>
          <w:szCs w:val="18"/>
        </w:rPr>
        <w:t>,</w:t>
      </w:r>
      <w:r w:rsidR="009D3FD5">
        <w:rPr>
          <w:rFonts w:ascii="Tahoma" w:hAnsi="Tahoma" w:cs="Tahoma"/>
          <w:sz w:val="18"/>
          <w:szCs w:val="18"/>
        </w:rPr>
        <w:t xml:space="preserve"> </w:t>
      </w:r>
      <w:r w:rsidR="00215C10">
        <w:rPr>
          <w:rFonts w:ascii="Tahoma" w:hAnsi="Tahoma" w:cs="Tahoma"/>
          <w:sz w:val="18"/>
          <w:szCs w:val="18"/>
        </w:rPr>
        <w:t>1a7,</w:t>
      </w:r>
      <w:r w:rsidR="00404BE8">
        <w:rPr>
          <w:rFonts w:ascii="Tahoma" w:hAnsi="Tahoma" w:cs="Tahoma"/>
          <w:sz w:val="18"/>
          <w:szCs w:val="18"/>
        </w:rPr>
        <w:t xml:space="preserve"> </w:t>
      </w:r>
      <w:r w:rsidR="00215C10">
        <w:rPr>
          <w:rFonts w:ascii="Tahoma" w:hAnsi="Tahoma" w:cs="Tahoma"/>
          <w:sz w:val="18"/>
          <w:szCs w:val="18"/>
        </w:rPr>
        <w:t>1a8</w:t>
      </w:r>
      <w:r w:rsidRPr="008157A8">
        <w:rPr>
          <w:rFonts w:ascii="Tahoma" w:hAnsi="Tahoma" w:cs="Tahoma"/>
          <w:sz w:val="18"/>
          <w:szCs w:val="18"/>
        </w:rPr>
        <w:t xml:space="preserve"> do SWZ, stanowiącym integralną część umowy,</w:t>
      </w:r>
    </w:p>
    <w:p w14:paraId="32227BAF" w14:textId="77777777" w:rsidR="00BA01AD" w:rsidRPr="008157A8" w:rsidRDefault="00BA01AD" w:rsidP="00C3459D">
      <w:pPr>
        <w:numPr>
          <w:ilvl w:val="0"/>
          <w:numId w:val="46"/>
        </w:numPr>
        <w:ind w:left="851"/>
        <w:jc w:val="both"/>
        <w:rPr>
          <w:rFonts w:ascii="Tahoma" w:hAnsi="Tahoma" w:cs="Tahoma"/>
          <w:sz w:val="18"/>
          <w:szCs w:val="18"/>
        </w:rPr>
      </w:pPr>
      <w:r w:rsidRPr="008157A8">
        <w:rPr>
          <w:rFonts w:ascii="Tahoma" w:hAnsi="Tahoma" w:cs="Tahoma"/>
          <w:sz w:val="18"/>
          <w:szCs w:val="18"/>
        </w:rPr>
        <w:t>spełnia warunki zgodności wynikające z normy CE – jeżeli są wymagane odrębnymi przepisami,</w:t>
      </w:r>
    </w:p>
    <w:p w14:paraId="6FEFAC75" w14:textId="77777777" w:rsidR="00BA01AD" w:rsidRPr="008157A8" w:rsidRDefault="00BA01AD" w:rsidP="00C3459D">
      <w:pPr>
        <w:numPr>
          <w:ilvl w:val="0"/>
          <w:numId w:val="46"/>
        </w:numPr>
        <w:ind w:left="851"/>
        <w:jc w:val="both"/>
        <w:rPr>
          <w:rFonts w:ascii="Tahoma" w:hAnsi="Tahoma" w:cs="Tahoma"/>
          <w:sz w:val="18"/>
          <w:szCs w:val="18"/>
        </w:rPr>
      </w:pPr>
      <w:r w:rsidRPr="008157A8">
        <w:rPr>
          <w:rFonts w:ascii="Tahoma" w:hAnsi="Tahoma" w:cs="Tahoma"/>
          <w:sz w:val="18"/>
          <w:szCs w:val="18"/>
        </w:rPr>
        <w:t>jest dopuszczony do obrotu na podstawie obowiązujących w tym zakresie przepisów prawa oraz odpowiada wymogom określonym tymi przepisami,</w:t>
      </w:r>
    </w:p>
    <w:p w14:paraId="58B7F412" w14:textId="77777777" w:rsidR="00BA01AD" w:rsidRPr="008157A8" w:rsidRDefault="00BA01AD" w:rsidP="00C3459D">
      <w:pPr>
        <w:numPr>
          <w:ilvl w:val="0"/>
          <w:numId w:val="46"/>
        </w:numPr>
        <w:ind w:left="851"/>
        <w:jc w:val="both"/>
        <w:rPr>
          <w:rFonts w:ascii="Tahoma" w:hAnsi="Tahoma" w:cs="Tahoma"/>
          <w:sz w:val="18"/>
          <w:szCs w:val="18"/>
        </w:rPr>
      </w:pPr>
      <w:r w:rsidRPr="008157A8">
        <w:rPr>
          <w:rFonts w:ascii="Tahoma" w:hAnsi="Tahoma" w:cs="Tahoma"/>
          <w:sz w:val="18"/>
          <w:szCs w:val="18"/>
        </w:rPr>
        <w:t>nie jest przedmiotem jakichkolwiek ograniczonych praw rzeczowych ustanowionych na rzecz osób trzecich, jak również nie jest przedmiotem jakichkolwiek postępowań sądowych, administracyjnych, czy też sądowo-administracyjnych, których konsekwencją jest (mogłoby być) ograniczenie czy też wyłączenie prawa Wykonawcy rozporządzania nim.</w:t>
      </w:r>
    </w:p>
    <w:p w14:paraId="241B4237" w14:textId="77777777" w:rsidR="00BA01AD" w:rsidRPr="008157A8" w:rsidRDefault="00BA01AD" w:rsidP="00C3459D">
      <w:pPr>
        <w:pStyle w:val="Akapitzlist"/>
        <w:numPr>
          <w:ilvl w:val="1"/>
          <w:numId w:val="73"/>
        </w:numPr>
        <w:tabs>
          <w:tab w:val="clear" w:pos="1506"/>
        </w:tabs>
        <w:spacing w:after="0" w:line="240" w:lineRule="auto"/>
        <w:ind w:left="426" w:hanging="426"/>
        <w:jc w:val="both"/>
        <w:rPr>
          <w:rFonts w:ascii="Tahoma" w:hAnsi="Tahoma" w:cs="Tahoma"/>
          <w:sz w:val="18"/>
          <w:szCs w:val="18"/>
        </w:rPr>
      </w:pPr>
      <w:r w:rsidRPr="008157A8">
        <w:rPr>
          <w:rFonts w:ascii="Tahoma" w:hAnsi="Tahoma" w:cs="Tahoma"/>
          <w:sz w:val="18"/>
          <w:szCs w:val="18"/>
        </w:rPr>
        <w:t>Wraz z towarem Wykonawca dostarczy Zamawiającemu:</w:t>
      </w:r>
    </w:p>
    <w:p w14:paraId="44C7EC21" w14:textId="77777777" w:rsidR="00BA01AD" w:rsidRPr="008157A8" w:rsidRDefault="00BA01AD" w:rsidP="00C3459D">
      <w:pPr>
        <w:numPr>
          <w:ilvl w:val="0"/>
          <w:numId w:val="47"/>
        </w:numPr>
        <w:ind w:left="851"/>
        <w:jc w:val="both"/>
        <w:rPr>
          <w:rFonts w:ascii="Tahoma" w:hAnsi="Tahoma" w:cs="Tahoma"/>
          <w:sz w:val="18"/>
          <w:szCs w:val="18"/>
        </w:rPr>
      </w:pPr>
      <w:r w:rsidRPr="008157A8">
        <w:rPr>
          <w:rFonts w:ascii="Tahoma" w:hAnsi="Tahoma" w:cs="Tahoma"/>
          <w:sz w:val="18"/>
          <w:szCs w:val="18"/>
        </w:rPr>
        <w:t>karty gwarancyjne producenta,</w:t>
      </w:r>
    </w:p>
    <w:p w14:paraId="44BA9803" w14:textId="77777777" w:rsidR="00BA01AD" w:rsidRPr="008157A8" w:rsidRDefault="00BA01AD" w:rsidP="00C3459D">
      <w:pPr>
        <w:numPr>
          <w:ilvl w:val="0"/>
          <w:numId w:val="47"/>
        </w:numPr>
        <w:ind w:left="851"/>
        <w:jc w:val="both"/>
        <w:rPr>
          <w:rFonts w:ascii="Tahoma" w:hAnsi="Tahoma" w:cs="Tahoma"/>
          <w:sz w:val="18"/>
          <w:szCs w:val="18"/>
        </w:rPr>
      </w:pPr>
      <w:r w:rsidRPr="008157A8">
        <w:rPr>
          <w:rFonts w:ascii="Tahoma" w:hAnsi="Tahoma" w:cs="Tahoma"/>
          <w:sz w:val="18"/>
          <w:szCs w:val="18"/>
        </w:rPr>
        <w:t>zalecenia producenta co do konieczności wykonywania przeglądów. W przypadku wymaganych przeglądów podać częstotliwość oraz zakres czynności wykonywanych podczas przeglądów,</w:t>
      </w:r>
    </w:p>
    <w:p w14:paraId="456685C1" w14:textId="77777777" w:rsidR="00BA01AD" w:rsidRPr="008157A8" w:rsidRDefault="00BA01AD" w:rsidP="00C3459D">
      <w:pPr>
        <w:numPr>
          <w:ilvl w:val="0"/>
          <w:numId w:val="47"/>
        </w:numPr>
        <w:ind w:left="851"/>
        <w:jc w:val="both"/>
        <w:rPr>
          <w:rFonts w:ascii="Tahoma" w:hAnsi="Tahoma" w:cs="Tahoma"/>
          <w:sz w:val="18"/>
          <w:szCs w:val="18"/>
        </w:rPr>
      </w:pPr>
      <w:r w:rsidRPr="008157A8">
        <w:rPr>
          <w:rFonts w:ascii="Tahoma" w:hAnsi="Tahoma" w:cs="Tahoma"/>
          <w:sz w:val="18"/>
          <w:szCs w:val="18"/>
        </w:rPr>
        <w:t>autoryzację Producenta dla wskazanych przedstawicieli serwisowych w  zakresie wykonywania czynności przeglądów  dla przedmiotu zamówienia (oświadczenie należy dostarczyć wraz z dostawą do Zamawiającego),</w:t>
      </w:r>
    </w:p>
    <w:p w14:paraId="09260EB7" w14:textId="77777777" w:rsidR="00BA01AD" w:rsidRPr="008157A8" w:rsidRDefault="00BA01AD" w:rsidP="00C3459D">
      <w:pPr>
        <w:numPr>
          <w:ilvl w:val="0"/>
          <w:numId w:val="47"/>
        </w:numPr>
        <w:ind w:left="851"/>
        <w:jc w:val="both"/>
        <w:rPr>
          <w:rFonts w:ascii="Tahoma" w:hAnsi="Tahoma" w:cs="Tahoma"/>
          <w:sz w:val="18"/>
          <w:szCs w:val="18"/>
        </w:rPr>
      </w:pPr>
      <w:r w:rsidRPr="008157A8">
        <w:rPr>
          <w:rFonts w:ascii="Tahoma" w:hAnsi="Tahoma" w:cs="Tahoma"/>
          <w:sz w:val="18"/>
          <w:szCs w:val="18"/>
        </w:rPr>
        <w:t>autoryzację Producenta, udzieloną Wykonawcy, w zakresie dystrybucji, instalacji i serwisu oferowanego przedmiotu zamówienia (oświadczenie należy dostarczyć wraz z dostawą do Zamawiającego),</w:t>
      </w:r>
    </w:p>
    <w:p w14:paraId="140F2E8B" w14:textId="77777777" w:rsidR="00BA01AD" w:rsidRPr="008157A8" w:rsidRDefault="00BA01AD" w:rsidP="00C3459D">
      <w:pPr>
        <w:numPr>
          <w:ilvl w:val="0"/>
          <w:numId w:val="47"/>
        </w:numPr>
        <w:ind w:left="851"/>
        <w:jc w:val="both"/>
        <w:rPr>
          <w:rFonts w:ascii="Tahoma" w:hAnsi="Tahoma" w:cs="Tahoma"/>
          <w:sz w:val="18"/>
          <w:szCs w:val="18"/>
        </w:rPr>
      </w:pPr>
      <w:r w:rsidRPr="008157A8">
        <w:rPr>
          <w:rFonts w:ascii="Tahoma" w:hAnsi="Tahoma" w:cs="Tahoma"/>
          <w:sz w:val="18"/>
          <w:szCs w:val="18"/>
        </w:rPr>
        <w:t>instrukcję obsługi w języku polskim w formie drukowanej i elektronicznej</w:t>
      </w:r>
    </w:p>
    <w:p w14:paraId="2579367B" w14:textId="77777777" w:rsidR="00BA01AD" w:rsidRPr="008157A8" w:rsidRDefault="00BA01AD" w:rsidP="00C3459D">
      <w:pPr>
        <w:numPr>
          <w:ilvl w:val="0"/>
          <w:numId w:val="47"/>
        </w:numPr>
        <w:ind w:left="851"/>
        <w:jc w:val="both"/>
        <w:rPr>
          <w:rFonts w:ascii="Tahoma" w:hAnsi="Tahoma" w:cs="Tahoma"/>
          <w:sz w:val="18"/>
          <w:szCs w:val="18"/>
        </w:rPr>
      </w:pPr>
      <w:r w:rsidRPr="008157A8">
        <w:rPr>
          <w:rFonts w:ascii="Tahoma" w:hAnsi="Tahoma" w:cs="Tahoma"/>
          <w:sz w:val="18"/>
          <w:szCs w:val="18"/>
        </w:rPr>
        <w:t>wykaz autoryzowanych punktów serwisowych na terenie kraju.</w:t>
      </w:r>
    </w:p>
    <w:p w14:paraId="362BD810" w14:textId="77777777" w:rsidR="00BA01AD" w:rsidRPr="008157A8" w:rsidRDefault="00BA01AD" w:rsidP="00C3459D">
      <w:pPr>
        <w:numPr>
          <w:ilvl w:val="0"/>
          <w:numId w:val="47"/>
        </w:numPr>
        <w:ind w:left="851"/>
        <w:jc w:val="both"/>
        <w:rPr>
          <w:rFonts w:ascii="Tahoma" w:hAnsi="Tahoma" w:cs="Tahoma"/>
          <w:sz w:val="18"/>
          <w:szCs w:val="18"/>
        </w:rPr>
      </w:pPr>
      <w:r w:rsidRPr="008157A8">
        <w:rPr>
          <w:rFonts w:ascii="Tahoma" w:hAnsi="Tahoma" w:cs="Tahoma"/>
          <w:sz w:val="18"/>
          <w:szCs w:val="18"/>
        </w:rPr>
        <w:t xml:space="preserve">deklaracje zgodności - na nośniku CD/DVD bądź przesłane na adres e-mailowy </w:t>
      </w:r>
      <w:hyperlink r:id="rId31" w:history="1">
        <w:r w:rsidRPr="008157A8">
          <w:rPr>
            <w:rStyle w:val="Hipercze"/>
            <w:rFonts w:ascii="Tahoma" w:hAnsi="Tahoma" w:cs="Tahoma"/>
            <w:sz w:val="18"/>
            <w:szCs w:val="18"/>
          </w:rPr>
          <w:t>sekcja.aparatury@barlicki.pl</w:t>
        </w:r>
      </w:hyperlink>
    </w:p>
    <w:p w14:paraId="4B0CAD50" w14:textId="77777777" w:rsidR="00BA01AD" w:rsidRPr="008157A8" w:rsidRDefault="00BA01AD" w:rsidP="00C3459D">
      <w:pPr>
        <w:numPr>
          <w:ilvl w:val="0"/>
          <w:numId w:val="47"/>
        </w:numPr>
        <w:ind w:left="851"/>
        <w:jc w:val="both"/>
        <w:rPr>
          <w:rFonts w:ascii="Tahoma" w:hAnsi="Tahoma" w:cs="Tahoma"/>
          <w:sz w:val="18"/>
          <w:szCs w:val="18"/>
        </w:rPr>
      </w:pPr>
      <w:r w:rsidRPr="008157A8">
        <w:rPr>
          <w:rFonts w:ascii="Tahoma" w:hAnsi="Tahoma" w:cs="Tahoma"/>
          <w:sz w:val="18"/>
          <w:szCs w:val="18"/>
        </w:rPr>
        <w:t xml:space="preserve">aktualne certyfikaty CE - na nośniku CD/DVD bądź przesłane na adres e-mailowy </w:t>
      </w:r>
      <w:hyperlink r:id="rId32" w:history="1">
        <w:r w:rsidRPr="008157A8">
          <w:rPr>
            <w:rStyle w:val="Hipercze"/>
            <w:rFonts w:ascii="Tahoma" w:hAnsi="Tahoma" w:cs="Tahoma"/>
            <w:sz w:val="18"/>
            <w:szCs w:val="18"/>
          </w:rPr>
          <w:t>sekcja.aparatury@barlicki.pl</w:t>
        </w:r>
      </w:hyperlink>
    </w:p>
    <w:p w14:paraId="4061A530" w14:textId="77777777" w:rsidR="00BA01AD" w:rsidRPr="008157A8" w:rsidRDefault="00BA01AD" w:rsidP="00C3459D">
      <w:pPr>
        <w:pStyle w:val="Akapitzlist"/>
        <w:numPr>
          <w:ilvl w:val="0"/>
          <w:numId w:val="79"/>
        </w:numPr>
        <w:tabs>
          <w:tab w:val="clear" w:pos="720"/>
        </w:tabs>
        <w:spacing w:after="0" w:line="240" w:lineRule="auto"/>
        <w:ind w:left="426" w:hanging="426"/>
        <w:rPr>
          <w:rFonts w:ascii="Tahoma" w:hAnsi="Tahoma" w:cs="Tahoma"/>
          <w:sz w:val="18"/>
          <w:szCs w:val="18"/>
        </w:rPr>
      </w:pPr>
      <w:r w:rsidRPr="008157A8">
        <w:rPr>
          <w:rFonts w:ascii="Tahoma" w:hAnsi="Tahoma" w:cs="Tahoma"/>
          <w:sz w:val="18"/>
          <w:szCs w:val="18"/>
        </w:rPr>
        <w:t xml:space="preserve">W ramach realizacji zamówienia szczegółowo opisanego w ofercie Wykonawcy złożonej w postępowaniu </w:t>
      </w:r>
      <w:r w:rsidR="00215C10">
        <w:rPr>
          <w:rFonts w:ascii="Tahoma" w:hAnsi="Tahoma" w:cs="Tahoma"/>
          <w:sz w:val="18"/>
          <w:szCs w:val="18"/>
          <w:lang w:val="pl-PL"/>
        </w:rPr>
        <w:t>94</w:t>
      </w:r>
      <w:r>
        <w:rPr>
          <w:rFonts w:ascii="Tahoma" w:hAnsi="Tahoma" w:cs="Tahoma"/>
          <w:sz w:val="18"/>
          <w:szCs w:val="18"/>
        </w:rPr>
        <w:t>/PN</w:t>
      </w:r>
      <w:r w:rsidRPr="008157A8">
        <w:rPr>
          <w:rFonts w:ascii="Tahoma" w:hAnsi="Tahoma" w:cs="Tahoma"/>
          <w:sz w:val="18"/>
          <w:szCs w:val="18"/>
        </w:rPr>
        <w:t>/ZP/D/2024, Wykonawca dokona wpisu w paszport techniczny potwierdzający uruchomienie sprzętu.</w:t>
      </w:r>
    </w:p>
    <w:p w14:paraId="7D0AF514" w14:textId="77777777" w:rsidR="00733B45" w:rsidRPr="00733B45" w:rsidRDefault="00733B45" w:rsidP="00C3459D">
      <w:pPr>
        <w:pStyle w:val="Akapitzlist"/>
        <w:numPr>
          <w:ilvl w:val="0"/>
          <w:numId w:val="79"/>
        </w:numPr>
        <w:tabs>
          <w:tab w:val="clear" w:pos="720"/>
        </w:tabs>
        <w:spacing w:after="0" w:line="240" w:lineRule="auto"/>
        <w:ind w:left="426" w:hanging="426"/>
        <w:jc w:val="both"/>
        <w:rPr>
          <w:rFonts w:ascii="Tahoma" w:hAnsi="Tahoma" w:cs="Tahoma"/>
          <w:sz w:val="18"/>
          <w:szCs w:val="18"/>
        </w:rPr>
      </w:pPr>
      <w:r w:rsidRPr="00733B45">
        <w:rPr>
          <w:rFonts w:ascii="Tahoma" w:hAnsi="Tahoma" w:cs="Tahoma"/>
          <w:sz w:val="18"/>
          <w:szCs w:val="18"/>
        </w:rPr>
        <w:lastRenderedPageBreak/>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towarów stanowiących przedmiot umowy, są one wymagane przepisami prawa.</w:t>
      </w:r>
    </w:p>
    <w:p w14:paraId="28690DE2" w14:textId="77777777" w:rsidR="00BA01AD" w:rsidRPr="008157A8" w:rsidRDefault="00BA01AD" w:rsidP="00BA01AD">
      <w:pPr>
        <w:jc w:val="both"/>
        <w:rPr>
          <w:rFonts w:ascii="Tahoma" w:hAnsi="Tahoma" w:cs="Tahoma"/>
          <w:sz w:val="18"/>
          <w:szCs w:val="18"/>
        </w:rPr>
      </w:pPr>
    </w:p>
    <w:p w14:paraId="6146561D"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 1A</w:t>
      </w:r>
    </w:p>
    <w:p w14:paraId="62628D85"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Szkolenia</w:t>
      </w:r>
    </w:p>
    <w:p w14:paraId="79DC123C" w14:textId="77777777" w:rsidR="00BA01AD" w:rsidRPr="008157A8" w:rsidRDefault="00BA01AD" w:rsidP="00C3459D">
      <w:pPr>
        <w:numPr>
          <w:ilvl w:val="0"/>
          <w:numId w:val="50"/>
        </w:numPr>
        <w:tabs>
          <w:tab w:val="num" w:pos="360"/>
        </w:tabs>
        <w:ind w:left="360"/>
        <w:jc w:val="both"/>
        <w:rPr>
          <w:rFonts w:ascii="Tahoma" w:hAnsi="Tahoma" w:cs="Tahoma"/>
          <w:sz w:val="18"/>
          <w:szCs w:val="18"/>
        </w:rPr>
      </w:pPr>
      <w:r w:rsidRPr="008157A8">
        <w:rPr>
          <w:rFonts w:ascii="Tahoma" w:hAnsi="Tahoma" w:cs="Tahoma"/>
          <w:sz w:val="18"/>
          <w:szCs w:val="18"/>
        </w:rPr>
        <w:t xml:space="preserve">Wykonawca zobowiązuje się do przeszkolenia personelu Zamawiającego  w zakresie użytkowania i obsługi sprzętu będącego przedmiotem umowy, szkolenie potwierdzone zostanie protokołem. </w:t>
      </w:r>
    </w:p>
    <w:p w14:paraId="0AB48FB8" w14:textId="77777777" w:rsidR="00BA01AD" w:rsidRPr="008157A8" w:rsidRDefault="00BA01AD" w:rsidP="00C3459D">
      <w:pPr>
        <w:numPr>
          <w:ilvl w:val="0"/>
          <w:numId w:val="50"/>
        </w:numPr>
        <w:tabs>
          <w:tab w:val="num" w:pos="360"/>
        </w:tabs>
        <w:ind w:left="360"/>
        <w:jc w:val="both"/>
        <w:rPr>
          <w:rFonts w:ascii="Tahoma" w:hAnsi="Tahoma" w:cs="Tahoma"/>
          <w:sz w:val="18"/>
          <w:szCs w:val="18"/>
        </w:rPr>
      </w:pPr>
      <w:r w:rsidRPr="008157A8">
        <w:rPr>
          <w:rFonts w:ascii="Tahoma" w:hAnsi="Tahoma" w:cs="Tahoma"/>
          <w:sz w:val="18"/>
          <w:szCs w:val="18"/>
        </w:rPr>
        <w:t xml:space="preserve">Wykonawca zobowiązuje się do przeszkolenia personelu Zamawiającego  w  zakresie mycia, dezynfekcji i sterylizacji sprzętu. Miejsce szkolenia – wskazane przez Zamawiającego, osoba kontaktowa – kierownik Centralnej </w:t>
      </w:r>
      <w:proofErr w:type="spellStart"/>
      <w:r w:rsidRPr="008157A8">
        <w:rPr>
          <w:rFonts w:ascii="Tahoma" w:hAnsi="Tahoma" w:cs="Tahoma"/>
          <w:sz w:val="18"/>
          <w:szCs w:val="18"/>
        </w:rPr>
        <w:t>Sterylizatorni</w:t>
      </w:r>
      <w:proofErr w:type="spellEnd"/>
      <w:r w:rsidRPr="008157A8">
        <w:rPr>
          <w:rFonts w:ascii="Tahoma" w:hAnsi="Tahoma" w:cs="Tahoma"/>
          <w:sz w:val="18"/>
          <w:szCs w:val="18"/>
        </w:rPr>
        <w:t xml:space="preserve"> mgr Monika Bolimowska, tel. 42 677-67-97.</w:t>
      </w:r>
    </w:p>
    <w:p w14:paraId="4BFA4C5A" w14:textId="77777777" w:rsidR="00BA01AD" w:rsidRPr="008157A8" w:rsidRDefault="00BA01AD" w:rsidP="00C3459D">
      <w:pPr>
        <w:numPr>
          <w:ilvl w:val="0"/>
          <w:numId w:val="50"/>
        </w:numPr>
        <w:tabs>
          <w:tab w:val="clear" w:pos="900"/>
          <w:tab w:val="num" w:pos="360"/>
        </w:tabs>
        <w:ind w:left="426"/>
        <w:jc w:val="both"/>
        <w:rPr>
          <w:rFonts w:ascii="Tahoma" w:hAnsi="Tahoma" w:cs="Tahoma"/>
          <w:sz w:val="18"/>
          <w:szCs w:val="18"/>
        </w:rPr>
      </w:pPr>
      <w:r w:rsidRPr="008157A8">
        <w:rPr>
          <w:rFonts w:ascii="Tahoma" w:hAnsi="Tahoma" w:cs="Tahoma"/>
          <w:sz w:val="18"/>
          <w:szCs w:val="18"/>
        </w:rPr>
        <w:t>Terminy szkoleń zostaną uzgodnione z Zamawiającym.</w:t>
      </w:r>
    </w:p>
    <w:p w14:paraId="5C4FEF9C" w14:textId="77777777" w:rsidR="00BA01AD" w:rsidRPr="008157A8" w:rsidRDefault="00BA01AD" w:rsidP="00C3459D">
      <w:pPr>
        <w:numPr>
          <w:ilvl w:val="0"/>
          <w:numId w:val="50"/>
        </w:numPr>
        <w:tabs>
          <w:tab w:val="clear" w:pos="900"/>
          <w:tab w:val="num" w:pos="360"/>
        </w:tabs>
        <w:ind w:left="426"/>
        <w:jc w:val="both"/>
        <w:rPr>
          <w:rFonts w:ascii="Tahoma" w:hAnsi="Tahoma" w:cs="Tahoma"/>
          <w:sz w:val="18"/>
          <w:szCs w:val="18"/>
        </w:rPr>
      </w:pPr>
      <w:r w:rsidRPr="008157A8">
        <w:rPr>
          <w:rFonts w:ascii="Tahoma" w:hAnsi="Tahoma" w:cs="Tahoma"/>
          <w:sz w:val="18"/>
          <w:szCs w:val="18"/>
        </w:rPr>
        <w:t>Wykonawca zobowiązuje się do wystawienia zaświadczeń o przebytym przeszkoleniu dla pracowników Zamawiającego.</w:t>
      </w:r>
    </w:p>
    <w:p w14:paraId="01A8287D" w14:textId="77777777" w:rsidR="00BA01AD" w:rsidRPr="008157A8" w:rsidRDefault="00BA01AD" w:rsidP="00BA01AD">
      <w:pPr>
        <w:jc w:val="center"/>
        <w:rPr>
          <w:rFonts w:ascii="Tahoma" w:hAnsi="Tahoma" w:cs="Tahoma"/>
          <w:sz w:val="18"/>
          <w:szCs w:val="18"/>
        </w:rPr>
      </w:pPr>
    </w:p>
    <w:p w14:paraId="2B25FDB5" w14:textId="77777777" w:rsidR="00BA01AD" w:rsidRPr="008157A8" w:rsidRDefault="00BA01AD" w:rsidP="00BA01AD">
      <w:pPr>
        <w:tabs>
          <w:tab w:val="num" w:pos="426"/>
        </w:tabs>
        <w:ind w:left="426" w:hanging="426"/>
        <w:jc w:val="center"/>
        <w:rPr>
          <w:rFonts w:ascii="Tahoma" w:hAnsi="Tahoma" w:cs="Tahoma"/>
          <w:sz w:val="18"/>
          <w:szCs w:val="18"/>
        </w:rPr>
      </w:pPr>
      <w:r w:rsidRPr="008157A8">
        <w:rPr>
          <w:rFonts w:ascii="Tahoma" w:hAnsi="Tahoma" w:cs="Tahoma"/>
          <w:sz w:val="18"/>
          <w:szCs w:val="18"/>
        </w:rPr>
        <w:t>§ 2</w:t>
      </w:r>
    </w:p>
    <w:p w14:paraId="6B82C85E" w14:textId="77777777" w:rsidR="00BA01AD" w:rsidRPr="008157A8" w:rsidRDefault="00BA01AD" w:rsidP="00BA01AD">
      <w:pPr>
        <w:tabs>
          <w:tab w:val="num" w:pos="426"/>
        </w:tabs>
        <w:ind w:left="426" w:hanging="426"/>
        <w:jc w:val="center"/>
        <w:rPr>
          <w:rFonts w:ascii="Tahoma" w:hAnsi="Tahoma" w:cs="Tahoma"/>
          <w:sz w:val="18"/>
          <w:szCs w:val="18"/>
        </w:rPr>
      </w:pPr>
      <w:r w:rsidRPr="008157A8">
        <w:rPr>
          <w:rFonts w:ascii="Tahoma" w:hAnsi="Tahoma" w:cs="Tahoma"/>
          <w:sz w:val="18"/>
          <w:szCs w:val="18"/>
        </w:rPr>
        <w:t>Wynagrodzenie</w:t>
      </w:r>
    </w:p>
    <w:p w14:paraId="134DABA9" w14:textId="77777777" w:rsidR="00BA01AD" w:rsidRPr="008157A8" w:rsidRDefault="00BA01AD" w:rsidP="00C3459D">
      <w:pPr>
        <w:numPr>
          <w:ilvl w:val="0"/>
          <w:numId w:val="78"/>
        </w:numPr>
        <w:tabs>
          <w:tab w:val="num" w:pos="426"/>
        </w:tabs>
        <w:ind w:left="426" w:hanging="426"/>
        <w:jc w:val="both"/>
        <w:rPr>
          <w:rFonts w:ascii="Tahoma" w:hAnsi="Tahoma" w:cs="Tahoma"/>
          <w:sz w:val="18"/>
          <w:szCs w:val="18"/>
        </w:rPr>
      </w:pPr>
      <w:r w:rsidRPr="008157A8">
        <w:rPr>
          <w:rFonts w:ascii="Tahoma" w:hAnsi="Tahoma" w:cs="Tahoma"/>
          <w:b/>
          <w:sz w:val="18"/>
          <w:szCs w:val="18"/>
        </w:rPr>
        <w:t xml:space="preserve">Całkowita wartość przedmiotu umowy </w:t>
      </w:r>
      <w:r w:rsidRPr="008157A8">
        <w:rPr>
          <w:rFonts w:ascii="Tahoma" w:hAnsi="Tahoma" w:cs="Tahoma"/>
          <w:sz w:val="18"/>
          <w:szCs w:val="18"/>
        </w:rPr>
        <w:t xml:space="preserve"> towaru wymienionego w § 1 ust. 1 jest ceną brutto i wynosi </w:t>
      </w:r>
      <w:r w:rsidRPr="008157A8">
        <w:rPr>
          <w:rFonts w:ascii="Tahoma" w:hAnsi="Tahoma" w:cs="Tahoma"/>
          <w:b/>
          <w:sz w:val="18"/>
          <w:szCs w:val="18"/>
        </w:rPr>
        <w:t>………..….. zł</w:t>
      </w:r>
      <w:r w:rsidRPr="008157A8">
        <w:rPr>
          <w:rFonts w:ascii="Tahoma" w:hAnsi="Tahoma" w:cs="Tahoma"/>
          <w:sz w:val="18"/>
          <w:szCs w:val="18"/>
        </w:rPr>
        <w:t xml:space="preserve"> (słownie: ………. złotych), w tym wartość netto ….. zł.</w:t>
      </w:r>
    </w:p>
    <w:p w14:paraId="25BF24AC" w14:textId="77777777" w:rsidR="00BA01AD" w:rsidRPr="008157A8" w:rsidRDefault="00BA01AD" w:rsidP="00C3459D">
      <w:pPr>
        <w:numPr>
          <w:ilvl w:val="0"/>
          <w:numId w:val="72"/>
        </w:numPr>
        <w:tabs>
          <w:tab w:val="clear" w:pos="1506"/>
        </w:tabs>
        <w:ind w:left="426" w:hanging="426"/>
        <w:jc w:val="both"/>
        <w:rPr>
          <w:rFonts w:ascii="Tahoma" w:hAnsi="Tahoma" w:cs="Tahoma"/>
          <w:sz w:val="18"/>
          <w:szCs w:val="18"/>
        </w:rPr>
      </w:pPr>
      <w:r w:rsidRPr="008157A8">
        <w:rPr>
          <w:rFonts w:ascii="Tahoma" w:hAnsi="Tahoma" w:cs="Tahoma"/>
          <w:sz w:val="18"/>
          <w:szCs w:val="18"/>
        </w:rPr>
        <w:t>Cenę jednostkową towaru określono w Formularzu asortymentowo-cenowym, stanowiącym załącznik nr 2 do niniejszej umowy.</w:t>
      </w:r>
    </w:p>
    <w:p w14:paraId="30EEAFC1" w14:textId="77777777" w:rsidR="00BA01AD" w:rsidRPr="008157A8" w:rsidRDefault="00BA01AD" w:rsidP="00C3459D">
      <w:pPr>
        <w:numPr>
          <w:ilvl w:val="0"/>
          <w:numId w:val="72"/>
        </w:numPr>
        <w:tabs>
          <w:tab w:val="clear" w:pos="1506"/>
        </w:tabs>
        <w:ind w:left="426" w:hanging="426"/>
        <w:jc w:val="both"/>
        <w:rPr>
          <w:rFonts w:ascii="Tahoma" w:hAnsi="Tahoma" w:cs="Tahoma"/>
          <w:sz w:val="18"/>
          <w:szCs w:val="18"/>
        </w:rPr>
      </w:pPr>
      <w:r w:rsidRPr="008157A8">
        <w:rPr>
          <w:rFonts w:ascii="Tahoma" w:hAnsi="Tahoma" w:cs="Tahoma"/>
          <w:sz w:val="18"/>
          <w:szCs w:val="18"/>
        </w:rPr>
        <w:t>Cena obejmuje koszty związane z dostawą i ubezpieczeniem towaru. Opłata za opakowanie wliczona jest w cenę towaru.</w:t>
      </w:r>
    </w:p>
    <w:p w14:paraId="4FD94DB6" w14:textId="77777777" w:rsidR="00BA01AD" w:rsidRPr="008157A8" w:rsidRDefault="00BA01AD" w:rsidP="00C3459D">
      <w:pPr>
        <w:numPr>
          <w:ilvl w:val="0"/>
          <w:numId w:val="72"/>
        </w:numPr>
        <w:tabs>
          <w:tab w:val="clear" w:pos="1506"/>
        </w:tabs>
        <w:ind w:left="426" w:hanging="426"/>
        <w:jc w:val="both"/>
        <w:rPr>
          <w:rFonts w:ascii="Tahoma" w:hAnsi="Tahoma" w:cs="Tahoma"/>
          <w:sz w:val="18"/>
          <w:szCs w:val="18"/>
        </w:rPr>
      </w:pPr>
      <w:r w:rsidRPr="008157A8">
        <w:rPr>
          <w:rFonts w:ascii="Tahoma" w:hAnsi="Tahoma" w:cs="Tahoma"/>
          <w:sz w:val="18"/>
          <w:szCs w:val="18"/>
        </w:rPr>
        <w:t>Towar dostarczany będzie do Zamawiającego w opakowaniu producenta, na koszt i ryzyko Wykonawcy.</w:t>
      </w:r>
    </w:p>
    <w:p w14:paraId="5E872DB6" w14:textId="77777777" w:rsidR="00BA01AD" w:rsidRPr="008157A8" w:rsidRDefault="00BA01AD" w:rsidP="00C3459D">
      <w:pPr>
        <w:numPr>
          <w:ilvl w:val="0"/>
          <w:numId w:val="72"/>
        </w:numPr>
        <w:tabs>
          <w:tab w:val="clear" w:pos="1506"/>
        </w:tabs>
        <w:ind w:left="426" w:hanging="426"/>
        <w:jc w:val="both"/>
        <w:rPr>
          <w:rFonts w:ascii="Tahoma" w:hAnsi="Tahoma" w:cs="Tahoma"/>
          <w:sz w:val="18"/>
          <w:szCs w:val="18"/>
        </w:rPr>
      </w:pPr>
      <w:r w:rsidRPr="008157A8">
        <w:rPr>
          <w:rFonts w:ascii="Tahoma" w:hAnsi="Tahoma" w:cs="Tahoma"/>
          <w:sz w:val="18"/>
          <w:szCs w:val="18"/>
        </w:rPr>
        <w:t>W okresie obowiązywania umowy dodatkowe rabaty oraz promocje producenckie skutkujące obniżeniem ceny towaru, stanowiącego przedmiot umowy, w odniesieniu do ceny zaproponowanej w ofercie będą honorowane przez Wykonawcę, jeśli będą zgodne z obowiązującymi przepisami prawa.</w:t>
      </w:r>
    </w:p>
    <w:p w14:paraId="02F17CDB" w14:textId="77777777" w:rsidR="00BA01AD" w:rsidRPr="008157A8" w:rsidRDefault="00BA01AD" w:rsidP="00BA01AD">
      <w:pPr>
        <w:jc w:val="center"/>
        <w:rPr>
          <w:rFonts w:ascii="Tahoma" w:hAnsi="Tahoma" w:cs="Tahoma"/>
          <w:sz w:val="18"/>
          <w:szCs w:val="18"/>
        </w:rPr>
      </w:pPr>
    </w:p>
    <w:p w14:paraId="054F99F4"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 3</w:t>
      </w:r>
    </w:p>
    <w:p w14:paraId="59D1E88D"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Płatność</w:t>
      </w:r>
    </w:p>
    <w:p w14:paraId="64D361ED" w14:textId="77777777" w:rsidR="00BA01AD" w:rsidRPr="008157A8" w:rsidRDefault="00BA01AD" w:rsidP="00C3459D">
      <w:pPr>
        <w:pStyle w:val="Tekstpodstawowy"/>
        <w:numPr>
          <w:ilvl w:val="0"/>
          <w:numId w:val="67"/>
        </w:numPr>
        <w:ind w:left="357" w:hanging="357"/>
        <w:jc w:val="both"/>
        <w:rPr>
          <w:rFonts w:ascii="Tahoma" w:hAnsi="Tahoma" w:cs="Tahoma"/>
          <w:b/>
          <w:sz w:val="18"/>
          <w:szCs w:val="18"/>
        </w:rPr>
      </w:pPr>
      <w:r w:rsidRPr="008157A8">
        <w:rPr>
          <w:rFonts w:ascii="Tahoma" w:hAnsi="Tahoma" w:cs="Tahoma"/>
          <w:sz w:val="18"/>
          <w:szCs w:val="18"/>
        </w:rPr>
        <w:t xml:space="preserve">Zamawiający zobowiązuje się dokonywać częściowej zapłaty należności (przelewem na konto Wykonawcy) w ciągu </w:t>
      </w:r>
      <w:r w:rsidRPr="007D205C">
        <w:rPr>
          <w:rFonts w:ascii="Tahoma" w:hAnsi="Tahoma" w:cs="Tahoma"/>
          <w:b/>
          <w:sz w:val="18"/>
          <w:szCs w:val="18"/>
        </w:rPr>
        <w:t>30 dni</w:t>
      </w:r>
      <w:r w:rsidRPr="008157A8">
        <w:rPr>
          <w:rFonts w:ascii="Tahoma" w:hAnsi="Tahoma" w:cs="Tahoma"/>
          <w:sz w:val="18"/>
          <w:szCs w:val="18"/>
        </w:rPr>
        <w:t xml:space="preserve"> od daty otrzymania częściowej dostawy towaru i faktury częściowej – zapłata nastąpi w dniu obciążenia rachunku Zamawiającego. </w:t>
      </w:r>
    </w:p>
    <w:p w14:paraId="1C60AB33" w14:textId="77777777" w:rsidR="00BA01AD" w:rsidRPr="008157A8" w:rsidRDefault="00BA01AD" w:rsidP="00C3459D">
      <w:pPr>
        <w:pStyle w:val="Tekstpodstawowy"/>
        <w:numPr>
          <w:ilvl w:val="0"/>
          <w:numId w:val="67"/>
        </w:numPr>
        <w:ind w:left="357" w:hanging="357"/>
        <w:jc w:val="both"/>
        <w:rPr>
          <w:rFonts w:ascii="Tahoma" w:hAnsi="Tahoma" w:cs="Tahoma"/>
          <w:b/>
          <w:sz w:val="18"/>
          <w:szCs w:val="18"/>
        </w:rPr>
      </w:pPr>
      <w:r w:rsidRPr="008157A8">
        <w:rPr>
          <w:rFonts w:ascii="Tahoma" w:hAnsi="Tahoma" w:cs="Tahoma"/>
          <w:sz w:val="18"/>
          <w:szCs w:val="18"/>
        </w:rPr>
        <w:t xml:space="preserve">Faktura częściowa – faktura wystawiona na podstawie obustronnie podpisanego protokołu zdawczo-odbiorczego, za dostarczoną część towaru. Wartość wynagrodzenia należnego Wykonawcy będzie odpowiadała iloczynowi ceny jednostkowej i ilości dostarczonego w ramach danego zamówienia towaru.  </w:t>
      </w:r>
    </w:p>
    <w:p w14:paraId="43947ECC" w14:textId="77777777" w:rsidR="00BA01AD" w:rsidRPr="008157A8" w:rsidRDefault="00BA01AD" w:rsidP="00C3459D">
      <w:pPr>
        <w:pStyle w:val="Tekstpodstawowy"/>
        <w:numPr>
          <w:ilvl w:val="0"/>
          <w:numId w:val="67"/>
        </w:numPr>
        <w:ind w:left="357" w:hanging="357"/>
        <w:jc w:val="both"/>
        <w:rPr>
          <w:rStyle w:val="Hipercze"/>
          <w:rFonts w:ascii="Tahoma" w:hAnsi="Tahoma" w:cs="Tahoma"/>
          <w:b/>
          <w:sz w:val="18"/>
          <w:szCs w:val="18"/>
        </w:rPr>
      </w:pPr>
      <w:r w:rsidRPr="008157A8">
        <w:rPr>
          <w:rFonts w:ascii="Tahoma" w:hAnsi="Tahoma" w:cs="Tahoma"/>
          <w:sz w:val="18"/>
          <w:szCs w:val="18"/>
        </w:rPr>
        <w:t xml:space="preserve">Złożenie faktury następuje w formie pisemnej lub w formie ustrukturyzowanej faktury elektronicznej za pośrednictwem platformy dostępnej pod adresem </w:t>
      </w:r>
      <w:hyperlink r:id="rId33" w:history="1">
        <w:r w:rsidRPr="008157A8">
          <w:rPr>
            <w:rStyle w:val="Hipercze"/>
            <w:rFonts w:ascii="Tahoma" w:hAnsi="Tahoma" w:cs="Tahoma"/>
            <w:sz w:val="18"/>
            <w:szCs w:val="18"/>
          </w:rPr>
          <w:t>https://efaktura.gov.pl</w:t>
        </w:r>
      </w:hyperlink>
      <w:r w:rsidRPr="008157A8">
        <w:rPr>
          <w:rStyle w:val="Hipercze"/>
          <w:rFonts w:ascii="Tahoma" w:hAnsi="Tahoma" w:cs="Tahoma"/>
          <w:sz w:val="18"/>
          <w:szCs w:val="18"/>
        </w:rPr>
        <w:t>, PEF NIP 7251019093</w:t>
      </w:r>
    </w:p>
    <w:p w14:paraId="32D12596" w14:textId="77777777" w:rsidR="00BA01AD" w:rsidRPr="008157A8" w:rsidRDefault="00BA01AD" w:rsidP="00C3459D">
      <w:pPr>
        <w:pStyle w:val="Tekstpodstawowy"/>
        <w:numPr>
          <w:ilvl w:val="0"/>
          <w:numId w:val="67"/>
        </w:numPr>
        <w:tabs>
          <w:tab w:val="num" w:pos="426"/>
        </w:tabs>
        <w:ind w:left="357" w:hanging="357"/>
        <w:jc w:val="both"/>
        <w:rPr>
          <w:rFonts w:ascii="Tahoma" w:hAnsi="Tahoma" w:cs="Tahoma"/>
          <w:b/>
          <w:sz w:val="18"/>
          <w:szCs w:val="18"/>
        </w:rPr>
      </w:pPr>
      <w:r w:rsidRPr="008157A8">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1C9BBE4A" w14:textId="77777777" w:rsidR="00BA01AD" w:rsidRPr="008157A8" w:rsidRDefault="00BA01AD" w:rsidP="00C3459D">
      <w:pPr>
        <w:numPr>
          <w:ilvl w:val="0"/>
          <w:numId w:val="67"/>
        </w:numPr>
        <w:ind w:left="357" w:hanging="357"/>
        <w:jc w:val="both"/>
        <w:rPr>
          <w:rFonts w:ascii="Tahoma" w:hAnsi="Tahoma" w:cs="Tahoma"/>
          <w:sz w:val="18"/>
          <w:szCs w:val="18"/>
        </w:rPr>
      </w:pPr>
      <w:r w:rsidRPr="008157A8">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1DDFEBB6" w14:textId="77777777" w:rsidR="00BA01AD" w:rsidRPr="008157A8" w:rsidRDefault="00BA01AD" w:rsidP="00BA01AD">
      <w:pPr>
        <w:jc w:val="center"/>
        <w:rPr>
          <w:rFonts w:ascii="Tahoma" w:hAnsi="Tahoma" w:cs="Tahoma"/>
          <w:sz w:val="18"/>
          <w:szCs w:val="18"/>
        </w:rPr>
      </w:pPr>
    </w:p>
    <w:p w14:paraId="32625BE4"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 4</w:t>
      </w:r>
    </w:p>
    <w:p w14:paraId="026C0B34"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Dostawa i odbiór</w:t>
      </w:r>
    </w:p>
    <w:p w14:paraId="05F68769" w14:textId="77777777" w:rsidR="00BA01AD" w:rsidRPr="008157A8" w:rsidRDefault="00BA01AD" w:rsidP="00C3459D">
      <w:pPr>
        <w:pStyle w:val="Tekstpodstawowy"/>
        <w:numPr>
          <w:ilvl w:val="0"/>
          <w:numId w:val="68"/>
        </w:numPr>
        <w:tabs>
          <w:tab w:val="clear" w:pos="720"/>
          <w:tab w:val="num" w:pos="426"/>
        </w:tabs>
        <w:ind w:left="426"/>
        <w:jc w:val="both"/>
        <w:rPr>
          <w:rFonts w:ascii="Tahoma" w:hAnsi="Tahoma" w:cs="Tahoma"/>
          <w:b/>
          <w:sz w:val="18"/>
          <w:szCs w:val="18"/>
        </w:rPr>
      </w:pPr>
      <w:r w:rsidRPr="008157A8">
        <w:rPr>
          <w:rFonts w:ascii="Tahoma" w:hAnsi="Tahoma" w:cs="Tahoma"/>
          <w:sz w:val="18"/>
          <w:szCs w:val="18"/>
        </w:rPr>
        <w:t>Dostaw</w:t>
      </w:r>
      <w:r w:rsidR="00215C10">
        <w:rPr>
          <w:rFonts w:ascii="Tahoma" w:hAnsi="Tahoma" w:cs="Tahoma"/>
          <w:sz w:val="18"/>
          <w:szCs w:val="18"/>
        </w:rPr>
        <w:t>a</w:t>
      </w:r>
      <w:r w:rsidRPr="008157A8">
        <w:rPr>
          <w:rFonts w:ascii="Tahoma" w:hAnsi="Tahoma" w:cs="Tahoma"/>
          <w:sz w:val="18"/>
          <w:szCs w:val="18"/>
        </w:rPr>
        <w:t xml:space="preserve"> urządzeń stanowiących przedmiot niniejszej umowy </w:t>
      </w:r>
      <w:r w:rsidR="00215C10">
        <w:rPr>
          <w:rFonts w:ascii="Tahoma" w:hAnsi="Tahoma" w:cs="Tahoma"/>
          <w:sz w:val="18"/>
          <w:szCs w:val="18"/>
        </w:rPr>
        <w:t>od</w:t>
      </w:r>
      <w:r w:rsidRPr="008157A8">
        <w:rPr>
          <w:rFonts w:ascii="Tahoma" w:hAnsi="Tahoma" w:cs="Tahoma"/>
          <w:sz w:val="18"/>
          <w:szCs w:val="18"/>
        </w:rPr>
        <w:t>będ</w:t>
      </w:r>
      <w:r w:rsidR="00215C10">
        <w:rPr>
          <w:rFonts w:ascii="Tahoma" w:hAnsi="Tahoma" w:cs="Tahoma"/>
          <w:sz w:val="18"/>
          <w:szCs w:val="18"/>
        </w:rPr>
        <w:t>zie</w:t>
      </w:r>
      <w:r w:rsidRPr="008157A8">
        <w:rPr>
          <w:rFonts w:ascii="Tahoma" w:hAnsi="Tahoma" w:cs="Tahoma"/>
          <w:sz w:val="18"/>
          <w:szCs w:val="18"/>
        </w:rPr>
        <w:t xml:space="preserve"> się w ciągu </w:t>
      </w:r>
      <w:r w:rsidR="00215C10">
        <w:rPr>
          <w:rFonts w:ascii="Tahoma" w:hAnsi="Tahoma" w:cs="Tahoma"/>
          <w:b/>
          <w:sz w:val="18"/>
          <w:szCs w:val="18"/>
        </w:rPr>
        <w:t xml:space="preserve">8 tygodni </w:t>
      </w:r>
      <w:r w:rsidRPr="008157A8">
        <w:rPr>
          <w:rFonts w:ascii="Tahoma" w:hAnsi="Tahoma" w:cs="Tahoma"/>
          <w:b/>
          <w:sz w:val="18"/>
          <w:szCs w:val="18"/>
        </w:rPr>
        <w:t xml:space="preserve"> </w:t>
      </w:r>
      <w:r w:rsidRPr="008157A8">
        <w:rPr>
          <w:rFonts w:ascii="Tahoma" w:hAnsi="Tahoma" w:cs="Tahoma"/>
          <w:sz w:val="18"/>
          <w:szCs w:val="18"/>
        </w:rPr>
        <w:t>od dnia jej zawarcia.</w:t>
      </w:r>
    </w:p>
    <w:p w14:paraId="5DB57F7E" w14:textId="77777777" w:rsidR="00BA01AD" w:rsidRPr="007D205C" w:rsidRDefault="00BA01AD" w:rsidP="00C3459D">
      <w:pPr>
        <w:pStyle w:val="Tekstpodstawowy"/>
        <w:numPr>
          <w:ilvl w:val="0"/>
          <w:numId w:val="68"/>
        </w:numPr>
        <w:tabs>
          <w:tab w:val="clear" w:pos="720"/>
          <w:tab w:val="num" w:pos="426"/>
        </w:tabs>
        <w:ind w:left="426"/>
        <w:jc w:val="both"/>
        <w:rPr>
          <w:rFonts w:ascii="Tahoma" w:hAnsi="Tahoma" w:cs="Tahoma"/>
          <w:sz w:val="18"/>
          <w:szCs w:val="18"/>
        </w:rPr>
      </w:pPr>
      <w:bookmarkStart w:id="16" w:name="_Ref292349796"/>
      <w:r w:rsidRPr="007D205C">
        <w:rPr>
          <w:rFonts w:ascii="Tahoma" w:hAnsi="Tahoma" w:cs="Tahoma"/>
          <w:sz w:val="18"/>
          <w:szCs w:val="18"/>
        </w:rPr>
        <w:t>Jeżeli dostawa wypada w dniu wolnym od pracy lub poza godzinami pracy Sekcji Aparatury Medycznej, dostawa nastąpi w pierwszym dniu roboczym (pn. – pt., za wyjątkiem dni ustawowo wolnych od pracy) po wyznaczonym terminie.</w:t>
      </w:r>
      <w:bookmarkEnd w:id="16"/>
      <w:r w:rsidRPr="007D205C">
        <w:rPr>
          <w:rFonts w:ascii="Tahoma" w:hAnsi="Tahoma" w:cs="Tahoma"/>
          <w:sz w:val="18"/>
          <w:szCs w:val="18"/>
        </w:rPr>
        <w:t xml:space="preserve"> </w:t>
      </w:r>
    </w:p>
    <w:p w14:paraId="16E8E607" w14:textId="77777777" w:rsidR="00BA01AD" w:rsidRPr="008157A8" w:rsidRDefault="00BA01AD" w:rsidP="00C3459D">
      <w:pPr>
        <w:numPr>
          <w:ilvl w:val="0"/>
          <w:numId w:val="68"/>
        </w:numPr>
        <w:tabs>
          <w:tab w:val="clear" w:pos="720"/>
        </w:tabs>
        <w:ind w:left="426"/>
        <w:jc w:val="both"/>
        <w:rPr>
          <w:rFonts w:ascii="Tahoma" w:hAnsi="Tahoma" w:cs="Tahoma"/>
          <w:sz w:val="18"/>
          <w:szCs w:val="18"/>
        </w:rPr>
      </w:pPr>
      <w:r w:rsidRPr="008157A8">
        <w:rPr>
          <w:rFonts w:ascii="Tahoma" w:hAnsi="Tahoma" w:cs="Tahoma"/>
          <w:sz w:val="18"/>
          <w:szCs w:val="18"/>
        </w:rPr>
        <w:t>Dostarczenie, montaż i instalacja sprzętu będzie potwierdzona protokołem zdawczo-odbiorczym, o którym mowa w ust. 1</w:t>
      </w:r>
      <w:r w:rsidR="007D205C">
        <w:rPr>
          <w:rFonts w:ascii="Tahoma" w:hAnsi="Tahoma" w:cs="Tahoma"/>
          <w:sz w:val="18"/>
          <w:szCs w:val="18"/>
        </w:rPr>
        <w:t>2</w:t>
      </w:r>
      <w:r w:rsidRPr="008157A8">
        <w:rPr>
          <w:rFonts w:ascii="Tahoma" w:hAnsi="Tahoma" w:cs="Tahoma"/>
          <w:sz w:val="18"/>
          <w:szCs w:val="18"/>
        </w:rPr>
        <w:t xml:space="preserve"> poniżej, przez upoważnionych pracowników Zamawiającego i Wykonawcy czytelnymi podpisami, wraz z podanymi przez nich zajmowanymi stanowiskami.</w:t>
      </w:r>
    </w:p>
    <w:p w14:paraId="7FCD63E5" w14:textId="77777777" w:rsidR="00BA01AD" w:rsidRPr="008157A8" w:rsidRDefault="00BA01AD" w:rsidP="00C3459D">
      <w:pPr>
        <w:numPr>
          <w:ilvl w:val="0"/>
          <w:numId w:val="68"/>
        </w:numPr>
        <w:tabs>
          <w:tab w:val="clear" w:pos="720"/>
        </w:tabs>
        <w:ind w:left="426"/>
        <w:jc w:val="both"/>
        <w:rPr>
          <w:rFonts w:ascii="Tahoma" w:hAnsi="Tahoma" w:cs="Tahoma"/>
          <w:sz w:val="18"/>
          <w:szCs w:val="18"/>
        </w:rPr>
      </w:pPr>
      <w:r w:rsidRPr="008157A8">
        <w:rPr>
          <w:rFonts w:ascii="Tahoma" w:hAnsi="Tahoma" w:cs="Tahoma"/>
          <w:sz w:val="18"/>
          <w:szCs w:val="18"/>
        </w:rPr>
        <w:t xml:space="preserve">Ryzyko utraty, zniszczenia lub uszkodzenia towaru w całości lub jego części jak również zaginięcia całości lub części przechodzi na Zamawiającego dopiero z chwilą jego protokolarnego przekazania po jego zamontowaniu i uruchomieniu. </w:t>
      </w:r>
    </w:p>
    <w:p w14:paraId="057E41BB" w14:textId="77777777" w:rsidR="00BA01AD" w:rsidRPr="008157A8" w:rsidRDefault="00BA01AD" w:rsidP="00C3459D">
      <w:pPr>
        <w:numPr>
          <w:ilvl w:val="0"/>
          <w:numId w:val="68"/>
        </w:numPr>
        <w:tabs>
          <w:tab w:val="clear" w:pos="720"/>
        </w:tabs>
        <w:ind w:left="426"/>
        <w:jc w:val="both"/>
        <w:rPr>
          <w:rFonts w:ascii="Tahoma" w:hAnsi="Tahoma" w:cs="Tahoma"/>
          <w:sz w:val="18"/>
          <w:szCs w:val="18"/>
        </w:rPr>
      </w:pPr>
      <w:r w:rsidRPr="008157A8">
        <w:rPr>
          <w:rFonts w:ascii="Tahoma" w:hAnsi="Tahoma" w:cs="Tahoma"/>
          <w:sz w:val="18"/>
          <w:szCs w:val="18"/>
        </w:rPr>
        <w:t>Miejscem dostawy, montażu i instalacji sprzętu jest pomieszczenie zlokalizowane w Łodzi w budynku przy ul. Kopcińskiego 22.</w:t>
      </w:r>
    </w:p>
    <w:p w14:paraId="57AC47DF" w14:textId="77777777" w:rsidR="00BA01AD" w:rsidRPr="008157A8" w:rsidRDefault="00BA01AD" w:rsidP="00C3459D">
      <w:pPr>
        <w:numPr>
          <w:ilvl w:val="0"/>
          <w:numId w:val="68"/>
        </w:numPr>
        <w:tabs>
          <w:tab w:val="clear" w:pos="720"/>
        </w:tabs>
        <w:ind w:left="426" w:hanging="357"/>
        <w:jc w:val="both"/>
        <w:rPr>
          <w:rFonts w:ascii="Tahoma" w:hAnsi="Tahoma" w:cs="Tahoma"/>
          <w:sz w:val="18"/>
          <w:szCs w:val="18"/>
        </w:rPr>
      </w:pPr>
      <w:r w:rsidRPr="008157A8">
        <w:rPr>
          <w:rFonts w:ascii="Tahoma" w:hAnsi="Tahoma" w:cs="Tahoma"/>
          <w:sz w:val="18"/>
          <w:szCs w:val="18"/>
        </w:rPr>
        <w:t xml:space="preserve">Wykonawca dostarczy towar własnym środkiem transportu bądź za pośrednictwem profesjonalnej firmy transportowej na własne ryzyko. W przypadku powierzenia transportu osobom trzecim odpowiada za ich działania i zaniechania jak za własne. </w:t>
      </w:r>
    </w:p>
    <w:p w14:paraId="074E24E9" w14:textId="77777777" w:rsidR="00BA01AD" w:rsidRPr="008157A8" w:rsidRDefault="00BA01AD" w:rsidP="00C3459D">
      <w:pPr>
        <w:numPr>
          <w:ilvl w:val="0"/>
          <w:numId w:val="68"/>
        </w:numPr>
        <w:tabs>
          <w:tab w:val="clear" w:pos="720"/>
        </w:tabs>
        <w:ind w:left="426" w:hanging="357"/>
        <w:jc w:val="both"/>
        <w:rPr>
          <w:rFonts w:ascii="Tahoma" w:hAnsi="Tahoma" w:cs="Tahoma"/>
          <w:sz w:val="18"/>
          <w:szCs w:val="18"/>
        </w:rPr>
      </w:pPr>
      <w:r w:rsidRPr="008157A8">
        <w:rPr>
          <w:rFonts w:ascii="Tahoma" w:hAnsi="Tahoma" w:cs="Tahoma"/>
          <w:sz w:val="18"/>
          <w:szCs w:val="18"/>
        </w:rPr>
        <w:t>Przez instalację sprzętu należy rozumieć: ustawienie we wskazanym przez Zamawiającego miejscu, podłączenie do urządzeń współpracujących oraz sprawdzenie prawidłowości jego działania.</w:t>
      </w:r>
    </w:p>
    <w:p w14:paraId="5BEAAB86" w14:textId="77777777" w:rsidR="00BA01AD" w:rsidRPr="008157A8" w:rsidRDefault="00BA01AD" w:rsidP="00C3459D">
      <w:pPr>
        <w:pStyle w:val="Akapitzlist"/>
        <w:numPr>
          <w:ilvl w:val="0"/>
          <w:numId w:val="68"/>
        </w:numPr>
        <w:tabs>
          <w:tab w:val="clear" w:pos="720"/>
        </w:tabs>
        <w:spacing w:after="0" w:line="240" w:lineRule="auto"/>
        <w:ind w:left="426" w:hanging="357"/>
        <w:jc w:val="both"/>
        <w:rPr>
          <w:rFonts w:ascii="Tahoma" w:hAnsi="Tahoma" w:cs="Tahoma"/>
          <w:sz w:val="18"/>
          <w:szCs w:val="18"/>
        </w:rPr>
      </w:pPr>
      <w:r w:rsidRPr="008157A8">
        <w:rPr>
          <w:rFonts w:ascii="Tahoma" w:hAnsi="Tahoma" w:cs="Tahoma"/>
          <w:sz w:val="18"/>
          <w:szCs w:val="18"/>
        </w:rPr>
        <w:lastRenderedPageBreak/>
        <w:t>Odbiór towaru przez Zamawiającego nastąpi po dostawie, montażu i instalacji.</w:t>
      </w:r>
    </w:p>
    <w:p w14:paraId="54C32C50" w14:textId="77777777" w:rsidR="00BA01AD" w:rsidRPr="008157A8" w:rsidRDefault="00BA01AD" w:rsidP="00C3459D">
      <w:pPr>
        <w:numPr>
          <w:ilvl w:val="0"/>
          <w:numId w:val="68"/>
        </w:numPr>
        <w:tabs>
          <w:tab w:val="clear" w:pos="720"/>
        </w:tabs>
        <w:ind w:left="426" w:hanging="357"/>
        <w:jc w:val="both"/>
        <w:rPr>
          <w:rFonts w:ascii="Tahoma" w:hAnsi="Tahoma" w:cs="Tahoma"/>
          <w:sz w:val="18"/>
          <w:szCs w:val="18"/>
        </w:rPr>
      </w:pPr>
      <w:r w:rsidRPr="008157A8">
        <w:rPr>
          <w:rFonts w:ascii="Tahoma" w:hAnsi="Tahoma" w:cs="Tahoma"/>
          <w:sz w:val="18"/>
          <w:szCs w:val="18"/>
        </w:rPr>
        <w:t>W trakcie odbioru przedstawiciele obu stron dokonają sprawdzenia prawidłowości instalacji, tj. zapewniających prawidłowe i bezawaryjne funkcjonowanie z użyciem wszystkich wymaganych, zgodnych z warunkami jego funkcji.</w:t>
      </w:r>
    </w:p>
    <w:p w14:paraId="5E87E3D5" w14:textId="77777777" w:rsidR="00BA01AD" w:rsidRPr="008157A8" w:rsidRDefault="00BA01AD" w:rsidP="00C3459D">
      <w:pPr>
        <w:numPr>
          <w:ilvl w:val="0"/>
          <w:numId w:val="68"/>
        </w:numPr>
        <w:tabs>
          <w:tab w:val="clear" w:pos="720"/>
        </w:tabs>
        <w:ind w:left="426" w:hanging="357"/>
        <w:jc w:val="both"/>
        <w:rPr>
          <w:rFonts w:ascii="Tahoma" w:hAnsi="Tahoma" w:cs="Tahoma"/>
          <w:sz w:val="18"/>
          <w:szCs w:val="18"/>
        </w:rPr>
      </w:pPr>
      <w:r w:rsidRPr="008157A8">
        <w:rPr>
          <w:rFonts w:ascii="Tahoma" w:hAnsi="Tahoma" w:cs="Tahoma"/>
          <w:sz w:val="18"/>
          <w:szCs w:val="18"/>
        </w:rPr>
        <w:t>Jeżeli w toku czynności odbiorowych stwierdzone zostaną okoliczności uniemożliwiające dokonanie odbioru z przyczyn leżących po stronie Wykonawcy, Zamawiający przedstawi je Wykonawcy na piśmie. Do czasu usunięcia przeszkód w odbiorze Przedstawiciel Zamawiającego przerwie czynności odbiorowe, a Wykonawca zobowiązany będzie do niezwłocznego usunięcia przeszkód w realizacji odbioru.</w:t>
      </w:r>
    </w:p>
    <w:p w14:paraId="1E3C5C5D" w14:textId="77777777" w:rsidR="00BA01AD" w:rsidRPr="008157A8" w:rsidRDefault="00BA01AD" w:rsidP="00C3459D">
      <w:pPr>
        <w:numPr>
          <w:ilvl w:val="0"/>
          <w:numId w:val="68"/>
        </w:numPr>
        <w:tabs>
          <w:tab w:val="clear" w:pos="720"/>
        </w:tabs>
        <w:ind w:left="426" w:hanging="357"/>
        <w:jc w:val="both"/>
        <w:rPr>
          <w:rFonts w:ascii="Tahoma" w:hAnsi="Tahoma" w:cs="Tahoma"/>
          <w:sz w:val="18"/>
          <w:szCs w:val="18"/>
        </w:rPr>
      </w:pPr>
      <w:r w:rsidRPr="008157A8">
        <w:rPr>
          <w:rFonts w:ascii="Tahoma" w:hAnsi="Tahoma" w:cs="Tahoma"/>
          <w:sz w:val="18"/>
          <w:szCs w:val="18"/>
        </w:rPr>
        <w:t xml:space="preserve">Po usunięciu przeszkód w realizacji odbioru Wykonawca ponownie zgłosi Zamawiającemu na piśmie gotowość do odbioru, a Przedstawiciel Zamawiającego wznowi czynności odbiorowe. </w:t>
      </w:r>
    </w:p>
    <w:p w14:paraId="0CB02A8A" w14:textId="77777777" w:rsidR="00BA01AD" w:rsidRPr="008157A8" w:rsidRDefault="00BA01AD" w:rsidP="00C3459D">
      <w:pPr>
        <w:numPr>
          <w:ilvl w:val="0"/>
          <w:numId w:val="68"/>
        </w:numPr>
        <w:tabs>
          <w:tab w:val="clear" w:pos="720"/>
        </w:tabs>
        <w:ind w:left="426" w:hanging="357"/>
        <w:jc w:val="both"/>
        <w:rPr>
          <w:rFonts w:ascii="Tahoma" w:hAnsi="Tahoma" w:cs="Tahoma"/>
          <w:sz w:val="18"/>
          <w:szCs w:val="18"/>
        </w:rPr>
      </w:pPr>
      <w:r w:rsidRPr="008157A8">
        <w:rPr>
          <w:rFonts w:ascii="Tahoma" w:hAnsi="Tahoma" w:cs="Tahoma"/>
          <w:sz w:val="18"/>
          <w:szCs w:val="18"/>
        </w:rPr>
        <w:t xml:space="preserve">Protokół zdawczo-odbiorczy musi zawierać: </w:t>
      </w:r>
    </w:p>
    <w:p w14:paraId="5D5C9FF0" w14:textId="77777777" w:rsidR="00BA01AD" w:rsidRPr="008157A8" w:rsidRDefault="00BA01AD" w:rsidP="00C3459D">
      <w:pPr>
        <w:numPr>
          <w:ilvl w:val="0"/>
          <w:numId w:val="49"/>
        </w:numPr>
        <w:ind w:left="851" w:hanging="357"/>
        <w:jc w:val="both"/>
        <w:rPr>
          <w:rFonts w:ascii="Tahoma" w:hAnsi="Tahoma" w:cs="Tahoma"/>
          <w:sz w:val="18"/>
          <w:szCs w:val="18"/>
        </w:rPr>
      </w:pPr>
      <w:r w:rsidRPr="008157A8">
        <w:rPr>
          <w:rFonts w:ascii="Tahoma" w:hAnsi="Tahoma" w:cs="Tahoma"/>
          <w:sz w:val="18"/>
          <w:szCs w:val="18"/>
        </w:rPr>
        <w:t>dane sprzętu,</w:t>
      </w:r>
    </w:p>
    <w:p w14:paraId="45708FAE" w14:textId="77777777" w:rsidR="00BA01AD" w:rsidRPr="008157A8" w:rsidRDefault="00BA01AD" w:rsidP="00C3459D">
      <w:pPr>
        <w:numPr>
          <w:ilvl w:val="0"/>
          <w:numId w:val="49"/>
        </w:numPr>
        <w:ind w:left="851" w:hanging="357"/>
        <w:jc w:val="both"/>
        <w:rPr>
          <w:rFonts w:ascii="Tahoma" w:hAnsi="Tahoma" w:cs="Tahoma"/>
          <w:sz w:val="18"/>
          <w:szCs w:val="18"/>
        </w:rPr>
      </w:pPr>
      <w:r w:rsidRPr="008157A8">
        <w:rPr>
          <w:rFonts w:ascii="Tahoma" w:hAnsi="Tahoma" w:cs="Tahoma"/>
          <w:sz w:val="18"/>
          <w:szCs w:val="18"/>
        </w:rPr>
        <w:t xml:space="preserve">wartość sprzętu i datę dostarczenia, </w:t>
      </w:r>
    </w:p>
    <w:p w14:paraId="0A44E9B8" w14:textId="77777777" w:rsidR="00BA01AD" w:rsidRPr="008157A8" w:rsidRDefault="00BA01AD" w:rsidP="00C3459D">
      <w:pPr>
        <w:numPr>
          <w:ilvl w:val="0"/>
          <w:numId w:val="49"/>
        </w:numPr>
        <w:ind w:left="851" w:hanging="357"/>
        <w:jc w:val="both"/>
        <w:rPr>
          <w:rFonts w:ascii="Tahoma" w:hAnsi="Tahoma" w:cs="Tahoma"/>
          <w:sz w:val="18"/>
          <w:szCs w:val="18"/>
        </w:rPr>
      </w:pPr>
      <w:r w:rsidRPr="008157A8">
        <w:rPr>
          <w:rFonts w:ascii="Tahoma" w:hAnsi="Tahoma" w:cs="Tahoma"/>
          <w:sz w:val="18"/>
          <w:szCs w:val="18"/>
        </w:rPr>
        <w:t>potwierdzenie kompletności sprzętu, jego montażu, instalacji,</w:t>
      </w:r>
    </w:p>
    <w:p w14:paraId="10C6F3B7" w14:textId="77777777" w:rsidR="00BA01AD" w:rsidRPr="008157A8" w:rsidRDefault="00BA01AD" w:rsidP="00C3459D">
      <w:pPr>
        <w:numPr>
          <w:ilvl w:val="0"/>
          <w:numId w:val="49"/>
        </w:numPr>
        <w:ind w:left="851" w:hanging="357"/>
        <w:jc w:val="both"/>
        <w:rPr>
          <w:rFonts w:ascii="Tahoma" w:hAnsi="Tahoma" w:cs="Tahoma"/>
          <w:sz w:val="18"/>
          <w:szCs w:val="18"/>
        </w:rPr>
      </w:pPr>
      <w:r w:rsidRPr="008157A8">
        <w:rPr>
          <w:rFonts w:ascii="Tahoma" w:hAnsi="Tahoma" w:cs="Tahoma"/>
          <w:sz w:val="18"/>
          <w:szCs w:val="18"/>
        </w:rPr>
        <w:t>informację o producencie sprzętu,</w:t>
      </w:r>
    </w:p>
    <w:p w14:paraId="3B806BFA" w14:textId="77777777" w:rsidR="00BA01AD" w:rsidRPr="008157A8" w:rsidRDefault="00BA01AD" w:rsidP="00C3459D">
      <w:pPr>
        <w:pStyle w:val="Akapitzlist"/>
        <w:numPr>
          <w:ilvl w:val="0"/>
          <w:numId w:val="49"/>
        </w:numPr>
        <w:spacing w:after="0" w:line="240" w:lineRule="auto"/>
        <w:ind w:left="851" w:hanging="357"/>
        <w:jc w:val="both"/>
        <w:rPr>
          <w:rFonts w:ascii="Tahoma" w:hAnsi="Tahoma" w:cs="Tahoma"/>
          <w:sz w:val="18"/>
          <w:szCs w:val="18"/>
        </w:rPr>
      </w:pPr>
      <w:r w:rsidRPr="008157A8">
        <w:rPr>
          <w:rFonts w:ascii="Tahoma" w:hAnsi="Tahoma" w:cs="Tahoma"/>
          <w:sz w:val="18"/>
          <w:szCs w:val="18"/>
        </w:rPr>
        <w:t>potwierdzenie przekazania dokumentów, o których mowa w §1 ust. 5 (jeśli dotyczy).</w:t>
      </w:r>
    </w:p>
    <w:p w14:paraId="48BB2E03" w14:textId="77777777" w:rsidR="00BA01AD" w:rsidRPr="008157A8" w:rsidRDefault="00BA01AD" w:rsidP="00BA01AD">
      <w:pPr>
        <w:jc w:val="center"/>
        <w:rPr>
          <w:rFonts w:ascii="Tahoma" w:hAnsi="Tahoma" w:cs="Tahoma"/>
          <w:sz w:val="18"/>
          <w:szCs w:val="18"/>
        </w:rPr>
      </w:pPr>
    </w:p>
    <w:p w14:paraId="4FE0FAE9" w14:textId="77777777" w:rsidR="00BA01AD" w:rsidRPr="008157A8" w:rsidRDefault="00BA01AD" w:rsidP="00BA01AD">
      <w:pPr>
        <w:jc w:val="center"/>
        <w:rPr>
          <w:rFonts w:ascii="Tahoma" w:hAnsi="Tahoma" w:cs="Tahoma"/>
          <w:sz w:val="18"/>
          <w:szCs w:val="18"/>
        </w:rPr>
      </w:pPr>
    </w:p>
    <w:p w14:paraId="0506A3F9"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 5</w:t>
      </w:r>
    </w:p>
    <w:p w14:paraId="6ACD4D70"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Gwarancja</w:t>
      </w:r>
    </w:p>
    <w:p w14:paraId="6120B48D" w14:textId="77777777" w:rsidR="00BA01AD" w:rsidRPr="008157A8" w:rsidRDefault="00BA01AD" w:rsidP="00C3459D">
      <w:pPr>
        <w:numPr>
          <w:ilvl w:val="0"/>
          <w:numId w:val="45"/>
        </w:numPr>
        <w:jc w:val="both"/>
        <w:rPr>
          <w:rFonts w:ascii="Tahoma" w:hAnsi="Tahoma" w:cs="Tahoma"/>
          <w:sz w:val="18"/>
          <w:szCs w:val="18"/>
        </w:rPr>
      </w:pPr>
      <w:r w:rsidRPr="008157A8">
        <w:rPr>
          <w:rFonts w:ascii="Tahoma" w:hAnsi="Tahoma" w:cs="Tahoma"/>
          <w:sz w:val="18"/>
          <w:szCs w:val="18"/>
        </w:rPr>
        <w:t xml:space="preserve">Wykonawca udziela na towar gwarancji na okres </w:t>
      </w:r>
      <w:r w:rsidRPr="008157A8">
        <w:rPr>
          <w:rFonts w:ascii="Tahoma" w:hAnsi="Tahoma" w:cs="Tahoma"/>
          <w:b/>
          <w:sz w:val="18"/>
          <w:szCs w:val="18"/>
        </w:rPr>
        <w:t>…………</w:t>
      </w:r>
      <w:r w:rsidRPr="008157A8">
        <w:rPr>
          <w:rFonts w:ascii="Tahoma" w:hAnsi="Tahoma" w:cs="Tahoma"/>
          <w:sz w:val="18"/>
          <w:szCs w:val="18"/>
        </w:rPr>
        <w:t xml:space="preserve"> </w:t>
      </w:r>
      <w:r w:rsidRPr="008157A8">
        <w:rPr>
          <w:rFonts w:ascii="Tahoma" w:hAnsi="Tahoma" w:cs="Tahoma"/>
          <w:b/>
          <w:sz w:val="18"/>
          <w:szCs w:val="18"/>
        </w:rPr>
        <w:t>miesięcy</w:t>
      </w:r>
      <w:r w:rsidRPr="008157A8">
        <w:rPr>
          <w:rFonts w:ascii="Tahoma" w:hAnsi="Tahoma" w:cs="Tahoma"/>
          <w:sz w:val="18"/>
          <w:szCs w:val="18"/>
        </w:rPr>
        <w:t xml:space="preserve"> od daty podpisania protokołu zdawczo-odbiorczego, po uprzednim montażu i instalacji sprzętu zgodnie z §2 ust. 2 umowy.</w:t>
      </w:r>
    </w:p>
    <w:p w14:paraId="3EBB7098" w14:textId="77777777" w:rsidR="00BA01AD" w:rsidRPr="008157A8" w:rsidRDefault="00BA01AD" w:rsidP="00C3459D">
      <w:pPr>
        <w:numPr>
          <w:ilvl w:val="0"/>
          <w:numId w:val="45"/>
        </w:numPr>
        <w:jc w:val="both"/>
        <w:rPr>
          <w:rFonts w:ascii="Tahoma" w:hAnsi="Tahoma" w:cs="Tahoma"/>
          <w:sz w:val="18"/>
          <w:szCs w:val="18"/>
        </w:rPr>
      </w:pPr>
      <w:r w:rsidRPr="008157A8">
        <w:rPr>
          <w:rFonts w:ascii="Tahoma" w:hAnsi="Tahoma" w:cs="Tahoma"/>
          <w:sz w:val="18"/>
          <w:szCs w:val="18"/>
        </w:rPr>
        <w:t>Wykonawca oświadcza, że sprzęt będący przedmiotem umowy, jest fabrycznie nowy i składa się z oryginalnych części.</w:t>
      </w:r>
    </w:p>
    <w:p w14:paraId="37DB5C39" w14:textId="77777777" w:rsidR="00BA01AD" w:rsidRPr="008157A8" w:rsidRDefault="00BA01AD" w:rsidP="00C3459D">
      <w:pPr>
        <w:numPr>
          <w:ilvl w:val="0"/>
          <w:numId w:val="45"/>
        </w:numPr>
        <w:jc w:val="both"/>
        <w:rPr>
          <w:rFonts w:ascii="Tahoma" w:hAnsi="Tahoma" w:cs="Tahoma"/>
          <w:sz w:val="18"/>
          <w:szCs w:val="18"/>
        </w:rPr>
      </w:pPr>
      <w:r w:rsidRPr="008157A8">
        <w:rPr>
          <w:rFonts w:ascii="Tahoma" w:hAnsi="Tahoma" w:cs="Tahoma"/>
          <w:sz w:val="18"/>
          <w:szCs w:val="18"/>
        </w:rPr>
        <w:t xml:space="preserve">Przeglądy i serwis sprzętów wykonuje firma …………………………………..…………. (kontakt do serwisu: adres, nr telefonu, faksu, e-mail) tel. ………………………..………, faks:……………………………. </w:t>
      </w:r>
    </w:p>
    <w:p w14:paraId="756DCAD9" w14:textId="77777777" w:rsidR="00BA01AD" w:rsidRPr="008157A8" w:rsidRDefault="00BA01AD" w:rsidP="00C3459D">
      <w:pPr>
        <w:numPr>
          <w:ilvl w:val="0"/>
          <w:numId w:val="45"/>
        </w:numPr>
        <w:jc w:val="both"/>
        <w:rPr>
          <w:rFonts w:ascii="Tahoma" w:hAnsi="Tahoma" w:cs="Tahoma"/>
          <w:sz w:val="18"/>
          <w:szCs w:val="18"/>
        </w:rPr>
      </w:pPr>
      <w:r w:rsidRPr="008157A8">
        <w:rPr>
          <w:rFonts w:ascii="Tahoma" w:hAnsi="Tahoma" w:cs="Tahoma"/>
          <w:sz w:val="18"/>
          <w:szCs w:val="18"/>
        </w:rPr>
        <w:t>W ramach gwarancji Wykonawca zobowiązuje się do naprawy przedmiotu zamówienia na następujących warunkach:</w:t>
      </w:r>
    </w:p>
    <w:p w14:paraId="100BE65D" w14:textId="77777777" w:rsidR="00BA01AD" w:rsidRPr="00F03F86" w:rsidRDefault="009D3FD5" w:rsidP="00C3459D">
      <w:pPr>
        <w:numPr>
          <w:ilvl w:val="4"/>
          <w:numId w:val="41"/>
        </w:numPr>
        <w:ind w:left="993"/>
        <w:rPr>
          <w:rFonts w:ascii="Tahoma" w:hAnsi="Tahoma" w:cs="Tahoma"/>
          <w:sz w:val="18"/>
          <w:szCs w:val="18"/>
        </w:rPr>
      </w:pPr>
      <w:r w:rsidRPr="00F03F86">
        <w:rPr>
          <w:rFonts w:ascii="Tahoma" w:hAnsi="Tahoma" w:cs="Tahoma"/>
          <w:b/>
          <w:sz w:val="18"/>
          <w:szCs w:val="18"/>
        </w:rPr>
        <w:t>(Pakiety 1,3,4,5,6)</w:t>
      </w:r>
      <w:r w:rsidRPr="00F03F86">
        <w:rPr>
          <w:rFonts w:ascii="Tahoma" w:hAnsi="Tahoma" w:cs="Tahoma"/>
          <w:sz w:val="18"/>
          <w:szCs w:val="18"/>
        </w:rPr>
        <w:t xml:space="preserve"> </w:t>
      </w:r>
      <w:r w:rsidR="00BA01AD" w:rsidRPr="00F03F86">
        <w:rPr>
          <w:rFonts w:ascii="Tahoma" w:hAnsi="Tahoma" w:cs="Tahoma"/>
          <w:sz w:val="18"/>
          <w:szCs w:val="18"/>
        </w:rPr>
        <w:t xml:space="preserve">czas reakcji serwisu wynosi do 2 dni roboczych, czas naprawy wynosi do </w:t>
      </w:r>
      <w:r w:rsidR="002A0B0F" w:rsidRPr="00F03F86">
        <w:rPr>
          <w:rFonts w:ascii="Tahoma" w:hAnsi="Tahoma" w:cs="Tahoma"/>
          <w:sz w:val="18"/>
          <w:szCs w:val="18"/>
        </w:rPr>
        <w:t>5</w:t>
      </w:r>
      <w:r w:rsidR="00BA01AD" w:rsidRPr="00F03F86">
        <w:rPr>
          <w:rFonts w:ascii="Tahoma" w:hAnsi="Tahoma" w:cs="Tahoma"/>
          <w:sz w:val="18"/>
          <w:szCs w:val="18"/>
        </w:rPr>
        <w:t xml:space="preserve"> dni roboczych od daty zgłoszenia awarii, w przypadkach szczególnych (np. konieczności sprowadzenia części zamiennych z zagranicy) do 1</w:t>
      </w:r>
      <w:r w:rsidR="002A0B0F" w:rsidRPr="00F03F86">
        <w:rPr>
          <w:rFonts w:ascii="Tahoma" w:hAnsi="Tahoma" w:cs="Tahoma"/>
          <w:sz w:val="18"/>
          <w:szCs w:val="18"/>
        </w:rPr>
        <w:t>2</w:t>
      </w:r>
      <w:r w:rsidR="00BA01AD" w:rsidRPr="00F03F86">
        <w:rPr>
          <w:rFonts w:ascii="Tahoma" w:hAnsi="Tahoma" w:cs="Tahoma"/>
          <w:sz w:val="18"/>
          <w:szCs w:val="18"/>
        </w:rPr>
        <w:t xml:space="preserve"> dni roboczych; za dni robocze uważa się w niniejszej umowie dni od pon. do pt. z wyłączeniem dni ustawowo wolnych od pracy,</w:t>
      </w:r>
      <w:r w:rsidRPr="00F03F86">
        <w:rPr>
          <w:rFonts w:ascii="Tahoma" w:hAnsi="Tahoma" w:cs="Tahoma"/>
          <w:sz w:val="18"/>
          <w:szCs w:val="18"/>
        </w:rPr>
        <w:br/>
      </w:r>
      <w:r w:rsidRPr="00F03F86">
        <w:rPr>
          <w:rFonts w:ascii="Tahoma" w:hAnsi="Tahoma" w:cs="Tahoma"/>
          <w:b/>
          <w:sz w:val="18"/>
          <w:szCs w:val="18"/>
        </w:rPr>
        <w:t>(Pakiet 2)</w:t>
      </w:r>
      <w:r w:rsidRPr="00F03F86">
        <w:rPr>
          <w:rFonts w:ascii="Tahoma" w:hAnsi="Tahoma" w:cs="Tahoma"/>
          <w:sz w:val="18"/>
          <w:szCs w:val="18"/>
        </w:rPr>
        <w:t xml:space="preserve"> </w:t>
      </w:r>
      <w:r w:rsidR="002A0B0F" w:rsidRPr="00F03F86">
        <w:rPr>
          <w:rFonts w:ascii="Tahoma" w:hAnsi="Tahoma" w:cs="Tahoma"/>
          <w:sz w:val="18"/>
          <w:szCs w:val="18"/>
        </w:rPr>
        <w:t xml:space="preserve">możliwość zgłoszenia awarii 24h/dobę przez cały rok, </w:t>
      </w:r>
      <w:r w:rsidRPr="00F03F86">
        <w:rPr>
          <w:rFonts w:ascii="Tahoma" w:hAnsi="Tahoma" w:cs="Tahoma"/>
          <w:sz w:val="18"/>
          <w:szCs w:val="18"/>
        </w:rPr>
        <w:t xml:space="preserve"> czas reakcji serwisu wynosi do </w:t>
      </w:r>
      <w:r w:rsidR="002A0B0F" w:rsidRPr="00F03F86">
        <w:rPr>
          <w:rFonts w:ascii="Tahoma" w:hAnsi="Tahoma" w:cs="Tahoma"/>
          <w:sz w:val="18"/>
          <w:szCs w:val="18"/>
        </w:rPr>
        <w:t>2</w:t>
      </w:r>
      <w:r w:rsidRPr="00F03F86">
        <w:rPr>
          <w:rFonts w:ascii="Tahoma" w:hAnsi="Tahoma" w:cs="Tahoma"/>
          <w:sz w:val="18"/>
          <w:szCs w:val="18"/>
        </w:rPr>
        <w:t xml:space="preserve"> dni roboczych, czas naprawy wynosi do </w:t>
      </w:r>
      <w:r w:rsidR="002A0B0F" w:rsidRPr="00F03F86">
        <w:rPr>
          <w:rFonts w:ascii="Tahoma" w:hAnsi="Tahoma" w:cs="Tahoma"/>
          <w:sz w:val="18"/>
          <w:szCs w:val="18"/>
        </w:rPr>
        <w:t>4</w:t>
      </w:r>
      <w:r w:rsidRPr="00F03F86">
        <w:rPr>
          <w:rFonts w:ascii="Tahoma" w:hAnsi="Tahoma" w:cs="Tahoma"/>
          <w:sz w:val="18"/>
          <w:szCs w:val="18"/>
        </w:rPr>
        <w:t xml:space="preserve"> dni roboczych od daty zgłoszenia awarii, w przypadkach szczególnych (np. konieczności sprowadzenia części zamiennych z zagranicy) do </w:t>
      </w:r>
      <w:r w:rsidR="002A0B0F" w:rsidRPr="00F03F86">
        <w:rPr>
          <w:rFonts w:ascii="Tahoma" w:hAnsi="Tahoma" w:cs="Tahoma"/>
          <w:sz w:val="18"/>
          <w:szCs w:val="18"/>
        </w:rPr>
        <w:t>7</w:t>
      </w:r>
      <w:r w:rsidRPr="00F03F86">
        <w:rPr>
          <w:rFonts w:ascii="Tahoma" w:hAnsi="Tahoma" w:cs="Tahoma"/>
          <w:sz w:val="18"/>
          <w:szCs w:val="18"/>
        </w:rPr>
        <w:t xml:space="preserve"> dni roboczych; za dni robocze uważa się w niniejszej umowie dni od pon. do pt. z wyłączeniem dni ustawowo wolnych od pracy</w:t>
      </w:r>
      <w:r w:rsidR="002A0B0F" w:rsidRPr="00F03F86">
        <w:rPr>
          <w:rFonts w:ascii="Tahoma" w:hAnsi="Tahoma" w:cs="Tahoma"/>
          <w:sz w:val="18"/>
          <w:szCs w:val="18"/>
        </w:rPr>
        <w:t>.</w:t>
      </w:r>
    </w:p>
    <w:p w14:paraId="3391371B" w14:textId="77777777" w:rsidR="00BA01AD" w:rsidRPr="00F03F86" w:rsidRDefault="00BA01AD" w:rsidP="00C3459D">
      <w:pPr>
        <w:numPr>
          <w:ilvl w:val="4"/>
          <w:numId w:val="41"/>
        </w:numPr>
        <w:ind w:left="993"/>
        <w:jc w:val="both"/>
        <w:rPr>
          <w:rFonts w:ascii="Tahoma" w:hAnsi="Tahoma" w:cs="Tahoma"/>
          <w:sz w:val="18"/>
          <w:szCs w:val="18"/>
        </w:rPr>
      </w:pPr>
      <w:r w:rsidRPr="00F03F86">
        <w:rPr>
          <w:rFonts w:ascii="Tahoma" w:hAnsi="Tahoma" w:cs="Tahoma"/>
          <w:sz w:val="18"/>
          <w:szCs w:val="18"/>
        </w:rPr>
        <w:t>w przypadku 3-krotnej (z przyczyn niezależnych od Użytkownika) naprawy gwarancyjnej tego samego elementu lub podzespołu, wchodzącego w skład przedmiotu zamówienia, Wykonawca zobowiązany jest wymienić wadliwy element, podzespół na nowy wolny od wad,</w:t>
      </w:r>
    </w:p>
    <w:p w14:paraId="64FBDEEC" w14:textId="77777777" w:rsidR="00BA01AD" w:rsidRPr="00F03F86" w:rsidRDefault="00BA01AD" w:rsidP="00C3459D">
      <w:pPr>
        <w:numPr>
          <w:ilvl w:val="4"/>
          <w:numId w:val="41"/>
        </w:numPr>
        <w:ind w:left="993"/>
        <w:jc w:val="both"/>
        <w:rPr>
          <w:rFonts w:ascii="Tahoma" w:hAnsi="Tahoma" w:cs="Tahoma"/>
          <w:sz w:val="18"/>
          <w:szCs w:val="18"/>
        </w:rPr>
      </w:pPr>
      <w:r w:rsidRPr="00F03F86">
        <w:rPr>
          <w:rFonts w:ascii="Tahoma" w:hAnsi="Tahoma" w:cs="Tahoma"/>
          <w:sz w:val="18"/>
          <w:szCs w:val="18"/>
        </w:rPr>
        <w:t>maksymalna liczba napraw gwarancyjnych uprawniająca do wymiany przedmiotu zamówienia na nowy – 5 napraw istotnych (przez co rozumie się wszelkie usterki uniemożliwiające pracę urządzenia) dla funkcjonowania przedmiotu zamówienia części lub podzespołu,</w:t>
      </w:r>
    </w:p>
    <w:p w14:paraId="2DA3F4F4" w14:textId="77777777" w:rsidR="002A0B0F" w:rsidRPr="00F03F86" w:rsidRDefault="002A0B0F" w:rsidP="00C3459D">
      <w:pPr>
        <w:numPr>
          <w:ilvl w:val="4"/>
          <w:numId w:val="41"/>
        </w:numPr>
        <w:ind w:left="993"/>
        <w:rPr>
          <w:rFonts w:ascii="Tahoma" w:hAnsi="Tahoma" w:cs="Tahoma"/>
          <w:sz w:val="18"/>
          <w:szCs w:val="18"/>
        </w:rPr>
      </w:pPr>
      <w:r w:rsidRPr="00F03F86">
        <w:rPr>
          <w:rFonts w:ascii="Tahoma" w:hAnsi="Tahoma" w:cs="Tahoma"/>
          <w:b/>
          <w:sz w:val="18"/>
          <w:szCs w:val="18"/>
        </w:rPr>
        <w:t>(Pakiety 1,3,4,5,6)</w:t>
      </w:r>
      <w:r w:rsidRPr="00F03F86">
        <w:rPr>
          <w:rFonts w:ascii="Tahoma" w:hAnsi="Tahoma" w:cs="Tahoma"/>
          <w:sz w:val="18"/>
          <w:szCs w:val="18"/>
        </w:rPr>
        <w:t xml:space="preserve"> </w:t>
      </w:r>
      <w:r w:rsidR="00BA01AD" w:rsidRPr="00F03F86">
        <w:rPr>
          <w:rFonts w:ascii="Tahoma" w:hAnsi="Tahoma" w:cs="Tahoma"/>
          <w:sz w:val="18"/>
          <w:szCs w:val="18"/>
        </w:rPr>
        <w:t xml:space="preserve">w przypadku przekroczenia terminu </w:t>
      </w:r>
      <w:r w:rsidRPr="00F03F86">
        <w:rPr>
          <w:rFonts w:ascii="Tahoma" w:hAnsi="Tahoma" w:cs="Tahoma"/>
          <w:sz w:val="18"/>
          <w:szCs w:val="18"/>
        </w:rPr>
        <w:t>5</w:t>
      </w:r>
      <w:r w:rsidR="00BA01AD" w:rsidRPr="00F03F86">
        <w:rPr>
          <w:rFonts w:ascii="Tahoma" w:hAnsi="Tahoma" w:cs="Tahoma"/>
          <w:sz w:val="18"/>
          <w:szCs w:val="18"/>
        </w:rPr>
        <w:t xml:space="preserve"> dni roboczych na naprawę Wykonawca dostarczy bezpłatnie sprzęt zastępczy</w:t>
      </w:r>
      <w:r w:rsidRPr="00F03F86">
        <w:rPr>
          <w:rFonts w:ascii="Tahoma" w:hAnsi="Tahoma" w:cs="Tahoma"/>
          <w:sz w:val="18"/>
          <w:szCs w:val="18"/>
        </w:rPr>
        <w:br/>
      </w:r>
      <w:r w:rsidRPr="00F03F86">
        <w:rPr>
          <w:rFonts w:ascii="Tahoma" w:hAnsi="Tahoma" w:cs="Tahoma"/>
          <w:b/>
          <w:sz w:val="18"/>
          <w:szCs w:val="18"/>
        </w:rPr>
        <w:t>(Pakiet 2)</w:t>
      </w:r>
      <w:r w:rsidRPr="00F03F86">
        <w:rPr>
          <w:rFonts w:ascii="Tahoma" w:hAnsi="Tahoma" w:cs="Tahoma"/>
          <w:sz w:val="18"/>
          <w:szCs w:val="18"/>
        </w:rPr>
        <w:t xml:space="preserve"> w przypadku przekroczenia terminu 4 dni roboczych na naprawę Wykonawca dostarczy bezpłatnie sprzęt zastępczy.</w:t>
      </w:r>
    </w:p>
    <w:p w14:paraId="05F8F9BA" w14:textId="77777777" w:rsidR="00BA01AD" w:rsidRPr="008157A8" w:rsidRDefault="00BA01AD" w:rsidP="00C3459D">
      <w:pPr>
        <w:numPr>
          <w:ilvl w:val="4"/>
          <w:numId w:val="41"/>
        </w:numPr>
        <w:ind w:left="993"/>
        <w:jc w:val="both"/>
        <w:rPr>
          <w:rFonts w:ascii="Tahoma" w:hAnsi="Tahoma" w:cs="Tahoma"/>
          <w:sz w:val="18"/>
          <w:szCs w:val="18"/>
        </w:rPr>
      </w:pPr>
      <w:r w:rsidRPr="008157A8">
        <w:rPr>
          <w:rFonts w:ascii="Tahoma" w:hAnsi="Tahoma" w:cs="Tahoma"/>
          <w:sz w:val="18"/>
          <w:szCs w:val="18"/>
        </w:rPr>
        <w:t xml:space="preserve">Wykonawca udziela </w:t>
      </w:r>
      <w:r w:rsidRPr="008157A8">
        <w:rPr>
          <w:rFonts w:ascii="Tahoma" w:hAnsi="Tahoma" w:cs="Tahoma"/>
          <w:b/>
          <w:sz w:val="18"/>
          <w:szCs w:val="18"/>
        </w:rPr>
        <w:t>12-miesięcznej</w:t>
      </w:r>
      <w:r w:rsidRPr="008157A8">
        <w:rPr>
          <w:rFonts w:ascii="Tahoma" w:hAnsi="Tahoma" w:cs="Tahoma"/>
          <w:sz w:val="18"/>
          <w:szCs w:val="18"/>
        </w:rPr>
        <w:t xml:space="preserve"> gwarancji na części instalowane w ostatnim roku gwarancji,</w:t>
      </w:r>
    </w:p>
    <w:p w14:paraId="3B911A2E" w14:textId="77777777" w:rsidR="00BA01AD" w:rsidRPr="008157A8" w:rsidRDefault="00BA01AD" w:rsidP="00C3459D">
      <w:pPr>
        <w:numPr>
          <w:ilvl w:val="4"/>
          <w:numId w:val="41"/>
        </w:numPr>
        <w:ind w:left="993"/>
        <w:jc w:val="both"/>
        <w:rPr>
          <w:rFonts w:ascii="Tahoma" w:hAnsi="Tahoma" w:cs="Tahoma"/>
          <w:sz w:val="18"/>
          <w:szCs w:val="18"/>
        </w:rPr>
      </w:pPr>
      <w:r w:rsidRPr="008157A8">
        <w:rPr>
          <w:rFonts w:ascii="Tahoma" w:hAnsi="Tahoma" w:cs="Tahoma"/>
          <w:sz w:val="18"/>
          <w:szCs w:val="18"/>
        </w:rPr>
        <w:t>Wykonawca zobowiązuje się do załatwienia wszelkich formalności celnych, związanych z ewentualną wymianą przedmiotu zamówienia na nowy, jego wysyłką do naprawy gwarancyjnej i odbiorem, lub z importem części zamiennych i oprogramowania, we własnym zakresie – bez udziału Zamawiającego. W przypadku konieczności naprawy poza siedzibą Zamawiającego wszelkie koszty dotyczące transportu i naprawy pokrywa Wykonawca,</w:t>
      </w:r>
    </w:p>
    <w:p w14:paraId="48A626BC" w14:textId="77777777" w:rsidR="00BA01AD" w:rsidRPr="008157A8" w:rsidRDefault="00BA01AD" w:rsidP="00C3459D">
      <w:pPr>
        <w:numPr>
          <w:ilvl w:val="4"/>
          <w:numId w:val="41"/>
        </w:numPr>
        <w:ind w:left="993"/>
        <w:jc w:val="both"/>
        <w:rPr>
          <w:rFonts w:ascii="Tahoma" w:hAnsi="Tahoma" w:cs="Tahoma"/>
          <w:sz w:val="18"/>
          <w:szCs w:val="18"/>
        </w:rPr>
      </w:pPr>
      <w:r w:rsidRPr="008157A8">
        <w:rPr>
          <w:rFonts w:ascii="Tahoma" w:hAnsi="Tahoma" w:cs="Tahoma"/>
          <w:sz w:val="18"/>
          <w:szCs w:val="18"/>
        </w:rPr>
        <w:t>czas trwania naprawy gwarancyjnej powoduje przedłużenie okresu gwarancji o pełny okres niesprawności dostarczonego przedmiotu zamówienia, potwierdzone wpisem w paszporcie,</w:t>
      </w:r>
    </w:p>
    <w:p w14:paraId="2928D3D7" w14:textId="77777777" w:rsidR="00BA01AD" w:rsidRPr="008157A8" w:rsidRDefault="00BA01AD" w:rsidP="00C3459D">
      <w:pPr>
        <w:numPr>
          <w:ilvl w:val="4"/>
          <w:numId w:val="41"/>
        </w:numPr>
        <w:ind w:left="993"/>
        <w:jc w:val="both"/>
        <w:rPr>
          <w:rFonts w:ascii="Tahoma" w:hAnsi="Tahoma" w:cs="Tahoma"/>
          <w:sz w:val="18"/>
          <w:szCs w:val="18"/>
        </w:rPr>
      </w:pPr>
      <w:r w:rsidRPr="008157A8">
        <w:rPr>
          <w:rFonts w:ascii="Tahoma" w:hAnsi="Tahoma" w:cs="Tahoma"/>
          <w:sz w:val="18"/>
          <w:szCs w:val="18"/>
        </w:rPr>
        <w:t>naprawy będą wykonywane przez serwis gwarancyjny tylko w czasie uzgodnionym z Zamawiającym,</w:t>
      </w:r>
    </w:p>
    <w:p w14:paraId="1E5394E8" w14:textId="77777777" w:rsidR="00BA01AD" w:rsidRPr="008157A8" w:rsidRDefault="00BA01AD" w:rsidP="00C3459D">
      <w:pPr>
        <w:numPr>
          <w:ilvl w:val="4"/>
          <w:numId w:val="41"/>
        </w:numPr>
        <w:ind w:left="993"/>
        <w:jc w:val="both"/>
        <w:rPr>
          <w:rFonts w:ascii="Tahoma" w:hAnsi="Tahoma" w:cs="Tahoma"/>
          <w:sz w:val="18"/>
          <w:szCs w:val="18"/>
        </w:rPr>
      </w:pPr>
      <w:r w:rsidRPr="008157A8">
        <w:rPr>
          <w:rFonts w:ascii="Tahoma" w:hAnsi="Tahoma" w:cs="Tahoma"/>
          <w:sz w:val="18"/>
          <w:szCs w:val="18"/>
        </w:rPr>
        <w:t>koszt dojazdu do Zamawiającego celem wykonania obowiązku gwarancyjnego jest wliczony w koszt naprawy.</w:t>
      </w:r>
    </w:p>
    <w:p w14:paraId="07844BCC" w14:textId="77777777" w:rsidR="00BA01AD" w:rsidRPr="008157A8" w:rsidRDefault="00BA01AD" w:rsidP="00C3459D">
      <w:pPr>
        <w:numPr>
          <w:ilvl w:val="0"/>
          <w:numId w:val="45"/>
        </w:numPr>
        <w:jc w:val="both"/>
        <w:rPr>
          <w:rFonts w:ascii="Tahoma" w:hAnsi="Tahoma" w:cs="Tahoma"/>
          <w:sz w:val="18"/>
          <w:szCs w:val="18"/>
        </w:rPr>
      </w:pPr>
      <w:r w:rsidRPr="008157A8">
        <w:rPr>
          <w:rFonts w:ascii="Tahoma" w:hAnsi="Tahoma" w:cs="Tahoma"/>
          <w:sz w:val="18"/>
          <w:szCs w:val="18"/>
        </w:rPr>
        <w:t xml:space="preserve">Wykonawca  jest zobowiązany do zabezpieczenia w części zamienne na okres min. </w:t>
      </w:r>
      <w:r w:rsidR="009D3FD5" w:rsidRPr="002A0B0F">
        <w:rPr>
          <w:rFonts w:ascii="Tahoma" w:hAnsi="Tahoma" w:cs="Tahoma"/>
          <w:sz w:val="18"/>
          <w:szCs w:val="18"/>
        </w:rPr>
        <w:t>10</w:t>
      </w:r>
      <w:r w:rsidRPr="002A0B0F">
        <w:rPr>
          <w:rFonts w:ascii="Tahoma" w:hAnsi="Tahoma" w:cs="Tahoma"/>
          <w:sz w:val="18"/>
          <w:szCs w:val="18"/>
        </w:rPr>
        <w:t xml:space="preserve"> l</w:t>
      </w:r>
      <w:r w:rsidRPr="008157A8">
        <w:rPr>
          <w:rFonts w:ascii="Tahoma" w:hAnsi="Tahoma" w:cs="Tahoma"/>
          <w:sz w:val="18"/>
          <w:szCs w:val="18"/>
        </w:rPr>
        <w:t>at od daty uruchomienia sprzętu, z tym zastrzeżeniem, że okres dostępności części dla sprzętu komputerowego powinien wynosić 5 lat, z zastrzeżeniem zachowania funkcjonalności urządzenia przez 10 lat.</w:t>
      </w:r>
    </w:p>
    <w:p w14:paraId="795C7778" w14:textId="77777777" w:rsidR="00BA01AD" w:rsidRPr="008157A8" w:rsidRDefault="00BA01AD" w:rsidP="00C3459D">
      <w:pPr>
        <w:numPr>
          <w:ilvl w:val="0"/>
          <w:numId w:val="45"/>
        </w:numPr>
        <w:jc w:val="both"/>
        <w:rPr>
          <w:rFonts w:ascii="Tahoma" w:hAnsi="Tahoma" w:cs="Tahoma"/>
          <w:sz w:val="18"/>
          <w:szCs w:val="18"/>
        </w:rPr>
      </w:pPr>
      <w:r w:rsidRPr="008157A8">
        <w:rPr>
          <w:rFonts w:ascii="Tahoma" w:hAnsi="Tahoma" w:cs="Tahoma"/>
          <w:sz w:val="18"/>
          <w:szCs w:val="18"/>
        </w:rPr>
        <w:t>Wykonawca zobowiązuje się nadto do wykonania w ramach gwarancji:</w:t>
      </w:r>
    </w:p>
    <w:p w14:paraId="6B6036CB" w14:textId="77777777" w:rsidR="00BA01AD" w:rsidRPr="008157A8" w:rsidRDefault="00BA01AD" w:rsidP="00C3459D">
      <w:pPr>
        <w:numPr>
          <w:ilvl w:val="0"/>
          <w:numId w:val="48"/>
        </w:numPr>
        <w:tabs>
          <w:tab w:val="left" w:pos="720"/>
        </w:tabs>
        <w:jc w:val="both"/>
        <w:rPr>
          <w:rFonts w:ascii="Tahoma" w:hAnsi="Tahoma" w:cs="Tahoma"/>
          <w:sz w:val="18"/>
          <w:szCs w:val="18"/>
        </w:rPr>
      </w:pPr>
      <w:r w:rsidRPr="008157A8">
        <w:rPr>
          <w:rFonts w:ascii="Tahoma" w:hAnsi="Tahoma" w:cs="Tahoma"/>
          <w:sz w:val="18"/>
          <w:szCs w:val="18"/>
        </w:rPr>
        <w:t>przeglądów (potwierdzonych wpisem w paszport techniczny) przedmiotu zamówienia w ilości przynajmniej  raz w roku lub częściej, zgodnie z zaleceniami producenta i w zakresie zgodnym z wymogami określonymi w dokumentacji technicznej łącznie z bezpłatną wymianą wszystkich części podlegających gwarancji i  niezbędnych do wykonania przeglądu. Ostatni przegląd w ostatnim miesiącu gwarancji (oświadczenie Wykonawcy należy dostarczyć wraz z dostawą do Zamawiającego),</w:t>
      </w:r>
    </w:p>
    <w:p w14:paraId="652301DB" w14:textId="77777777" w:rsidR="00BA01AD" w:rsidRPr="008157A8" w:rsidRDefault="00BA01AD" w:rsidP="00C3459D">
      <w:pPr>
        <w:numPr>
          <w:ilvl w:val="0"/>
          <w:numId w:val="45"/>
        </w:numPr>
        <w:jc w:val="both"/>
        <w:rPr>
          <w:rFonts w:ascii="Tahoma" w:hAnsi="Tahoma" w:cs="Tahoma"/>
          <w:sz w:val="18"/>
          <w:szCs w:val="18"/>
        </w:rPr>
      </w:pPr>
      <w:r w:rsidRPr="008157A8">
        <w:rPr>
          <w:rFonts w:ascii="Tahoma" w:hAnsi="Tahoma" w:cs="Tahoma"/>
          <w:sz w:val="18"/>
          <w:szCs w:val="18"/>
        </w:rPr>
        <w:t xml:space="preserve">Zamawiający zastrzega sobie korzystanie z uprawnienia wynikającego z art. 579 kodeksu cywilnego, to jest korzystania </w:t>
      </w:r>
      <w:r w:rsidRPr="008157A8">
        <w:rPr>
          <w:rFonts w:ascii="Tahoma" w:hAnsi="Tahoma" w:cs="Tahoma"/>
          <w:sz w:val="18"/>
          <w:szCs w:val="18"/>
        </w:rPr>
        <w:br/>
        <w:t>z rękojmi niezależnie od gwarancji.</w:t>
      </w:r>
    </w:p>
    <w:p w14:paraId="0B0B0EFF" w14:textId="77777777" w:rsidR="00BA01AD" w:rsidRPr="008157A8" w:rsidRDefault="00BA01AD" w:rsidP="00C3459D">
      <w:pPr>
        <w:numPr>
          <w:ilvl w:val="0"/>
          <w:numId w:val="45"/>
        </w:numPr>
        <w:jc w:val="both"/>
        <w:rPr>
          <w:rFonts w:ascii="Tahoma" w:hAnsi="Tahoma" w:cs="Tahoma"/>
          <w:sz w:val="18"/>
          <w:szCs w:val="18"/>
        </w:rPr>
      </w:pPr>
      <w:r w:rsidRPr="008157A8">
        <w:rPr>
          <w:rFonts w:ascii="Tahoma" w:hAnsi="Tahoma" w:cs="Tahoma"/>
          <w:sz w:val="18"/>
          <w:szCs w:val="18"/>
        </w:rPr>
        <w:t xml:space="preserve">Wykonawca zobowiązuje się do zapewnienia możliwości zawarcia odrębnej umowy na odpłatny serwis pogwarancyjny. </w:t>
      </w:r>
    </w:p>
    <w:p w14:paraId="424AF759" w14:textId="77777777" w:rsidR="00BA01AD" w:rsidRPr="008157A8" w:rsidRDefault="00BA01AD" w:rsidP="00C3459D">
      <w:pPr>
        <w:pStyle w:val="Akapitzlist"/>
        <w:numPr>
          <w:ilvl w:val="0"/>
          <w:numId w:val="45"/>
        </w:numPr>
        <w:autoSpaceDE w:val="0"/>
        <w:autoSpaceDN w:val="0"/>
        <w:adjustRightInd w:val="0"/>
        <w:spacing w:after="0" w:line="240" w:lineRule="auto"/>
        <w:jc w:val="both"/>
        <w:rPr>
          <w:rFonts w:ascii="Tahoma" w:hAnsi="Tahoma" w:cs="Tahoma"/>
          <w:sz w:val="18"/>
          <w:szCs w:val="18"/>
        </w:rPr>
      </w:pPr>
      <w:r w:rsidRPr="008157A8">
        <w:rPr>
          <w:rFonts w:ascii="Tahoma" w:hAnsi="Tahoma" w:cs="Tahoma"/>
          <w:sz w:val="18"/>
          <w:szCs w:val="18"/>
        </w:rPr>
        <w:t xml:space="preserve">Wykonawca będzie dokonywać wymiany towaru objętego gwarancją, o której mowa w ust.1 niniejszego paragrafu </w:t>
      </w:r>
      <w:r w:rsidRPr="008157A8">
        <w:rPr>
          <w:rFonts w:ascii="Tahoma" w:hAnsi="Tahoma" w:cs="Tahoma"/>
          <w:sz w:val="18"/>
          <w:szCs w:val="18"/>
        </w:rPr>
        <w:br/>
        <w:t>zgodnie z ust. 4 lit. c i ust. 5 niniejszego paragrafu w siedzibie Zamawiającego w ciągu trzech tygodni od dnia zgłoszenia wadliwości.</w:t>
      </w:r>
    </w:p>
    <w:p w14:paraId="50FFD956" w14:textId="77777777" w:rsidR="00BA01AD" w:rsidRDefault="00BA01AD" w:rsidP="00BA01AD">
      <w:pPr>
        <w:jc w:val="center"/>
        <w:rPr>
          <w:rFonts w:ascii="Tahoma" w:hAnsi="Tahoma" w:cs="Tahoma"/>
          <w:sz w:val="18"/>
          <w:szCs w:val="18"/>
        </w:rPr>
      </w:pPr>
    </w:p>
    <w:p w14:paraId="0241A771" w14:textId="77777777" w:rsidR="00F03F86" w:rsidRDefault="00F03F86" w:rsidP="00BA01AD">
      <w:pPr>
        <w:jc w:val="center"/>
        <w:rPr>
          <w:rFonts w:ascii="Tahoma" w:hAnsi="Tahoma" w:cs="Tahoma"/>
          <w:sz w:val="18"/>
          <w:szCs w:val="18"/>
        </w:rPr>
      </w:pPr>
    </w:p>
    <w:p w14:paraId="2BC13C72"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lastRenderedPageBreak/>
        <w:t>§ 6</w:t>
      </w:r>
    </w:p>
    <w:p w14:paraId="2F38A334"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Kary umowne</w:t>
      </w:r>
    </w:p>
    <w:p w14:paraId="2AD9DECE" w14:textId="6D575325" w:rsidR="00BA01AD" w:rsidRPr="008157A8" w:rsidRDefault="00BA01AD" w:rsidP="00C3459D">
      <w:pPr>
        <w:numPr>
          <w:ilvl w:val="0"/>
          <w:numId w:val="69"/>
        </w:numPr>
        <w:tabs>
          <w:tab w:val="clear" w:pos="720"/>
          <w:tab w:val="num" w:pos="360"/>
        </w:tabs>
        <w:ind w:left="360"/>
        <w:jc w:val="both"/>
        <w:rPr>
          <w:rFonts w:ascii="Tahoma" w:hAnsi="Tahoma" w:cs="Tahoma"/>
          <w:sz w:val="18"/>
          <w:szCs w:val="18"/>
        </w:rPr>
      </w:pPr>
      <w:r w:rsidRPr="008157A8">
        <w:rPr>
          <w:rFonts w:ascii="Tahoma" w:hAnsi="Tahoma" w:cs="Tahoma"/>
          <w:sz w:val="18"/>
          <w:szCs w:val="18"/>
        </w:rPr>
        <w:t xml:space="preserve">Zamawiający może naliczyć Wykonawcy kary umowne w razie zwłoki w dostarczeniu zamówionego towaru w wysokości </w:t>
      </w:r>
      <w:commentRangeStart w:id="17"/>
      <w:commentRangeEnd w:id="17"/>
      <w:r w:rsidR="00602442">
        <w:rPr>
          <w:rStyle w:val="Odwoaniedokomentarza"/>
        </w:rPr>
        <w:commentReference w:id="17"/>
      </w:r>
      <w:commentRangeStart w:id="18"/>
      <w:commentRangeEnd w:id="18"/>
      <w:r w:rsidR="000D6B73">
        <w:rPr>
          <w:rStyle w:val="Odwoaniedokomentarza"/>
        </w:rPr>
        <w:commentReference w:id="18"/>
      </w:r>
      <w:ins w:id="19" w:author="Eliza Michalska-Kowalczyk" w:date="2024-08-18T13:58:00Z">
        <w:r w:rsidR="00602442">
          <w:rPr>
            <w:rFonts w:ascii="Tahoma" w:hAnsi="Tahoma" w:cs="Tahoma"/>
            <w:sz w:val="18"/>
            <w:szCs w:val="18"/>
          </w:rPr>
          <w:t xml:space="preserve">5 </w:t>
        </w:r>
      </w:ins>
      <w:r w:rsidRPr="008157A8">
        <w:rPr>
          <w:rFonts w:ascii="Tahoma" w:hAnsi="Tahoma" w:cs="Tahoma"/>
          <w:sz w:val="18"/>
          <w:szCs w:val="18"/>
        </w:rPr>
        <w:t>% wartości netto niedostarczonego towaru za każdy dzień zwłoki.</w:t>
      </w:r>
    </w:p>
    <w:p w14:paraId="0345414F" w14:textId="77777777" w:rsidR="00BA01AD" w:rsidRPr="008157A8" w:rsidRDefault="00BA01AD" w:rsidP="00C3459D">
      <w:pPr>
        <w:numPr>
          <w:ilvl w:val="0"/>
          <w:numId w:val="69"/>
        </w:numPr>
        <w:tabs>
          <w:tab w:val="clear" w:pos="720"/>
          <w:tab w:val="num" w:pos="360"/>
        </w:tabs>
        <w:ind w:left="360"/>
        <w:jc w:val="both"/>
        <w:rPr>
          <w:rFonts w:ascii="Tahoma" w:hAnsi="Tahoma" w:cs="Tahoma"/>
          <w:sz w:val="18"/>
          <w:szCs w:val="18"/>
        </w:rPr>
      </w:pPr>
      <w:r w:rsidRPr="008157A8">
        <w:rPr>
          <w:rFonts w:ascii="Tahoma" w:hAnsi="Tahoma" w:cs="Tahoma"/>
          <w:sz w:val="18"/>
          <w:szCs w:val="18"/>
        </w:rPr>
        <w:t>Zamawiający może naliczyć Wykonawcy kary umowne w razie zwłoki w dostarczeniu reklamowanego towaru w wysokości 5% wartości netto niedostarczonego  towaru za każdy dzień zwłoki.</w:t>
      </w:r>
    </w:p>
    <w:p w14:paraId="12E71738" w14:textId="75013794" w:rsidR="00BA01AD" w:rsidRPr="008157A8" w:rsidRDefault="00BA01AD" w:rsidP="00C3459D">
      <w:pPr>
        <w:numPr>
          <w:ilvl w:val="0"/>
          <w:numId w:val="69"/>
        </w:numPr>
        <w:tabs>
          <w:tab w:val="clear" w:pos="720"/>
          <w:tab w:val="num" w:pos="360"/>
        </w:tabs>
        <w:ind w:left="360"/>
        <w:jc w:val="both"/>
        <w:rPr>
          <w:rFonts w:ascii="Tahoma" w:hAnsi="Tahoma" w:cs="Tahoma"/>
          <w:sz w:val="18"/>
          <w:szCs w:val="18"/>
        </w:rPr>
      </w:pPr>
      <w:r w:rsidRPr="008157A8">
        <w:rPr>
          <w:rFonts w:ascii="Tahoma" w:hAnsi="Tahoma" w:cs="Tahoma"/>
          <w:sz w:val="18"/>
          <w:szCs w:val="18"/>
        </w:rPr>
        <w:t xml:space="preserve">W razie </w:t>
      </w:r>
      <w:r w:rsidR="00602442">
        <w:rPr>
          <w:rFonts w:ascii="Tahoma" w:hAnsi="Tahoma" w:cs="Tahoma"/>
          <w:sz w:val="18"/>
          <w:szCs w:val="18"/>
        </w:rPr>
        <w:t>odstąpienia od umowy</w:t>
      </w:r>
      <w:ins w:id="20" w:author="Eliza Michalska-Kowalczyk" w:date="2024-08-18T13:59:00Z">
        <w:r w:rsidR="00602442">
          <w:rPr>
            <w:rFonts w:ascii="Tahoma" w:hAnsi="Tahoma" w:cs="Tahoma"/>
            <w:sz w:val="18"/>
            <w:szCs w:val="18"/>
          </w:rPr>
          <w:t xml:space="preserve"> </w:t>
        </w:r>
      </w:ins>
      <w:r w:rsidRPr="008157A8">
        <w:rPr>
          <w:rFonts w:ascii="Tahoma" w:hAnsi="Tahoma" w:cs="Tahoma"/>
          <w:sz w:val="18"/>
          <w:szCs w:val="18"/>
        </w:rPr>
        <w:t>z przyczyn określonych w §7 ust. 2, Zamawiający może naliczyć Wykonawcy karę umowną w wysokości 10% wartości netto określonej w § 2 ust. 1</w:t>
      </w:r>
      <w:r>
        <w:rPr>
          <w:rFonts w:ascii="Tahoma" w:hAnsi="Tahoma" w:cs="Tahoma"/>
          <w:sz w:val="18"/>
          <w:szCs w:val="18"/>
        </w:rPr>
        <w:t>.</w:t>
      </w:r>
    </w:p>
    <w:p w14:paraId="303B8480" w14:textId="77777777" w:rsidR="00BA01AD" w:rsidRPr="008157A8" w:rsidRDefault="00BA01AD" w:rsidP="00C3459D">
      <w:pPr>
        <w:numPr>
          <w:ilvl w:val="0"/>
          <w:numId w:val="69"/>
        </w:numPr>
        <w:tabs>
          <w:tab w:val="clear" w:pos="720"/>
          <w:tab w:val="num" w:pos="360"/>
        </w:tabs>
        <w:ind w:left="360"/>
        <w:jc w:val="both"/>
        <w:rPr>
          <w:rFonts w:ascii="Tahoma" w:hAnsi="Tahoma" w:cs="Tahoma"/>
          <w:sz w:val="18"/>
          <w:szCs w:val="18"/>
        </w:rPr>
      </w:pPr>
      <w:r w:rsidRPr="008157A8">
        <w:rPr>
          <w:rFonts w:ascii="Tahoma" w:hAnsi="Tahoma" w:cs="Tahoma"/>
          <w:sz w:val="18"/>
          <w:szCs w:val="18"/>
        </w:rPr>
        <w:t>Zamawiający może dochodzić na  zasadach ogólnych odszkodowania przewyższającego kary umowne.</w:t>
      </w:r>
    </w:p>
    <w:p w14:paraId="7656E495" w14:textId="77777777" w:rsidR="00BA01AD" w:rsidRPr="008157A8" w:rsidRDefault="00BA01AD" w:rsidP="00C3459D">
      <w:pPr>
        <w:numPr>
          <w:ilvl w:val="0"/>
          <w:numId w:val="69"/>
        </w:numPr>
        <w:tabs>
          <w:tab w:val="clear" w:pos="720"/>
          <w:tab w:val="num" w:pos="360"/>
        </w:tabs>
        <w:ind w:left="360"/>
        <w:jc w:val="both"/>
        <w:rPr>
          <w:rFonts w:ascii="Tahoma" w:hAnsi="Tahoma" w:cs="Tahoma"/>
          <w:sz w:val="18"/>
          <w:szCs w:val="18"/>
        </w:rPr>
      </w:pPr>
      <w:r w:rsidRPr="008157A8">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7E8C3045" w14:textId="77777777" w:rsidR="00BA01AD" w:rsidRPr="008157A8" w:rsidRDefault="00BA01AD" w:rsidP="00C3459D">
      <w:pPr>
        <w:numPr>
          <w:ilvl w:val="0"/>
          <w:numId w:val="69"/>
        </w:numPr>
        <w:tabs>
          <w:tab w:val="clear" w:pos="720"/>
          <w:tab w:val="num" w:pos="360"/>
        </w:tabs>
        <w:ind w:left="360"/>
        <w:jc w:val="both"/>
        <w:rPr>
          <w:rFonts w:ascii="Tahoma" w:hAnsi="Tahoma" w:cs="Tahoma"/>
          <w:sz w:val="18"/>
          <w:szCs w:val="18"/>
        </w:rPr>
      </w:pPr>
      <w:r w:rsidRPr="008157A8">
        <w:rPr>
          <w:rFonts w:ascii="Tahoma" w:hAnsi="Tahoma" w:cs="Tahoma"/>
          <w:sz w:val="18"/>
          <w:szCs w:val="18"/>
        </w:rPr>
        <w:t>Wykonawca jest zobowiązany do zapłaty na rzecz Zamawiającego kary umownej z tytułu niewykonania obowiązku określonego w § 1 ust. 8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6324C8EA" w14:textId="77777777" w:rsidR="00BA01AD" w:rsidRPr="008157A8" w:rsidRDefault="00BA01AD" w:rsidP="00C3459D">
      <w:pPr>
        <w:numPr>
          <w:ilvl w:val="0"/>
          <w:numId w:val="69"/>
        </w:numPr>
        <w:tabs>
          <w:tab w:val="clear" w:pos="720"/>
          <w:tab w:val="num" w:pos="360"/>
        </w:tabs>
        <w:ind w:left="360"/>
        <w:jc w:val="both"/>
        <w:rPr>
          <w:rFonts w:ascii="Tahoma" w:hAnsi="Tahoma" w:cs="Tahoma"/>
          <w:sz w:val="18"/>
          <w:szCs w:val="18"/>
        </w:rPr>
      </w:pPr>
      <w:r w:rsidRPr="008157A8">
        <w:rPr>
          <w:rFonts w:ascii="Tahoma" w:hAnsi="Tahoma" w:cs="Tahoma"/>
          <w:sz w:val="18"/>
          <w:szCs w:val="18"/>
        </w:rPr>
        <w:t>Kary umowne w przypadku zaistnienia podstaw do ich naliczania zostaną potrącone z należnego Wykonawcy wynagrodzenia.</w:t>
      </w:r>
    </w:p>
    <w:p w14:paraId="153CB0F9" w14:textId="77777777" w:rsidR="00BA01AD" w:rsidRPr="008157A8" w:rsidRDefault="00BA01AD" w:rsidP="00C3459D">
      <w:pPr>
        <w:numPr>
          <w:ilvl w:val="0"/>
          <w:numId w:val="69"/>
        </w:numPr>
        <w:tabs>
          <w:tab w:val="clear" w:pos="720"/>
          <w:tab w:val="num" w:pos="360"/>
        </w:tabs>
        <w:ind w:left="360"/>
        <w:jc w:val="both"/>
        <w:rPr>
          <w:rFonts w:ascii="Tahoma" w:hAnsi="Tahoma" w:cs="Tahoma"/>
          <w:sz w:val="18"/>
          <w:szCs w:val="18"/>
        </w:rPr>
      </w:pPr>
      <w:r w:rsidRPr="008157A8">
        <w:rPr>
          <w:rFonts w:ascii="Tahoma" w:hAnsi="Tahoma" w:cs="Tahoma"/>
          <w:sz w:val="18"/>
          <w:szCs w:val="18"/>
        </w:rPr>
        <w:t>Łączna wysokość kar umownych</w:t>
      </w:r>
      <w:r w:rsidRPr="008157A8">
        <w:rPr>
          <w:sz w:val="18"/>
          <w:szCs w:val="18"/>
        </w:rPr>
        <w:t xml:space="preserve"> </w:t>
      </w:r>
      <w:r w:rsidRPr="008157A8">
        <w:rPr>
          <w:rFonts w:ascii="Tahoma" w:hAnsi="Tahoma" w:cs="Tahoma"/>
          <w:sz w:val="18"/>
          <w:szCs w:val="18"/>
        </w:rPr>
        <w:t>nałożonych na Wykonawcę nie może przekroczyć 20% całkowitej ceny towaru netto, określonej w § 2 ust. 1 umowy.</w:t>
      </w:r>
    </w:p>
    <w:p w14:paraId="545DEC84" w14:textId="77777777" w:rsidR="00BA01AD" w:rsidRPr="008157A8" w:rsidRDefault="00BA01AD" w:rsidP="00BA01AD">
      <w:pPr>
        <w:jc w:val="center"/>
        <w:rPr>
          <w:rFonts w:ascii="Tahoma" w:hAnsi="Tahoma" w:cs="Tahoma"/>
          <w:sz w:val="18"/>
          <w:szCs w:val="18"/>
        </w:rPr>
      </w:pPr>
    </w:p>
    <w:p w14:paraId="3247564D"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 7</w:t>
      </w:r>
    </w:p>
    <w:p w14:paraId="75C69359" w14:textId="2AB65BA4" w:rsidR="00BA01AD" w:rsidRPr="008157A8" w:rsidRDefault="00BA01AD" w:rsidP="00C3459D">
      <w:pPr>
        <w:numPr>
          <w:ilvl w:val="0"/>
          <w:numId w:val="65"/>
        </w:numPr>
        <w:tabs>
          <w:tab w:val="clear" w:pos="720"/>
          <w:tab w:val="num" w:pos="284"/>
        </w:tabs>
        <w:ind w:left="284" w:hanging="284"/>
        <w:jc w:val="both"/>
        <w:rPr>
          <w:rFonts w:ascii="Tahoma" w:hAnsi="Tahoma" w:cs="Tahoma"/>
          <w:sz w:val="18"/>
          <w:szCs w:val="18"/>
        </w:rPr>
      </w:pPr>
      <w:r w:rsidRPr="008157A8">
        <w:rPr>
          <w:rFonts w:ascii="Tahoma" w:hAnsi="Tahoma" w:cs="Tahoma"/>
          <w:sz w:val="18"/>
          <w:szCs w:val="18"/>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BA2CDB">
        <w:rPr>
          <w:rFonts w:ascii="Tahoma" w:hAnsi="Tahoma" w:cs="Tahoma"/>
          <w:sz w:val="18"/>
          <w:szCs w:val="18"/>
        </w:rPr>
        <w:t xml:space="preserve"> </w:t>
      </w:r>
      <w:r w:rsidRPr="008157A8">
        <w:rPr>
          <w:rFonts w:ascii="Tahoma" w:hAnsi="Tahoma" w:cs="Tahoma"/>
          <w:sz w:val="18"/>
          <w:szCs w:val="18"/>
        </w:rPr>
        <w:t>Zamawiający może odstąpić od umowy w terminie 30 dni od powzięcia wiadomości o powyższych okolicznościach. W takim wypadku Wykonawca może żądać jedynie wynagrodzenia należnego mu z tytułu wykonania części umowy.</w:t>
      </w:r>
    </w:p>
    <w:p w14:paraId="5E0FB331" w14:textId="426BED67" w:rsidR="00BA01AD" w:rsidRPr="008157A8" w:rsidRDefault="00BA01AD" w:rsidP="00C3459D">
      <w:pPr>
        <w:numPr>
          <w:ilvl w:val="0"/>
          <w:numId w:val="65"/>
        </w:numPr>
        <w:tabs>
          <w:tab w:val="clear" w:pos="720"/>
          <w:tab w:val="num" w:pos="284"/>
        </w:tabs>
        <w:ind w:left="284" w:hanging="284"/>
        <w:jc w:val="both"/>
        <w:rPr>
          <w:rFonts w:ascii="Tahoma" w:hAnsi="Tahoma" w:cs="Tahoma"/>
          <w:iCs/>
          <w:kern w:val="16"/>
          <w:sz w:val="18"/>
          <w:szCs w:val="18"/>
        </w:rPr>
      </w:pPr>
      <w:r w:rsidRPr="008157A8">
        <w:rPr>
          <w:rFonts w:ascii="Tahoma" w:hAnsi="Tahoma" w:cs="Tahoma"/>
          <w:sz w:val="18"/>
          <w:szCs w:val="18"/>
        </w:rPr>
        <w:t xml:space="preserve">Zamawiający ma prawo </w:t>
      </w:r>
      <w:r w:rsidR="00EC7224">
        <w:rPr>
          <w:rFonts w:ascii="Tahoma" w:hAnsi="Tahoma" w:cs="Tahoma"/>
          <w:sz w:val="18"/>
          <w:szCs w:val="18"/>
        </w:rPr>
        <w:t xml:space="preserve">odstąpienia od umowy </w:t>
      </w:r>
      <w:r w:rsidRPr="008157A8">
        <w:rPr>
          <w:rFonts w:ascii="Tahoma" w:hAnsi="Tahoma" w:cs="Tahoma"/>
          <w:sz w:val="18"/>
          <w:szCs w:val="18"/>
        </w:rPr>
        <w:t>:</w:t>
      </w:r>
    </w:p>
    <w:p w14:paraId="1B5A545E" w14:textId="77777777" w:rsidR="00BA01AD" w:rsidRPr="008157A8" w:rsidRDefault="00BA01AD" w:rsidP="00C3459D">
      <w:pPr>
        <w:numPr>
          <w:ilvl w:val="0"/>
          <w:numId w:val="74"/>
        </w:numPr>
        <w:ind w:left="709"/>
        <w:jc w:val="both"/>
        <w:rPr>
          <w:rFonts w:ascii="Tahoma" w:hAnsi="Tahoma" w:cs="Tahoma"/>
          <w:iCs/>
          <w:kern w:val="16"/>
          <w:sz w:val="18"/>
          <w:szCs w:val="18"/>
        </w:rPr>
      </w:pPr>
      <w:r w:rsidRPr="008157A8">
        <w:rPr>
          <w:rFonts w:ascii="Tahoma" w:hAnsi="Tahoma" w:cs="Tahoma"/>
          <w:sz w:val="18"/>
          <w:szCs w:val="18"/>
        </w:rPr>
        <w:t xml:space="preserve">jeśli Wykonawca w terminie 7 dni od pisemnego wezwania, nie przedłoży dokumentów, o których mowa w </w:t>
      </w:r>
      <w:r w:rsidRPr="008157A8">
        <w:rPr>
          <w:rFonts w:ascii="Tahoma" w:hAnsi="Tahoma" w:cs="Tahoma"/>
          <w:iCs/>
          <w:kern w:val="16"/>
          <w:sz w:val="18"/>
          <w:szCs w:val="18"/>
        </w:rPr>
        <w:t>§ 8 ust. 1 umowy lub jeśli dokumenty te będą błędne lub nieważne.</w:t>
      </w:r>
    </w:p>
    <w:p w14:paraId="1AB98C80" w14:textId="0D1928C0" w:rsidR="00921074" w:rsidRPr="00BA2CDB" w:rsidRDefault="00FB5444" w:rsidP="00E04862">
      <w:pPr>
        <w:numPr>
          <w:ilvl w:val="0"/>
          <w:numId w:val="74"/>
        </w:numPr>
        <w:ind w:left="709"/>
        <w:jc w:val="both"/>
        <w:rPr>
          <w:rFonts w:ascii="Tahoma" w:hAnsi="Tahoma" w:cs="Tahoma"/>
          <w:sz w:val="18"/>
          <w:szCs w:val="18"/>
        </w:rPr>
      </w:pPr>
      <w:r w:rsidRPr="00E04862">
        <w:rPr>
          <w:rFonts w:ascii="Tahoma" w:hAnsi="Tahoma" w:cs="Tahoma"/>
          <w:sz w:val="18"/>
          <w:szCs w:val="18"/>
        </w:rPr>
        <w:t xml:space="preserve">w przypadku </w:t>
      </w:r>
      <w:r w:rsidR="00C3459D" w:rsidRPr="00921074">
        <w:rPr>
          <w:rFonts w:ascii="Tahoma" w:hAnsi="Tahoma" w:cs="Tahoma"/>
          <w:sz w:val="18"/>
          <w:szCs w:val="18"/>
        </w:rPr>
        <w:t>dostarczenia innego przedmiotu zamówienia niż przedstawi</w:t>
      </w:r>
      <w:r w:rsidRPr="00921074">
        <w:rPr>
          <w:rFonts w:ascii="Tahoma" w:hAnsi="Tahoma" w:cs="Tahoma"/>
          <w:sz w:val="18"/>
          <w:szCs w:val="18"/>
        </w:rPr>
        <w:t>ony w ofercie</w:t>
      </w:r>
      <w:r w:rsidR="00C3459D" w:rsidRPr="00921074">
        <w:rPr>
          <w:rFonts w:ascii="Tahoma" w:hAnsi="Tahoma" w:cs="Tahoma"/>
          <w:sz w:val="18"/>
          <w:szCs w:val="18"/>
        </w:rPr>
        <w:t xml:space="preserve">; </w:t>
      </w:r>
    </w:p>
    <w:p w14:paraId="442BAF7A" w14:textId="65DD4728" w:rsidR="00C25BA9" w:rsidRPr="00E04862" w:rsidRDefault="00BA2CDB" w:rsidP="00E04862">
      <w:pPr>
        <w:numPr>
          <w:ilvl w:val="0"/>
          <w:numId w:val="74"/>
        </w:numPr>
        <w:ind w:left="709"/>
        <w:jc w:val="both"/>
        <w:rPr>
          <w:rFonts w:ascii="Tahoma" w:hAnsi="Tahoma" w:cs="Tahoma"/>
          <w:sz w:val="18"/>
          <w:szCs w:val="18"/>
        </w:rPr>
      </w:pPr>
      <w:r w:rsidRPr="00E04862">
        <w:rPr>
          <w:rFonts w:ascii="Tahoma" w:hAnsi="Tahoma" w:cs="Tahoma"/>
          <w:sz w:val="18"/>
          <w:szCs w:val="18"/>
        </w:rPr>
        <w:t>gdy Wykonawca, mimo pisemnego wezwania Zamawiającego i wyznaczenia mu dodatkowego terminu, opóźnia się z wykonaniem przedmiotu umowy powyżej 7 dni, licząc od dnia następnego po upływie terminu umownego na wykonanie przedmiotu umowy</w:t>
      </w:r>
      <w:r w:rsidR="00BA01AD" w:rsidRPr="00E04862">
        <w:rPr>
          <w:rFonts w:ascii="Tahoma" w:hAnsi="Tahoma" w:cs="Tahoma"/>
          <w:sz w:val="18"/>
          <w:szCs w:val="18"/>
        </w:rPr>
        <w:t>.</w:t>
      </w:r>
    </w:p>
    <w:p w14:paraId="2AB1B89D" w14:textId="1730BFED" w:rsidR="001A2F1C" w:rsidRPr="003A7614" w:rsidRDefault="00AF4F4D" w:rsidP="003A7614">
      <w:pPr>
        <w:ind w:left="360"/>
        <w:jc w:val="both"/>
        <w:rPr>
          <w:rFonts w:ascii="Tahoma" w:hAnsi="Tahoma" w:cs="Tahoma"/>
          <w:sz w:val="18"/>
          <w:szCs w:val="18"/>
        </w:rPr>
      </w:pPr>
      <w:r w:rsidRPr="003A7614">
        <w:rPr>
          <w:rFonts w:ascii="Tahoma" w:hAnsi="Tahoma" w:cs="Tahoma"/>
          <w:sz w:val="18"/>
          <w:szCs w:val="18"/>
        </w:rPr>
        <w:t>Przy czym oświadczenie o odstąpieniu Zamawiający może  złożyć Wykonawcy w terminie 30 dni od daty zaistnienia podstaw do odstąpienia.</w:t>
      </w:r>
    </w:p>
    <w:p w14:paraId="0CB19014" w14:textId="77777777" w:rsidR="0080762B" w:rsidRDefault="0080762B" w:rsidP="00BA01AD">
      <w:pPr>
        <w:jc w:val="center"/>
        <w:rPr>
          <w:rFonts w:ascii="Tahoma" w:hAnsi="Tahoma" w:cs="Tahoma"/>
          <w:sz w:val="18"/>
          <w:szCs w:val="18"/>
        </w:rPr>
      </w:pPr>
    </w:p>
    <w:p w14:paraId="7EA861E6" w14:textId="4AD29BD8" w:rsidR="00BA01AD" w:rsidRPr="008157A8" w:rsidRDefault="00BA01AD" w:rsidP="00BA01AD">
      <w:pPr>
        <w:jc w:val="center"/>
        <w:rPr>
          <w:rFonts w:ascii="Tahoma" w:hAnsi="Tahoma" w:cs="Tahoma"/>
          <w:sz w:val="18"/>
          <w:szCs w:val="18"/>
        </w:rPr>
      </w:pPr>
      <w:r w:rsidRPr="008157A8">
        <w:rPr>
          <w:rFonts w:ascii="Tahoma" w:hAnsi="Tahoma" w:cs="Tahoma"/>
          <w:sz w:val="18"/>
          <w:szCs w:val="18"/>
        </w:rPr>
        <w:t>§ 8</w:t>
      </w:r>
    </w:p>
    <w:p w14:paraId="1CC0AEFD" w14:textId="77777777" w:rsidR="00BA01AD" w:rsidRPr="008157A8" w:rsidRDefault="00BA01AD" w:rsidP="00C3459D">
      <w:pPr>
        <w:numPr>
          <w:ilvl w:val="0"/>
          <w:numId w:val="70"/>
        </w:numPr>
        <w:tabs>
          <w:tab w:val="clear" w:pos="720"/>
        </w:tabs>
        <w:autoSpaceDE w:val="0"/>
        <w:autoSpaceDN w:val="0"/>
        <w:adjustRightInd w:val="0"/>
        <w:ind w:left="284" w:hanging="284"/>
        <w:jc w:val="both"/>
        <w:rPr>
          <w:rFonts w:ascii="Tahoma" w:hAnsi="Tahoma" w:cs="Tahoma"/>
          <w:sz w:val="18"/>
          <w:szCs w:val="18"/>
        </w:rPr>
      </w:pPr>
      <w:r w:rsidRPr="008157A8">
        <w:rPr>
          <w:rFonts w:ascii="Tahoma" w:hAnsi="Tahoma" w:cs="Tahoma"/>
          <w:sz w:val="18"/>
          <w:szCs w:val="18"/>
        </w:rPr>
        <w:t>Wykonawca zobowiązuje się dostarczać towar, który spe</w:t>
      </w:r>
      <w:r w:rsidRPr="008157A8">
        <w:rPr>
          <w:rFonts w:ascii="Tahoma" w:hAnsi="Tahoma" w:cs="Tahoma" w:hint="eastAsia"/>
          <w:sz w:val="18"/>
          <w:szCs w:val="18"/>
        </w:rPr>
        <w:t>ł</w:t>
      </w:r>
      <w:r w:rsidRPr="008157A8">
        <w:rPr>
          <w:rFonts w:ascii="Tahoma" w:hAnsi="Tahoma" w:cs="Tahoma"/>
          <w:sz w:val="18"/>
          <w:szCs w:val="18"/>
        </w:rPr>
        <w:t>nia wszystkie okre</w:t>
      </w:r>
      <w:r w:rsidRPr="008157A8">
        <w:rPr>
          <w:rFonts w:ascii="Tahoma" w:hAnsi="Tahoma" w:cs="Tahoma" w:hint="eastAsia"/>
          <w:sz w:val="18"/>
          <w:szCs w:val="18"/>
        </w:rPr>
        <w:t>ś</w:t>
      </w:r>
      <w:r w:rsidRPr="008157A8">
        <w:rPr>
          <w:rFonts w:ascii="Tahoma" w:hAnsi="Tahoma" w:cs="Tahoma"/>
          <w:sz w:val="18"/>
          <w:szCs w:val="18"/>
        </w:rPr>
        <w:t>lone przepisami prawa wymogi w zakresie dopuszczenia do obrotu i do używania na rynek polski, na co Wykonawca posiada wszystkie aktualne dokumenty, które w każdej chwili na ż</w:t>
      </w:r>
      <w:r w:rsidRPr="008157A8">
        <w:rPr>
          <w:rFonts w:ascii="Tahoma" w:hAnsi="Tahoma" w:cs="Tahoma" w:hint="eastAsia"/>
          <w:sz w:val="18"/>
          <w:szCs w:val="18"/>
        </w:rPr>
        <w:t>ą</w:t>
      </w:r>
      <w:r w:rsidRPr="008157A8">
        <w:rPr>
          <w:rFonts w:ascii="Tahoma" w:hAnsi="Tahoma" w:cs="Tahoma"/>
          <w:sz w:val="18"/>
          <w:szCs w:val="18"/>
        </w:rPr>
        <w:t>danie Zamawiaj</w:t>
      </w:r>
      <w:r w:rsidRPr="008157A8">
        <w:rPr>
          <w:rFonts w:ascii="Tahoma" w:hAnsi="Tahoma" w:cs="Tahoma" w:hint="eastAsia"/>
          <w:sz w:val="18"/>
          <w:szCs w:val="18"/>
        </w:rPr>
        <w:t>ą</w:t>
      </w:r>
      <w:r w:rsidRPr="008157A8">
        <w:rPr>
          <w:rFonts w:ascii="Tahoma" w:hAnsi="Tahoma" w:cs="Tahoma"/>
          <w:sz w:val="18"/>
          <w:szCs w:val="18"/>
        </w:rPr>
        <w:t>cego przed</w:t>
      </w:r>
      <w:r w:rsidRPr="008157A8">
        <w:rPr>
          <w:rFonts w:ascii="Tahoma" w:hAnsi="Tahoma" w:cs="Tahoma" w:hint="eastAsia"/>
          <w:sz w:val="18"/>
          <w:szCs w:val="18"/>
        </w:rPr>
        <w:t>ł</w:t>
      </w:r>
      <w:r w:rsidRPr="008157A8">
        <w:rPr>
          <w:rFonts w:ascii="Tahoma" w:hAnsi="Tahoma" w:cs="Tahoma"/>
          <w:sz w:val="18"/>
          <w:szCs w:val="18"/>
        </w:rPr>
        <w:t>oży do wgl</w:t>
      </w:r>
      <w:r w:rsidRPr="008157A8">
        <w:rPr>
          <w:rFonts w:ascii="Tahoma" w:hAnsi="Tahoma" w:cs="Tahoma" w:hint="eastAsia"/>
          <w:sz w:val="18"/>
          <w:szCs w:val="18"/>
        </w:rPr>
        <w:t>ą</w:t>
      </w:r>
      <w:r w:rsidRPr="008157A8">
        <w:rPr>
          <w:rFonts w:ascii="Tahoma" w:hAnsi="Tahoma" w:cs="Tahoma"/>
          <w:sz w:val="18"/>
          <w:szCs w:val="18"/>
        </w:rPr>
        <w:t>du.</w:t>
      </w:r>
    </w:p>
    <w:p w14:paraId="2705F21C" w14:textId="77777777" w:rsidR="00BA01AD" w:rsidRPr="008157A8" w:rsidRDefault="00BA01AD" w:rsidP="00C3459D">
      <w:pPr>
        <w:numPr>
          <w:ilvl w:val="0"/>
          <w:numId w:val="70"/>
        </w:numPr>
        <w:tabs>
          <w:tab w:val="clear" w:pos="720"/>
        </w:tabs>
        <w:autoSpaceDE w:val="0"/>
        <w:autoSpaceDN w:val="0"/>
        <w:adjustRightInd w:val="0"/>
        <w:ind w:left="284" w:hanging="284"/>
        <w:jc w:val="both"/>
        <w:rPr>
          <w:rFonts w:ascii="Tahoma" w:hAnsi="Tahoma" w:cs="Tahoma"/>
          <w:sz w:val="18"/>
          <w:szCs w:val="18"/>
        </w:rPr>
      </w:pPr>
      <w:r w:rsidRPr="008157A8">
        <w:rPr>
          <w:rFonts w:ascii="Tahoma" w:hAnsi="Tahoma" w:cs="Tahoma"/>
          <w:sz w:val="18"/>
          <w:szCs w:val="18"/>
        </w:rPr>
        <w:t>Wykonawca ponosi pe</w:t>
      </w:r>
      <w:r w:rsidRPr="008157A8">
        <w:rPr>
          <w:rFonts w:ascii="Tahoma" w:hAnsi="Tahoma" w:cs="Tahoma" w:hint="eastAsia"/>
          <w:sz w:val="18"/>
          <w:szCs w:val="18"/>
        </w:rPr>
        <w:t>ł</w:t>
      </w:r>
      <w:r w:rsidRPr="008157A8">
        <w:rPr>
          <w:rFonts w:ascii="Tahoma" w:hAnsi="Tahoma" w:cs="Tahoma"/>
          <w:sz w:val="18"/>
          <w:szCs w:val="18"/>
        </w:rPr>
        <w:t>n</w:t>
      </w:r>
      <w:r w:rsidRPr="008157A8">
        <w:rPr>
          <w:rFonts w:ascii="Tahoma" w:hAnsi="Tahoma" w:cs="Tahoma" w:hint="eastAsia"/>
          <w:sz w:val="18"/>
          <w:szCs w:val="18"/>
        </w:rPr>
        <w:t>ą</w:t>
      </w:r>
      <w:r w:rsidRPr="008157A8">
        <w:rPr>
          <w:rFonts w:ascii="Tahoma" w:hAnsi="Tahoma" w:cs="Tahoma"/>
          <w:sz w:val="18"/>
          <w:szCs w:val="18"/>
        </w:rPr>
        <w:t xml:space="preserve"> odpowiedzialno</w:t>
      </w:r>
      <w:r w:rsidRPr="008157A8">
        <w:rPr>
          <w:rFonts w:ascii="Tahoma" w:hAnsi="Tahoma" w:cs="Tahoma" w:hint="eastAsia"/>
          <w:sz w:val="18"/>
          <w:szCs w:val="18"/>
        </w:rPr>
        <w:t>ść</w:t>
      </w:r>
      <w:r w:rsidRPr="008157A8">
        <w:rPr>
          <w:rFonts w:ascii="Tahoma" w:hAnsi="Tahoma" w:cs="Tahoma"/>
          <w:sz w:val="18"/>
          <w:szCs w:val="18"/>
        </w:rPr>
        <w:t xml:space="preserve"> za wszelkie ewentualne szkody powsta</w:t>
      </w:r>
      <w:r w:rsidRPr="008157A8">
        <w:rPr>
          <w:rFonts w:ascii="Tahoma" w:hAnsi="Tahoma" w:cs="Tahoma" w:hint="eastAsia"/>
          <w:sz w:val="18"/>
          <w:szCs w:val="18"/>
        </w:rPr>
        <w:t>ł</w:t>
      </w:r>
      <w:r w:rsidRPr="008157A8">
        <w:rPr>
          <w:rFonts w:ascii="Tahoma" w:hAnsi="Tahoma" w:cs="Tahoma"/>
          <w:sz w:val="18"/>
          <w:szCs w:val="18"/>
        </w:rPr>
        <w:t>e u Zamawiaj</w:t>
      </w:r>
      <w:r w:rsidRPr="008157A8">
        <w:rPr>
          <w:rFonts w:ascii="Tahoma" w:hAnsi="Tahoma" w:cs="Tahoma" w:hint="eastAsia"/>
          <w:sz w:val="18"/>
          <w:szCs w:val="18"/>
        </w:rPr>
        <w:t>ą</w:t>
      </w:r>
      <w:r w:rsidRPr="008157A8">
        <w:rPr>
          <w:rFonts w:ascii="Tahoma" w:hAnsi="Tahoma" w:cs="Tahoma"/>
          <w:sz w:val="18"/>
          <w:szCs w:val="18"/>
        </w:rPr>
        <w:t>cego lub osób trzecich  w zwi</w:t>
      </w:r>
      <w:r w:rsidRPr="008157A8">
        <w:rPr>
          <w:rFonts w:ascii="Tahoma" w:hAnsi="Tahoma" w:cs="Tahoma" w:hint="eastAsia"/>
          <w:sz w:val="18"/>
          <w:szCs w:val="18"/>
        </w:rPr>
        <w:t>ą</w:t>
      </w:r>
      <w:r w:rsidRPr="008157A8">
        <w:rPr>
          <w:rFonts w:ascii="Tahoma" w:hAnsi="Tahoma" w:cs="Tahoma"/>
          <w:sz w:val="18"/>
          <w:szCs w:val="18"/>
        </w:rPr>
        <w:t>zku z zastosowaniem dostarczonego przez Wykonawc</w:t>
      </w:r>
      <w:r w:rsidRPr="008157A8">
        <w:rPr>
          <w:rFonts w:ascii="Tahoma" w:hAnsi="Tahoma" w:cs="Tahoma" w:hint="eastAsia"/>
          <w:sz w:val="18"/>
          <w:szCs w:val="18"/>
        </w:rPr>
        <w:t>ę</w:t>
      </w:r>
      <w:r w:rsidRPr="008157A8">
        <w:rPr>
          <w:rFonts w:ascii="Tahoma" w:hAnsi="Tahoma" w:cs="Tahoma"/>
          <w:sz w:val="18"/>
          <w:szCs w:val="18"/>
        </w:rPr>
        <w:t xml:space="preserve"> towaru niespe</w:t>
      </w:r>
      <w:r w:rsidRPr="008157A8">
        <w:rPr>
          <w:rFonts w:ascii="Tahoma" w:hAnsi="Tahoma" w:cs="Tahoma" w:hint="eastAsia"/>
          <w:sz w:val="18"/>
          <w:szCs w:val="18"/>
        </w:rPr>
        <w:t>ł</w:t>
      </w:r>
      <w:r w:rsidRPr="008157A8">
        <w:rPr>
          <w:rFonts w:ascii="Tahoma" w:hAnsi="Tahoma" w:cs="Tahoma"/>
          <w:sz w:val="18"/>
          <w:szCs w:val="18"/>
        </w:rPr>
        <w:t>niaj</w:t>
      </w:r>
      <w:r w:rsidRPr="008157A8">
        <w:rPr>
          <w:rFonts w:ascii="Tahoma" w:hAnsi="Tahoma" w:cs="Tahoma" w:hint="eastAsia"/>
          <w:sz w:val="18"/>
          <w:szCs w:val="18"/>
        </w:rPr>
        <w:t>ą</w:t>
      </w:r>
      <w:r w:rsidRPr="008157A8">
        <w:rPr>
          <w:rFonts w:ascii="Tahoma" w:hAnsi="Tahoma" w:cs="Tahoma"/>
          <w:sz w:val="18"/>
          <w:szCs w:val="18"/>
        </w:rPr>
        <w:t>cego wymogów określonych w ust. 1.</w:t>
      </w:r>
    </w:p>
    <w:p w14:paraId="2A25D99D" w14:textId="77777777" w:rsidR="00BA01AD" w:rsidRPr="008157A8" w:rsidRDefault="00BA01AD" w:rsidP="00C3459D">
      <w:pPr>
        <w:numPr>
          <w:ilvl w:val="0"/>
          <w:numId w:val="70"/>
        </w:numPr>
        <w:tabs>
          <w:tab w:val="clear" w:pos="720"/>
        </w:tabs>
        <w:autoSpaceDE w:val="0"/>
        <w:autoSpaceDN w:val="0"/>
        <w:adjustRightInd w:val="0"/>
        <w:ind w:left="284" w:hanging="284"/>
        <w:jc w:val="both"/>
        <w:rPr>
          <w:rFonts w:ascii="Tahoma" w:hAnsi="Tahoma" w:cs="Tahoma"/>
          <w:sz w:val="18"/>
          <w:szCs w:val="18"/>
        </w:rPr>
      </w:pPr>
      <w:r w:rsidRPr="008157A8">
        <w:rPr>
          <w:rFonts w:ascii="Tahoma" w:hAnsi="Tahoma" w:cs="Tahoma"/>
          <w:sz w:val="18"/>
          <w:szCs w:val="18"/>
        </w:rPr>
        <w:t>Wykonawca oświadcza, iż dostarczany towar będzie transportowany i przechowywany zgodnie z wymaganiami  jakościowymi dla danego towaru.</w:t>
      </w:r>
    </w:p>
    <w:p w14:paraId="091A33C8" w14:textId="77777777" w:rsidR="00BA01AD" w:rsidRPr="008157A8" w:rsidRDefault="00BA01AD" w:rsidP="00BA01AD">
      <w:pPr>
        <w:jc w:val="center"/>
        <w:rPr>
          <w:rFonts w:ascii="Tahoma" w:hAnsi="Tahoma" w:cs="Tahoma"/>
          <w:sz w:val="18"/>
          <w:szCs w:val="18"/>
        </w:rPr>
      </w:pPr>
    </w:p>
    <w:p w14:paraId="4D4127AB" w14:textId="77777777" w:rsidR="00BA01AD" w:rsidRPr="008157A8" w:rsidRDefault="00BA01AD" w:rsidP="00BA01AD">
      <w:pPr>
        <w:jc w:val="center"/>
        <w:rPr>
          <w:rFonts w:ascii="Tahoma" w:hAnsi="Tahoma" w:cs="Tahoma"/>
          <w:sz w:val="18"/>
          <w:szCs w:val="18"/>
        </w:rPr>
      </w:pPr>
      <w:r w:rsidRPr="008157A8">
        <w:rPr>
          <w:rFonts w:ascii="Tahoma" w:hAnsi="Tahoma" w:cs="Tahoma"/>
          <w:bCs/>
          <w:sz w:val="18"/>
          <w:szCs w:val="18"/>
        </w:rPr>
        <w:t xml:space="preserve">§ </w:t>
      </w:r>
      <w:r w:rsidR="002A0B0F">
        <w:rPr>
          <w:rFonts w:ascii="Tahoma" w:hAnsi="Tahoma" w:cs="Tahoma"/>
          <w:bCs/>
          <w:sz w:val="18"/>
          <w:szCs w:val="18"/>
        </w:rPr>
        <w:t>9</w:t>
      </w:r>
      <w:r w:rsidRPr="008157A8">
        <w:rPr>
          <w:rFonts w:ascii="Tahoma" w:hAnsi="Tahoma" w:cs="Tahoma"/>
          <w:sz w:val="18"/>
          <w:szCs w:val="18"/>
        </w:rPr>
        <w:t xml:space="preserve"> </w:t>
      </w:r>
    </w:p>
    <w:p w14:paraId="579BA4CF" w14:textId="5C2102F0" w:rsidR="00BA01AD" w:rsidRPr="008157A8" w:rsidRDefault="00BA01AD" w:rsidP="00C3459D">
      <w:pPr>
        <w:numPr>
          <w:ilvl w:val="0"/>
          <w:numId w:val="76"/>
        </w:numPr>
        <w:tabs>
          <w:tab w:val="clear" w:pos="1080"/>
          <w:tab w:val="num" w:pos="284"/>
        </w:tabs>
        <w:ind w:left="284" w:hanging="284"/>
        <w:jc w:val="both"/>
        <w:rPr>
          <w:rFonts w:ascii="Tahoma" w:hAnsi="Tahoma" w:cs="Tahoma"/>
          <w:sz w:val="18"/>
          <w:szCs w:val="18"/>
        </w:rPr>
      </w:pPr>
      <w:r w:rsidRPr="008157A8">
        <w:rPr>
          <w:rFonts w:ascii="Tahoma" w:hAnsi="Tahoma" w:cs="Tahoma"/>
          <w:sz w:val="18"/>
          <w:szCs w:val="18"/>
        </w:rPr>
        <w:t xml:space="preserve">Wszelkie zmiany i uzupełnienia niniejszej umowy wymagają dla swej ważności pod rygorem nieważności formy pisemnej, z zastrzeżeniem postanowienia ust. </w:t>
      </w:r>
      <w:r w:rsidR="00031D46">
        <w:rPr>
          <w:rFonts w:ascii="Tahoma" w:hAnsi="Tahoma" w:cs="Tahoma"/>
          <w:sz w:val="18"/>
          <w:szCs w:val="18"/>
        </w:rPr>
        <w:t>2</w:t>
      </w:r>
      <w:r w:rsidRPr="008157A8">
        <w:rPr>
          <w:rFonts w:ascii="Tahoma" w:hAnsi="Tahoma" w:cs="Tahoma"/>
          <w:sz w:val="18"/>
          <w:szCs w:val="18"/>
        </w:rPr>
        <w:t xml:space="preserve"> poniżej.</w:t>
      </w:r>
    </w:p>
    <w:p w14:paraId="090E834D" w14:textId="77777777" w:rsidR="00BA01AD" w:rsidRPr="008157A8" w:rsidRDefault="00BA01AD" w:rsidP="00C3459D">
      <w:pPr>
        <w:numPr>
          <w:ilvl w:val="0"/>
          <w:numId w:val="76"/>
        </w:numPr>
        <w:tabs>
          <w:tab w:val="clear" w:pos="1080"/>
          <w:tab w:val="num" w:pos="284"/>
        </w:tabs>
        <w:ind w:left="284" w:hanging="284"/>
        <w:jc w:val="both"/>
        <w:rPr>
          <w:rFonts w:ascii="Tahoma" w:hAnsi="Tahoma" w:cs="Tahoma"/>
          <w:sz w:val="18"/>
          <w:szCs w:val="18"/>
        </w:rPr>
      </w:pPr>
      <w:r w:rsidRPr="008157A8">
        <w:rPr>
          <w:rFonts w:ascii="Tahoma" w:hAnsi="Tahoma" w:cs="Tahoma"/>
          <w:sz w:val="18"/>
          <w:szCs w:val="18"/>
        </w:rPr>
        <w:t>Zmiana treści umowy, po uprzednich obustronnych uzgodnieniach, może nastąpić w przypadkach określonych w art. 454 ust. 1 pkt. 2 i ust. 2 oraz 455 oraz m.in. w następujących przypadkach:</w:t>
      </w:r>
    </w:p>
    <w:p w14:paraId="4CE9478A" w14:textId="5BF00C4E" w:rsidR="00BA01AD" w:rsidRPr="008157A8" w:rsidRDefault="00BA01AD" w:rsidP="00C3459D">
      <w:pPr>
        <w:numPr>
          <w:ilvl w:val="0"/>
          <w:numId w:val="77"/>
        </w:numPr>
        <w:autoSpaceDE w:val="0"/>
        <w:autoSpaceDN w:val="0"/>
        <w:adjustRightInd w:val="0"/>
        <w:jc w:val="both"/>
        <w:rPr>
          <w:rFonts w:ascii="Tahoma" w:hAnsi="Tahoma" w:cs="Tahoma"/>
          <w:sz w:val="18"/>
          <w:szCs w:val="18"/>
        </w:rPr>
      </w:pPr>
      <w:r w:rsidRPr="008157A8">
        <w:rPr>
          <w:rFonts w:ascii="Tahoma" w:hAnsi="Tahoma" w:cs="Tahoma"/>
          <w:sz w:val="18"/>
          <w:szCs w:val="18"/>
        </w:rPr>
        <w:t xml:space="preserve">dodatkowych rabatów oraz promocji producenckich skutkujących obniżeniem cen towarów, stanowiących przedmiot </w:t>
      </w:r>
      <w:r w:rsidR="00BF4004">
        <w:rPr>
          <w:rFonts w:ascii="Tahoma" w:hAnsi="Tahoma" w:cs="Tahoma"/>
          <w:sz w:val="18"/>
          <w:szCs w:val="18"/>
        </w:rPr>
        <w:t>umowy,</w:t>
      </w:r>
    </w:p>
    <w:p w14:paraId="2C6A57D8" w14:textId="77777777" w:rsidR="00BA01AD" w:rsidRPr="008157A8" w:rsidRDefault="00BA01AD" w:rsidP="00C3459D">
      <w:pPr>
        <w:numPr>
          <w:ilvl w:val="0"/>
          <w:numId w:val="77"/>
        </w:numPr>
        <w:autoSpaceDE w:val="0"/>
        <w:autoSpaceDN w:val="0"/>
        <w:adjustRightInd w:val="0"/>
        <w:jc w:val="both"/>
        <w:rPr>
          <w:rFonts w:ascii="Tahoma" w:hAnsi="Tahoma" w:cs="Tahoma"/>
          <w:sz w:val="18"/>
          <w:szCs w:val="18"/>
        </w:rPr>
      </w:pPr>
      <w:r w:rsidRPr="008157A8">
        <w:rPr>
          <w:rFonts w:ascii="Tahoma" w:hAnsi="Tahoma" w:cs="Tahoma"/>
          <w:sz w:val="18"/>
          <w:szCs w:val="18"/>
        </w:rPr>
        <w:t>zmiany przepisów prawa;</w:t>
      </w:r>
    </w:p>
    <w:p w14:paraId="06B8C3BA" w14:textId="77777777" w:rsidR="00BA01AD" w:rsidRPr="008157A8" w:rsidRDefault="00BA01AD" w:rsidP="00C3459D">
      <w:pPr>
        <w:numPr>
          <w:ilvl w:val="0"/>
          <w:numId w:val="77"/>
        </w:numPr>
        <w:autoSpaceDE w:val="0"/>
        <w:jc w:val="both"/>
        <w:rPr>
          <w:rFonts w:ascii="Tahoma" w:hAnsi="Tahoma" w:cs="Tahoma"/>
          <w:sz w:val="18"/>
          <w:szCs w:val="18"/>
        </w:rPr>
      </w:pPr>
      <w:r w:rsidRPr="008157A8">
        <w:rPr>
          <w:rFonts w:ascii="Tahoma" w:hAnsi="Tahoma" w:cs="Tahoma"/>
          <w:sz w:val="18"/>
          <w:szCs w:val="18"/>
        </w:rPr>
        <w:t>zmiany organizacyjnej po stronie Zamawiającego;</w:t>
      </w:r>
    </w:p>
    <w:p w14:paraId="79396A45" w14:textId="77777777" w:rsidR="00BA01AD" w:rsidRPr="008157A8" w:rsidRDefault="00BA01AD" w:rsidP="00BA01AD">
      <w:pPr>
        <w:autoSpaceDE w:val="0"/>
        <w:autoSpaceDN w:val="0"/>
        <w:adjustRightInd w:val="0"/>
        <w:ind w:left="284"/>
        <w:jc w:val="both"/>
        <w:rPr>
          <w:rFonts w:ascii="Tahoma" w:hAnsi="Tahoma" w:cs="Tahoma"/>
          <w:sz w:val="18"/>
          <w:szCs w:val="18"/>
        </w:rPr>
      </w:pPr>
      <w:r w:rsidRPr="008157A8">
        <w:rPr>
          <w:rFonts w:ascii="Tahoma" w:hAnsi="Tahoma" w:cs="Tahoma"/>
          <w:sz w:val="18"/>
          <w:szCs w:val="18"/>
        </w:rPr>
        <w:t>Wyżej wymienione zmiany nie mogą skutkować podwyższeniem ceny jednostkowej netto wskazanej w ofercie.</w:t>
      </w:r>
    </w:p>
    <w:p w14:paraId="1B87A67F" w14:textId="77777777" w:rsidR="00BA01AD" w:rsidRPr="008157A8" w:rsidRDefault="00BA01AD" w:rsidP="00BA01AD">
      <w:pPr>
        <w:ind w:left="1080"/>
        <w:jc w:val="both"/>
        <w:rPr>
          <w:rFonts w:ascii="Tahoma" w:hAnsi="Tahoma" w:cs="Tahoma"/>
          <w:iCs/>
          <w:sz w:val="18"/>
          <w:szCs w:val="18"/>
        </w:rPr>
      </w:pPr>
    </w:p>
    <w:p w14:paraId="3E0B0B09" w14:textId="77777777" w:rsidR="00BA01AD" w:rsidRPr="008157A8" w:rsidRDefault="00BA01AD" w:rsidP="00BA01AD">
      <w:pPr>
        <w:jc w:val="center"/>
        <w:rPr>
          <w:rFonts w:ascii="Tahoma" w:hAnsi="Tahoma" w:cs="Tahoma"/>
          <w:bCs/>
          <w:sz w:val="18"/>
          <w:szCs w:val="18"/>
        </w:rPr>
      </w:pPr>
      <w:r w:rsidRPr="008157A8">
        <w:rPr>
          <w:rFonts w:ascii="Tahoma" w:hAnsi="Tahoma" w:cs="Tahoma"/>
          <w:bCs/>
          <w:sz w:val="18"/>
          <w:szCs w:val="18"/>
        </w:rPr>
        <w:t>§ 1</w:t>
      </w:r>
      <w:r w:rsidR="002A0B0F">
        <w:rPr>
          <w:rFonts w:ascii="Tahoma" w:hAnsi="Tahoma" w:cs="Tahoma"/>
          <w:bCs/>
          <w:sz w:val="18"/>
          <w:szCs w:val="18"/>
        </w:rPr>
        <w:t>0</w:t>
      </w:r>
    </w:p>
    <w:p w14:paraId="48B33B40" w14:textId="77777777" w:rsidR="00BA01AD" w:rsidRPr="008157A8" w:rsidRDefault="00BA01AD" w:rsidP="00C3459D">
      <w:pPr>
        <w:pStyle w:val="Akapitzlist"/>
        <w:numPr>
          <w:ilvl w:val="0"/>
          <w:numId w:val="66"/>
        </w:numPr>
        <w:spacing w:after="0" w:line="240" w:lineRule="auto"/>
        <w:ind w:left="284" w:hanging="284"/>
        <w:jc w:val="both"/>
        <w:rPr>
          <w:rFonts w:ascii="Tahoma" w:hAnsi="Tahoma" w:cs="Tahoma"/>
          <w:sz w:val="18"/>
          <w:szCs w:val="18"/>
        </w:rPr>
      </w:pPr>
      <w:r w:rsidRPr="008157A8">
        <w:rPr>
          <w:rFonts w:ascii="Tahoma" w:hAnsi="Tahoma" w:cs="Tahoma"/>
          <w:sz w:val="18"/>
          <w:szCs w:val="18"/>
        </w:rPr>
        <w:t xml:space="preserve">Strony zobowiązują się do utrzymania w tajemnicy nie ujawniania, nie publikowania, nie przekazywania, nie udostępniania w żaden inny sposób osobom trzecim jakichkolwiek danych o transakcjach i o klientach stron, jak również: </w:t>
      </w:r>
    </w:p>
    <w:p w14:paraId="1EF4DE11" w14:textId="77777777" w:rsidR="00BA01AD" w:rsidRPr="008157A8" w:rsidRDefault="00BA01AD" w:rsidP="00C3459D">
      <w:pPr>
        <w:numPr>
          <w:ilvl w:val="1"/>
          <w:numId w:val="64"/>
        </w:numPr>
        <w:tabs>
          <w:tab w:val="left" w:pos="993"/>
        </w:tabs>
        <w:ind w:left="992" w:hanging="425"/>
        <w:jc w:val="both"/>
        <w:rPr>
          <w:rFonts w:ascii="Tahoma" w:eastAsia="Calibri" w:hAnsi="Tahoma" w:cs="Tahoma"/>
          <w:sz w:val="18"/>
          <w:szCs w:val="18"/>
        </w:rPr>
      </w:pPr>
      <w:r w:rsidRPr="008157A8">
        <w:rPr>
          <w:rFonts w:ascii="Tahoma" w:eastAsia="Calibri" w:hAnsi="Tahoma" w:cs="Tahoma"/>
          <w:sz w:val="18"/>
          <w:szCs w:val="18"/>
        </w:rPr>
        <w:t xml:space="preserve">informacji o danych dotyczących, podejmowania przez jedną ze stron czynności w toku realizacji niniejszej umowy, </w:t>
      </w:r>
    </w:p>
    <w:p w14:paraId="32F80785" w14:textId="77777777" w:rsidR="00BA01AD" w:rsidRPr="008157A8" w:rsidRDefault="00BA01AD" w:rsidP="00C3459D">
      <w:pPr>
        <w:numPr>
          <w:ilvl w:val="1"/>
          <w:numId w:val="64"/>
        </w:numPr>
        <w:tabs>
          <w:tab w:val="left" w:pos="993"/>
        </w:tabs>
        <w:ind w:left="992" w:hanging="425"/>
        <w:jc w:val="both"/>
        <w:rPr>
          <w:rFonts w:ascii="Tahoma" w:eastAsia="Calibri" w:hAnsi="Tahoma" w:cs="Tahoma"/>
          <w:sz w:val="18"/>
          <w:szCs w:val="18"/>
        </w:rPr>
      </w:pPr>
      <w:r w:rsidRPr="008157A8">
        <w:rPr>
          <w:rFonts w:ascii="Tahoma" w:eastAsia="Calibri" w:hAnsi="Tahoma" w:cs="Tahoma"/>
          <w:sz w:val="18"/>
          <w:szCs w:val="18"/>
        </w:rPr>
        <w:t xml:space="preserve">informacji stanowiących tajemnice przedsiębiorstwa stron w rozumieniu Ustawy z dnia z dnia 16 kwietnia 1993 r. o zwalczaniu nieuczciwej konkurencji, </w:t>
      </w:r>
    </w:p>
    <w:p w14:paraId="70454EE2" w14:textId="77777777" w:rsidR="00BA01AD" w:rsidRPr="008157A8" w:rsidRDefault="00BA01AD" w:rsidP="00C3459D">
      <w:pPr>
        <w:numPr>
          <w:ilvl w:val="1"/>
          <w:numId w:val="64"/>
        </w:numPr>
        <w:tabs>
          <w:tab w:val="left" w:pos="993"/>
        </w:tabs>
        <w:ind w:left="992" w:hanging="425"/>
        <w:jc w:val="both"/>
        <w:rPr>
          <w:rFonts w:ascii="Tahoma" w:eastAsia="Calibri" w:hAnsi="Tahoma" w:cs="Tahoma"/>
          <w:sz w:val="18"/>
          <w:szCs w:val="18"/>
        </w:rPr>
      </w:pPr>
      <w:r w:rsidRPr="008157A8">
        <w:rPr>
          <w:rFonts w:ascii="Tahoma" w:eastAsia="Calibri" w:hAnsi="Tahoma" w:cs="Tahoma"/>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2DF01E93" w14:textId="77777777" w:rsidR="00BA01AD" w:rsidRPr="008157A8" w:rsidRDefault="00BA01AD" w:rsidP="00C3459D">
      <w:pPr>
        <w:pStyle w:val="Akapitzlist"/>
        <w:numPr>
          <w:ilvl w:val="0"/>
          <w:numId w:val="66"/>
        </w:numPr>
        <w:spacing w:after="0" w:line="240" w:lineRule="auto"/>
        <w:ind w:left="284" w:hanging="284"/>
        <w:jc w:val="both"/>
        <w:rPr>
          <w:rFonts w:ascii="Tahoma" w:hAnsi="Tahoma" w:cs="Tahoma"/>
          <w:sz w:val="18"/>
          <w:szCs w:val="18"/>
        </w:rPr>
      </w:pPr>
      <w:r w:rsidRPr="008157A8">
        <w:rPr>
          <w:rFonts w:ascii="Tahoma" w:hAnsi="Tahoma" w:cs="Tahoma"/>
          <w:sz w:val="18"/>
          <w:szCs w:val="18"/>
        </w:rPr>
        <w:t>Obowiązkiem zachowania poufności umowy nie jest objęty fakt jej zawarcia ani jej treść w zakresie określonym obowiązującymi przepisami prawa, a także inne informacje podlegające ujawnieniu w trybie ustawy o dostępie do informacji publicznej.</w:t>
      </w:r>
    </w:p>
    <w:p w14:paraId="6FD1CB96" w14:textId="77777777" w:rsidR="00BA01AD" w:rsidRPr="008157A8" w:rsidRDefault="00BA01AD" w:rsidP="00C3459D">
      <w:pPr>
        <w:numPr>
          <w:ilvl w:val="1"/>
          <w:numId w:val="64"/>
        </w:numPr>
        <w:tabs>
          <w:tab w:val="left" w:pos="993"/>
        </w:tabs>
        <w:ind w:left="992" w:hanging="425"/>
        <w:jc w:val="both"/>
        <w:rPr>
          <w:rFonts w:ascii="Tahoma" w:eastAsia="Calibri" w:hAnsi="Tahoma" w:cs="Tahoma"/>
          <w:sz w:val="18"/>
          <w:szCs w:val="18"/>
        </w:rPr>
      </w:pPr>
      <w:r w:rsidRPr="008157A8">
        <w:rPr>
          <w:rFonts w:ascii="Tahoma" w:eastAsia="Calibri" w:hAnsi="Tahoma" w:cs="Tahoma"/>
          <w:sz w:val="18"/>
          <w:szCs w:val="18"/>
        </w:rPr>
        <w:lastRenderedPageBreak/>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5E7C1FB1" w14:textId="77777777" w:rsidR="00BA01AD" w:rsidRPr="008157A8" w:rsidRDefault="00BA01AD" w:rsidP="00C3459D">
      <w:pPr>
        <w:numPr>
          <w:ilvl w:val="1"/>
          <w:numId w:val="64"/>
        </w:numPr>
        <w:tabs>
          <w:tab w:val="left" w:pos="993"/>
        </w:tabs>
        <w:ind w:left="992" w:hanging="425"/>
        <w:jc w:val="both"/>
        <w:rPr>
          <w:rFonts w:ascii="Tahoma" w:eastAsia="Calibri" w:hAnsi="Tahoma" w:cs="Tahoma"/>
          <w:sz w:val="18"/>
          <w:szCs w:val="18"/>
        </w:rPr>
      </w:pPr>
      <w:r w:rsidRPr="008157A8">
        <w:rPr>
          <w:rFonts w:ascii="Tahoma" w:eastAsia="Calibri" w:hAnsi="Tahoma" w:cs="Tahoma"/>
          <w:sz w:val="18"/>
          <w:szCs w:val="18"/>
        </w:rPr>
        <w:t>Strony umowy mają prawo do wykorzystania informacji o realizacji umowy oraz ogólnego przedmiotu i stron umowy dla celów marketingowych i referencyjnych  tym podania tych informacji do wiadomości publicznej.</w:t>
      </w:r>
    </w:p>
    <w:p w14:paraId="4852BB92" w14:textId="77777777" w:rsidR="00BA01AD" w:rsidRPr="008157A8" w:rsidRDefault="00BA01AD" w:rsidP="00BA01AD">
      <w:pPr>
        <w:jc w:val="center"/>
        <w:rPr>
          <w:rFonts w:ascii="Tahoma" w:hAnsi="Tahoma" w:cs="Tahoma"/>
          <w:sz w:val="18"/>
          <w:szCs w:val="18"/>
        </w:rPr>
      </w:pPr>
    </w:p>
    <w:p w14:paraId="28F2B5B8"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 1</w:t>
      </w:r>
      <w:r w:rsidR="002A0B0F">
        <w:rPr>
          <w:rFonts w:ascii="Tahoma" w:hAnsi="Tahoma" w:cs="Tahoma"/>
          <w:sz w:val="18"/>
          <w:szCs w:val="18"/>
        </w:rPr>
        <w:t>1</w:t>
      </w:r>
    </w:p>
    <w:p w14:paraId="023219FB" w14:textId="77777777" w:rsidR="00BA01AD" w:rsidRPr="008157A8" w:rsidRDefault="00BA01AD" w:rsidP="00BA01AD">
      <w:pPr>
        <w:jc w:val="center"/>
        <w:rPr>
          <w:rFonts w:ascii="Tahoma" w:hAnsi="Tahoma" w:cs="Tahoma"/>
          <w:sz w:val="18"/>
          <w:szCs w:val="18"/>
        </w:rPr>
      </w:pPr>
      <w:r w:rsidRPr="008157A8">
        <w:rPr>
          <w:rFonts w:ascii="Tahoma" w:hAnsi="Tahoma" w:cs="Tahoma"/>
          <w:bCs/>
          <w:sz w:val="18"/>
          <w:szCs w:val="18"/>
        </w:rPr>
        <w:t>Podwykonawstwo – jeśli dotyczy</w:t>
      </w:r>
    </w:p>
    <w:p w14:paraId="571B6642" w14:textId="77777777" w:rsidR="00BA01AD" w:rsidRPr="008157A8" w:rsidRDefault="00BA01AD" w:rsidP="00BA01AD">
      <w:pPr>
        <w:pStyle w:val="standard"/>
        <w:numPr>
          <w:ilvl w:val="0"/>
          <w:numId w:val="35"/>
        </w:numPr>
        <w:tabs>
          <w:tab w:val="clear" w:pos="720"/>
        </w:tabs>
        <w:spacing w:before="0" w:beforeAutospacing="0" w:after="0" w:afterAutospacing="0"/>
        <w:ind w:left="284" w:hanging="284"/>
        <w:jc w:val="both"/>
        <w:rPr>
          <w:rFonts w:ascii="Tahoma" w:hAnsi="Tahoma" w:cs="Tahoma"/>
          <w:sz w:val="18"/>
          <w:szCs w:val="18"/>
        </w:rPr>
      </w:pPr>
      <w:r w:rsidRPr="008157A8">
        <w:rPr>
          <w:rFonts w:ascii="Tahoma" w:hAnsi="Tahoma" w:cs="Tahoma"/>
          <w:sz w:val="18"/>
          <w:szCs w:val="18"/>
        </w:rPr>
        <w:t>Wykonawca może realizować przedmiot Umowy korzystając z podwykonawstwa na  zasadach określonych w niniejszym paragrafie oraz w zakresie wskazanym w ofercie.</w:t>
      </w:r>
    </w:p>
    <w:p w14:paraId="512ED509" w14:textId="77777777" w:rsidR="00BA01AD" w:rsidRPr="008157A8" w:rsidRDefault="00BA01AD" w:rsidP="00BA01AD">
      <w:pPr>
        <w:pStyle w:val="standard"/>
        <w:numPr>
          <w:ilvl w:val="0"/>
          <w:numId w:val="35"/>
        </w:numPr>
        <w:tabs>
          <w:tab w:val="clear" w:pos="720"/>
        </w:tabs>
        <w:spacing w:before="0" w:beforeAutospacing="0" w:after="0" w:afterAutospacing="0"/>
        <w:ind w:left="284" w:hanging="284"/>
        <w:jc w:val="both"/>
        <w:rPr>
          <w:rFonts w:ascii="Tahoma" w:hAnsi="Tahoma" w:cs="Tahoma"/>
          <w:sz w:val="18"/>
          <w:szCs w:val="18"/>
        </w:rPr>
      </w:pPr>
      <w:r w:rsidRPr="008157A8">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0CAF89B2" w14:textId="77777777" w:rsidR="00BA01AD" w:rsidRPr="008157A8" w:rsidRDefault="00BA01AD" w:rsidP="00BA01AD">
      <w:pPr>
        <w:pStyle w:val="standard"/>
        <w:numPr>
          <w:ilvl w:val="0"/>
          <w:numId w:val="35"/>
        </w:numPr>
        <w:tabs>
          <w:tab w:val="clear" w:pos="720"/>
        </w:tabs>
        <w:spacing w:before="0" w:beforeAutospacing="0" w:after="0" w:afterAutospacing="0"/>
        <w:ind w:left="284" w:hanging="284"/>
        <w:jc w:val="both"/>
        <w:rPr>
          <w:rFonts w:ascii="Tahoma" w:hAnsi="Tahoma" w:cs="Tahoma"/>
          <w:sz w:val="18"/>
          <w:szCs w:val="18"/>
        </w:rPr>
      </w:pPr>
      <w:r w:rsidRPr="008157A8">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54239D2" w14:textId="77777777" w:rsidR="00BA01AD" w:rsidRPr="008157A8" w:rsidRDefault="00BA01AD" w:rsidP="00BA01AD">
      <w:pPr>
        <w:pStyle w:val="standard"/>
        <w:numPr>
          <w:ilvl w:val="0"/>
          <w:numId w:val="35"/>
        </w:numPr>
        <w:tabs>
          <w:tab w:val="clear" w:pos="720"/>
        </w:tabs>
        <w:spacing w:before="0" w:beforeAutospacing="0" w:after="0" w:afterAutospacing="0"/>
        <w:ind w:left="284" w:hanging="284"/>
        <w:jc w:val="both"/>
        <w:rPr>
          <w:rFonts w:ascii="Tahoma" w:hAnsi="Tahoma" w:cs="Tahoma"/>
          <w:sz w:val="18"/>
          <w:szCs w:val="18"/>
        </w:rPr>
      </w:pPr>
      <w:r w:rsidRPr="008157A8">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18B1040F" w14:textId="77777777" w:rsidR="00BA01AD" w:rsidRPr="008157A8" w:rsidRDefault="00BA01AD" w:rsidP="00BA01AD">
      <w:pPr>
        <w:pStyle w:val="standard"/>
        <w:numPr>
          <w:ilvl w:val="0"/>
          <w:numId w:val="35"/>
        </w:numPr>
        <w:tabs>
          <w:tab w:val="clear" w:pos="720"/>
        </w:tabs>
        <w:spacing w:before="0" w:beforeAutospacing="0" w:after="0" w:afterAutospacing="0"/>
        <w:ind w:left="284" w:hanging="284"/>
        <w:jc w:val="both"/>
        <w:rPr>
          <w:rFonts w:ascii="Tahoma" w:hAnsi="Tahoma" w:cs="Tahoma"/>
          <w:sz w:val="18"/>
          <w:szCs w:val="18"/>
        </w:rPr>
      </w:pPr>
      <w:r w:rsidRPr="008157A8">
        <w:rPr>
          <w:rFonts w:ascii="Tahoma" w:hAnsi="Tahoma" w:cs="Tahoma"/>
          <w:sz w:val="18"/>
          <w:szCs w:val="18"/>
        </w:rPr>
        <w:t xml:space="preserve">Wykaz podwykonawców, w tym innych podmiotów, na zdolności których Wykonawca powoływał się, na zasadach określonych w art. 118 ustawy </w:t>
      </w:r>
      <w:proofErr w:type="spellStart"/>
      <w:r w:rsidRPr="008157A8">
        <w:rPr>
          <w:rFonts w:ascii="Tahoma" w:hAnsi="Tahoma" w:cs="Tahoma"/>
          <w:sz w:val="18"/>
          <w:szCs w:val="18"/>
        </w:rPr>
        <w:t>Pzp</w:t>
      </w:r>
      <w:proofErr w:type="spellEnd"/>
      <w:r w:rsidRPr="008157A8">
        <w:rPr>
          <w:rFonts w:ascii="Tahoma" w:hAnsi="Tahoma" w:cs="Tahoma"/>
          <w:sz w:val="18"/>
          <w:szCs w:val="18"/>
        </w:rPr>
        <w:t xml:space="preserve">, w celu wykazania spełnienia warunków udziału w postępowaniu, o których mowa w art. 112 ust. 2 ustawy </w:t>
      </w:r>
      <w:proofErr w:type="spellStart"/>
      <w:r w:rsidRPr="008157A8">
        <w:rPr>
          <w:rFonts w:ascii="Tahoma" w:hAnsi="Tahoma" w:cs="Tahoma"/>
          <w:sz w:val="18"/>
          <w:szCs w:val="18"/>
        </w:rPr>
        <w:t>Pzp</w:t>
      </w:r>
      <w:proofErr w:type="spellEnd"/>
      <w:r w:rsidRPr="008157A8">
        <w:rPr>
          <w:rFonts w:ascii="Tahoma" w:hAnsi="Tahoma" w:cs="Tahoma"/>
          <w:sz w:val="18"/>
          <w:szCs w:val="18"/>
        </w:rPr>
        <w:t>, określony jest w ust. 10.</w:t>
      </w:r>
    </w:p>
    <w:p w14:paraId="59F573F6" w14:textId="77777777" w:rsidR="00BA01AD" w:rsidRPr="008157A8" w:rsidRDefault="00BA01AD" w:rsidP="00BA01AD">
      <w:pPr>
        <w:pStyle w:val="standard"/>
        <w:numPr>
          <w:ilvl w:val="0"/>
          <w:numId w:val="35"/>
        </w:numPr>
        <w:tabs>
          <w:tab w:val="clear" w:pos="720"/>
        </w:tabs>
        <w:spacing w:before="0" w:beforeAutospacing="0" w:after="0" w:afterAutospacing="0"/>
        <w:ind w:left="284" w:hanging="284"/>
        <w:jc w:val="both"/>
        <w:rPr>
          <w:rFonts w:ascii="Tahoma" w:hAnsi="Tahoma" w:cs="Tahoma"/>
          <w:sz w:val="18"/>
          <w:szCs w:val="18"/>
        </w:rPr>
      </w:pPr>
      <w:r w:rsidRPr="008157A8">
        <w:rPr>
          <w:rFonts w:ascii="Tahoma" w:hAnsi="Tahoma" w:cs="Tahoma"/>
          <w:sz w:val="18"/>
          <w:szCs w:val="18"/>
        </w:rPr>
        <w:t xml:space="preserve">Zgodnie z treścią art. 462 ust. 7 ustawy </w:t>
      </w:r>
      <w:proofErr w:type="spellStart"/>
      <w:r w:rsidRPr="008157A8">
        <w:rPr>
          <w:rFonts w:ascii="Tahoma" w:hAnsi="Tahoma" w:cs="Tahoma"/>
          <w:sz w:val="18"/>
          <w:szCs w:val="18"/>
        </w:rPr>
        <w:t>Pzp</w:t>
      </w:r>
      <w:proofErr w:type="spellEnd"/>
      <w:r w:rsidRPr="008157A8">
        <w:rPr>
          <w:rFonts w:ascii="Tahoma" w:hAnsi="Tahoma" w:cs="Tahoma"/>
          <w:sz w:val="18"/>
          <w:szCs w:val="18"/>
        </w:rPr>
        <w:t xml:space="preserve">, jeżeli zmiana albo rezygnacja z podwykonawcy dotyczy podmiotu, na którego zasoby Wykonawca powoływał się, na zasadach określonych w art. 118 ust. 1 ustawy </w:t>
      </w:r>
      <w:proofErr w:type="spellStart"/>
      <w:r w:rsidRPr="008157A8">
        <w:rPr>
          <w:rFonts w:ascii="Tahoma" w:hAnsi="Tahoma" w:cs="Tahoma"/>
          <w:sz w:val="18"/>
          <w:szCs w:val="18"/>
        </w:rPr>
        <w:t>Pzp</w:t>
      </w:r>
      <w:proofErr w:type="spellEnd"/>
      <w:r w:rsidRPr="008157A8">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8157A8">
        <w:rPr>
          <w:rFonts w:ascii="Tahoma" w:hAnsi="Tahoma" w:cs="Tahoma"/>
          <w:sz w:val="18"/>
          <w:szCs w:val="18"/>
        </w:rPr>
        <w:t>Pzp</w:t>
      </w:r>
      <w:proofErr w:type="spellEnd"/>
      <w:r w:rsidRPr="008157A8">
        <w:rPr>
          <w:rFonts w:ascii="Tahoma" w:hAnsi="Tahoma" w:cs="Tahoma"/>
          <w:sz w:val="18"/>
          <w:szCs w:val="18"/>
        </w:rPr>
        <w:t xml:space="preserve"> stosuje się odpowiednio.</w:t>
      </w:r>
    </w:p>
    <w:p w14:paraId="386E8D45" w14:textId="77777777" w:rsidR="00BA01AD" w:rsidRPr="008157A8" w:rsidRDefault="00BA01AD" w:rsidP="00BA01AD">
      <w:pPr>
        <w:pStyle w:val="standard"/>
        <w:numPr>
          <w:ilvl w:val="0"/>
          <w:numId w:val="35"/>
        </w:numPr>
        <w:tabs>
          <w:tab w:val="clear" w:pos="720"/>
        </w:tabs>
        <w:spacing w:before="0" w:beforeAutospacing="0" w:after="0" w:afterAutospacing="0"/>
        <w:ind w:left="284" w:hanging="284"/>
        <w:jc w:val="both"/>
        <w:rPr>
          <w:rFonts w:ascii="Tahoma" w:hAnsi="Tahoma" w:cs="Tahoma"/>
          <w:sz w:val="18"/>
          <w:szCs w:val="18"/>
        </w:rPr>
      </w:pPr>
      <w:r w:rsidRPr="008157A8">
        <w:rPr>
          <w:rFonts w:ascii="Tahoma" w:hAnsi="Tahoma" w:cs="Tahoma"/>
          <w:sz w:val="18"/>
          <w:szCs w:val="18"/>
        </w:rPr>
        <w:t>Zmiana podwykonawcy umieszczonego w wykazie, o którym mowa w ust. 4, wymaga sporządzenia aneksu do Umowy.</w:t>
      </w:r>
    </w:p>
    <w:p w14:paraId="042E4EEF" w14:textId="77777777" w:rsidR="00BA01AD" w:rsidRPr="008157A8" w:rsidRDefault="00BA01AD" w:rsidP="00BA01AD">
      <w:pPr>
        <w:pStyle w:val="standard"/>
        <w:numPr>
          <w:ilvl w:val="0"/>
          <w:numId w:val="35"/>
        </w:numPr>
        <w:tabs>
          <w:tab w:val="clear" w:pos="720"/>
        </w:tabs>
        <w:spacing w:before="0" w:beforeAutospacing="0" w:after="0" w:afterAutospacing="0"/>
        <w:ind w:left="284" w:hanging="284"/>
        <w:jc w:val="both"/>
        <w:rPr>
          <w:rFonts w:ascii="Tahoma" w:hAnsi="Tahoma" w:cs="Tahoma"/>
          <w:sz w:val="18"/>
          <w:szCs w:val="18"/>
        </w:rPr>
      </w:pPr>
      <w:r w:rsidRPr="008157A8">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7F96E982" w14:textId="77777777" w:rsidR="00BA01AD" w:rsidRPr="008157A8" w:rsidRDefault="00BA01AD" w:rsidP="00BA01AD">
      <w:pPr>
        <w:pStyle w:val="standard"/>
        <w:numPr>
          <w:ilvl w:val="0"/>
          <w:numId w:val="35"/>
        </w:numPr>
        <w:tabs>
          <w:tab w:val="clear" w:pos="720"/>
        </w:tabs>
        <w:spacing w:before="0" w:beforeAutospacing="0" w:after="0" w:afterAutospacing="0"/>
        <w:ind w:left="284" w:hanging="284"/>
        <w:jc w:val="both"/>
        <w:rPr>
          <w:rFonts w:ascii="Tahoma" w:hAnsi="Tahoma" w:cs="Tahoma"/>
          <w:sz w:val="18"/>
          <w:szCs w:val="18"/>
        </w:rPr>
      </w:pPr>
      <w:r w:rsidRPr="008157A8">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5B891364" w14:textId="77777777" w:rsidR="00BA01AD" w:rsidRPr="008157A8" w:rsidRDefault="00BA01AD" w:rsidP="00BA01AD">
      <w:pPr>
        <w:pStyle w:val="standard"/>
        <w:numPr>
          <w:ilvl w:val="0"/>
          <w:numId w:val="35"/>
        </w:numPr>
        <w:tabs>
          <w:tab w:val="clear" w:pos="720"/>
        </w:tabs>
        <w:spacing w:before="0" w:beforeAutospacing="0" w:after="0" w:afterAutospacing="0"/>
        <w:ind w:left="284" w:hanging="284"/>
        <w:jc w:val="both"/>
        <w:rPr>
          <w:rFonts w:ascii="Tahoma" w:hAnsi="Tahoma" w:cs="Tahoma"/>
          <w:sz w:val="18"/>
          <w:szCs w:val="18"/>
        </w:rPr>
      </w:pPr>
      <w:r w:rsidRPr="008157A8">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34B9C436" w14:textId="77777777" w:rsidR="00BA01AD" w:rsidRPr="008157A8" w:rsidRDefault="00BA01AD" w:rsidP="00BA01AD">
      <w:pPr>
        <w:pStyle w:val="standard"/>
        <w:numPr>
          <w:ilvl w:val="0"/>
          <w:numId w:val="35"/>
        </w:numPr>
        <w:tabs>
          <w:tab w:val="clear" w:pos="720"/>
        </w:tabs>
        <w:spacing w:before="0" w:beforeAutospacing="0" w:after="0" w:afterAutospacing="0"/>
        <w:ind w:left="284" w:hanging="284"/>
        <w:jc w:val="both"/>
        <w:rPr>
          <w:rFonts w:ascii="Tahoma" w:hAnsi="Tahoma" w:cs="Tahoma"/>
          <w:sz w:val="18"/>
          <w:szCs w:val="18"/>
        </w:rPr>
      </w:pPr>
      <w:r w:rsidRPr="008157A8">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55A92023" w14:textId="77777777" w:rsidR="00BA01AD" w:rsidRPr="008157A8" w:rsidRDefault="00BA01AD" w:rsidP="00BA01AD">
      <w:pPr>
        <w:pStyle w:val="standard"/>
        <w:spacing w:before="0" w:beforeAutospacing="0" w:after="0" w:afterAutospacing="0"/>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BA01AD" w:rsidRPr="008157A8" w14:paraId="28023B05" w14:textId="77777777" w:rsidTr="00BA01AD">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5442B45B" w14:textId="77777777" w:rsidR="00BA01AD" w:rsidRPr="008157A8" w:rsidRDefault="00BA01AD" w:rsidP="00BA01AD">
            <w:pPr>
              <w:pStyle w:val="standard"/>
              <w:spacing w:before="0" w:beforeAutospacing="0" w:after="0" w:afterAutospacing="0"/>
              <w:ind w:hanging="105"/>
              <w:jc w:val="center"/>
              <w:rPr>
                <w:sz w:val="18"/>
                <w:szCs w:val="18"/>
              </w:rPr>
            </w:pPr>
            <w:r w:rsidRPr="008157A8">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1E0DF881" w14:textId="77777777" w:rsidR="00BA01AD" w:rsidRPr="008157A8" w:rsidRDefault="00BA01AD" w:rsidP="00BA01AD">
            <w:pPr>
              <w:pStyle w:val="standard"/>
              <w:spacing w:before="0" w:beforeAutospacing="0" w:after="0" w:afterAutospacing="0"/>
              <w:jc w:val="center"/>
              <w:rPr>
                <w:sz w:val="18"/>
                <w:szCs w:val="18"/>
              </w:rPr>
            </w:pPr>
            <w:r w:rsidRPr="008157A8">
              <w:rPr>
                <w:rFonts w:ascii="Tahoma" w:hAnsi="Tahoma" w:cs="Tahoma"/>
                <w:sz w:val="18"/>
                <w:szCs w:val="18"/>
              </w:rPr>
              <w:t>Warunek udziału w postępowaniu spełniony poprzez zdolności innego podmiotu (</w:t>
            </w:r>
            <w:r w:rsidRPr="008157A8">
              <w:rPr>
                <w:rFonts w:ascii="Tahoma" w:hAnsi="Tahoma" w:cs="Tahoma"/>
                <w:i/>
                <w:iCs/>
                <w:sz w:val="18"/>
                <w:szCs w:val="18"/>
              </w:rPr>
              <w:t>doświadczenie</w:t>
            </w:r>
            <w:r w:rsidRPr="008157A8">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1903207E" w14:textId="77777777" w:rsidR="00BA01AD" w:rsidRPr="008157A8" w:rsidRDefault="00BA01AD" w:rsidP="00BA01AD">
            <w:pPr>
              <w:pStyle w:val="standard"/>
              <w:spacing w:before="0" w:beforeAutospacing="0" w:after="0" w:afterAutospacing="0"/>
              <w:jc w:val="center"/>
              <w:rPr>
                <w:sz w:val="18"/>
                <w:szCs w:val="18"/>
              </w:rPr>
            </w:pPr>
            <w:r w:rsidRPr="008157A8">
              <w:rPr>
                <w:rFonts w:ascii="Tahoma" w:hAnsi="Tahoma" w:cs="Tahoma"/>
                <w:sz w:val="18"/>
                <w:szCs w:val="18"/>
              </w:rPr>
              <w:t>Zakres przedmiotu Umowy podzlecony</w:t>
            </w:r>
          </w:p>
        </w:tc>
      </w:tr>
      <w:tr w:rsidR="00BA01AD" w:rsidRPr="008157A8" w14:paraId="73EF4F5C" w14:textId="77777777" w:rsidTr="00BA01AD">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789EFFF6" w14:textId="77777777" w:rsidR="00BA01AD" w:rsidRPr="008157A8" w:rsidRDefault="00BA01AD" w:rsidP="00BA01AD">
            <w:pPr>
              <w:pStyle w:val="standard"/>
              <w:spacing w:before="0" w:beforeAutospacing="0" w:after="0" w:afterAutospacing="0"/>
              <w:rPr>
                <w:sz w:val="18"/>
                <w:szCs w:val="18"/>
              </w:rPr>
            </w:pPr>
            <w:r w:rsidRPr="008157A8">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06CE75B5" w14:textId="77777777" w:rsidR="00BA01AD" w:rsidRPr="008157A8" w:rsidRDefault="00BA01AD" w:rsidP="00BA01AD">
            <w:pPr>
              <w:pStyle w:val="standard"/>
              <w:spacing w:before="0" w:beforeAutospacing="0" w:after="0" w:afterAutospacing="0"/>
              <w:rPr>
                <w:sz w:val="18"/>
                <w:szCs w:val="18"/>
              </w:rPr>
            </w:pPr>
            <w:r w:rsidRPr="008157A8">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39866577" w14:textId="77777777" w:rsidR="00BA01AD" w:rsidRPr="008157A8" w:rsidRDefault="00BA01AD" w:rsidP="00BA01AD">
            <w:pPr>
              <w:pStyle w:val="standard"/>
              <w:spacing w:before="0" w:beforeAutospacing="0" w:after="0" w:afterAutospacing="0"/>
              <w:rPr>
                <w:sz w:val="18"/>
                <w:szCs w:val="18"/>
              </w:rPr>
            </w:pPr>
            <w:r w:rsidRPr="008157A8">
              <w:rPr>
                <w:rFonts w:ascii="Tahoma" w:hAnsi="Tahoma" w:cs="Tahoma"/>
                <w:sz w:val="18"/>
                <w:szCs w:val="18"/>
              </w:rPr>
              <w:t> </w:t>
            </w:r>
          </w:p>
        </w:tc>
      </w:tr>
      <w:tr w:rsidR="00BA01AD" w:rsidRPr="008157A8" w14:paraId="79D3C9FF" w14:textId="77777777" w:rsidTr="00BA01AD">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3EC4610D" w14:textId="77777777" w:rsidR="00BA01AD" w:rsidRPr="008157A8" w:rsidRDefault="00BA01AD" w:rsidP="00BA01AD">
            <w:pPr>
              <w:pStyle w:val="standard"/>
              <w:spacing w:before="0" w:beforeAutospacing="0" w:after="0" w:afterAutospacing="0"/>
              <w:rPr>
                <w:sz w:val="18"/>
                <w:szCs w:val="18"/>
              </w:rPr>
            </w:pPr>
            <w:r w:rsidRPr="008157A8">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0ECC0778" w14:textId="77777777" w:rsidR="00BA01AD" w:rsidRPr="008157A8" w:rsidRDefault="00BA01AD" w:rsidP="00BA01AD">
            <w:pPr>
              <w:pStyle w:val="standard"/>
              <w:spacing w:before="0" w:beforeAutospacing="0" w:after="0" w:afterAutospacing="0"/>
              <w:rPr>
                <w:sz w:val="18"/>
                <w:szCs w:val="18"/>
              </w:rPr>
            </w:pPr>
            <w:r w:rsidRPr="008157A8">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44472E9B" w14:textId="77777777" w:rsidR="00BA01AD" w:rsidRPr="008157A8" w:rsidRDefault="00BA01AD" w:rsidP="00BA01AD">
            <w:pPr>
              <w:pStyle w:val="standard"/>
              <w:spacing w:before="0" w:beforeAutospacing="0" w:after="0" w:afterAutospacing="0"/>
              <w:rPr>
                <w:sz w:val="18"/>
                <w:szCs w:val="18"/>
              </w:rPr>
            </w:pPr>
            <w:r w:rsidRPr="008157A8">
              <w:rPr>
                <w:rFonts w:ascii="Tahoma" w:hAnsi="Tahoma" w:cs="Tahoma"/>
                <w:sz w:val="18"/>
                <w:szCs w:val="18"/>
              </w:rPr>
              <w:t> </w:t>
            </w:r>
          </w:p>
        </w:tc>
      </w:tr>
    </w:tbl>
    <w:p w14:paraId="4CF925BC" w14:textId="77777777" w:rsidR="00BA01AD" w:rsidRPr="008157A8" w:rsidRDefault="00BA01AD" w:rsidP="00BA01AD">
      <w:pPr>
        <w:jc w:val="center"/>
        <w:rPr>
          <w:rFonts w:ascii="Tahoma" w:hAnsi="Tahoma" w:cs="Tahoma"/>
          <w:sz w:val="18"/>
          <w:szCs w:val="18"/>
        </w:rPr>
      </w:pPr>
    </w:p>
    <w:p w14:paraId="0D297EEF"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 1</w:t>
      </w:r>
      <w:r w:rsidR="002A0B0F">
        <w:rPr>
          <w:rFonts w:ascii="Tahoma" w:hAnsi="Tahoma" w:cs="Tahoma"/>
          <w:sz w:val="18"/>
          <w:szCs w:val="18"/>
        </w:rPr>
        <w:t>2</w:t>
      </w:r>
    </w:p>
    <w:p w14:paraId="0BF73DF1" w14:textId="77777777" w:rsidR="00BA01AD" w:rsidRPr="008157A8" w:rsidRDefault="00BA01AD" w:rsidP="00C3459D">
      <w:pPr>
        <w:numPr>
          <w:ilvl w:val="0"/>
          <w:numId w:val="71"/>
        </w:numPr>
        <w:tabs>
          <w:tab w:val="clear" w:pos="720"/>
        </w:tabs>
        <w:ind w:left="284" w:hanging="284"/>
        <w:jc w:val="both"/>
        <w:rPr>
          <w:rFonts w:ascii="Tahoma" w:hAnsi="Tahoma" w:cs="Tahoma"/>
          <w:sz w:val="18"/>
          <w:szCs w:val="18"/>
        </w:rPr>
      </w:pPr>
      <w:r w:rsidRPr="008157A8">
        <w:rPr>
          <w:rFonts w:ascii="Tahoma" w:hAnsi="Tahoma" w:cs="Tahoma"/>
          <w:sz w:val="18"/>
          <w:szCs w:val="18"/>
        </w:rPr>
        <w:t>W razie powstania sporu związanego z wykonaniem umowy, Wykonawca ma obowiązek wyczerpać drogę postępowania reklamacyjnego, kierując swoje roszczenia do Zamawiającego, który ustosunkuje się na piśmie do roszczeń Wykonawcy w terminie 14 dni od daty powiadomienia.</w:t>
      </w:r>
    </w:p>
    <w:p w14:paraId="270FF2FC" w14:textId="77777777" w:rsidR="00BA01AD" w:rsidRPr="008157A8" w:rsidRDefault="00BA01AD" w:rsidP="00C3459D">
      <w:pPr>
        <w:numPr>
          <w:ilvl w:val="0"/>
          <w:numId w:val="71"/>
        </w:numPr>
        <w:tabs>
          <w:tab w:val="clear" w:pos="720"/>
        </w:tabs>
        <w:ind w:left="284" w:hanging="284"/>
        <w:jc w:val="both"/>
        <w:rPr>
          <w:rFonts w:ascii="Tahoma" w:hAnsi="Tahoma" w:cs="Tahoma"/>
          <w:sz w:val="18"/>
          <w:szCs w:val="18"/>
        </w:rPr>
      </w:pPr>
      <w:r w:rsidRPr="008157A8">
        <w:rPr>
          <w:rFonts w:ascii="Tahoma" w:hAnsi="Tahoma" w:cs="Tahoma"/>
          <w:sz w:val="18"/>
          <w:szCs w:val="18"/>
        </w:rPr>
        <w:t>W przypadku niemożności polubownego rozstrzygnięcia sporu w sposób określony w ust.1 strony poddają pod rozstrzygnięcie sądu powszechnego w Łodzi, właściwego ze względu na siedzibę Zamawiającego i zgodnie z polskim prawem.</w:t>
      </w:r>
    </w:p>
    <w:p w14:paraId="29E97C60" w14:textId="77777777" w:rsidR="00BA01AD" w:rsidRPr="008157A8" w:rsidRDefault="00BA01AD" w:rsidP="00BA01AD">
      <w:pPr>
        <w:jc w:val="center"/>
        <w:rPr>
          <w:rFonts w:ascii="Tahoma" w:hAnsi="Tahoma" w:cs="Tahoma"/>
          <w:sz w:val="18"/>
          <w:szCs w:val="18"/>
        </w:rPr>
      </w:pPr>
    </w:p>
    <w:p w14:paraId="7D5525A5"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 1</w:t>
      </w:r>
      <w:r w:rsidR="002A0B0F">
        <w:rPr>
          <w:rFonts w:ascii="Tahoma" w:hAnsi="Tahoma" w:cs="Tahoma"/>
          <w:sz w:val="18"/>
          <w:szCs w:val="18"/>
        </w:rPr>
        <w:t>3</w:t>
      </w:r>
    </w:p>
    <w:p w14:paraId="469222AD" w14:textId="77777777" w:rsidR="00BA01AD" w:rsidRPr="008157A8" w:rsidRDefault="00BA01AD" w:rsidP="00BA01AD">
      <w:pPr>
        <w:pStyle w:val="Akapitzlist"/>
        <w:numPr>
          <w:ilvl w:val="1"/>
          <w:numId w:val="35"/>
        </w:numPr>
        <w:tabs>
          <w:tab w:val="clear" w:pos="1080"/>
        </w:tabs>
        <w:spacing w:after="0" w:line="240" w:lineRule="auto"/>
        <w:ind w:left="284" w:hanging="284"/>
        <w:rPr>
          <w:rFonts w:ascii="Tahoma" w:hAnsi="Tahoma" w:cs="Tahoma"/>
          <w:sz w:val="18"/>
          <w:szCs w:val="18"/>
        </w:rPr>
      </w:pPr>
      <w:r w:rsidRPr="008157A8">
        <w:rPr>
          <w:rFonts w:ascii="Tahoma" w:hAnsi="Tahoma" w:cs="Tahoma"/>
          <w:sz w:val="18"/>
          <w:szCs w:val="18"/>
        </w:rPr>
        <w:t xml:space="preserve">W sprawach nieuregulowanych w Umowie stosuje się przepisy Kodeksu Cywilnego i Prawa zamówień publicznych oraz postanowienia SWZ postępowania, w wyniku którego rozstrzygnięcia zawarta została niniejsza umowa. </w:t>
      </w:r>
    </w:p>
    <w:p w14:paraId="6F492AB9" w14:textId="77777777" w:rsidR="00BA01AD" w:rsidRPr="008157A8" w:rsidRDefault="00BA01AD" w:rsidP="00BA01AD">
      <w:pPr>
        <w:jc w:val="center"/>
        <w:rPr>
          <w:rFonts w:ascii="Tahoma" w:hAnsi="Tahoma" w:cs="Tahoma"/>
          <w:sz w:val="18"/>
          <w:szCs w:val="18"/>
        </w:rPr>
      </w:pPr>
    </w:p>
    <w:p w14:paraId="64F90047" w14:textId="77777777" w:rsidR="00BA01AD" w:rsidRPr="008157A8" w:rsidRDefault="00BA01AD" w:rsidP="00BA01AD">
      <w:pPr>
        <w:jc w:val="center"/>
        <w:rPr>
          <w:rFonts w:ascii="Tahoma" w:hAnsi="Tahoma" w:cs="Tahoma"/>
          <w:sz w:val="18"/>
          <w:szCs w:val="18"/>
        </w:rPr>
      </w:pPr>
      <w:r w:rsidRPr="008157A8">
        <w:rPr>
          <w:rFonts w:ascii="Tahoma" w:hAnsi="Tahoma" w:cs="Tahoma"/>
          <w:sz w:val="18"/>
          <w:szCs w:val="18"/>
        </w:rPr>
        <w:t>§ 1</w:t>
      </w:r>
      <w:r w:rsidR="00131647">
        <w:rPr>
          <w:rFonts w:ascii="Tahoma" w:hAnsi="Tahoma" w:cs="Tahoma"/>
          <w:sz w:val="18"/>
          <w:szCs w:val="18"/>
        </w:rPr>
        <w:t>4</w:t>
      </w:r>
    </w:p>
    <w:p w14:paraId="3F8C9469" w14:textId="77777777" w:rsidR="00BA01AD" w:rsidRPr="008157A8" w:rsidRDefault="00BA01AD" w:rsidP="00C3459D">
      <w:pPr>
        <w:numPr>
          <w:ilvl w:val="3"/>
          <w:numId w:val="75"/>
        </w:numPr>
        <w:ind w:left="284" w:hanging="284"/>
        <w:jc w:val="both"/>
        <w:rPr>
          <w:rFonts w:ascii="Tahoma" w:hAnsi="Tahoma" w:cs="Tahoma"/>
          <w:sz w:val="18"/>
          <w:szCs w:val="18"/>
          <w:lang w:eastAsia="zh-CN"/>
        </w:rPr>
      </w:pPr>
      <w:r w:rsidRPr="008157A8">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4D5F89D5" w14:textId="77777777" w:rsidR="00BA01AD" w:rsidRPr="008157A8" w:rsidRDefault="00BA01AD" w:rsidP="00C3459D">
      <w:pPr>
        <w:numPr>
          <w:ilvl w:val="3"/>
          <w:numId w:val="75"/>
        </w:numPr>
        <w:ind w:left="284" w:hanging="284"/>
        <w:jc w:val="both"/>
        <w:rPr>
          <w:rFonts w:ascii="Tahoma" w:hAnsi="Tahoma" w:cs="Tahoma"/>
          <w:sz w:val="18"/>
          <w:szCs w:val="18"/>
          <w:lang w:eastAsia="zh-CN"/>
        </w:rPr>
      </w:pPr>
      <w:r w:rsidRPr="008157A8">
        <w:rPr>
          <w:rFonts w:ascii="Tahoma" w:hAnsi="Tahoma" w:cs="Tahoma"/>
          <w:sz w:val="18"/>
          <w:szCs w:val="18"/>
        </w:rPr>
        <w:t>Umowę sporządza się w dwóch jednobrzmiących egzemplarzach: 1 egzemplarz dla Zamawiającego i 1 egzemplarz dla Wykonawcy.</w:t>
      </w:r>
    </w:p>
    <w:p w14:paraId="65377D67" w14:textId="77777777" w:rsidR="00BA01AD" w:rsidRPr="008157A8" w:rsidRDefault="00BA01AD" w:rsidP="00C3459D">
      <w:pPr>
        <w:numPr>
          <w:ilvl w:val="3"/>
          <w:numId w:val="75"/>
        </w:numPr>
        <w:ind w:left="284" w:hanging="284"/>
        <w:jc w:val="both"/>
        <w:rPr>
          <w:rFonts w:ascii="Tahoma" w:hAnsi="Tahoma" w:cs="Tahoma"/>
          <w:sz w:val="18"/>
          <w:szCs w:val="18"/>
          <w:lang w:eastAsia="zh-CN"/>
        </w:rPr>
      </w:pPr>
      <w:r w:rsidRPr="008157A8">
        <w:rPr>
          <w:rFonts w:ascii="Tahoma" w:hAnsi="Tahoma" w:cs="Tahoma"/>
          <w:sz w:val="18"/>
          <w:szCs w:val="18"/>
        </w:rPr>
        <w:t>Załącznikami stanowiącymi integralną część umowy są:</w:t>
      </w:r>
    </w:p>
    <w:p w14:paraId="1CD2CE22" w14:textId="77777777" w:rsidR="00BA01AD" w:rsidRPr="008157A8" w:rsidRDefault="00BA01AD" w:rsidP="00BA01AD">
      <w:pPr>
        <w:numPr>
          <w:ilvl w:val="0"/>
          <w:numId w:val="34"/>
        </w:numPr>
        <w:ind w:left="709"/>
        <w:jc w:val="both"/>
        <w:rPr>
          <w:rFonts w:ascii="Tahoma" w:hAnsi="Tahoma" w:cs="Tahoma"/>
          <w:sz w:val="18"/>
          <w:szCs w:val="18"/>
        </w:rPr>
      </w:pPr>
      <w:r w:rsidRPr="008157A8">
        <w:rPr>
          <w:rFonts w:ascii="Tahoma" w:hAnsi="Tahoma" w:cs="Tahoma"/>
          <w:sz w:val="18"/>
          <w:szCs w:val="18"/>
        </w:rPr>
        <w:t>Załącznik nr 1 – Formularz oferty,</w:t>
      </w:r>
    </w:p>
    <w:p w14:paraId="5E3AAF8A" w14:textId="77777777" w:rsidR="00BA01AD" w:rsidRPr="008157A8" w:rsidRDefault="00BA01AD" w:rsidP="00BA01AD">
      <w:pPr>
        <w:numPr>
          <w:ilvl w:val="0"/>
          <w:numId w:val="34"/>
        </w:numPr>
        <w:ind w:left="709"/>
        <w:jc w:val="both"/>
        <w:rPr>
          <w:rFonts w:ascii="Tahoma" w:hAnsi="Tahoma" w:cs="Tahoma"/>
          <w:sz w:val="18"/>
          <w:szCs w:val="18"/>
        </w:rPr>
      </w:pPr>
      <w:r w:rsidRPr="008157A8">
        <w:rPr>
          <w:rFonts w:ascii="Tahoma" w:hAnsi="Tahoma" w:cs="Tahoma"/>
          <w:sz w:val="18"/>
          <w:szCs w:val="18"/>
        </w:rPr>
        <w:t>Załącznik nr 1a1</w:t>
      </w:r>
      <w:r>
        <w:rPr>
          <w:rFonts w:ascii="Tahoma" w:hAnsi="Tahoma" w:cs="Tahoma"/>
          <w:sz w:val="18"/>
          <w:szCs w:val="18"/>
        </w:rPr>
        <w:t>, 1a2, 1a3, 1a4, 1a5, 1a6</w:t>
      </w:r>
      <w:r w:rsidR="00215C10">
        <w:rPr>
          <w:rFonts w:ascii="Tahoma" w:hAnsi="Tahoma" w:cs="Tahoma"/>
          <w:sz w:val="18"/>
          <w:szCs w:val="18"/>
        </w:rPr>
        <w:t>,1a7, 1a8</w:t>
      </w:r>
      <w:r w:rsidRPr="008157A8">
        <w:rPr>
          <w:rFonts w:ascii="Tahoma" w:hAnsi="Tahoma" w:cs="Tahoma"/>
          <w:sz w:val="18"/>
          <w:szCs w:val="18"/>
        </w:rPr>
        <w:t xml:space="preserve"> – Parametry techniczne,</w:t>
      </w:r>
    </w:p>
    <w:p w14:paraId="0C6D1C06" w14:textId="77777777" w:rsidR="00BA01AD" w:rsidRPr="008157A8" w:rsidRDefault="00BA01AD" w:rsidP="00BA01AD">
      <w:pPr>
        <w:numPr>
          <w:ilvl w:val="0"/>
          <w:numId w:val="34"/>
        </w:numPr>
        <w:ind w:left="709"/>
        <w:jc w:val="both"/>
        <w:rPr>
          <w:rFonts w:ascii="Tahoma" w:hAnsi="Tahoma" w:cs="Tahoma"/>
          <w:sz w:val="18"/>
          <w:szCs w:val="18"/>
        </w:rPr>
      </w:pPr>
      <w:r w:rsidRPr="008157A8">
        <w:rPr>
          <w:rFonts w:ascii="Tahoma" w:hAnsi="Tahoma" w:cs="Tahoma"/>
          <w:sz w:val="18"/>
          <w:szCs w:val="18"/>
        </w:rPr>
        <w:t>Załącznik nr 2 – Formularz asortymentowo-cenowy.</w:t>
      </w:r>
    </w:p>
    <w:p w14:paraId="50D8D251" w14:textId="77777777" w:rsidR="00BA01AD" w:rsidRPr="008157A8" w:rsidRDefault="00BA01AD" w:rsidP="00BA01AD">
      <w:pPr>
        <w:ind w:left="709"/>
        <w:jc w:val="both"/>
        <w:rPr>
          <w:rFonts w:ascii="Tahoma" w:hAnsi="Tahoma" w:cs="Tahoma"/>
          <w:sz w:val="20"/>
          <w:szCs w:val="20"/>
        </w:rPr>
      </w:pPr>
    </w:p>
    <w:p w14:paraId="290959D9" w14:textId="77777777" w:rsidR="00BA01AD" w:rsidRPr="008157A8" w:rsidRDefault="00BA01AD" w:rsidP="00BA01AD">
      <w:pPr>
        <w:pStyle w:val="Tekstpodstawowy"/>
        <w:tabs>
          <w:tab w:val="left" w:pos="7938"/>
        </w:tabs>
        <w:ind w:left="426"/>
        <w:rPr>
          <w:rFonts w:ascii="Tahoma" w:hAnsi="Tahoma" w:cs="Tahoma"/>
          <w:b/>
          <w:sz w:val="20"/>
        </w:rPr>
      </w:pPr>
      <w:r w:rsidRPr="008157A8">
        <w:rPr>
          <w:rFonts w:ascii="Tahoma" w:hAnsi="Tahoma" w:cs="Tahoma"/>
          <w:b/>
          <w:sz w:val="20"/>
        </w:rPr>
        <w:t xml:space="preserve">Wykonawca </w:t>
      </w:r>
      <w:r w:rsidRPr="008157A8">
        <w:rPr>
          <w:rFonts w:ascii="Tahoma" w:hAnsi="Tahoma" w:cs="Tahoma"/>
          <w:b/>
          <w:sz w:val="20"/>
        </w:rPr>
        <w:tab/>
        <w:t>Zamawiający</w:t>
      </w:r>
    </w:p>
    <w:p w14:paraId="66C8AD4D" w14:textId="77777777" w:rsidR="00BA01AD" w:rsidRDefault="00BA01AD" w:rsidP="00BA01AD">
      <w:pPr>
        <w:jc w:val="center"/>
        <w:rPr>
          <w:rFonts w:ascii="Tahoma" w:hAnsi="Tahoma" w:cs="Tahoma"/>
          <w:iCs/>
          <w:kern w:val="16"/>
          <w:sz w:val="12"/>
          <w:szCs w:val="12"/>
        </w:rPr>
      </w:pPr>
    </w:p>
    <w:p w14:paraId="3BAD4A26" w14:textId="77777777" w:rsidR="00BA01AD" w:rsidRDefault="00BA01AD" w:rsidP="00BA01AD">
      <w:pPr>
        <w:jc w:val="center"/>
        <w:rPr>
          <w:rFonts w:ascii="Tahoma" w:hAnsi="Tahoma" w:cs="Tahoma"/>
          <w:iCs/>
          <w:kern w:val="16"/>
          <w:sz w:val="12"/>
          <w:szCs w:val="12"/>
        </w:rPr>
      </w:pPr>
    </w:p>
    <w:p w14:paraId="02027238" w14:textId="77777777" w:rsidR="00BA01AD" w:rsidRDefault="00BA01AD" w:rsidP="00BA01AD">
      <w:pPr>
        <w:jc w:val="center"/>
        <w:rPr>
          <w:rFonts w:ascii="Tahoma" w:hAnsi="Tahoma" w:cs="Tahoma"/>
          <w:iCs/>
          <w:kern w:val="16"/>
          <w:sz w:val="12"/>
          <w:szCs w:val="12"/>
        </w:rPr>
      </w:pPr>
    </w:p>
    <w:p w14:paraId="32E47CBA" w14:textId="77777777" w:rsidR="00BA01AD" w:rsidRPr="00B21DC2" w:rsidRDefault="00BA01AD" w:rsidP="00BA01AD">
      <w:pPr>
        <w:jc w:val="center"/>
        <w:rPr>
          <w:rFonts w:ascii="Tahoma" w:hAnsi="Tahoma" w:cs="Tahoma"/>
          <w:iCs/>
          <w:kern w:val="16"/>
          <w:sz w:val="12"/>
          <w:szCs w:val="12"/>
        </w:rPr>
      </w:pPr>
    </w:p>
    <w:p w14:paraId="0291AFC3" w14:textId="77777777" w:rsidR="00BA01AD" w:rsidRPr="00B21DC2" w:rsidRDefault="00BA01AD" w:rsidP="00BA01AD">
      <w:pPr>
        <w:jc w:val="right"/>
        <w:rPr>
          <w:rFonts w:ascii="Tahoma" w:hAnsi="Tahoma" w:cs="Tahoma"/>
          <w:b/>
          <w:sz w:val="20"/>
        </w:rPr>
      </w:pPr>
      <w:r w:rsidRPr="00B21DC2">
        <w:rPr>
          <w:rFonts w:ascii="Tahoma" w:hAnsi="Tahoma" w:cs="Tahoma"/>
          <w:b/>
          <w:sz w:val="20"/>
        </w:rPr>
        <w:br w:type="page"/>
      </w:r>
    </w:p>
    <w:p w14:paraId="2A107B32" w14:textId="77777777" w:rsidR="00BA01AD" w:rsidRPr="00B21DC2" w:rsidRDefault="00BA01AD" w:rsidP="00BA01AD">
      <w:pPr>
        <w:spacing w:line="26" w:lineRule="atLeast"/>
        <w:jc w:val="right"/>
        <w:rPr>
          <w:rFonts w:ascii="Tahoma" w:hAnsi="Tahoma" w:cs="Tahoma"/>
          <w:b/>
          <w:sz w:val="18"/>
          <w:szCs w:val="18"/>
        </w:rPr>
      </w:pPr>
      <w:r w:rsidRPr="00B21DC2">
        <w:rPr>
          <w:rFonts w:ascii="Tahoma" w:hAnsi="Tahoma" w:cs="Tahoma"/>
          <w:b/>
          <w:sz w:val="18"/>
          <w:szCs w:val="18"/>
        </w:rPr>
        <w:lastRenderedPageBreak/>
        <w:t xml:space="preserve">Załącznik 4A </w:t>
      </w:r>
    </w:p>
    <w:p w14:paraId="5552FF36" w14:textId="77777777" w:rsidR="00BC557C" w:rsidRDefault="00BC557C" w:rsidP="00BC557C">
      <w:pPr>
        <w:spacing w:line="26" w:lineRule="atLeast"/>
        <w:jc w:val="center"/>
        <w:rPr>
          <w:rFonts w:ascii="Tahoma" w:hAnsi="Tahoma" w:cs="Tahoma"/>
          <w:b/>
          <w:sz w:val="18"/>
          <w:szCs w:val="18"/>
        </w:rPr>
      </w:pPr>
      <w:r>
        <w:rPr>
          <w:rFonts w:ascii="Tahoma" w:hAnsi="Tahoma" w:cs="Tahoma"/>
          <w:b/>
          <w:sz w:val="18"/>
          <w:szCs w:val="18"/>
        </w:rPr>
        <w:t xml:space="preserve">Wzór umowy 94/PN/ZP/D/2024/A </w:t>
      </w:r>
    </w:p>
    <w:p w14:paraId="6C15A77C" w14:textId="77777777" w:rsidR="00BC557C" w:rsidRDefault="00BC557C" w:rsidP="00BC557C">
      <w:pPr>
        <w:pStyle w:val="Tre"/>
        <w:jc w:val="center"/>
        <w:rPr>
          <w:rFonts w:ascii="Tahoma" w:hAnsi="Tahoma" w:cs="Tahoma"/>
          <w:color w:val="auto"/>
          <w:sz w:val="18"/>
          <w:szCs w:val="18"/>
        </w:rPr>
      </w:pPr>
      <w:r>
        <w:rPr>
          <w:rFonts w:ascii="Tahoma" w:eastAsia="Times New Roman" w:hAnsi="Tahoma" w:cs="Tahoma"/>
          <w:b/>
          <w:color w:val="auto"/>
          <w:sz w:val="18"/>
          <w:szCs w:val="18"/>
        </w:rPr>
        <w:t>powierzenia przetwarzania danych osobowych</w:t>
      </w:r>
    </w:p>
    <w:p w14:paraId="15C73D54" w14:textId="77777777" w:rsidR="00BC557C" w:rsidRDefault="00BC557C" w:rsidP="00BC557C">
      <w:pPr>
        <w:pStyle w:val="Tre"/>
        <w:jc w:val="center"/>
        <w:rPr>
          <w:rFonts w:ascii="Tahoma" w:hAnsi="Tahoma" w:cs="Tahoma"/>
          <w:color w:val="auto"/>
          <w:sz w:val="18"/>
          <w:szCs w:val="18"/>
        </w:rPr>
      </w:pPr>
    </w:p>
    <w:p w14:paraId="17888DF8" w14:textId="77777777" w:rsidR="00BC557C" w:rsidRDefault="00BC557C" w:rsidP="00BC557C">
      <w:pPr>
        <w:pStyle w:val="Tre"/>
        <w:rPr>
          <w:rFonts w:ascii="Tahoma" w:hAnsi="Tahoma" w:cs="Tahoma"/>
          <w:color w:val="auto"/>
          <w:sz w:val="18"/>
          <w:szCs w:val="18"/>
        </w:rPr>
      </w:pPr>
    </w:p>
    <w:p w14:paraId="6CBB1D63" w14:textId="77777777" w:rsidR="00BC557C" w:rsidRDefault="00BC557C" w:rsidP="00BC557C">
      <w:pPr>
        <w:pStyle w:val="Tre"/>
        <w:rPr>
          <w:rFonts w:ascii="Tahoma" w:hAnsi="Tahoma" w:cs="Tahoma"/>
          <w:color w:val="auto"/>
          <w:sz w:val="18"/>
          <w:szCs w:val="18"/>
        </w:rPr>
      </w:pPr>
      <w:r>
        <w:rPr>
          <w:rFonts w:ascii="Tahoma" w:hAnsi="Tahoma" w:cs="Tahoma"/>
          <w:color w:val="auto"/>
          <w:sz w:val="18"/>
          <w:szCs w:val="18"/>
        </w:rPr>
        <w:t>zawarta w Łodzi, obowiązuje od dnia ………………………2024 r.</w:t>
      </w:r>
    </w:p>
    <w:p w14:paraId="616344F1" w14:textId="77777777" w:rsidR="00BC557C" w:rsidRDefault="00BC557C" w:rsidP="00BC557C">
      <w:pPr>
        <w:pStyle w:val="Tre"/>
        <w:rPr>
          <w:rFonts w:ascii="Tahoma" w:hAnsi="Tahoma" w:cs="Tahoma"/>
          <w:color w:val="auto"/>
          <w:sz w:val="18"/>
          <w:szCs w:val="18"/>
        </w:rPr>
      </w:pPr>
    </w:p>
    <w:p w14:paraId="3858B3A2" w14:textId="77777777" w:rsidR="00BC557C" w:rsidRDefault="00BC557C" w:rsidP="00BC557C">
      <w:pPr>
        <w:pStyle w:val="Tre"/>
        <w:rPr>
          <w:rFonts w:ascii="Tahoma" w:hAnsi="Tahoma" w:cs="Tahoma"/>
          <w:color w:val="auto"/>
          <w:sz w:val="18"/>
          <w:szCs w:val="18"/>
        </w:rPr>
      </w:pPr>
      <w:r>
        <w:rPr>
          <w:rFonts w:ascii="Tahoma" w:hAnsi="Tahoma" w:cs="Tahoma"/>
          <w:color w:val="auto"/>
          <w:sz w:val="18"/>
          <w:szCs w:val="18"/>
        </w:rPr>
        <w:t xml:space="preserve">pomiędzy </w:t>
      </w:r>
    </w:p>
    <w:p w14:paraId="3DF01EC6" w14:textId="77777777" w:rsidR="00BC557C" w:rsidRDefault="00BC557C" w:rsidP="00BC557C">
      <w:pPr>
        <w:pStyle w:val="Tre"/>
        <w:rPr>
          <w:rFonts w:ascii="Tahoma" w:hAnsi="Tahoma" w:cs="Tahoma"/>
          <w:color w:val="auto"/>
          <w:sz w:val="18"/>
          <w:szCs w:val="18"/>
        </w:rPr>
      </w:pPr>
    </w:p>
    <w:p w14:paraId="3FD9725D" w14:textId="77777777" w:rsidR="00BC557C" w:rsidRDefault="00BC557C" w:rsidP="00BC557C">
      <w:pPr>
        <w:jc w:val="both"/>
        <w:rPr>
          <w:rFonts w:ascii="Tahoma" w:hAnsi="Tahoma" w:cs="Tahoma"/>
          <w:b/>
          <w:bCs/>
          <w:iCs/>
          <w:sz w:val="18"/>
          <w:szCs w:val="18"/>
        </w:rPr>
      </w:pPr>
      <w:r>
        <w:rPr>
          <w:rFonts w:ascii="Tahoma" w:hAnsi="Tahoma" w:cs="Tahoma"/>
          <w:b/>
          <w:bCs/>
          <w:iCs/>
          <w:sz w:val="18"/>
          <w:szCs w:val="18"/>
        </w:rPr>
        <w:t xml:space="preserve">Samodzielnym Publicznym Zakładem Opieki Zdrowotnej Uniwersyteckim Szpitalem Klinicznym nr 1 im. Norberta Barlickiego Uniwersytetu Medycznego w Łodzi, 90-153 Łódź, </w:t>
      </w:r>
    </w:p>
    <w:p w14:paraId="14052ADC" w14:textId="77777777" w:rsidR="00BC557C" w:rsidRDefault="00BC557C" w:rsidP="00BC557C">
      <w:pPr>
        <w:jc w:val="both"/>
        <w:rPr>
          <w:rFonts w:ascii="Tahoma" w:hAnsi="Tahoma" w:cs="Tahoma"/>
          <w:b/>
          <w:iCs/>
          <w:sz w:val="18"/>
          <w:szCs w:val="18"/>
        </w:rPr>
      </w:pPr>
      <w:r>
        <w:rPr>
          <w:rFonts w:ascii="Tahoma" w:hAnsi="Tahoma" w:cs="Tahoma"/>
          <w:b/>
          <w:bCs/>
          <w:iCs/>
          <w:sz w:val="18"/>
          <w:szCs w:val="18"/>
        </w:rPr>
        <w:t>ul. Kopcińskiego 22</w:t>
      </w:r>
      <w:r>
        <w:rPr>
          <w:rFonts w:ascii="Tahoma" w:hAnsi="Tahoma" w:cs="Tahoma"/>
          <w:sz w:val="18"/>
          <w:szCs w:val="18"/>
        </w:rPr>
        <w:t>, reprezentowanym przez:</w:t>
      </w:r>
    </w:p>
    <w:p w14:paraId="254A01EE" w14:textId="77777777" w:rsidR="00BC557C" w:rsidRDefault="00BC557C" w:rsidP="00BC557C">
      <w:pPr>
        <w:rPr>
          <w:rFonts w:ascii="Tahoma" w:hAnsi="Tahoma" w:cs="Tahoma"/>
          <w:sz w:val="18"/>
          <w:szCs w:val="18"/>
        </w:rPr>
      </w:pPr>
      <w:r>
        <w:rPr>
          <w:rFonts w:ascii="Tahoma" w:hAnsi="Tahoma" w:cs="Tahoma"/>
          <w:b/>
          <w:iCs/>
          <w:sz w:val="18"/>
          <w:szCs w:val="18"/>
        </w:rPr>
        <w:t>………………………………………………………</w:t>
      </w:r>
    </w:p>
    <w:p w14:paraId="2338D04B" w14:textId="77777777" w:rsidR="00BC557C" w:rsidRDefault="00BC557C" w:rsidP="00BC557C">
      <w:pPr>
        <w:rPr>
          <w:rFonts w:ascii="Tahoma" w:hAnsi="Tahoma" w:cs="Tahoma"/>
          <w:sz w:val="18"/>
          <w:szCs w:val="18"/>
        </w:rPr>
      </w:pPr>
      <w:r>
        <w:rPr>
          <w:rFonts w:ascii="Tahoma" w:hAnsi="Tahoma" w:cs="Tahoma"/>
          <w:sz w:val="18"/>
          <w:szCs w:val="18"/>
        </w:rPr>
        <w:t>konto: BGK o/ Łódź, nr 09 1130 1163 0014 7138 1320 0001</w:t>
      </w:r>
    </w:p>
    <w:p w14:paraId="559B9600" w14:textId="77777777" w:rsidR="00BC557C" w:rsidRDefault="00BC557C" w:rsidP="00BC557C">
      <w:pPr>
        <w:pStyle w:val="Tre"/>
        <w:jc w:val="both"/>
        <w:rPr>
          <w:rFonts w:ascii="Tahoma" w:hAnsi="Tahoma" w:cs="Tahoma"/>
          <w:color w:val="auto"/>
          <w:sz w:val="18"/>
          <w:szCs w:val="18"/>
        </w:rPr>
      </w:pPr>
      <w:r>
        <w:rPr>
          <w:rFonts w:ascii="Tahoma" w:hAnsi="Tahoma" w:cs="Tahoma"/>
          <w:color w:val="auto"/>
          <w:sz w:val="18"/>
          <w:szCs w:val="18"/>
        </w:rPr>
        <w:t xml:space="preserve">wpisanym do Rejestru stowarzyszeń, innych organizacji społecznych i zawodowych, fundacji, ZOZ prowadzonego przez Sąd Rejonowy dla Łodzi – Śródmieścia w Łodzi XX Wydział Krajowego Rejestru Sądowego pod nr KRS 0000021295, NIP 725-10-19-093, REGON 000288774, BDO 000015897, zwanym dalej </w:t>
      </w:r>
      <w:r>
        <w:rPr>
          <w:rFonts w:ascii="Tahoma" w:hAnsi="Tahoma" w:cs="Tahoma"/>
          <w:b/>
          <w:color w:val="auto"/>
          <w:sz w:val="18"/>
          <w:szCs w:val="18"/>
        </w:rPr>
        <w:t>Administratorem</w:t>
      </w:r>
    </w:p>
    <w:p w14:paraId="4CD66626" w14:textId="77777777" w:rsidR="00BC557C" w:rsidRDefault="00BC557C" w:rsidP="00BC557C">
      <w:pPr>
        <w:pStyle w:val="Tre"/>
        <w:jc w:val="both"/>
        <w:rPr>
          <w:rFonts w:ascii="Tahoma" w:hAnsi="Tahoma" w:cs="Tahoma"/>
          <w:color w:val="auto"/>
          <w:sz w:val="18"/>
          <w:szCs w:val="18"/>
        </w:rPr>
      </w:pPr>
    </w:p>
    <w:p w14:paraId="5819AC13" w14:textId="77777777" w:rsidR="00BC557C" w:rsidRDefault="00BC557C" w:rsidP="00BC557C">
      <w:pPr>
        <w:pStyle w:val="Tre"/>
        <w:rPr>
          <w:rFonts w:ascii="Tahoma" w:hAnsi="Tahoma" w:cs="Tahoma"/>
          <w:color w:val="auto"/>
          <w:sz w:val="18"/>
          <w:szCs w:val="18"/>
        </w:rPr>
      </w:pPr>
      <w:r>
        <w:rPr>
          <w:rFonts w:ascii="Tahoma" w:hAnsi="Tahoma" w:cs="Tahoma"/>
          <w:color w:val="auto"/>
          <w:sz w:val="18"/>
          <w:szCs w:val="18"/>
        </w:rPr>
        <w:t>a</w:t>
      </w:r>
    </w:p>
    <w:p w14:paraId="6BEB40CC" w14:textId="77777777" w:rsidR="00BC557C" w:rsidRDefault="00BC557C" w:rsidP="00BC557C">
      <w:pPr>
        <w:pStyle w:val="Tre"/>
        <w:rPr>
          <w:rFonts w:ascii="Tahoma" w:hAnsi="Tahoma" w:cs="Tahoma"/>
          <w:color w:val="auto"/>
          <w:sz w:val="18"/>
          <w:szCs w:val="18"/>
        </w:rPr>
      </w:pPr>
    </w:p>
    <w:p w14:paraId="3B21C187" w14:textId="77777777" w:rsidR="00BC557C" w:rsidRDefault="00BC557C" w:rsidP="00BC557C">
      <w:pPr>
        <w:pStyle w:val="Tre"/>
        <w:rPr>
          <w:rFonts w:ascii="Tahoma" w:hAnsi="Tahoma" w:cs="Tahoma"/>
          <w:color w:val="auto"/>
          <w:sz w:val="18"/>
          <w:szCs w:val="18"/>
        </w:rPr>
      </w:pPr>
      <w:r>
        <w:rPr>
          <w:rFonts w:ascii="Tahoma" w:hAnsi="Tahoma" w:cs="Tahoma"/>
          <w:color w:val="auto"/>
          <w:sz w:val="18"/>
          <w:szCs w:val="18"/>
        </w:rPr>
        <w:t>…………………………………………………………………………………………………………………</w:t>
      </w:r>
    </w:p>
    <w:p w14:paraId="190A35C8" w14:textId="77777777" w:rsidR="00BC557C" w:rsidRDefault="00BC557C" w:rsidP="00BC557C">
      <w:pPr>
        <w:pStyle w:val="Tre"/>
        <w:rPr>
          <w:rFonts w:ascii="Tahoma" w:hAnsi="Tahoma" w:cs="Tahoma"/>
          <w:color w:val="auto"/>
          <w:sz w:val="18"/>
          <w:szCs w:val="18"/>
        </w:rPr>
      </w:pPr>
      <w:r>
        <w:rPr>
          <w:rFonts w:ascii="Tahoma" w:hAnsi="Tahoma" w:cs="Tahoma"/>
          <w:color w:val="auto"/>
          <w:sz w:val="18"/>
          <w:szCs w:val="18"/>
        </w:rPr>
        <w:t>…………………………………………………………………………………………………………………</w:t>
      </w:r>
    </w:p>
    <w:p w14:paraId="37BDF60D" w14:textId="77777777" w:rsidR="00BC557C" w:rsidRDefault="00BC557C" w:rsidP="00BC557C">
      <w:pPr>
        <w:pStyle w:val="Tre"/>
        <w:rPr>
          <w:rFonts w:ascii="Tahoma" w:hAnsi="Tahoma" w:cs="Tahoma"/>
          <w:color w:val="auto"/>
          <w:sz w:val="18"/>
          <w:szCs w:val="18"/>
        </w:rPr>
      </w:pPr>
      <w:r>
        <w:rPr>
          <w:rFonts w:ascii="Tahoma" w:hAnsi="Tahoma" w:cs="Tahoma"/>
          <w:color w:val="auto"/>
          <w:sz w:val="18"/>
          <w:szCs w:val="18"/>
        </w:rPr>
        <w:t>…………………………………………………………………………………………………………………</w:t>
      </w:r>
    </w:p>
    <w:p w14:paraId="0D9513A3" w14:textId="77777777" w:rsidR="00BC557C" w:rsidRDefault="00BC557C" w:rsidP="00BC557C">
      <w:pPr>
        <w:pStyle w:val="Tre"/>
        <w:rPr>
          <w:rFonts w:ascii="Tahoma" w:hAnsi="Tahoma" w:cs="Tahoma"/>
          <w:color w:val="auto"/>
          <w:sz w:val="18"/>
          <w:szCs w:val="18"/>
        </w:rPr>
      </w:pPr>
      <w:r>
        <w:rPr>
          <w:rFonts w:ascii="Tahoma" w:hAnsi="Tahoma" w:cs="Tahoma"/>
          <w:color w:val="auto"/>
          <w:sz w:val="18"/>
          <w:szCs w:val="18"/>
        </w:rPr>
        <w:t xml:space="preserve">…………………………………, zwanym dalej </w:t>
      </w:r>
      <w:r>
        <w:rPr>
          <w:rFonts w:ascii="Tahoma" w:hAnsi="Tahoma" w:cs="Tahoma"/>
          <w:b/>
          <w:color w:val="auto"/>
          <w:sz w:val="18"/>
          <w:szCs w:val="18"/>
        </w:rPr>
        <w:t>Podmiotem przetwarzającym</w:t>
      </w:r>
    </w:p>
    <w:p w14:paraId="2B1F0F8F" w14:textId="77777777" w:rsidR="00BC557C" w:rsidRDefault="00BC557C" w:rsidP="00BC557C">
      <w:pPr>
        <w:pStyle w:val="Tre"/>
        <w:rPr>
          <w:rFonts w:ascii="Tahoma" w:hAnsi="Tahoma" w:cs="Tahoma"/>
          <w:color w:val="auto"/>
          <w:sz w:val="18"/>
          <w:szCs w:val="18"/>
        </w:rPr>
      </w:pPr>
    </w:p>
    <w:p w14:paraId="61A4B564" w14:textId="77777777" w:rsidR="00BC557C" w:rsidRDefault="00BC557C" w:rsidP="00BC557C">
      <w:pPr>
        <w:pStyle w:val="Tre"/>
        <w:rPr>
          <w:rFonts w:ascii="Tahoma" w:hAnsi="Tahoma" w:cs="Tahoma"/>
          <w:color w:val="auto"/>
          <w:sz w:val="18"/>
          <w:szCs w:val="18"/>
        </w:rPr>
      </w:pPr>
      <w:r>
        <w:rPr>
          <w:rFonts w:ascii="Tahoma" w:hAnsi="Tahoma" w:cs="Tahoma"/>
          <w:color w:val="auto"/>
          <w:sz w:val="18"/>
          <w:szCs w:val="18"/>
        </w:rPr>
        <w:t>o następującej treści:</w:t>
      </w:r>
    </w:p>
    <w:p w14:paraId="06CFB25F" w14:textId="77777777" w:rsidR="00BC557C" w:rsidRDefault="00BC557C" w:rsidP="00BC557C">
      <w:pPr>
        <w:pStyle w:val="Tre"/>
        <w:rPr>
          <w:rFonts w:ascii="Tahoma" w:hAnsi="Tahoma" w:cs="Tahoma"/>
          <w:color w:val="auto"/>
          <w:sz w:val="18"/>
          <w:szCs w:val="18"/>
        </w:rPr>
      </w:pPr>
    </w:p>
    <w:p w14:paraId="68FA8F58" w14:textId="77777777" w:rsidR="00BC557C" w:rsidRDefault="00BC557C" w:rsidP="00BC557C">
      <w:pPr>
        <w:pStyle w:val="Tre"/>
        <w:jc w:val="center"/>
        <w:rPr>
          <w:rFonts w:ascii="Tahoma" w:hAnsi="Tahoma" w:cs="Tahoma"/>
          <w:color w:val="auto"/>
          <w:sz w:val="18"/>
          <w:szCs w:val="18"/>
        </w:rPr>
      </w:pPr>
      <w:r>
        <w:rPr>
          <w:rFonts w:ascii="Tahoma" w:hAnsi="Tahoma" w:cs="Tahoma"/>
          <w:color w:val="auto"/>
          <w:sz w:val="18"/>
          <w:szCs w:val="18"/>
        </w:rPr>
        <w:t>§ 1</w:t>
      </w:r>
    </w:p>
    <w:p w14:paraId="6F5A22F2" w14:textId="77777777" w:rsidR="00BC557C" w:rsidRDefault="00BC557C" w:rsidP="00BC557C">
      <w:pPr>
        <w:pStyle w:val="Tre"/>
        <w:jc w:val="center"/>
        <w:rPr>
          <w:rFonts w:ascii="Tahoma" w:hAnsi="Tahoma" w:cs="Tahoma"/>
          <w:color w:val="auto"/>
          <w:sz w:val="18"/>
          <w:szCs w:val="18"/>
        </w:rPr>
      </w:pPr>
    </w:p>
    <w:p w14:paraId="6FFB810B" w14:textId="77777777" w:rsidR="00BC557C" w:rsidRDefault="00BC557C" w:rsidP="00BC557C">
      <w:pPr>
        <w:pStyle w:val="Tre"/>
        <w:jc w:val="both"/>
        <w:rPr>
          <w:rFonts w:ascii="Tahoma" w:hAnsi="Tahoma" w:cs="Tahoma"/>
          <w:color w:val="auto"/>
          <w:sz w:val="18"/>
          <w:szCs w:val="18"/>
        </w:rPr>
      </w:pPr>
      <w:r>
        <w:rPr>
          <w:rFonts w:ascii="Tahoma" w:hAnsi="Tahoma" w:cs="Tahoma"/>
          <w:color w:val="auto"/>
          <w:sz w:val="18"/>
          <w:szCs w:val="18"/>
        </w:rPr>
        <w:t xml:space="preserve">W związku z łączącą Strony niniejszej umowy umową </w:t>
      </w:r>
      <w:r>
        <w:rPr>
          <w:rFonts w:ascii="Tahoma" w:eastAsia="Times New Roman" w:hAnsi="Tahoma" w:cs="Tahoma"/>
          <w:b/>
          <w:color w:val="auto"/>
          <w:sz w:val="18"/>
          <w:szCs w:val="18"/>
        </w:rPr>
        <w:t>94/PN/ZP/D/2024</w:t>
      </w:r>
      <w:r>
        <w:rPr>
          <w:rFonts w:ascii="Tahoma" w:hAnsi="Tahoma" w:cs="Tahoma"/>
          <w:b/>
          <w:color w:val="auto"/>
          <w:sz w:val="18"/>
          <w:szCs w:val="18"/>
        </w:rPr>
        <w:t xml:space="preserve"> </w:t>
      </w:r>
      <w:r>
        <w:rPr>
          <w:rFonts w:ascii="Tahoma" w:hAnsi="Tahoma" w:cs="Tahoma"/>
          <w:color w:val="auto"/>
          <w:sz w:val="18"/>
          <w:szCs w:val="18"/>
        </w:rPr>
        <w:t xml:space="preserve">z dnia …………………………2024 r., zwaną dalej Umową zasadniczą, której przedmiotem jest </w:t>
      </w:r>
      <w:r>
        <w:rPr>
          <w:rFonts w:ascii="Tahoma" w:hAnsi="Tahoma" w:cs="Tahoma"/>
          <w:b/>
          <w:color w:val="auto"/>
          <w:sz w:val="18"/>
          <w:szCs w:val="18"/>
        </w:rPr>
        <w:t>„Zakup głowic do USG, kardiomonitora, pomp infuzyjnych, urządze</w:t>
      </w:r>
      <w:r w:rsidR="00226E35">
        <w:rPr>
          <w:rFonts w:ascii="Tahoma" w:hAnsi="Tahoma" w:cs="Tahoma"/>
          <w:b/>
          <w:color w:val="auto"/>
          <w:sz w:val="18"/>
          <w:szCs w:val="18"/>
        </w:rPr>
        <w:t>ń</w:t>
      </w:r>
      <w:r>
        <w:rPr>
          <w:rFonts w:ascii="Tahoma" w:hAnsi="Tahoma" w:cs="Tahoma"/>
          <w:b/>
          <w:color w:val="auto"/>
          <w:sz w:val="18"/>
          <w:szCs w:val="18"/>
        </w:rPr>
        <w:t xml:space="preserve"> do terapii podciśnieniowej</w:t>
      </w:r>
      <w:r>
        <w:rPr>
          <w:rFonts w:ascii="Tahoma" w:hAnsi="Tahoma" w:cs="Tahoma"/>
          <w:b/>
          <w:sz w:val="18"/>
          <w:szCs w:val="18"/>
          <w:lang w:eastAsia="en-US"/>
        </w:rPr>
        <w:t>, aparatu do terapii ultradźwiękowej i aparatów do elektroterapii</w:t>
      </w:r>
      <w:r>
        <w:rPr>
          <w:rFonts w:ascii="Tahoma" w:hAnsi="Tahoma" w:cs="Tahoma"/>
          <w:b/>
          <w:color w:val="auto"/>
          <w:sz w:val="18"/>
          <w:szCs w:val="18"/>
        </w:rPr>
        <w:t xml:space="preserve">” </w:t>
      </w:r>
      <w:r>
        <w:rPr>
          <w:rFonts w:ascii="Tahoma" w:hAnsi="Tahoma" w:cs="Tahoma"/>
          <w:color w:val="auto"/>
          <w:sz w:val="18"/>
          <w:szCs w:val="18"/>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1E9268D3" w14:textId="77777777" w:rsidR="00BC557C" w:rsidRDefault="00BC557C" w:rsidP="00BC557C">
      <w:pPr>
        <w:pStyle w:val="Tre"/>
        <w:jc w:val="both"/>
        <w:rPr>
          <w:rFonts w:ascii="Tahoma" w:hAnsi="Tahoma" w:cs="Tahoma"/>
          <w:color w:val="auto"/>
          <w:sz w:val="18"/>
          <w:szCs w:val="18"/>
        </w:rPr>
      </w:pPr>
    </w:p>
    <w:p w14:paraId="71CC3ACB" w14:textId="77777777" w:rsidR="00BC557C" w:rsidRDefault="00BC557C" w:rsidP="00BC557C">
      <w:pPr>
        <w:pStyle w:val="Tre"/>
        <w:jc w:val="center"/>
        <w:rPr>
          <w:rFonts w:ascii="Tahoma" w:hAnsi="Tahoma" w:cs="Tahoma"/>
          <w:color w:val="auto"/>
          <w:sz w:val="18"/>
          <w:szCs w:val="18"/>
        </w:rPr>
      </w:pPr>
    </w:p>
    <w:p w14:paraId="42F87D46" w14:textId="77777777" w:rsidR="00BC557C" w:rsidRDefault="00BC557C" w:rsidP="00BC557C">
      <w:pPr>
        <w:pStyle w:val="Tre"/>
        <w:jc w:val="center"/>
        <w:rPr>
          <w:rFonts w:ascii="Tahoma" w:hAnsi="Tahoma" w:cs="Tahoma"/>
          <w:color w:val="auto"/>
          <w:sz w:val="18"/>
          <w:szCs w:val="18"/>
        </w:rPr>
      </w:pPr>
      <w:r>
        <w:rPr>
          <w:rFonts w:ascii="Tahoma" w:hAnsi="Tahoma" w:cs="Tahoma"/>
          <w:color w:val="auto"/>
          <w:sz w:val="18"/>
          <w:szCs w:val="18"/>
        </w:rPr>
        <w:t>§ 2</w:t>
      </w:r>
    </w:p>
    <w:p w14:paraId="51EAC61D" w14:textId="77777777" w:rsidR="00BC557C" w:rsidRDefault="00BC557C" w:rsidP="00BC557C">
      <w:pPr>
        <w:pStyle w:val="Tre"/>
        <w:jc w:val="both"/>
        <w:rPr>
          <w:rFonts w:ascii="Tahoma" w:hAnsi="Tahoma" w:cs="Tahoma"/>
          <w:color w:val="auto"/>
          <w:sz w:val="18"/>
          <w:szCs w:val="18"/>
        </w:rPr>
      </w:pPr>
    </w:p>
    <w:p w14:paraId="36BF1EA7" w14:textId="77777777" w:rsidR="00BC557C" w:rsidRDefault="00BC557C" w:rsidP="00C3459D">
      <w:pPr>
        <w:pStyle w:val="Tre"/>
        <w:numPr>
          <w:ilvl w:val="0"/>
          <w:numId w:val="80"/>
        </w:numPr>
        <w:jc w:val="both"/>
        <w:rPr>
          <w:rFonts w:ascii="Tahoma" w:hAnsi="Tahoma" w:cs="Tahoma"/>
          <w:color w:val="auto"/>
          <w:sz w:val="18"/>
          <w:szCs w:val="18"/>
        </w:rPr>
      </w:pPr>
      <w:r>
        <w:rPr>
          <w:rFonts w:ascii="Tahoma" w:hAnsi="Tahoma" w:cs="Tahoma"/>
          <w:color w:val="auto"/>
          <w:sz w:val="18"/>
          <w:szCs w:val="18"/>
        </w:rPr>
        <w:t>Powierzenie przetwarzania danych osobowych obejmuje dane osobowe dotyczące (kategoria os</w:t>
      </w:r>
      <w:r>
        <w:rPr>
          <w:rFonts w:ascii="Tahoma" w:hAnsi="Tahoma" w:cs="Tahoma"/>
          <w:color w:val="auto"/>
          <w:sz w:val="18"/>
          <w:szCs w:val="18"/>
          <w:lang w:val="es-ES"/>
        </w:rPr>
        <w:t>ó</w:t>
      </w:r>
      <w:r>
        <w:rPr>
          <w:rFonts w:ascii="Tahoma" w:hAnsi="Tahoma" w:cs="Tahoma"/>
          <w:color w:val="auto"/>
          <w:sz w:val="18"/>
          <w:szCs w:val="18"/>
        </w:rPr>
        <w:t>b i rodzaj danych)</w:t>
      </w:r>
      <w:r>
        <w:rPr>
          <w:rFonts w:ascii="Tahoma" w:hAnsi="Tahoma" w:cs="Tahoma"/>
          <w:i/>
          <w:iCs/>
          <w:color w:val="auto"/>
          <w:sz w:val="18"/>
          <w:szCs w:val="18"/>
        </w:rPr>
        <w:t>(katalog przykładowy - do uzupełnienia - niepotrzebne usunąć)</w:t>
      </w:r>
      <w:r>
        <w:rPr>
          <w:rFonts w:ascii="Tahoma" w:hAnsi="Tahoma" w:cs="Tahoma"/>
          <w:color w:val="auto"/>
          <w:sz w:val="18"/>
          <w:szCs w:val="18"/>
        </w:rPr>
        <w:t xml:space="preserve"> :</w:t>
      </w:r>
    </w:p>
    <w:p w14:paraId="5D07B785" w14:textId="77777777" w:rsidR="00BC557C" w:rsidRDefault="00BC557C" w:rsidP="00C3459D">
      <w:pPr>
        <w:pStyle w:val="Tre"/>
        <w:numPr>
          <w:ilvl w:val="1"/>
          <w:numId w:val="80"/>
        </w:numPr>
        <w:ind w:firstLine="709"/>
        <w:jc w:val="both"/>
        <w:rPr>
          <w:rFonts w:ascii="Tahoma" w:hAnsi="Tahoma" w:cs="Tahoma"/>
          <w:color w:val="auto"/>
          <w:sz w:val="18"/>
          <w:szCs w:val="18"/>
        </w:rPr>
      </w:pPr>
      <w:r>
        <w:rPr>
          <w:rFonts w:ascii="Tahoma" w:hAnsi="Tahoma" w:cs="Tahoma"/>
          <w:color w:val="auto"/>
          <w:sz w:val="18"/>
          <w:szCs w:val="18"/>
        </w:rPr>
        <w:t>pacjentów Administratora:</w:t>
      </w:r>
    </w:p>
    <w:p w14:paraId="0C1854C4" w14:textId="77777777" w:rsidR="00BC557C" w:rsidRDefault="00BC557C" w:rsidP="00C3459D">
      <w:pPr>
        <w:pStyle w:val="Tre"/>
        <w:numPr>
          <w:ilvl w:val="2"/>
          <w:numId w:val="80"/>
        </w:numPr>
        <w:ind w:firstLine="1418"/>
        <w:jc w:val="both"/>
        <w:rPr>
          <w:rFonts w:ascii="Tahoma" w:hAnsi="Tahoma" w:cs="Tahoma"/>
          <w:color w:val="auto"/>
          <w:sz w:val="18"/>
          <w:szCs w:val="18"/>
        </w:rPr>
      </w:pPr>
      <w:r>
        <w:rPr>
          <w:rFonts w:ascii="Tahoma" w:hAnsi="Tahoma" w:cs="Tahoma"/>
          <w:color w:val="auto"/>
          <w:sz w:val="18"/>
          <w:szCs w:val="18"/>
        </w:rPr>
        <w:t>dane identyfikacyjne (…………);</w:t>
      </w:r>
    </w:p>
    <w:p w14:paraId="1C78A8D0" w14:textId="77777777" w:rsidR="00BC557C" w:rsidRDefault="00BC557C" w:rsidP="00C3459D">
      <w:pPr>
        <w:pStyle w:val="Tre"/>
        <w:numPr>
          <w:ilvl w:val="2"/>
          <w:numId w:val="80"/>
        </w:numPr>
        <w:ind w:firstLine="1418"/>
        <w:jc w:val="both"/>
        <w:rPr>
          <w:rFonts w:ascii="Tahoma" w:hAnsi="Tahoma" w:cs="Tahoma"/>
          <w:color w:val="auto"/>
          <w:sz w:val="18"/>
          <w:szCs w:val="18"/>
        </w:rPr>
      </w:pPr>
      <w:r>
        <w:rPr>
          <w:rFonts w:ascii="Tahoma" w:hAnsi="Tahoma" w:cs="Tahoma"/>
          <w:color w:val="auto"/>
          <w:sz w:val="18"/>
          <w:szCs w:val="18"/>
        </w:rPr>
        <w:t>dane adresowe (…………);</w:t>
      </w:r>
    </w:p>
    <w:p w14:paraId="5BF10396" w14:textId="77777777" w:rsidR="00BC557C" w:rsidRDefault="00BC557C" w:rsidP="00C3459D">
      <w:pPr>
        <w:pStyle w:val="Tre"/>
        <w:numPr>
          <w:ilvl w:val="2"/>
          <w:numId w:val="80"/>
        </w:numPr>
        <w:ind w:firstLine="1418"/>
        <w:jc w:val="both"/>
        <w:rPr>
          <w:rFonts w:ascii="Tahoma" w:hAnsi="Tahoma" w:cs="Tahoma"/>
          <w:color w:val="auto"/>
          <w:sz w:val="18"/>
          <w:szCs w:val="18"/>
        </w:rPr>
      </w:pPr>
      <w:r>
        <w:rPr>
          <w:rFonts w:ascii="Tahoma" w:hAnsi="Tahoma" w:cs="Tahoma"/>
          <w:color w:val="auto"/>
          <w:sz w:val="18"/>
          <w:szCs w:val="18"/>
        </w:rPr>
        <w:t>dane kontaktowe (…………);</w:t>
      </w:r>
    </w:p>
    <w:p w14:paraId="48236B08" w14:textId="77777777" w:rsidR="00BC557C" w:rsidRDefault="00BC557C" w:rsidP="00C3459D">
      <w:pPr>
        <w:pStyle w:val="Tre"/>
        <w:numPr>
          <w:ilvl w:val="2"/>
          <w:numId w:val="80"/>
        </w:numPr>
        <w:ind w:firstLine="1418"/>
        <w:jc w:val="both"/>
        <w:rPr>
          <w:rFonts w:ascii="Tahoma" w:hAnsi="Tahoma" w:cs="Tahoma"/>
          <w:color w:val="auto"/>
          <w:sz w:val="18"/>
          <w:szCs w:val="18"/>
        </w:rPr>
      </w:pPr>
      <w:r>
        <w:rPr>
          <w:rFonts w:ascii="Tahoma" w:hAnsi="Tahoma" w:cs="Tahoma"/>
          <w:color w:val="auto"/>
          <w:sz w:val="18"/>
          <w:szCs w:val="18"/>
        </w:rPr>
        <w:t>dane o stanie rodzinnym (…………);</w:t>
      </w:r>
    </w:p>
    <w:p w14:paraId="11CDEE12" w14:textId="77777777" w:rsidR="00BC557C" w:rsidRDefault="00BC557C" w:rsidP="00C3459D">
      <w:pPr>
        <w:pStyle w:val="Tre"/>
        <w:numPr>
          <w:ilvl w:val="2"/>
          <w:numId w:val="80"/>
        </w:numPr>
        <w:ind w:firstLine="1418"/>
        <w:jc w:val="both"/>
        <w:rPr>
          <w:rFonts w:ascii="Tahoma" w:hAnsi="Tahoma" w:cs="Tahoma"/>
          <w:color w:val="auto"/>
          <w:sz w:val="18"/>
          <w:szCs w:val="18"/>
        </w:rPr>
      </w:pPr>
      <w:r>
        <w:rPr>
          <w:rFonts w:ascii="Tahoma" w:hAnsi="Tahoma" w:cs="Tahoma"/>
          <w:color w:val="auto"/>
          <w:sz w:val="18"/>
          <w:szCs w:val="18"/>
        </w:rPr>
        <w:t>dane genetyczne (…………);</w:t>
      </w:r>
    </w:p>
    <w:p w14:paraId="2432EC0D" w14:textId="77777777" w:rsidR="00BC557C" w:rsidRDefault="00BC557C" w:rsidP="00C3459D">
      <w:pPr>
        <w:pStyle w:val="Tre"/>
        <w:numPr>
          <w:ilvl w:val="2"/>
          <w:numId w:val="80"/>
        </w:numPr>
        <w:ind w:firstLine="1418"/>
        <w:jc w:val="both"/>
        <w:rPr>
          <w:rFonts w:ascii="Tahoma" w:hAnsi="Tahoma" w:cs="Tahoma"/>
          <w:color w:val="auto"/>
          <w:sz w:val="18"/>
          <w:szCs w:val="18"/>
        </w:rPr>
      </w:pPr>
      <w:r>
        <w:rPr>
          <w:rFonts w:ascii="Tahoma" w:hAnsi="Tahoma" w:cs="Tahoma"/>
          <w:color w:val="auto"/>
          <w:sz w:val="18"/>
          <w:szCs w:val="18"/>
        </w:rPr>
        <w:t>dane biometryczne (…………);</w:t>
      </w:r>
    </w:p>
    <w:p w14:paraId="50967B73" w14:textId="77777777" w:rsidR="00BC557C" w:rsidRDefault="00BC557C" w:rsidP="00C3459D">
      <w:pPr>
        <w:pStyle w:val="Tre"/>
        <w:numPr>
          <w:ilvl w:val="2"/>
          <w:numId w:val="80"/>
        </w:numPr>
        <w:ind w:firstLine="1418"/>
        <w:jc w:val="both"/>
        <w:rPr>
          <w:rFonts w:ascii="Tahoma" w:hAnsi="Tahoma" w:cs="Tahoma"/>
          <w:color w:val="auto"/>
          <w:sz w:val="18"/>
          <w:szCs w:val="18"/>
        </w:rPr>
      </w:pPr>
      <w:r>
        <w:rPr>
          <w:rFonts w:ascii="Tahoma" w:hAnsi="Tahoma" w:cs="Tahoma"/>
          <w:color w:val="auto"/>
          <w:sz w:val="18"/>
          <w:szCs w:val="18"/>
        </w:rPr>
        <w:t>dane dotyczące zdrowia (…………);</w:t>
      </w:r>
    </w:p>
    <w:p w14:paraId="380AC49E" w14:textId="77777777" w:rsidR="00BC557C" w:rsidRDefault="00BC557C" w:rsidP="00C3459D">
      <w:pPr>
        <w:pStyle w:val="Tre"/>
        <w:numPr>
          <w:ilvl w:val="2"/>
          <w:numId w:val="80"/>
        </w:numPr>
        <w:ind w:firstLine="1418"/>
        <w:jc w:val="both"/>
        <w:rPr>
          <w:rFonts w:ascii="Tahoma" w:hAnsi="Tahoma" w:cs="Tahoma"/>
          <w:color w:val="auto"/>
          <w:sz w:val="18"/>
          <w:szCs w:val="18"/>
        </w:rPr>
      </w:pPr>
      <w:r>
        <w:rPr>
          <w:rFonts w:ascii="Tahoma" w:hAnsi="Tahoma" w:cs="Tahoma"/>
          <w:color w:val="auto"/>
          <w:sz w:val="18"/>
          <w:szCs w:val="18"/>
        </w:rPr>
        <w:t>inne ……………………..;</w:t>
      </w:r>
    </w:p>
    <w:p w14:paraId="1025B313" w14:textId="77777777" w:rsidR="00BC557C" w:rsidRDefault="00BC557C" w:rsidP="00C3459D">
      <w:pPr>
        <w:pStyle w:val="Tre"/>
        <w:numPr>
          <w:ilvl w:val="1"/>
          <w:numId w:val="80"/>
        </w:numPr>
        <w:ind w:firstLine="709"/>
        <w:jc w:val="both"/>
        <w:rPr>
          <w:rFonts w:ascii="Tahoma" w:hAnsi="Tahoma" w:cs="Tahoma"/>
          <w:color w:val="auto"/>
          <w:sz w:val="18"/>
          <w:szCs w:val="18"/>
        </w:rPr>
      </w:pPr>
      <w:r>
        <w:rPr>
          <w:rFonts w:ascii="Tahoma" w:hAnsi="Tahoma" w:cs="Tahoma"/>
          <w:color w:val="auto"/>
          <w:sz w:val="18"/>
          <w:szCs w:val="18"/>
        </w:rPr>
        <w:t>pracowników Administratora:</w:t>
      </w:r>
    </w:p>
    <w:p w14:paraId="115392EF" w14:textId="77777777" w:rsidR="00BC557C" w:rsidRDefault="00BC557C" w:rsidP="00C3459D">
      <w:pPr>
        <w:pStyle w:val="Tre"/>
        <w:numPr>
          <w:ilvl w:val="2"/>
          <w:numId w:val="80"/>
        </w:numPr>
        <w:ind w:firstLine="1418"/>
        <w:jc w:val="both"/>
        <w:rPr>
          <w:rFonts w:ascii="Tahoma" w:hAnsi="Tahoma" w:cs="Tahoma"/>
          <w:color w:val="auto"/>
          <w:sz w:val="18"/>
          <w:szCs w:val="18"/>
        </w:rPr>
      </w:pPr>
      <w:r>
        <w:rPr>
          <w:rFonts w:ascii="Tahoma" w:hAnsi="Tahoma" w:cs="Tahoma"/>
          <w:color w:val="auto"/>
          <w:sz w:val="18"/>
          <w:szCs w:val="18"/>
        </w:rPr>
        <w:t>dane identyfikacyjne (…………);</w:t>
      </w:r>
    </w:p>
    <w:p w14:paraId="4E3882AF" w14:textId="77777777" w:rsidR="00BC557C" w:rsidRDefault="00BC557C" w:rsidP="00C3459D">
      <w:pPr>
        <w:pStyle w:val="Tre"/>
        <w:numPr>
          <w:ilvl w:val="2"/>
          <w:numId w:val="80"/>
        </w:numPr>
        <w:ind w:firstLine="1418"/>
        <w:jc w:val="both"/>
        <w:rPr>
          <w:rFonts w:ascii="Tahoma" w:hAnsi="Tahoma" w:cs="Tahoma"/>
          <w:color w:val="auto"/>
          <w:sz w:val="18"/>
          <w:szCs w:val="18"/>
        </w:rPr>
      </w:pPr>
      <w:r>
        <w:rPr>
          <w:rFonts w:ascii="Tahoma" w:hAnsi="Tahoma" w:cs="Tahoma"/>
          <w:color w:val="auto"/>
          <w:sz w:val="18"/>
          <w:szCs w:val="18"/>
        </w:rPr>
        <w:t>dane adresowe (…………);</w:t>
      </w:r>
    </w:p>
    <w:p w14:paraId="68FA65B0" w14:textId="77777777" w:rsidR="00BC557C" w:rsidRDefault="00BC557C" w:rsidP="00C3459D">
      <w:pPr>
        <w:pStyle w:val="Tre"/>
        <w:numPr>
          <w:ilvl w:val="2"/>
          <w:numId w:val="80"/>
        </w:numPr>
        <w:ind w:firstLine="1418"/>
        <w:jc w:val="both"/>
        <w:rPr>
          <w:rFonts w:ascii="Tahoma" w:hAnsi="Tahoma" w:cs="Tahoma"/>
          <w:color w:val="auto"/>
          <w:sz w:val="18"/>
          <w:szCs w:val="18"/>
        </w:rPr>
      </w:pPr>
      <w:r>
        <w:rPr>
          <w:rFonts w:ascii="Tahoma" w:hAnsi="Tahoma" w:cs="Tahoma"/>
          <w:color w:val="auto"/>
          <w:sz w:val="18"/>
          <w:szCs w:val="18"/>
        </w:rPr>
        <w:t>dane kontaktowe;</w:t>
      </w:r>
    </w:p>
    <w:p w14:paraId="691C0347" w14:textId="77777777" w:rsidR="00BC557C" w:rsidRDefault="00BC557C" w:rsidP="00C3459D">
      <w:pPr>
        <w:pStyle w:val="Tre"/>
        <w:numPr>
          <w:ilvl w:val="2"/>
          <w:numId w:val="80"/>
        </w:numPr>
        <w:ind w:firstLine="1418"/>
        <w:jc w:val="both"/>
        <w:rPr>
          <w:rFonts w:ascii="Tahoma" w:hAnsi="Tahoma" w:cs="Tahoma"/>
          <w:color w:val="auto"/>
          <w:sz w:val="18"/>
          <w:szCs w:val="18"/>
        </w:rPr>
      </w:pPr>
      <w:r>
        <w:rPr>
          <w:rFonts w:ascii="Tahoma" w:hAnsi="Tahoma" w:cs="Tahoma"/>
          <w:color w:val="auto"/>
          <w:sz w:val="18"/>
          <w:szCs w:val="18"/>
        </w:rPr>
        <w:t>dane o prawie wykonywania zawodu;</w:t>
      </w:r>
    </w:p>
    <w:p w14:paraId="72B69BAC" w14:textId="77777777" w:rsidR="00BC557C" w:rsidRDefault="00BC557C" w:rsidP="00C3459D">
      <w:pPr>
        <w:pStyle w:val="Tre"/>
        <w:numPr>
          <w:ilvl w:val="2"/>
          <w:numId w:val="80"/>
        </w:numPr>
        <w:ind w:firstLine="1418"/>
        <w:jc w:val="both"/>
        <w:rPr>
          <w:rFonts w:ascii="Tahoma" w:hAnsi="Tahoma" w:cs="Tahoma"/>
          <w:i/>
          <w:iCs/>
          <w:color w:val="auto"/>
          <w:sz w:val="18"/>
          <w:szCs w:val="18"/>
        </w:rPr>
      </w:pPr>
      <w:r>
        <w:rPr>
          <w:rFonts w:ascii="Tahoma" w:hAnsi="Tahoma" w:cs="Tahoma"/>
          <w:color w:val="auto"/>
          <w:sz w:val="18"/>
          <w:szCs w:val="18"/>
        </w:rPr>
        <w:t>inne ……………………..;</w:t>
      </w:r>
    </w:p>
    <w:p w14:paraId="627F105D" w14:textId="77777777" w:rsidR="00BC557C" w:rsidRDefault="00BC557C" w:rsidP="00C3459D">
      <w:pPr>
        <w:pStyle w:val="Tre"/>
        <w:numPr>
          <w:ilvl w:val="1"/>
          <w:numId w:val="81"/>
        </w:numPr>
        <w:ind w:left="1080" w:firstLine="709"/>
        <w:jc w:val="both"/>
        <w:rPr>
          <w:rFonts w:ascii="Tahoma" w:hAnsi="Tahoma" w:cs="Tahoma"/>
          <w:color w:val="auto"/>
          <w:sz w:val="18"/>
          <w:szCs w:val="18"/>
        </w:rPr>
      </w:pPr>
      <w:r>
        <w:rPr>
          <w:rFonts w:ascii="Tahoma" w:hAnsi="Tahoma" w:cs="Tahoma"/>
          <w:i/>
          <w:iCs/>
          <w:color w:val="auto"/>
          <w:sz w:val="18"/>
          <w:szCs w:val="18"/>
        </w:rPr>
        <w:t>(inne - w zależności od umowy zasadniczej).</w:t>
      </w:r>
    </w:p>
    <w:p w14:paraId="3FA3BBCB" w14:textId="77777777" w:rsidR="00BC557C" w:rsidRDefault="00BC557C" w:rsidP="00BC557C">
      <w:pPr>
        <w:pStyle w:val="Tre"/>
        <w:jc w:val="center"/>
        <w:rPr>
          <w:rFonts w:ascii="Tahoma" w:hAnsi="Tahoma" w:cs="Tahoma"/>
          <w:color w:val="auto"/>
          <w:sz w:val="18"/>
          <w:szCs w:val="18"/>
        </w:rPr>
      </w:pPr>
    </w:p>
    <w:p w14:paraId="076825D4" w14:textId="77777777" w:rsidR="00BC557C" w:rsidRDefault="00BC557C" w:rsidP="00BC557C">
      <w:pPr>
        <w:pStyle w:val="Tre"/>
        <w:jc w:val="center"/>
        <w:rPr>
          <w:rFonts w:ascii="Tahoma" w:hAnsi="Tahoma" w:cs="Tahoma"/>
          <w:color w:val="auto"/>
          <w:sz w:val="18"/>
          <w:szCs w:val="18"/>
        </w:rPr>
      </w:pPr>
      <w:r>
        <w:rPr>
          <w:rFonts w:ascii="Tahoma" w:hAnsi="Tahoma" w:cs="Tahoma"/>
          <w:color w:val="auto"/>
          <w:sz w:val="18"/>
          <w:szCs w:val="18"/>
        </w:rPr>
        <w:t>§ 3</w:t>
      </w:r>
    </w:p>
    <w:p w14:paraId="417FE9A4" w14:textId="77777777" w:rsidR="00BC557C" w:rsidRDefault="00BC557C" w:rsidP="00BC557C">
      <w:pPr>
        <w:pStyle w:val="Tre"/>
        <w:rPr>
          <w:rFonts w:ascii="Tahoma" w:hAnsi="Tahoma" w:cs="Tahoma"/>
          <w:color w:val="auto"/>
          <w:sz w:val="18"/>
          <w:szCs w:val="18"/>
        </w:rPr>
      </w:pPr>
    </w:p>
    <w:p w14:paraId="6333182F" w14:textId="77777777" w:rsidR="00BC557C" w:rsidRDefault="00BC557C" w:rsidP="00C3459D">
      <w:pPr>
        <w:pStyle w:val="Tre"/>
        <w:numPr>
          <w:ilvl w:val="0"/>
          <w:numId w:val="82"/>
        </w:numPr>
        <w:rPr>
          <w:rFonts w:ascii="Tahoma" w:hAnsi="Tahoma" w:cs="Tahoma"/>
          <w:color w:val="auto"/>
          <w:sz w:val="18"/>
          <w:szCs w:val="18"/>
        </w:rPr>
      </w:pPr>
      <w:r>
        <w:rPr>
          <w:rFonts w:ascii="Tahoma" w:hAnsi="Tahoma" w:cs="Tahoma"/>
          <w:color w:val="auto"/>
          <w:sz w:val="18"/>
          <w:szCs w:val="18"/>
        </w:rPr>
        <w:t xml:space="preserve">Powierzenie przetwarzania danych osobowych, o którym mowa w § 2 umowy obejmuje następujące czynności </w:t>
      </w:r>
      <w:r>
        <w:rPr>
          <w:rFonts w:ascii="Tahoma" w:hAnsi="Tahoma" w:cs="Tahoma"/>
          <w:i/>
          <w:iCs/>
          <w:color w:val="auto"/>
          <w:sz w:val="18"/>
          <w:szCs w:val="18"/>
        </w:rPr>
        <w:t>(katalog przykładowy - niepotrzebne usunąć)</w:t>
      </w:r>
      <w:r>
        <w:rPr>
          <w:rFonts w:ascii="Tahoma" w:hAnsi="Tahoma" w:cs="Tahoma"/>
          <w:color w:val="auto"/>
          <w:sz w:val="18"/>
          <w:szCs w:val="18"/>
        </w:rPr>
        <w:t>:</w:t>
      </w:r>
    </w:p>
    <w:p w14:paraId="3A33BA96" w14:textId="77777777" w:rsidR="00BC557C" w:rsidRDefault="00BC557C" w:rsidP="00C3459D">
      <w:pPr>
        <w:pStyle w:val="Tre"/>
        <w:numPr>
          <w:ilvl w:val="1"/>
          <w:numId w:val="82"/>
        </w:numPr>
        <w:ind w:firstLine="993"/>
        <w:rPr>
          <w:rFonts w:ascii="Tahoma" w:hAnsi="Tahoma" w:cs="Tahoma"/>
          <w:color w:val="auto"/>
          <w:sz w:val="18"/>
          <w:szCs w:val="18"/>
        </w:rPr>
      </w:pPr>
      <w:r>
        <w:rPr>
          <w:rFonts w:ascii="Tahoma" w:hAnsi="Tahoma" w:cs="Tahoma"/>
          <w:color w:val="auto"/>
          <w:sz w:val="18"/>
          <w:szCs w:val="18"/>
        </w:rPr>
        <w:t>zbieranie;</w:t>
      </w:r>
    </w:p>
    <w:p w14:paraId="6D89DB77" w14:textId="77777777" w:rsidR="00BC557C" w:rsidRDefault="00BC557C" w:rsidP="00C3459D">
      <w:pPr>
        <w:pStyle w:val="Tre"/>
        <w:numPr>
          <w:ilvl w:val="1"/>
          <w:numId w:val="82"/>
        </w:numPr>
        <w:ind w:firstLine="993"/>
        <w:rPr>
          <w:rFonts w:ascii="Tahoma" w:hAnsi="Tahoma" w:cs="Tahoma"/>
          <w:color w:val="auto"/>
          <w:sz w:val="18"/>
          <w:szCs w:val="18"/>
        </w:rPr>
      </w:pPr>
      <w:r>
        <w:rPr>
          <w:rFonts w:ascii="Tahoma" w:hAnsi="Tahoma" w:cs="Tahoma"/>
          <w:color w:val="auto"/>
          <w:sz w:val="18"/>
          <w:szCs w:val="18"/>
        </w:rPr>
        <w:t>utrwalanie;</w:t>
      </w:r>
    </w:p>
    <w:p w14:paraId="5CB54F4D" w14:textId="77777777" w:rsidR="00BC557C" w:rsidRDefault="00BC557C" w:rsidP="00C3459D">
      <w:pPr>
        <w:pStyle w:val="Tre"/>
        <w:numPr>
          <w:ilvl w:val="1"/>
          <w:numId w:val="82"/>
        </w:numPr>
        <w:ind w:firstLine="993"/>
        <w:rPr>
          <w:rFonts w:ascii="Tahoma" w:hAnsi="Tahoma" w:cs="Tahoma"/>
          <w:color w:val="auto"/>
          <w:sz w:val="18"/>
          <w:szCs w:val="18"/>
        </w:rPr>
      </w:pPr>
      <w:r>
        <w:rPr>
          <w:rFonts w:ascii="Tahoma" w:hAnsi="Tahoma" w:cs="Tahoma"/>
          <w:color w:val="auto"/>
          <w:sz w:val="18"/>
          <w:szCs w:val="18"/>
        </w:rPr>
        <w:t>organizowanie;</w:t>
      </w:r>
    </w:p>
    <w:p w14:paraId="32B02C8B" w14:textId="77777777" w:rsidR="00BC557C" w:rsidRDefault="00BC557C" w:rsidP="00C3459D">
      <w:pPr>
        <w:pStyle w:val="Tre"/>
        <w:numPr>
          <w:ilvl w:val="1"/>
          <w:numId w:val="82"/>
        </w:numPr>
        <w:ind w:firstLine="993"/>
        <w:rPr>
          <w:rFonts w:ascii="Tahoma" w:hAnsi="Tahoma" w:cs="Tahoma"/>
          <w:color w:val="auto"/>
          <w:sz w:val="18"/>
          <w:szCs w:val="18"/>
        </w:rPr>
      </w:pPr>
      <w:r>
        <w:rPr>
          <w:rFonts w:ascii="Tahoma" w:hAnsi="Tahoma" w:cs="Tahoma"/>
          <w:color w:val="auto"/>
          <w:sz w:val="18"/>
          <w:szCs w:val="18"/>
        </w:rPr>
        <w:lastRenderedPageBreak/>
        <w:t>porządkowanie;</w:t>
      </w:r>
    </w:p>
    <w:p w14:paraId="2BA995BB" w14:textId="77777777" w:rsidR="00BC557C" w:rsidRDefault="00BC557C" w:rsidP="00C3459D">
      <w:pPr>
        <w:pStyle w:val="Tre"/>
        <w:numPr>
          <w:ilvl w:val="1"/>
          <w:numId w:val="82"/>
        </w:numPr>
        <w:ind w:firstLine="993"/>
        <w:rPr>
          <w:rFonts w:ascii="Tahoma" w:hAnsi="Tahoma" w:cs="Tahoma"/>
          <w:color w:val="auto"/>
          <w:sz w:val="18"/>
          <w:szCs w:val="18"/>
        </w:rPr>
      </w:pPr>
      <w:r>
        <w:rPr>
          <w:rFonts w:ascii="Tahoma" w:hAnsi="Tahoma" w:cs="Tahoma"/>
          <w:color w:val="auto"/>
          <w:sz w:val="18"/>
          <w:szCs w:val="18"/>
        </w:rPr>
        <w:t>przechowywanie;</w:t>
      </w:r>
    </w:p>
    <w:p w14:paraId="23E1FA7B" w14:textId="77777777" w:rsidR="00BC557C" w:rsidRDefault="00BC557C" w:rsidP="00C3459D">
      <w:pPr>
        <w:pStyle w:val="Tre"/>
        <w:numPr>
          <w:ilvl w:val="1"/>
          <w:numId w:val="82"/>
        </w:numPr>
        <w:ind w:firstLine="993"/>
        <w:rPr>
          <w:rFonts w:ascii="Tahoma" w:hAnsi="Tahoma" w:cs="Tahoma"/>
          <w:color w:val="auto"/>
          <w:sz w:val="18"/>
          <w:szCs w:val="18"/>
        </w:rPr>
      </w:pPr>
      <w:r>
        <w:rPr>
          <w:rFonts w:ascii="Tahoma" w:hAnsi="Tahoma" w:cs="Tahoma"/>
          <w:color w:val="auto"/>
          <w:sz w:val="18"/>
          <w:szCs w:val="18"/>
        </w:rPr>
        <w:t>adaptowanie;</w:t>
      </w:r>
    </w:p>
    <w:p w14:paraId="2F530877" w14:textId="77777777" w:rsidR="00BC557C" w:rsidRDefault="00BC557C" w:rsidP="00C3459D">
      <w:pPr>
        <w:pStyle w:val="Tre"/>
        <w:numPr>
          <w:ilvl w:val="1"/>
          <w:numId w:val="82"/>
        </w:numPr>
        <w:ind w:firstLine="993"/>
        <w:rPr>
          <w:rFonts w:ascii="Tahoma" w:hAnsi="Tahoma" w:cs="Tahoma"/>
          <w:color w:val="auto"/>
          <w:sz w:val="18"/>
          <w:szCs w:val="18"/>
        </w:rPr>
      </w:pPr>
      <w:r>
        <w:rPr>
          <w:rFonts w:ascii="Tahoma" w:hAnsi="Tahoma" w:cs="Tahoma"/>
          <w:color w:val="auto"/>
          <w:sz w:val="18"/>
          <w:szCs w:val="18"/>
        </w:rPr>
        <w:t>modyfikowanie;</w:t>
      </w:r>
    </w:p>
    <w:p w14:paraId="1F789785" w14:textId="77777777" w:rsidR="00BC557C" w:rsidRDefault="00BC557C" w:rsidP="00C3459D">
      <w:pPr>
        <w:pStyle w:val="Tre"/>
        <w:numPr>
          <w:ilvl w:val="1"/>
          <w:numId w:val="82"/>
        </w:numPr>
        <w:ind w:firstLine="993"/>
        <w:rPr>
          <w:rFonts w:ascii="Tahoma" w:hAnsi="Tahoma" w:cs="Tahoma"/>
          <w:color w:val="auto"/>
          <w:sz w:val="18"/>
          <w:szCs w:val="18"/>
        </w:rPr>
      </w:pPr>
      <w:r>
        <w:rPr>
          <w:rFonts w:ascii="Tahoma" w:hAnsi="Tahoma" w:cs="Tahoma"/>
          <w:color w:val="auto"/>
          <w:sz w:val="18"/>
          <w:szCs w:val="18"/>
        </w:rPr>
        <w:t>pobieranie;</w:t>
      </w:r>
    </w:p>
    <w:p w14:paraId="70599E6F" w14:textId="77777777" w:rsidR="00BC557C" w:rsidRDefault="00BC557C" w:rsidP="00C3459D">
      <w:pPr>
        <w:pStyle w:val="Tre"/>
        <w:numPr>
          <w:ilvl w:val="1"/>
          <w:numId w:val="82"/>
        </w:numPr>
        <w:ind w:firstLine="993"/>
        <w:rPr>
          <w:rFonts w:ascii="Tahoma" w:hAnsi="Tahoma" w:cs="Tahoma"/>
          <w:color w:val="auto"/>
          <w:sz w:val="18"/>
          <w:szCs w:val="18"/>
        </w:rPr>
      </w:pPr>
      <w:r>
        <w:rPr>
          <w:rFonts w:ascii="Tahoma" w:hAnsi="Tahoma" w:cs="Tahoma"/>
          <w:color w:val="auto"/>
          <w:sz w:val="18"/>
          <w:szCs w:val="18"/>
        </w:rPr>
        <w:t>przeglądanie;</w:t>
      </w:r>
    </w:p>
    <w:p w14:paraId="391FEF5A" w14:textId="77777777" w:rsidR="00BC557C" w:rsidRDefault="00BC557C" w:rsidP="00C3459D">
      <w:pPr>
        <w:pStyle w:val="Tre"/>
        <w:numPr>
          <w:ilvl w:val="1"/>
          <w:numId w:val="82"/>
        </w:numPr>
        <w:ind w:firstLine="993"/>
        <w:rPr>
          <w:rFonts w:ascii="Tahoma" w:hAnsi="Tahoma" w:cs="Tahoma"/>
          <w:color w:val="auto"/>
          <w:sz w:val="18"/>
          <w:szCs w:val="18"/>
        </w:rPr>
      </w:pPr>
      <w:r>
        <w:rPr>
          <w:rFonts w:ascii="Tahoma" w:hAnsi="Tahoma" w:cs="Tahoma"/>
          <w:color w:val="auto"/>
          <w:sz w:val="18"/>
          <w:szCs w:val="18"/>
        </w:rPr>
        <w:t>wykorzystywanie;</w:t>
      </w:r>
    </w:p>
    <w:p w14:paraId="192E203F" w14:textId="77777777" w:rsidR="00BC557C" w:rsidRDefault="00BC557C" w:rsidP="00C3459D">
      <w:pPr>
        <w:pStyle w:val="Tre"/>
        <w:numPr>
          <w:ilvl w:val="1"/>
          <w:numId w:val="82"/>
        </w:numPr>
        <w:ind w:firstLine="993"/>
        <w:rPr>
          <w:rFonts w:ascii="Tahoma" w:hAnsi="Tahoma" w:cs="Tahoma"/>
          <w:color w:val="auto"/>
          <w:sz w:val="18"/>
          <w:szCs w:val="18"/>
        </w:rPr>
      </w:pPr>
      <w:r>
        <w:rPr>
          <w:rFonts w:ascii="Tahoma" w:hAnsi="Tahoma" w:cs="Tahoma"/>
          <w:color w:val="auto"/>
          <w:sz w:val="18"/>
          <w:szCs w:val="18"/>
        </w:rPr>
        <w:t>dopasowywanie;</w:t>
      </w:r>
    </w:p>
    <w:p w14:paraId="1997CE7B" w14:textId="77777777" w:rsidR="00BC557C" w:rsidRDefault="00BC557C" w:rsidP="00C3459D">
      <w:pPr>
        <w:pStyle w:val="Tre"/>
        <w:numPr>
          <w:ilvl w:val="1"/>
          <w:numId w:val="82"/>
        </w:numPr>
        <w:ind w:firstLine="993"/>
        <w:rPr>
          <w:rFonts w:ascii="Tahoma" w:hAnsi="Tahoma" w:cs="Tahoma"/>
          <w:color w:val="auto"/>
          <w:sz w:val="18"/>
          <w:szCs w:val="18"/>
        </w:rPr>
      </w:pPr>
      <w:r>
        <w:rPr>
          <w:rFonts w:ascii="Tahoma" w:hAnsi="Tahoma" w:cs="Tahoma"/>
          <w:color w:val="auto"/>
          <w:sz w:val="18"/>
          <w:szCs w:val="18"/>
        </w:rPr>
        <w:t>łączenie;</w:t>
      </w:r>
    </w:p>
    <w:p w14:paraId="6FD903FF" w14:textId="77777777" w:rsidR="00BC557C" w:rsidRDefault="00BC557C" w:rsidP="00C3459D">
      <w:pPr>
        <w:pStyle w:val="Tre"/>
        <w:numPr>
          <w:ilvl w:val="1"/>
          <w:numId w:val="82"/>
        </w:numPr>
        <w:ind w:firstLine="993"/>
        <w:rPr>
          <w:rFonts w:ascii="Tahoma" w:hAnsi="Tahoma" w:cs="Tahoma"/>
          <w:color w:val="auto"/>
          <w:sz w:val="18"/>
          <w:szCs w:val="18"/>
        </w:rPr>
      </w:pPr>
      <w:r>
        <w:rPr>
          <w:rFonts w:ascii="Tahoma" w:hAnsi="Tahoma" w:cs="Tahoma"/>
          <w:color w:val="auto"/>
          <w:sz w:val="18"/>
          <w:szCs w:val="18"/>
        </w:rPr>
        <w:t>ograniczanie;</w:t>
      </w:r>
    </w:p>
    <w:p w14:paraId="737B3A21" w14:textId="77777777" w:rsidR="00BC557C" w:rsidRDefault="00BC557C" w:rsidP="00C3459D">
      <w:pPr>
        <w:pStyle w:val="Tre"/>
        <w:numPr>
          <w:ilvl w:val="1"/>
          <w:numId w:val="82"/>
        </w:numPr>
        <w:ind w:firstLine="993"/>
        <w:rPr>
          <w:rFonts w:ascii="Tahoma" w:hAnsi="Tahoma" w:cs="Tahoma"/>
          <w:color w:val="auto"/>
          <w:sz w:val="18"/>
          <w:szCs w:val="18"/>
        </w:rPr>
      </w:pPr>
      <w:r>
        <w:rPr>
          <w:rFonts w:ascii="Tahoma" w:hAnsi="Tahoma" w:cs="Tahoma"/>
          <w:color w:val="auto"/>
          <w:sz w:val="18"/>
          <w:szCs w:val="18"/>
        </w:rPr>
        <w:t>usuwanie;</w:t>
      </w:r>
    </w:p>
    <w:p w14:paraId="597204CA" w14:textId="77777777" w:rsidR="00BC557C" w:rsidRDefault="00BC557C" w:rsidP="00C3459D">
      <w:pPr>
        <w:pStyle w:val="Tre"/>
        <w:numPr>
          <w:ilvl w:val="1"/>
          <w:numId w:val="82"/>
        </w:numPr>
        <w:ind w:firstLine="993"/>
        <w:rPr>
          <w:rFonts w:ascii="Tahoma" w:hAnsi="Tahoma" w:cs="Tahoma"/>
          <w:color w:val="auto"/>
          <w:sz w:val="18"/>
          <w:szCs w:val="18"/>
        </w:rPr>
      </w:pPr>
      <w:r>
        <w:rPr>
          <w:rFonts w:ascii="Tahoma" w:hAnsi="Tahoma" w:cs="Tahoma"/>
          <w:color w:val="auto"/>
          <w:sz w:val="18"/>
          <w:szCs w:val="18"/>
        </w:rPr>
        <w:t>niszczenie.</w:t>
      </w:r>
    </w:p>
    <w:p w14:paraId="062E9C84" w14:textId="77777777" w:rsidR="00BC557C" w:rsidRDefault="00BC557C" w:rsidP="00BC557C">
      <w:pPr>
        <w:pStyle w:val="Tre"/>
        <w:ind w:firstLine="993"/>
        <w:jc w:val="both"/>
        <w:rPr>
          <w:rFonts w:ascii="Tahoma" w:hAnsi="Tahoma" w:cs="Tahoma"/>
          <w:color w:val="auto"/>
          <w:sz w:val="18"/>
          <w:szCs w:val="18"/>
        </w:rPr>
      </w:pPr>
    </w:p>
    <w:p w14:paraId="45373358" w14:textId="77777777" w:rsidR="00BC557C" w:rsidRDefault="00BC557C" w:rsidP="00BC557C">
      <w:pPr>
        <w:pStyle w:val="Tre"/>
        <w:jc w:val="center"/>
        <w:rPr>
          <w:rFonts w:ascii="Tahoma" w:hAnsi="Tahoma" w:cs="Tahoma"/>
          <w:color w:val="auto"/>
          <w:sz w:val="18"/>
          <w:szCs w:val="18"/>
        </w:rPr>
      </w:pPr>
    </w:p>
    <w:p w14:paraId="71B98411" w14:textId="77777777" w:rsidR="00BC557C" w:rsidRDefault="00BC557C" w:rsidP="00BC557C">
      <w:pPr>
        <w:pStyle w:val="Tre"/>
        <w:jc w:val="center"/>
        <w:rPr>
          <w:rFonts w:ascii="Tahoma" w:hAnsi="Tahoma" w:cs="Tahoma"/>
          <w:color w:val="auto"/>
          <w:sz w:val="18"/>
          <w:szCs w:val="18"/>
        </w:rPr>
      </w:pPr>
      <w:r>
        <w:rPr>
          <w:rFonts w:ascii="Tahoma" w:hAnsi="Tahoma" w:cs="Tahoma"/>
          <w:color w:val="auto"/>
          <w:sz w:val="18"/>
          <w:szCs w:val="18"/>
        </w:rPr>
        <w:t>§ 4</w:t>
      </w:r>
    </w:p>
    <w:p w14:paraId="750C7CDB" w14:textId="77777777" w:rsidR="00BC557C" w:rsidRDefault="00BC557C" w:rsidP="00BC557C">
      <w:pPr>
        <w:pStyle w:val="Tre"/>
        <w:jc w:val="center"/>
        <w:rPr>
          <w:rFonts w:ascii="Tahoma" w:hAnsi="Tahoma" w:cs="Tahoma"/>
          <w:color w:val="auto"/>
          <w:sz w:val="18"/>
          <w:szCs w:val="18"/>
        </w:rPr>
      </w:pPr>
    </w:p>
    <w:p w14:paraId="7B1EC0FC" w14:textId="77777777" w:rsidR="00BC557C" w:rsidRDefault="00BC557C" w:rsidP="00C3459D">
      <w:pPr>
        <w:pStyle w:val="Tre"/>
        <w:numPr>
          <w:ilvl w:val="0"/>
          <w:numId w:val="83"/>
        </w:numPr>
        <w:ind w:left="426" w:hanging="426"/>
        <w:jc w:val="both"/>
        <w:rPr>
          <w:rFonts w:ascii="Tahoma" w:hAnsi="Tahoma" w:cs="Tahoma"/>
          <w:color w:val="auto"/>
          <w:sz w:val="18"/>
          <w:szCs w:val="18"/>
        </w:rPr>
      </w:pPr>
      <w:r>
        <w:rPr>
          <w:rFonts w:ascii="Tahoma" w:hAnsi="Tahoma" w:cs="Tahoma"/>
          <w:color w:val="auto"/>
          <w:sz w:val="18"/>
          <w:szCs w:val="18"/>
        </w:rPr>
        <w:t>Administrator powierza przetwarzanie danych Podmiotowi przetwarzającemu wyłącznie w celu realizacji łączącej Strony Umowy zasadniczej.</w:t>
      </w:r>
    </w:p>
    <w:p w14:paraId="65DE853F" w14:textId="77777777" w:rsidR="00BC557C" w:rsidRDefault="00BC557C" w:rsidP="00C3459D">
      <w:pPr>
        <w:pStyle w:val="Tre"/>
        <w:numPr>
          <w:ilvl w:val="0"/>
          <w:numId w:val="83"/>
        </w:numPr>
        <w:ind w:left="426" w:hanging="426"/>
        <w:jc w:val="both"/>
        <w:rPr>
          <w:rFonts w:ascii="Tahoma" w:hAnsi="Tahoma" w:cs="Tahoma"/>
          <w:color w:val="auto"/>
          <w:sz w:val="18"/>
          <w:szCs w:val="18"/>
        </w:rPr>
      </w:pPr>
      <w:r>
        <w:rPr>
          <w:rFonts w:ascii="Tahoma" w:hAnsi="Tahoma" w:cs="Tahoma"/>
          <w:color w:val="auto"/>
          <w:sz w:val="18"/>
          <w:szCs w:val="18"/>
        </w:rPr>
        <w:t>Podmiot przetwarzający przyjmuje dane osobowe do przetwarzania i zobowiązuje się je przetwarzać na zasadach określonych w niniejszej umowie.</w:t>
      </w:r>
    </w:p>
    <w:p w14:paraId="24AAABEA" w14:textId="77777777" w:rsidR="00BC557C" w:rsidRDefault="00BC557C" w:rsidP="00BC557C">
      <w:pPr>
        <w:pStyle w:val="Tre"/>
        <w:rPr>
          <w:rFonts w:ascii="Tahoma" w:hAnsi="Tahoma" w:cs="Tahoma"/>
          <w:color w:val="auto"/>
          <w:sz w:val="18"/>
          <w:szCs w:val="18"/>
        </w:rPr>
      </w:pPr>
    </w:p>
    <w:p w14:paraId="4291E44F" w14:textId="77777777" w:rsidR="00BC557C" w:rsidRDefault="00BC557C" w:rsidP="00BC557C">
      <w:pPr>
        <w:pStyle w:val="Tre"/>
        <w:jc w:val="center"/>
        <w:rPr>
          <w:rFonts w:ascii="Tahoma" w:hAnsi="Tahoma" w:cs="Tahoma"/>
          <w:color w:val="auto"/>
          <w:sz w:val="18"/>
          <w:szCs w:val="18"/>
        </w:rPr>
      </w:pPr>
    </w:p>
    <w:p w14:paraId="71F07C4B" w14:textId="77777777" w:rsidR="00BC557C" w:rsidRDefault="00BC557C" w:rsidP="00BC557C">
      <w:pPr>
        <w:pStyle w:val="Tre"/>
        <w:jc w:val="center"/>
        <w:rPr>
          <w:rFonts w:ascii="Tahoma" w:hAnsi="Tahoma" w:cs="Tahoma"/>
          <w:color w:val="auto"/>
          <w:sz w:val="18"/>
          <w:szCs w:val="18"/>
        </w:rPr>
      </w:pPr>
      <w:r>
        <w:rPr>
          <w:rFonts w:ascii="Tahoma" w:hAnsi="Tahoma" w:cs="Tahoma"/>
          <w:color w:val="auto"/>
          <w:sz w:val="18"/>
          <w:szCs w:val="18"/>
        </w:rPr>
        <w:t>§ 5</w:t>
      </w:r>
    </w:p>
    <w:p w14:paraId="31DD4208" w14:textId="77777777" w:rsidR="00BC557C" w:rsidRDefault="00BC557C" w:rsidP="00BC557C">
      <w:pPr>
        <w:pStyle w:val="Tre"/>
        <w:rPr>
          <w:rFonts w:ascii="Tahoma" w:hAnsi="Tahoma" w:cs="Tahoma"/>
          <w:color w:val="auto"/>
          <w:sz w:val="18"/>
          <w:szCs w:val="18"/>
        </w:rPr>
      </w:pPr>
    </w:p>
    <w:p w14:paraId="103AFF41" w14:textId="77777777" w:rsidR="00BC557C" w:rsidRDefault="00BC557C" w:rsidP="00C3459D">
      <w:pPr>
        <w:pStyle w:val="Tre"/>
        <w:numPr>
          <w:ilvl w:val="0"/>
          <w:numId w:val="84"/>
        </w:numPr>
        <w:ind w:left="426" w:hanging="426"/>
        <w:jc w:val="both"/>
        <w:rPr>
          <w:rFonts w:ascii="Tahoma" w:hAnsi="Tahoma" w:cs="Tahoma"/>
          <w:color w:val="auto"/>
          <w:sz w:val="18"/>
          <w:szCs w:val="18"/>
        </w:rPr>
      </w:pPr>
      <w:r>
        <w:rPr>
          <w:rFonts w:ascii="Tahoma" w:hAnsi="Tahoma" w:cs="Tahoma"/>
          <w:color w:val="auto"/>
          <w:sz w:val="18"/>
          <w:szCs w:val="18"/>
        </w:rPr>
        <w:t>Podmiot przetwarzający zobowiązuje się przetwarzać dane osobowe wyłącznie na udokumentowane zalecenie Administratora, przy czym za udokumentowane zalecenie Administratora uważa się zalecenia przekazywane drogą elektroniczną lub na piśmie.</w:t>
      </w:r>
    </w:p>
    <w:p w14:paraId="425F2BFE" w14:textId="77777777" w:rsidR="00BC557C" w:rsidRDefault="00BC557C" w:rsidP="00C3459D">
      <w:pPr>
        <w:pStyle w:val="Tre"/>
        <w:numPr>
          <w:ilvl w:val="0"/>
          <w:numId w:val="84"/>
        </w:numPr>
        <w:ind w:left="426" w:hanging="426"/>
        <w:jc w:val="both"/>
        <w:rPr>
          <w:rFonts w:ascii="Tahoma" w:hAnsi="Tahoma" w:cs="Tahoma"/>
          <w:color w:val="auto"/>
          <w:sz w:val="18"/>
          <w:szCs w:val="18"/>
        </w:rPr>
      </w:pPr>
      <w:r>
        <w:rPr>
          <w:rFonts w:ascii="Tahoma" w:hAnsi="Tahoma" w:cs="Tahoma"/>
          <w:color w:val="auto"/>
          <w:sz w:val="18"/>
          <w:szCs w:val="18"/>
        </w:rPr>
        <w:t>Przy przetwarzaniu danych osobowych, Podmiot przetwarzający zobowiązuje się do przestrzegania obowiązujących przepis</w:t>
      </w:r>
      <w:r>
        <w:rPr>
          <w:rFonts w:ascii="Tahoma" w:hAnsi="Tahoma" w:cs="Tahoma"/>
          <w:color w:val="auto"/>
          <w:sz w:val="18"/>
          <w:szCs w:val="18"/>
          <w:lang w:val="es-ES"/>
        </w:rPr>
        <w:t>ó</w:t>
      </w:r>
      <w:r>
        <w:rPr>
          <w:rFonts w:ascii="Tahoma" w:hAnsi="Tahoma" w:cs="Tahoma"/>
          <w:color w:val="auto"/>
          <w:sz w:val="18"/>
          <w:szCs w:val="18"/>
        </w:rPr>
        <w:t xml:space="preserve">w o ochronie danych osobowych, w </w:t>
      </w:r>
      <w:proofErr w:type="spellStart"/>
      <w:r>
        <w:rPr>
          <w:rFonts w:ascii="Tahoma" w:hAnsi="Tahoma" w:cs="Tahoma"/>
          <w:color w:val="auto"/>
          <w:sz w:val="18"/>
          <w:szCs w:val="18"/>
        </w:rPr>
        <w:t>szczeg</w:t>
      </w:r>
      <w:proofErr w:type="spellEnd"/>
      <w:r>
        <w:rPr>
          <w:rFonts w:ascii="Tahoma" w:hAnsi="Tahoma" w:cs="Tahoma"/>
          <w:color w:val="auto"/>
          <w:sz w:val="18"/>
          <w:szCs w:val="18"/>
          <w:lang w:val="es-ES"/>
        </w:rPr>
        <w:t>ó</w:t>
      </w:r>
      <w:proofErr w:type="spellStart"/>
      <w:r>
        <w:rPr>
          <w:rFonts w:ascii="Tahoma" w:hAnsi="Tahoma" w:cs="Tahoma"/>
          <w:color w:val="auto"/>
          <w:sz w:val="18"/>
          <w:szCs w:val="18"/>
        </w:rPr>
        <w:t>lnoś</w:t>
      </w:r>
      <w:proofErr w:type="spellEnd"/>
      <w:r>
        <w:rPr>
          <w:rFonts w:ascii="Tahoma" w:hAnsi="Tahoma" w:cs="Tahoma"/>
          <w:color w:val="auto"/>
          <w:sz w:val="18"/>
          <w:szCs w:val="18"/>
          <w:lang w:val="it-IT"/>
        </w:rPr>
        <w:t xml:space="preserve">ci </w:t>
      </w:r>
      <w:r>
        <w:rPr>
          <w:rFonts w:ascii="Tahoma" w:hAnsi="Tahoma" w:cs="Tahoma"/>
          <w:color w:val="auto"/>
          <w:sz w:val="18"/>
          <w:szCs w:val="18"/>
        </w:rPr>
        <w:t xml:space="preserve">ogólnego rozporządzenia o ochronie danych. </w:t>
      </w:r>
    </w:p>
    <w:p w14:paraId="58277EC5" w14:textId="77777777" w:rsidR="00BC557C" w:rsidRDefault="00BC557C" w:rsidP="00C3459D">
      <w:pPr>
        <w:pStyle w:val="Tre"/>
        <w:numPr>
          <w:ilvl w:val="0"/>
          <w:numId w:val="84"/>
        </w:numPr>
        <w:ind w:left="426" w:hanging="426"/>
        <w:jc w:val="both"/>
        <w:rPr>
          <w:rFonts w:ascii="Tahoma" w:hAnsi="Tahoma" w:cs="Tahoma"/>
          <w:color w:val="auto"/>
          <w:sz w:val="18"/>
          <w:szCs w:val="18"/>
        </w:rPr>
      </w:pPr>
      <w:r>
        <w:rPr>
          <w:rFonts w:ascii="Tahoma" w:hAnsi="Tahoma" w:cs="Tahoma"/>
          <w:color w:val="auto"/>
          <w:sz w:val="18"/>
          <w:szCs w:val="18"/>
        </w:rPr>
        <w:t xml:space="preserve">Podmiot przetwarzający oświadcza, że dysponuje zasobami, doświadczeniem, wiedzą fachową i wykwalifikowanym personelem, </w:t>
      </w:r>
      <w:proofErr w:type="spellStart"/>
      <w:r>
        <w:rPr>
          <w:rFonts w:ascii="Tahoma" w:hAnsi="Tahoma" w:cs="Tahoma"/>
          <w:color w:val="auto"/>
          <w:sz w:val="18"/>
          <w:szCs w:val="18"/>
        </w:rPr>
        <w:t>kt</w:t>
      </w:r>
      <w:proofErr w:type="spellEnd"/>
      <w:r>
        <w:rPr>
          <w:rFonts w:ascii="Tahoma" w:hAnsi="Tahoma" w:cs="Tahoma"/>
          <w:color w:val="auto"/>
          <w:sz w:val="18"/>
          <w:szCs w:val="18"/>
          <w:lang w:val="es-ES"/>
        </w:rPr>
        <w:t>ó</w:t>
      </w:r>
      <w:r>
        <w:rPr>
          <w:rFonts w:ascii="Tahoma" w:hAnsi="Tahoma" w:cs="Tahoma"/>
          <w:color w:val="auto"/>
          <w:sz w:val="18"/>
          <w:szCs w:val="18"/>
          <w:lang w:val="pt-PT"/>
        </w:rPr>
        <w:t>re umo</w:t>
      </w:r>
      <w:proofErr w:type="spellStart"/>
      <w:r>
        <w:rPr>
          <w:rFonts w:ascii="Tahoma" w:hAnsi="Tahoma" w:cs="Tahoma"/>
          <w:color w:val="auto"/>
          <w:sz w:val="18"/>
          <w:szCs w:val="18"/>
        </w:rPr>
        <w:t>żliwiają</w:t>
      </w:r>
      <w:proofErr w:type="spellEnd"/>
      <w:r>
        <w:rPr>
          <w:rFonts w:ascii="Tahoma" w:hAnsi="Tahoma" w:cs="Tahoma"/>
          <w:color w:val="auto"/>
          <w:sz w:val="18"/>
          <w:szCs w:val="18"/>
        </w:rPr>
        <w:t xml:space="preserve"> mu prawidłowe wykonanie umowy oraz wdrożenie odpowiednich </w:t>
      </w:r>
      <w:proofErr w:type="spellStart"/>
      <w:r>
        <w:rPr>
          <w:rFonts w:ascii="Tahoma" w:hAnsi="Tahoma" w:cs="Tahoma"/>
          <w:color w:val="auto"/>
          <w:sz w:val="18"/>
          <w:szCs w:val="18"/>
        </w:rPr>
        <w:t>środk</w:t>
      </w:r>
      <w:proofErr w:type="spellEnd"/>
      <w:r>
        <w:rPr>
          <w:rFonts w:ascii="Tahoma" w:hAnsi="Tahoma" w:cs="Tahoma"/>
          <w:color w:val="auto"/>
          <w:sz w:val="18"/>
          <w:szCs w:val="18"/>
          <w:lang w:val="es-ES"/>
        </w:rPr>
        <w:t>ó</w:t>
      </w:r>
      <w:r>
        <w:rPr>
          <w:rFonts w:ascii="Tahoma" w:hAnsi="Tahoma" w:cs="Tahoma"/>
          <w:color w:val="auto"/>
          <w:sz w:val="18"/>
          <w:szCs w:val="18"/>
        </w:rPr>
        <w:t>w technicznych i organizacyjnych, by przetwarzanie spełniało wymogi obowiązujących przepis</w:t>
      </w:r>
      <w:r>
        <w:rPr>
          <w:rFonts w:ascii="Tahoma" w:hAnsi="Tahoma" w:cs="Tahoma"/>
          <w:color w:val="auto"/>
          <w:sz w:val="18"/>
          <w:szCs w:val="18"/>
          <w:lang w:val="es-ES"/>
        </w:rPr>
        <w:t>ó</w:t>
      </w:r>
      <w:r>
        <w:rPr>
          <w:rFonts w:ascii="Tahoma" w:hAnsi="Tahoma" w:cs="Tahoma"/>
          <w:color w:val="auto"/>
          <w:sz w:val="18"/>
          <w:szCs w:val="18"/>
        </w:rPr>
        <w:t xml:space="preserve">w o ochronie danych osobowych, w </w:t>
      </w:r>
      <w:proofErr w:type="spellStart"/>
      <w:r>
        <w:rPr>
          <w:rFonts w:ascii="Tahoma" w:hAnsi="Tahoma" w:cs="Tahoma"/>
          <w:color w:val="auto"/>
          <w:sz w:val="18"/>
          <w:szCs w:val="18"/>
        </w:rPr>
        <w:t>szczeg</w:t>
      </w:r>
      <w:proofErr w:type="spellEnd"/>
      <w:r>
        <w:rPr>
          <w:rFonts w:ascii="Tahoma" w:hAnsi="Tahoma" w:cs="Tahoma"/>
          <w:color w:val="auto"/>
          <w:sz w:val="18"/>
          <w:szCs w:val="18"/>
          <w:lang w:val="es-ES"/>
        </w:rPr>
        <w:t>ó</w:t>
      </w:r>
      <w:proofErr w:type="spellStart"/>
      <w:r>
        <w:rPr>
          <w:rFonts w:ascii="Tahoma" w:hAnsi="Tahoma" w:cs="Tahoma"/>
          <w:color w:val="auto"/>
          <w:sz w:val="18"/>
          <w:szCs w:val="18"/>
        </w:rPr>
        <w:t>lnoś</w:t>
      </w:r>
      <w:proofErr w:type="spellEnd"/>
      <w:r>
        <w:rPr>
          <w:rFonts w:ascii="Tahoma" w:hAnsi="Tahoma" w:cs="Tahoma"/>
          <w:color w:val="auto"/>
          <w:sz w:val="18"/>
          <w:szCs w:val="18"/>
          <w:lang w:val="it-IT"/>
        </w:rPr>
        <w:t>ci og</w:t>
      </w:r>
      <w:r>
        <w:rPr>
          <w:rFonts w:ascii="Tahoma" w:hAnsi="Tahoma" w:cs="Tahoma"/>
          <w:color w:val="auto"/>
          <w:sz w:val="18"/>
          <w:szCs w:val="18"/>
          <w:lang w:val="es-ES"/>
        </w:rPr>
        <w:t>ó</w:t>
      </w:r>
      <w:proofErr w:type="spellStart"/>
      <w:r>
        <w:rPr>
          <w:rFonts w:ascii="Tahoma" w:hAnsi="Tahoma" w:cs="Tahoma"/>
          <w:color w:val="auto"/>
          <w:sz w:val="18"/>
          <w:szCs w:val="18"/>
        </w:rPr>
        <w:t>lnego</w:t>
      </w:r>
      <w:proofErr w:type="spellEnd"/>
      <w:r>
        <w:rPr>
          <w:rFonts w:ascii="Tahoma" w:hAnsi="Tahoma" w:cs="Tahoma"/>
          <w:color w:val="auto"/>
          <w:sz w:val="18"/>
          <w:szCs w:val="18"/>
        </w:rPr>
        <w:t xml:space="preserve"> rozporządzenia o ochronie danych.</w:t>
      </w:r>
    </w:p>
    <w:p w14:paraId="7E37410D" w14:textId="77777777" w:rsidR="00BC557C" w:rsidRDefault="00BC557C" w:rsidP="00C3459D">
      <w:pPr>
        <w:pStyle w:val="Tre"/>
        <w:numPr>
          <w:ilvl w:val="0"/>
          <w:numId w:val="84"/>
        </w:numPr>
        <w:ind w:left="426" w:hanging="426"/>
        <w:jc w:val="both"/>
        <w:rPr>
          <w:rFonts w:ascii="Tahoma" w:hAnsi="Tahoma" w:cs="Tahoma"/>
          <w:color w:val="auto"/>
          <w:sz w:val="18"/>
          <w:szCs w:val="18"/>
        </w:rPr>
      </w:pPr>
      <w:r>
        <w:rPr>
          <w:rFonts w:ascii="Tahoma" w:hAnsi="Tahoma" w:cs="Tahoma"/>
          <w:color w:val="auto"/>
          <w:sz w:val="18"/>
          <w:szCs w:val="18"/>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Pr>
          <w:rFonts w:ascii="Tahoma" w:hAnsi="Tahoma" w:cs="Tahoma"/>
          <w:color w:val="auto"/>
          <w:sz w:val="18"/>
          <w:szCs w:val="18"/>
        </w:rPr>
        <w:t>szczeg</w:t>
      </w:r>
      <w:proofErr w:type="spellEnd"/>
      <w:r>
        <w:rPr>
          <w:rFonts w:ascii="Tahoma" w:hAnsi="Tahoma" w:cs="Tahoma"/>
          <w:color w:val="auto"/>
          <w:sz w:val="18"/>
          <w:szCs w:val="18"/>
          <w:lang w:val="es-ES"/>
        </w:rPr>
        <w:t>ó</w:t>
      </w:r>
      <w:proofErr w:type="spellStart"/>
      <w:r>
        <w:rPr>
          <w:rFonts w:ascii="Tahoma" w:hAnsi="Tahoma" w:cs="Tahoma"/>
          <w:color w:val="auto"/>
          <w:sz w:val="18"/>
          <w:szCs w:val="18"/>
        </w:rPr>
        <w:t>lności</w:t>
      </w:r>
      <w:proofErr w:type="spellEnd"/>
      <w:r>
        <w:rPr>
          <w:rFonts w:ascii="Tahoma" w:hAnsi="Tahoma" w:cs="Tahoma"/>
          <w:color w:val="auto"/>
          <w:sz w:val="18"/>
          <w:szCs w:val="18"/>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Pr>
          <w:rFonts w:ascii="Tahoma" w:hAnsi="Tahoma" w:cs="Tahoma"/>
          <w:color w:val="auto"/>
          <w:sz w:val="18"/>
          <w:szCs w:val="18"/>
        </w:rPr>
        <w:t>kt</w:t>
      </w:r>
      <w:proofErr w:type="spellEnd"/>
      <w:r>
        <w:rPr>
          <w:rFonts w:ascii="Tahoma" w:hAnsi="Tahoma" w:cs="Tahoma"/>
          <w:color w:val="auto"/>
          <w:sz w:val="18"/>
          <w:szCs w:val="18"/>
          <w:lang w:val="es-ES"/>
        </w:rPr>
        <w:t>ó</w:t>
      </w:r>
      <w:proofErr w:type="spellStart"/>
      <w:r>
        <w:rPr>
          <w:rFonts w:ascii="Tahoma" w:hAnsi="Tahoma" w:cs="Tahoma"/>
          <w:color w:val="auto"/>
          <w:sz w:val="18"/>
          <w:szCs w:val="18"/>
        </w:rPr>
        <w:t>rych</w:t>
      </w:r>
      <w:proofErr w:type="spellEnd"/>
      <w:r>
        <w:rPr>
          <w:rFonts w:ascii="Tahoma" w:hAnsi="Tahoma" w:cs="Tahoma"/>
          <w:color w:val="auto"/>
          <w:sz w:val="18"/>
          <w:szCs w:val="18"/>
        </w:rPr>
        <w:t xml:space="preserve"> mowa w zdaniu poprzednim oraz </w:t>
      </w:r>
      <w:proofErr w:type="spellStart"/>
      <w:r>
        <w:rPr>
          <w:rFonts w:ascii="Tahoma" w:hAnsi="Tahoma" w:cs="Tahoma"/>
          <w:color w:val="auto"/>
          <w:sz w:val="18"/>
          <w:szCs w:val="18"/>
        </w:rPr>
        <w:t>spos</w:t>
      </w:r>
      <w:proofErr w:type="spellEnd"/>
      <w:r>
        <w:rPr>
          <w:rFonts w:ascii="Tahoma" w:hAnsi="Tahoma" w:cs="Tahoma"/>
          <w:color w:val="auto"/>
          <w:sz w:val="18"/>
          <w:szCs w:val="18"/>
          <w:lang w:val="es-ES"/>
        </w:rPr>
        <w:t>ó</w:t>
      </w:r>
      <w:r>
        <w:rPr>
          <w:rFonts w:ascii="Tahoma" w:hAnsi="Tahoma" w:cs="Tahoma"/>
          <w:color w:val="auto"/>
          <w:sz w:val="18"/>
          <w:szCs w:val="18"/>
        </w:rPr>
        <w:t>b przetwarzania danych osobowych.</w:t>
      </w:r>
    </w:p>
    <w:p w14:paraId="28C788BC" w14:textId="77777777" w:rsidR="00BC557C" w:rsidRDefault="00BC557C" w:rsidP="00C3459D">
      <w:pPr>
        <w:pStyle w:val="Tre"/>
        <w:numPr>
          <w:ilvl w:val="0"/>
          <w:numId w:val="84"/>
        </w:numPr>
        <w:ind w:left="426" w:hanging="426"/>
        <w:jc w:val="both"/>
        <w:rPr>
          <w:rFonts w:ascii="Tahoma" w:hAnsi="Tahoma" w:cs="Tahoma"/>
          <w:color w:val="auto"/>
          <w:sz w:val="18"/>
          <w:szCs w:val="18"/>
        </w:rPr>
      </w:pPr>
      <w:r>
        <w:rPr>
          <w:rFonts w:ascii="Tahoma" w:hAnsi="Tahoma" w:cs="Tahoma"/>
          <w:color w:val="auto"/>
          <w:sz w:val="18"/>
          <w:szCs w:val="18"/>
        </w:rPr>
        <w:t xml:space="preserve">Podmiot przetwarzający zobowiązuje się do zachowania w tajemnicy danych osobowych i </w:t>
      </w:r>
      <w:proofErr w:type="spellStart"/>
      <w:r>
        <w:rPr>
          <w:rFonts w:ascii="Tahoma" w:hAnsi="Tahoma" w:cs="Tahoma"/>
          <w:color w:val="auto"/>
          <w:sz w:val="18"/>
          <w:szCs w:val="18"/>
        </w:rPr>
        <w:t>środk</w:t>
      </w:r>
      <w:proofErr w:type="spellEnd"/>
      <w:r>
        <w:rPr>
          <w:rFonts w:ascii="Tahoma" w:hAnsi="Tahoma" w:cs="Tahoma"/>
          <w:color w:val="auto"/>
          <w:sz w:val="18"/>
          <w:szCs w:val="18"/>
          <w:lang w:val="es-ES"/>
        </w:rPr>
        <w:t>ó</w:t>
      </w:r>
      <w:r>
        <w:rPr>
          <w:rFonts w:ascii="Tahoma" w:hAnsi="Tahoma" w:cs="Tahoma"/>
          <w:color w:val="auto"/>
          <w:sz w:val="18"/>
          <w:szCs w:val="18"/>
        </w:rPr>
        <w:t xml:space="preserve">w ich zabezpieczenia </w:t>
      </w:r>
      <w:proofErr w:type="spellStart"/>
      <w:r>
        <w:rPr>
          <w:rFonts w:ascii="Tahoma" w:hAnsi="Tahoma" w:cs="Tahoma"/>
          <w:color w:val="auto"/>
          <w:sz w:val="18"/>
          <w:szCs w:val="18"/>
        </w:rPr>
        <w:t>zar</w:t>
      </w:r>
      <w:proofErr w:type="spellEnd"/>
      <w:r>
        <w:rPr>
          <w:rFonts w:ascii="Tahoma" w:hAnsi="Tahoma" w:cs="Tahoma"/>
          <w:color w:val="auto"/>
          <w:sz w:val="18"/>
          <w:szCs w:val="18"/>
          <w:lang w:val="es-ES"/>
        </w:rPr>
        <w:t>ó</w:t>
      </w:r>
      <w:proofErr w:type="spellStart"/>
      <w:r>
        <w:rPr>
          <w:rFonts w:ascii="Tahoma" w:hAnsi="Tahoma" w:cs="Tahoma"/>
          <w:color w:val="auto"/>
          <w:sz w:val="18"/>
          <w:szCs w:val="18"/>
        </w:rPr>
        <w:t>wno</w:t>
      </w:r>
      <w:proofErr w:type="spellEnd"/>
      <w:r>
        <w:rPr>
          <w:rFonts w:ascii="Tahoma" w:hAnsi="Tahoma" w:cs="Tahoma"/>
          <w:color w:val="auto"/>
          <w:sz w:val="18"/>
          <w:szCs w:val="18"/>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Pr>
          <w:rFonts w:ascii="Tahoma" w:hAnsi="Tahoma" w:cs="Tahoma"/>
          <w:color w:val="auto"/>
          <w:sz w:val="18"/>
          <w:szCs w:val="18"/>
        </w:rPr>
        <w:t>środk</w:t>
      </w:r>
      <w:proofErr w:type="spellEnd"/>
      <w:r>
        <w:rPr>
          <w:rFonts w:ascii="Tahoma" w:hAnsi="Tahoma" w:cs="Tahoma"/>
          <w:color w:val="auto"/>
          <w:sz w:val="18"/>
          <w:szCs w:val="18"/>
          <w:lang w:val="es-ES"/>
        </w:rPr>
        <w:t>ó</w:t>
      </w:r>
      <w:r>
        <w:rPr>
          <w:rFonts w:ascii="Tahoma" w:hAnsi="Tahoma" w:cs="Tahoma"/>
          <w:color w:val="auto"/>
          <w:sz w:val="18"/>
          <w:szCs w:val="18"/>
        </w:rPr>
        <w:t xml:space="preserve">w ich zabezpieczenia </w:t>
      </w:r>
      <w:proofErr w:type="spellStart"/>
      <w:r>
        <w:rPr>
          <w:rFonts w:ascii="Tahoma" w:hAnsi="Tahoma" w:cs="Tahoma"/>
          <w:color w:val="auto"/>
          <w:sz w:val="18"/>
          <w:szCs w:val="18"/>
        </w:rPr>
        <w:t>zar</w:t>
      </w:r>
      <w:proofErr w:type="spellEnd"/>
      <w:r>
        <w:rPr>
          <w:rFonts w:ascii="Tahoma" w:hAnsi="Tahoma" w:cs="Tahoma"/>
          <w:color w:val="auto"/>
          <w:sz w:val="18"/>
          <w:szCs w:val="18"/>
          <w:lang w:val="es-ES"/>
        </w:rPr>
        <w:t>ó</w:t>
      </w:r>
      <w:proofErr w:type="spellStart"/>
      <w:r>
        <w:rPr>
          <w:rFonts w:ascii="Tahoma" w:hAnsi="Tahoma" w:cs="Tahoma"/>
          <w:color w:val="auto"/>
          <w:sz w:val="18"/>
          <w:szCs w:val="18"/>
        </w:rPr>
        <w:t>wno</w:t>
      </w:r>
      <w:proofErr w:type="spellEnd"/>
      <w:r>
        <w:rPr>
          <w:rFonts w:ascii="Tahoma" w:hAnsi="Tahoma" w:cs="Tahoma"/>
          <w:color w:val="auto"/>
          <w:sz w:val="18"/>
          <w:szCs w:val="18"/>
        </w:rPr>
        <w:t xml:space="preserve"> w okresie obowiązywania niniejszej umowy, jaki i po jej rozwiązaniu.</w:t>
      </w:r>
    </w:p>
    <w:p w14:paraId="09D55543" w14:textId="77777777" w:rsidR="00BC557C" w:rsidRDefault="00BC557C" w:rsidP="00C3459D">
      <w:pPr>
        <w:pStyle w:val="Tre"/>
        <w:numPr>
          <w:ilvl w:val="0"/>
          <w:numId w:val="84"/>
        </w:numPr>
        <w:ind w:left="426" w:hanging="426"/>
        <w:jc w:val="both"/>
        <w:rPr>
          <w:rFonts w:ascii="Tahoma" w:hAnsi="Tahoma" w:cs="Tahoma"/>
          <w:color w:val="auto"/>
          <w:sz w:val="18"/>
          <w:szCs w:val="18"/>
        </w:rPr>
      </w:pPr>
      <w:r>
        <w:rPr>
          <w:rFonts w:ascii="Tahoma" w:hAnsi="Tahoma" w:cs="Tahoma"/>
          <w:color w:val="auto"/>
          <w:sz w:val="18"/>
          <w:szCs w:val="18"/>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5834B152" w14:textId="77777777" w:rsidR="00BC557C" w:rsidRDefault="00BC557C" w:rsidP="00C3459D">
      <w:pPr>
        <w:pStyle w:val="Tre"/>
        <w:numPr>
          <w:ilvl w:val="0"/>
          <w:numId w:val="84"/>
        </w:numPr>
        <w:ind w:left="426" w:hanging="426"/>
        <w:jc w:val="both"/>
        <w:rPr>
          <w:rFonts w:ascii="Tahoma" w:hAnsi="Tahoma" w:cs="Tahoma"/>
          <w:color w:val="auto"/>
          <w:sz w:val="18"/>
          <w:szCs w:val="18"/>
        </w:rPr>
      </w:pPr>
      <w:r>
        <w:rPr>
          <w:rFonts w:ascii="Tahoma" w:hAnsi="Tahoma" w:cs="Tahoma"/>
          <w:color w:val="auto"/>
          <w:sz w:val="18"/>
          <w:szCs w:val="18"/>
        </w:rPr>
        <w:t>Podmiot przetwarzający niezwłocznie informuje Administratora o jakimkolwiek postępowaniu, w </w:t>
      </w:r>
      <w:proofErr w:type="spellStart"/>
      <w:r>
        <w:rPr>
          <w:rFonts w:ascii="Tahoma" w:hAnsi="Tahoma" w:cs="Tahoma"/>
          <w:color w:val="auto"/>
          <w:sz w:val="18"/>
          <w:szCs w:val="18"/>
        </w:rPr>
        <w:t>szczeg</w:t>
      </w:r>
      <w:proofErr w:type="spellEnd"/>
      <w:r>
        <w:rPr>
          <w:rFonts w:ascii="Tahoma" w:hAnsi="Tahoma" w:cs="Tahoma"/>
          <w:color w:val="auto"/>
          <w:sz w:val="18"/>
          <w:szCs w:val="18"/>
          <w:lang w:val="es-ES"/>
        </w:rPr>
        <w:t>ó</w:t>
      </w:r>
      <w:proofErr w:type="spellStart"/>
      <w:r>
        <w:rPr>
          <w:rFonts w:ascii="Tahoma" w:hAnsi="Tahoma" w:cs="Tahoma"/>
          <w:color w:val="auto"/>
          <w:sz w:val="18"/>
          <w:szCs w:val="18"/>
        </w:rPr>
        <w:t>lności</w:t>
      </w:r>
      <w:proofErr w:type="spellEnd"/>
      <w:r>
        <w:rPr>
          <w:rFonts w:ascii="Tahoma" w:hAnsi="Tahoma" w:cs="Tahoma"/>
          <w:color w:val="auto"/>
          <w:sz w:val="18"/>
          <w:szCs w:val="18"/>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788389A7" w14:textId="77777777" w:rsidR="00BC557C" w:rsidRDefault="00BC557C" w:rsidP="00C3459D">
      <w:pPr>
        <w:pStyle w:val="Tre"/>
        <w:numPr>
          <w:ilvl w:val="0"/>
          <w:numId w:val="84"/>
        </w:numPr>
        <w:ind w:left="426" w:hanging="426"/>
        <w:jc w:val="both"/>
        <w:rPr>
          <w:rFonts w:ascii="Tahoma" w:hAnsi="Tahoma" w:cs="Tahoma"/>
          <w:color w:val="auto"/>
          <w:sz w:val="18"/>
          <w:szCs w:val="18"/>
        </w:rPr>
      </w:pPr>
      <w:r>
        <w:rPr>
          <w:rFonts w:ascii="Tahoma" w:hAnsi="Tahoma" w:cs="Tahoma"/>
          <w:color w:val="auto"/>
          <w:sz w:val="18"/>
          <w:szCs w:val="18"/>
        </w:rPr>
        <w:t>Przetwarzający nie może przekazywać powierzonych mu do przetwarzania danych osobowych do podmiot</w:t>
      </w:r>
      <w:r>
        <w:rPr>
          <w:rFonts w:ascii="Tahoma" w:hAnsi="Tahoma" w:cs="Tahoma"/>
          <w:color w:val="auto"/>
          <w:sz w:val="18"/>
          <w:szCs w:val="18"/>
          <w:lang w:val="es-ES"/>
        </w:rPr>
        <w:t>ó</w:t>
      </w:r>
      <w:r>
        <w:rPr>
          <w:rFonts w:ascii="Tahoma" w:hAnsi="Tahoma" w:cs="Tahoma"/>
          <w:color w:val="auto"/>
          <w:sz w:val="18"/>
          <w:szCs w:val="18"/>
        </w:rPr>
        <w:t>w znajdujących się w państwach spoza Europejskiego Obszaru Gospodarczego.</w:t>
      </w:r>
    </w:p>
    <w:p w14:paraId="6944B6F7" w14:textId="77777777" w:rsidR="00BC557C" w:rsidRDefault="00BC557C" w:rsidP="00C3459D">
      <w:pPr>
        <w:pStyle w:val="Tre"/>
        <w:numPr>
          <w:ilvl w:val="0"/>
          <w:numId w:val="84"/>
        </w:numPr>
        <w:ind w:left="426" w:hanging="426"/>
        <w:jc w:val="both"/>
        <w:rPr>
          <w:rFonts w:ascii="Tahoma" w:hAnsi="Tahoma" w:cs="Tahoma"/>
          <w:color w:val="auto"/>
          <w:sz w:val="18"/>
          <w:szCs w:val="18"/>
        </w:rPr>
      </w:pPr>
      <w:r>
        <w:rPr>
          <w:rFonts w:ascii="Tahoma" w:hAnsi="Tahoma" w:cs="Tahoma"/>
          <w:color w:val="auto"/>
          <w:sz w:val="18"/>
          <w:szCs w:val="18"/>
        </w:rPr>
        <w:t xml:space="preserve">Podmiot przetwarzający zobowiązuje się: </w:t>
      </w:r>
    </w:p>
    <w:p w14:paraId="0C2BFFC5" w14:textId="77777777" w:rsidR="00BC557C" w:rsidRDefault="00BC557C" w:rsidP="00C3459D">
      <w:pPr>
        <w:pStyle w:val="Tre"/>
        <w:numPr>
          <w:ilvl w:val="1"/>
          <w:numId w:val="85"/>
        </w:numPr>
        <w:ind w:left="709" w:hanging="283"/>
        <w:jc w:val="both"/>
        <w:rPr>
          <w:rFonts w:ascii="Tahoma" w:hAnsi="Tahoma" w:cs="Tahoma"/>
          <w:color w:val="auto"/>
          <w:sz w:val="18"/>
          <w:szCs w:val="18"/>
        </w:rPr>
      </w:pPr>
      <w:r>
        <w:rPr>
          <w:rFonts w:ascii="Tahoma" w:hAnsi="Tahoma" w:cs="Tahoma"/>
          <w:color w:val="auto"/>
          <w:sz w:val="18"/>
          <w:szCs w:val="18"/>
        </w:rPr>
        <w:t xml:space="preserve">uwzględniając charakter przetwarzania oraz dostępne mu informacje, pomagać Administratorowi w wywiązywaniu się z </w:t>
      </w:r>
      <w:proofErr w:type="spellStart"/>
      <w:r>
        <w:rPr>
          <w:rFonts w:ascii="Tahoma" w:hAnsi="Tahoma" w:cs="Tahoma"/>
          <w:color w:val="auto"/>
          <w:sz w:val="18"/>
          <w:szCs w:val="18"/>
        </w:rPr>
        <w:t>obowiązk</w:t>
      </w:r>
      <w:proofErr w:type="spellEnd"/>
      <w:r>
        <w:rPr>
          <w:rFonts w:ascii="Tahoma" w:hAnsi="Tahoma" w:cs="Tahoma"/>
          <w:color w:val="auto"/>
          <w:sz w:val="18"/>
          <w:szCs w:val="18"/>
          <w:lang w:val="es-ES"/>
        </w:rPr>
        <w:t>ó</w:t>
      </w:r>
      <w:r>
        <w:rPr>
          <w:rFonts w:ascii="Tahoma" w:hAnsi="Tahoma" w:cs="Tahoma"/>
          <w:color w:val="auto"/>
          <w:sz w:val="18"/>
          <w:szCs w:val="18"/>
        </w:rPr>
        <w:t xml:space="preserve">w określonych w art. 32-36 ogólnego rozporządzenia o ochronie danych, a w </w:t>
      </w:r>
      <w:proofErr w:type="spellStart"/>
      <w:r>
        <w:rPr>
          <w:rFonts w:ascii="Tahoma" w:hAnsi="Tahoma" w:cs="Tahoma"/>
          <w:color w:val="auto"/>
          <w:sz w:val="18"/>
          <w:szCs w:val="18"/>
        </w:rPr>
        <w:t>szczeg</w:t>
      </w:r>
      <w:proofErr w:type="spellEnd"/>
      <w:r>
        <w:rPr>
          <w:rFonts w:ascii="Tahoma" w:hAnsi="Tahoma" w:cs="Tahoma"/>
          <w:color w:val="auto"/>
          <w:sz w:val="18"/>
          <w:szCs w:val="18"/>
          <w:lang w:val="es-ES"/>
        </w:rPr>
        <w:t>ó</w:t>
      </w:r>
      <w:proofErr w:type="spellStart"/>
      <w:r>
        <w:rPr>
          <w:rFonts w:ascii="Tahoma" w:hAnsi="Tahoma" w:cs="Tahoma"/>
          <w:color w:val="auto"/>
          <w:sz w:val="18"/>
          <w:szCs w:val="18"/>
        </w:rPr>
        <w:t>lnoś</w:t>
      </w:r>
      <w:proofErr w:type="spellEnd"/>
      <w:r>
        <w:rPr>
          <w:rFonts w:ascii="Tahoma" w:hAnsi="Tahoma" w:cs="Tahoma"/>
          <w:color w:val="auto"/>
          <w:sz w:val="18"/>
          <w:szCs w:val="18"/>
          <w:lang w:val="it-IT"/>
        </w:rPr>
        <w:t xml:space="preserve">ci </w:t>
      </w:r>
      <w:r>
        <w:rPr>
          <w:rFonts w:ascii="Tahoma" w:hAnsi="Tahoma" w:cs="Tahoma"/>
          <w:color w:val="auto"/>
          <w:sz w:val="18"/>
          <w:szCs w:val="18"/>
        </w:rPr>
        <w:t xml:space="preserve">Podmiot przetwarzający zobowiązuje się przekazywać Administratorowi informacje oraz przyjmować jego zalecenia dotyczące stosowanych </w:t>
      </w:r>
      <w:proofErr w:type="spellStart"/>
      <w:r>
        <w:rPr>
          <w:rFonts w:ascii="Tahoma" w:hAnsi="Tahoma" w:cs="Tahoma"/>
          <w:color w:val="auto"/>
          <w:sz w:val="18"/>
          <w:szCs w:val="18"/>
        </w:rPr>
        <w:t>środk</w:t>
      </w:r>
      <w:proofErr w:type="spellEnd"/>
      <w:r>
        <w:rPr>
          <w:rFonts w:ascii="Tahoma" w:hAnsi="Tahoma" w:cs="Tahoma"/>
          <w:color w:val="auto"/>
          <w:sz w:val="18"/>
          <w:szCs w:val="18"/>
          <w:lang w:val="es-ES"/>
        </w:rPr>
        <w:t>ó</w:t>
      </w:r>
      <w:r>
        <w:rPr>
          <w:rFonts w:ascii="Tahoma" w:hAnsi="Tahoma" w:cs="Tahoma"/>
          <w:color w:val="auto"/>
          <w:sz w:val="18"/>
          <w:szCs w:val="18"/>
        </w:rPr>
        <w:t xml:space="preserve">w zabezpieczania powierzonych danych osobowych, </w:t>
      </w:r>
      <w:proofErr w:type="spellStart"/>
      <w:r>
        <w:rPr>
          <w:rFonts w:ascii="Tahoma" w:hAnsi="Tahoma" w:cs="Tahoma"/>
          <w:color w:val="auto"/>
          <w:sz w:val="18"/>
          <w:szCs w:val="18"/>
        </w:rPr>
        <w:t>przypadk</w:t>
      </w:r>
      <w:proofErr w:type="spellEnd"/>
      <w:r>
        <w:rPr>
          <w:rFonts w:ascii="Tahoma" w:hAnsi="Tahoma" w:cs="Tahoma"/>
          <w:color w:val="auto"/>
          <w:sz w:val="18"/>
          <w:szCs w:val="18"/>
          <w:lang w:val="es-ES"/>
        </w:rPr>
        <w:t>ó</w:t>
      </w:r>
      <w:r>
        <w:rPr>
          <w:rFonts w:ascii="Tahoma" w:hAnsi="Tahoma" w:cs="Tahoma"/>
          <w:color w:val="auto"/>
          <w:sz w:val="18"/>
          <w:szCs w:val="18"/>
        </w:rPr>
        <w:t>w naruszenia ochrony danych osobowych będących przedmiotem niniejszej umowy;</w:t>
      </w:r>
    </w:p>
    <w:p w14:paraId="0EFFDA79" w14:textId="77777777" w:rsidR="00BC557C" w:rsidRDefault="00BC557C" w:rsidP="00C3459D">
      <w:pPr>
        <w:pStyle w:val="Tre"/>
        <w:numPr>
          <w:ilvl w:val="1"/>
          <w:numId w:val="85"/>
        </w:numPr>
        <w:ind w:left="709" w:hanging="283"/>
        <w:jc w:val="both"/>
        <w:rPr>
          <w:rFonts w:ascii="Tahoma" w:hAnsi="Tahoma" w:cs="Tahoma"/>
          <w:color w:val="auto"/>
          <w:sz w:val="18"/>
          <w:szCs w:val="18"/>
        </w:rPr>
      </w:pPr>
      <w:r>
        <w:rPr>
          <w:rFonts w:ascii="Tahoma" w:hAnsi="Tahoma" w:cs="Tahoma"/>
          <w:color w:val="auto"/>
          <w:sz w:val="18"/>
          <w:szCs w:val="18"/>
        </w:rPr>
        <w:t xml:space="preserve">przekazywać Administratorowi niezwłocznie, nie </w:t>
      </w:r>
      <w:proofErr w:type="spellStart"/>
      <w:r>
        <w:rPr>
          <w:rFonts w:ascii="Tahoma" w:hAnsi="Tahoma" w:cs="Tahoma"/>
          <w:color w:val="auto"/>
          <w:sz w:val="18"/>
          <w:szCs w:val="18"/>
        </w:rPr>
        <w:t>póżniej</w:t>
      </w:r>
      <w:proofErr w:type="spellEnd"/>
      <w:r>
        <w:rPr>
          <w:rFonts w:ascii="Tahoma" w:hAnsi="Tahoma" w:cs="Tahoma"/>
          <w:color w:val="auto"/>
          <w:sz w:val="18"/>
          <w:szCs w:val="18"/>
        </w:rPr>
        <w:t xml:space="preserve"> niż w ciągu 24 godzin od stwierdzenia naruszenia, informacje o naruszeniu ochrony powierzonych mu danych osobowych, w tym informacje niezbędne Administratorowi do zgłoszenia naruszenia ochrony danych organowi nadzorczemu, w </w:t>
      </w:r>
      <w:proofErr w:type="spellStart"/>
      <w:r>
        <w:rPr>
          <w:rFonts w:ascii="Tahoma" w:hAnsi="Tahoma" w:cs="Tahoma"/>
          <w:color w:val="auto"/>
          <w:sz w:val="18"/>
          <w:szCs w:val="18"/>
        </w:rPr>
        <w:t>kt</w:t>
      </w:r>
      <w:proofErr w:type="spellEnd"/>
      <w:r>
        <w:rPr>
          <w:rFonts w:ascii="Tahoma" w:hAnsi="Tahoma" w:cs="Tahoma"/>
          <w:color w:val="auto"/>
          <w:sz w:val="18"/>
          <w:szCs w:val="18"/>
          <w:lang w:val="es-ES"/>
        </w:rPr>
        <w:t>ó</w:t>
      </w:r>
      <w:r>
        <w:rPr>
          <w:rFonts w:ascii="Tahoma" w:hAnsi="Tahoma" w:cs="Tahoma"/>
          <w:color w:val="auto"/>
          <w:sz w:val="18"/>
          <w:szCs w:val="18"/>
        </w:rPr>
        <w:t>rym mowa w art. 33 ust. 3 ogólnego rozporządzenia o ochronie danych;</w:t>
      </w:r>
    </w:p>
    <w:p w14:paraId="086D0663" w14:textId="77777777" w:rsidR="00BC557C" w:rsidRDefault="00BC557C" w:rsidP="00C3459D">
      <w:pPr>
        <w:pStyle w:val="Tre"/>
        <w:numPr>
          <w:ilvl w:val="1"/>
          <w:numId w:val="85"/>
        </w:numPr>
        <w:ind w:left="709" w:hanging="283"/>
        <w:jc w:val="both"/>
        <w:rPr>
          <w:rFonts w:ascii="Tahoma" w:hAnsi="Tahoma" w:cs="Tahoma"/>
          <w:color w:val="auto"/>
          <w:sz w:val="18"/>
          <w:szCs w:val="18"/>
        </w:rPr>
      </w:pPr>
      <w:r>
        <w:rPr>
          <w:rFonts w:ascii="Tahoma" w:hAnsi="Tahoma" w:cs="Tahoma"/>
          <w:color w:val="auto"/>
          <w:sz w:val="18"/>
          <w:szCs w:val="18"/>
        </w:rPr>
        <w:t>w miarę możliwości pomagać Administratorowi, poprzez odpowiednie środki techniczne i organizacyjne oraz na podstawie odrębnych ustaleń, w wywiązywaniu się z obowiązku odpowiadania na żądania os</w:t>
      </w:r>
      <w:r>
        <w:rPr>
          <w:rFonts w:ascii="Tahoma" w:hAnsi="Tahoma" w:cs="Tahoma"/>
          <w:color w:val="auto"/>
          <w:sz w:val="18"/>
          <w:szCs w:val="18"/>
          <w:lang w:val="es-ES"/>
        </w:rPr>
        <w:t>ó</w:t>
      </w:r>
      <w:r>
        <w:rPr>
          <w:rFonts w:ascii="Tahoma" w:hAnsi="Tahoma" w:cs="Tahoma"/>
          <w:color w:val="auto"/>
          <w:sz w:val="18"/>
          <w:szCs w:val="18"/>
        </w:rPr>
        <w:t xml:space="preserve">b, </w:t>
      </w:r>
      <w:proofErr w:type="spellStart"/>
      <w:r>
        <w:rPr>
          <w:rFonts w:ascii="Tahoma" w:hAnsi="Tahoma" w:cs="Tahoma"/>
          <w:color w:val="auto"/>
          <w:sz w:val="18"/>
          <w:szCs w:val="18"/>
        </w:rPr>
        <w:t>kt</w:t>
      </w:r>
      <w:proofErr w:type="spellEnd"/>
      <w:r>
        <w:rPr>
          <w:rFonts w:ascii="Tahoma" w:hAnsi="Tahoma" w:cs="Tahoma"/>
          <w:color w:val="auto"/>
          <w:sz w:val="18"/>
          <w:szCs w:val="18"/>
          <w:lang w:val="es-ES"/>
        </w:rPr>
        <w:t>ó</w:t>
      </w:r>
      <w:proofErr w:type="spellStart"/>
      <w:r>
        <w:rPr>
          <w:rFonts w:ascii="Tahoma" w:hAnsi="Tahoma" w:cs="Tahoma"/>
          <w:color w:val="auto"/>
          <w:sz w:val="18"/>
          <w:szCs w:val="18"/>
        </w:rPr>
        <w:t>rych</w:t>
      </w:r>
      <w:proofErr w:type="spellEnd"/>
      <w:r>
        <w:rPr>
          <w:rFonts w:ascii="Tahoma" w:hAnsi="Tahoma" w:cs="Tahoma"/>
          <w:color w:val="auto"/>
          <w:sz w:val="18"/>
          <w:szCs w:val="18"/>
        </w:rPr>
        <w:t xml:space="preserve"> dane dotyczą, w zakresie wykonywania ich praw określonych w rozdziale III ogólnego rozporządzenia o ochronie danych;</w:t>
      </w:r>
    </w:p>
    <w:p w14:paraId="599AC0CE" w14:textId="77777777" w:rsidR="00BC557C" w:rsidRDefault="00BC557C" w:rsidP="00C3459D">
      <w:pPr>
        <w:pStyle w:val="Tre"/>
        <w:numPr>
          <w:ilvl w:val="1"/>
          <w:numId w:val="85"/>
        </w:numPr>
        <w:ind w:left="709" w:hanging="283"/>
        <w:jc w:val="both"/>
        <w:rPr>
          <w:rFonts w:ascii="Tahoma" w:hAnsi="Tahoma" w:cs="Tahoma"/>
          <w:color w:val="auto"/>
          <w:sz w:val="18"/>
          <w:szCs w:val="18"/>
        </w:rPr>
      </w:pPr>
      <w:r>
        <w:rPr>
          <w:rFonts w:ascii="Tahoma" w:hAnsi="Tahoma" w:cs="Tahoma"/>
          <w:color w:val="auto"/>
          <w:sz w:val="18"/>
          <w:szCs w:val="18"/>
        </w:rPr>
        <w:lastRenderedPageBreak/>
        <w:t>niezwłocznie poinformować Administratora, jeżeli zdaniem Podmiotu przetwarzającego wydane mu zalecenie stanowi naruszenie ogólnego rozporządzenia o ochronie danych lub innych przepis</w:t>
      </w:r>
      <w:r>
        <w:rPr>
          <w:rFonts w:ascii="Tahoma" w:hAnsi="Tahoma" w:cs="Tahoma"/>
          <w:color w:val="auto"/>
          <w:sz w:val="18"/>
          <w:szCs w:val="18"/>
          <w:lang w:val="es-ES"/>
        </w:rPr>
        <w:t>ó</w:t>
      </w:r>
      <w:r>
        <w:rPr>
          <w:rFonts w:ascii="Tahoma" w:hAnsi="Tahoma" w:cs="Tahoma"/>
          <w:color w:val="auto"/>
          <w:sz w:val="18"/>
          <w:szCs w:val="18"/>
        </w:rPr>
        <w:t>w dotyczących ochrony danych.</w:t>
      </w:r>
    </w:p>
    <w:p w14:paraId="20E38B8F" w14:textId="77777777" w:rsidR="00BC557C" w:rsidRDefault="00BC557C" w:rsidP="00BC557C">
      <w:pPr>
        <w:pStyle w:val="Tre"/>
        <w:jc w:val="center"/>
        <w:rPr>
          <w:rFonts w:ascii="Tahoma" w:hAnsi="Tahoma" w:cs="Tahoma"/>
          <w:color w:val="auto"/>
          <w:sz w:val="18"/>
          <w:szCs w:val="18"/>
        </w:rPr>
      </w:pPr>
    </w:p>
    <w:p w14:paraId="546DB5EE" w14:textId="77777777" w:rsidR="00BC557C" w:rsidRDefault="00BC557C" w:rsidP="00BC557C">
      <w:pPr>
        <w:pStyle w:val="Tre"/>
        <w:jc w:val="center"/>
        <w:rPr>
          <w:rFonts w:ascii="Tahoma" w:hAnsi="Tahoma" w:cs="Tahoma"/>
          <w:color w:val="auto"/>
          <w:sz w:val="18"/>
          <w:szCs w:val="18"/>
        </w:rPr>
      </w:pPr>
      <w:r>
        <w:rPr>
          <w:rFonts w:ascii="Tahoma" w:hAnsi="Tahoma" w:cs="Tahoma"/>
          <w:color w:val="auto"/>
          <w:sz w:val="18"/>
          <w:szCs w:val="18"/>
        </w:rPr>
        <w:t>§ 6</w:t>
      </w:r>
    </w:p>
    <w:p w14:paraId="0FE94228" w14:textId="77777777" w:rsidR="00BC557C" w:rsidRDefault="00BC557C" w:rsidP="00BC557C">
      <w:pPr>
        <w:pStyle w:val="Tre"/>
        <w:jc w:val="both"/>
        <w:rPr>
          <w:rFonts w:ascii="Tahoma" w:hAnsi="Tahoma" w:cs="Tahoma"/>
          <w:color w:val="auto"/>
          <w:sz w:val="18"/>
          <w:szCs w:val="18"/>
        </w:rPr>
      </w:pPr>
    </w:p>
    <w:p w14:paraId="029BB215" w14:textId="77777777" w:rsidR="00BC557C" w:rsidRDefault="00BC557C" w:rsidP="00C3459D">
      <w:pPr>
        <w:pStyle w:val="Tre"/>
        <w:numPr>
          <w:ilvl w:val="0"/>
          <w:numId w:val="86"/>
        </w:numPr>
        <w:ind w:left="426" w:hanging="426"/>
        <w:jc w:val="both"/>
        <w:rPr>
          <w:rFonts w:ascii="Tahoma" w:hAnsi="Tahoma" w:cs="Tahoma"/>
          <w:color w:val="auto"/>
          <w:sz w:val="18"/>
          <w:szCs w:val="18"/>
        </w:rPr>
      </w:pPr>
      <w:r>
        <w:rPr>
          <w:rFonts w:ascii="Tahoma" w:hAnsi="Tahoma" w:cs="Tahoma"/>
          <w:color w:val="auto"/>
          <w:sz w:val="18"/>
          <w:szCs w:val="18"/>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2A0B6FED" w14:textId="77777777" w:rsidR="00BC557C" w:rsidRDefault="00BC557C" w:rsidP="00C3459D">
      <w:pPr>
        <w:pStyle w:val="Tre"/>
        <w:numPr>
          <w:ilvl w:val="0"/>
          <w:numId w:val="86"/>
        </w:numPr>
        <w:ind w:left="426" w:hanging="426"/>
        <w:jc w:val="both"/>
        <w:rPr>
          <w:rFonts w:ascii="Tahoma" w:hAnsi="Tahoma" w:cs="Tahoma"/>
          <w:color w:val="auto"/>
          <w:sz w:val="18"/>
          <w:szCs w:val="18"/>
        </w:rPr>
      </w:pPr>
      <w:r>
        <w:rPr>
          <w:rFonts w:ascii="Tahoma" w:hAnsi="Tahoma" w:cs="Tahoma"/>
          <w:color w:val="auto"/>
          <w:sz w:val="18"/>
          <w:szCs w:val="18"/>
        </w:rPr>
        <w:t>Zgoda wydawana jest w odniesieniu do ściśle określonych os</w:t>
      </w:r>
      <w:r>
        <w:rPr>
          <w:rFonts w:ascii="Tahoma" w:hAnsi="Tahoma" w:cs="Tahoma"/>
          <w:color w:val="auto"/>
          <w:sz w:val="18"/>
          <w:szCs w:val="18"/>
          <w:lang w:val="es-ES"/>
        </w:rPr>
        <w:t>ó</w:t>
      </w:r>
      <w:r>
        <w:rPr>
          <w:rFonts w:ascii="Tahoma" w:hAnsi="Tahoma" w:cs="Tahoma"/>
          <w:color w:val="auto"/>
          <w:sz w:val="18"/>
          <w:szCs w:val="18"/>
        </w:rPr>
        <w:t>b lub podmiot</w:t>
      </w:r>
      <w:r>
        <w:rPr>
          <w:rFonts w:ascii="Tahoma" w:hAnsi="Tahoma" w:cs="Tahoma"/>
          <w:color w:val="auto"/>
          <w:sz w:val="18"/>
          <w:szCs w:val="18"/>
          <w:lang w:val="es-ES"/>
        </w:rPr>
        <w:t>ó</w:t>
      </w:r>
      <w:r>
        <w:rPr>
          <w:rFonts w:ascii="Tahoma" w:hAnsi="Tahoma" w:cs="Tahoma"/>
          <w:color w:val="auto"/>
          <w:sz w:val="18"/>
          <w:szCs w:val="18"/>
        </w:rPr>
        <w:t xml:space="preserve">w oraz określa cel, zakres oraz warunki dalszego powierzenia przetwarzania danych osobowych. </w:t>
      </w:r>
    </w:p>
    <w:p w14:paraId="13D19598" w14:textId="77777777" w:rsidR="00BC557C" w:rsidRDefault="00BC557C" w:rsidP="00C3459D">
      <w:pPr>
        <w:pStyle w:val="Tre"/>
        <w:numPr>
          <w:ilvl w:val="0"/>
          <w:numId w:val="86"/>
        </w:numPr>
        <w:ind w:left="426" w:hanging="426"/>
        <w:jc w:val="both"/>
        <w:rPr>
          <w:rFonts w:ascii="Tahoma" w:hAnsi="Tahoma" w:cs="Tahoma"/>
          <w:color w:val="auto"/>
          <w:sz w:val="18"/>
          <w:szCs w:val="18"/>
        </w:rPr>
      </w:pPr>
      <w:r>
        <w:rPr>
          <w:rFonts w:ascii="Tahoma" w:hAnsi="Tahoma" w:cs="Tahoma"/>
          <w:color w:val="auto"/>
          <w:sz w:val="18"/>
          <w:szCs w:val="18"/>
        </w:rPr>
        <w:t>W wypadku wyrażenia przez Administratora zgody, o której mowa w ust. 1 powyżej, odpowiedzialność wobec Administratora za działania innego podmiotu ponosi w całości Podmiot przetwarzający.</w:t>
      </w:r>
    </w:p>
    <w:p w14:paraId="6A649F10" w14:textId="77777777" w:rsidR="00BC557C" w:rsidRDefault="00BC557C" w:rsidP="00BC557C">
      <w:pPr>
        <w:pStyle w:val="Tre"/>
        <w:jc w:val="both"/>
        <w:rPr>
          <w:rFonts w:ascii="Tahoma" w:hAnsi="Tahoma" w:cs="Tahoma"/>
          <w:color w:val="auto"/>
          <w:sz w:val="18"/>
          <w:szCs w:val="18"/>
        </w:rPr>
      </w:pPr>
    </w:p>
    <w:p w14:paraId="31372784" w14:textId="77777777" w:rsidR="00BC557C" w:rsidRDefault="00BC557C" w:rsidP="00BC557C">
      <w:pPr>
        <w:pStyle w:val="Tre"/>
        <w:jc w:val="center"/>
        <w:rPr>
          <w:rFonts w:ascii="Tahoma" w:hAnsi="Tahoma" w:cs="Tahoma"/>
          <w:color w:val="auto"/>
          <w:sz w:val="18"/>
          <w:szCs w:val="18"/>
        </w:rPr>
      </w:pPr>
    </w:p>
    <w:p w14:paraId="2BF3D2B7" w14:textId="77777777" w:rsidR="00BC557C" w:rsidRDefault="00BC557C" w:rsidP="00BC557C">
      <w:pPr>
        <w:pStyle w:val="Tre"/>
        <w:jc w:val="center"/>
        <w:rPr>
          <w:rFonts w:ascii="Tahoma" w:hAnsi="Tahoma" w:cs="Tahoma"/>
          <w:color w:val="auto"/>
          <w:sz w:val="18"/>
          <w:szCs w:val="18"/>
        </w:rPr>
      </w:pPr>
      <w:r>
        <w:rPr>
          <w:rFonts w:ascii="Tahoma" w:hAnsi="Tahoma" w:cs="Tahoma"/>
          <w:color w:val="auto"/>
          <w:sz w:val="18"/>
          <w:szCs w:val="18"/>
        </w:rPr>
        <w:t>§ 7</w:t>
      </w:r>
    </w:p>
    <w:p w14:paraId="43E76F34" w14:textId="77777777" w:rsidR="00BC557C" w:rsidRDefault="00BC557C" w:rsidP="00BC557C">
      <w:pPr>
        <w:pStyle w:val="Tre"/>
        <w:jc w:val="both"/>
        <w:rPr>
          <w:rFonts w:ascii="Tahoma" w:hAnsi="Tahoma" w:cs="Tahoma"/>
          <w:color w:val="auto"/>
          <w:sz w:val="18"/>
          <w:szCs w:val="18"/>
        </w:rPr>
      </w:pPr>
    </w:p>
    <w:p w14:paraId="20A1E4A0" w14:textId="77777777" w:rsidR="00BC557C" w:rsidRDefault="00BC557C" w:rsidP="00C3459D">
      <w:pPr>
        <w:pStyle w:val="Tre"/>
        <w:numPr>
          <w:ilvl w:val="0"/>
          <w:numId w:val="87"/>
        </w:numPr>
        <w:ind w:left="426" w:hanging="426"/>
        <w:jc w:val="both"/>
        <w:rPr>
          <w:rFonts w:ascii="Tahoma" w:hAnsi="Tahoma" w:cs="Tahoma"/>
          <w:color w:val="auto"/>
          <w:sz w:val="18"/>
          <w:szCs w:val="18"/>
        </w:rPr>
      </w:pPr>
      <w:r>
        <w:rPr>
          <w:rFonts w:ascii="Tahoma" w:hAnsi="Tahoma" w:cs="Tahoma"/>
          <w:color w:val="auto"/>
          <w:sz w:val="18"/>
          <w:szCs w:val="18"/>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7DCC9395" w14:textId="77777777" w:rsidR="00BC557C" w:rsidRDefault="00BC557C" w:rsidP="00C3459D">
      <w:pPr>
        <w:pStyle w:val="Tre"/>
        <w:numPr>
          <w:ilvl w:val="0"/>
          <w:numId w:val="87"/>
        </w:numPr>
        <w:ind w:left="426" w:hanging="426"/>
        <w:jc w:val="both"/>
        <w:rPr>
          <w:rFonts w:ascii="Tahoma" w:hAnsi="Tahoma" w:cs="Tahoma"/>
          <w:color w:val="auto"/>
          <w:sz w:val="18"/>
          <w:szCs w:val="18"/>
        </w:rPr>
      </w:pPr>
      <w:r>
        <w:rPr>
          <w:rFonts w:ascii="Tahoma" w:hAnsi="Tahoma" w:cs="Tahoma"/>
          <w:color w:val="auto"/>
          <w:sz w:val="18"/>
          <w:szCs w:val="18"/>
        </w:rPr>
        <w:t xml:space="preserve">Administrator jest zobowiązany uprzedzić Podmiot przetwarzający o planowanej kontroli, nie </w:t>
      </w:r>
      <w:proofErr w:type="spellStart"/>
      <w:r>
        <w:rPr>
          <w:rFonts w:ascii="Tahoma" w:hAnsi="Tahoma" w:cs="Tahoma"/>
          <w:color w:val="auto"/>
          <w:sz w:val="18"/>
          <w:szCs w:val="18"/>
        </w:rPr>
        <w:t>poźniej</w:t>
      </w:r>
      <w:proofErr w:type="spellEnd"/>
      <w:r>
        <w:rPr>
          <w:rFonts w:ascii="Tahoma" w:hAnsi="Tahoma" w:cs="Tahoma"/>
          <w:color w:val="auto"/>
          <w:sz w:val="18"/>
          <w:szCs w:val="18"/>
        </w:rPr>
        <w:t xml:space="preserve"> niż na 7 dni przed przystąpieniem do jej dokonania.</w:t>
      </w:r>
    </w:p>
    <w:p w14:paraId="2C46A395" w14:textId="77777777" w:rsidR="00BC557C" w:rsidRDefault="00BC557C" w:rsidP="00C3459D">
      <w:pPr>
        <w:pStyle w:val="Tre"/>
        <w:numPr>
          <w:ilvl w:val="0"/>
          <w:numId w:val="87"/>
        </w:numPr>
        <w:ind w:left="426" w:hanging="426"/>
        <w:jc w:val="both"/>
        <w:rPr>
          <w:rFonts w:ascii="Tahoma" w:hAnsi="Tahoma" w:cs="Tahoma"/>
          <w:color w:val="auto"/>
          <w:sz w:val="18"/>
          <w:szCs w:val="18"/>
        </w:rPr>
      </w:pPr>
      <w:r>
        <w:rPr>
          <w:rFonts w:ascii="Tahoma" w:hAnsi="Tahoma" w:cs="Tahoma"/>
          <w:color w:val="auto"/>
          <w:sz w:val="18"/>
          <w:szCs w:val="18"/>
        </w:rPr>
        <w:t>W wypadkach nie cierpiących zwłoki (w szczególności gdy Administrator podjął podejrzenie o naruszeniu przez Podmiot przetwarzający warunków niniejszej umowy) Administrator jest uprawniony do przeprowadzenia audytu lub inspekcji bez uprzedzenia.</w:t>
      </w:r>
    </w:p>
    <w:p w14:paraId="2CFE468C" w14:textId="77777777" w:rsidR="00BC557C" w:rsidRDefault="00BC557C" w:rsidP="00C3459D">
      <w:pPr>
        <w:pStyle w:val="Tre"/>
        <w:numPr>
          <w:ilvl w:val="0"/>
          <w:numId w:val="87"/>
        </w:numPr>
        <w:ind w:left="426" w:hanging="426"/>
        <w:jc w:val="both"/>
        <w:rPr>
          <w:rFonts w:ascii="Tahoma" w:hAnsi="Tahoma" w:cs="Tahoma"/>
          <w:color w:val="auto"/>
          <w:sz w:val="18"/>
          <w:szCs w:val="18"/>
        </w:rPr>
      </w:pPr>
      <w:r>
        <w:rPr>
          <w:rFonts w:ascii="Tahoma" w:hAnsi="Tahoma" w:cs="Tahoma"/>
          <w:color w:val="auto"/>
          <w:sz w:val="18"/>
          <w:szCs w:val="18"/>
        </w:rPr>
        <w:t>Podmiot przetwarzający jest zobowiązany do zastosowania się do zaleceń Administratora dotyczących zasad przetwarzania powierzonych danych osobowych oraz dotyczących poprawy zabezpieczenia danych osobowych, sporządzonych w wyniku kontroli lub audyt</w:t>
      </w:r>
      <w:r>
        <w:rPr>
          <w:rFonts w:ascii="Tahoma" w:hAnsi="Tahoma" w:cs="Tahoma"/>
          <w:color w:val="auto"/>
          <w:sz w:val="18"/>
          <w:szCs w:val="18"/>
          <w:lang w:val="es-ES"/>
        </w:rPr>
        <w:t>ó</w:t>
      </w:r>
      <w:r>
        <w:rPr>
          <w:rFonts w:ascii="Tahoma" w:hAnsi="Tahoma" w:cs="Tahoma"/>
          <w:color w:val="auto"/>
          <w:sz w:val="18"/>
          <w:szCs w:val="18"/>
        </w:rPr>
        <w:t>w przeprowadzonych przez Administratora lub upoważnionego przez niego audytora. </w:t>
      </w:r>
    </w:p>
    <w:p w14:paraId="31E54446" w14:textId="77777777" w:rsidR="00BC557C" w:rsidRDefault="00BC557C" w:rsidP="00C3459D">
      <w:pPr>
        <w:pStyle w:val="Tre"/>
        <w:numPr>
          <w:ilvl w:val="0"/>
          <w:numId w:val="87"/>
        </w:numPr>
        <w:ind w:left="426" w:hanging="426"/>
        <w:jc w:val="both"/>
        <w:rPr>
          <w:rFonts w:ascii="Tahoma" w:hAnsi="Tahoma" w:cs="Tahoma"/>
          <w:color w:val="auto"/>
          <w:sz w:val="18"/>
          <w:szCs w:val="18"/>
        </w:rPr>
      </w:pPr>
      <w:r>
        <w:rPr>
          <w:rFonts w:ascii="Tahoma" w:hAnsi="Tahoma" w:cs="Tahoma"/>
          <w:color w:val="auto"/>
          <w:sz w:val="18"/>
          <w:szCs w:val="18"/>
        </w:rPr>
        <w:t>Niezależnie od powyższego Podmiot przetwarzający jest obowiązany udostępnić Administratorowi wszelkie informacje niezbędne do wykazania spełnienia obowiązków określonych w ogólnym rozporządzeniu o ochronie danych.</w:t>
      </w:r>
    </w:p>
    <w:p w14:paraId="4378FBFC" w14:textId="77777777" w:rsidR="00BC557C" w:rsidRDefault="00BC557C" w:rsidP="00BC557C">
      <w:pPr>
        <w:pStyle w:val="Tre"/>
        <w:jc w:val="both"/>
        <w:rPr>
          <w:rFonts w:ascii="Tahoma" w:hAnsi="Tahoma" w:cs="Tahoma"/>
          <w:color w:val="auto"/>
          <w:sz w:val="18"/>
          <w:szCs w:val="18"/>
        </w:rPr>
      </w:pPr>
    </w:p>
    <w:p w14:paraId="1367C220" w14:textId="77777777" w:rsidR="00BC557C" w:rsidRDefault="00BC557C" w:rsidP="00BC557C">
      <w:pPr>
        <w:pStyle w:val="Tre"/>
        <w:jc w:val="center"/>
        <w:rPr>
          <w:rFonts w:ascii="Tahoma" w:hAnsi="Tahoma" w:cs="Tahoma"/>
          <w:color w:val="auto"/>
          <w:sz w:val="18"/>
          <w:szCs w:val="18"/>
        </w:rPr>
      </w:pPr>
    </w:p>
    <w:p w14:paraId="0E8EF55C" w14:textId="77777777" w:rsidR="00BC557C" w:rsidRDefault="00BC557C" w:rsidP="00BC557C">
      <w:pPr>
        <w:pStyle w:val="Tre"/>
        <w:jc w:val="center"/>
        <w:rPr>
          <w:rFonts w:ascii="Tahoma" w:hAnsi="Tahoma" w:cs="Tahoma"/>
          <w:color w:val="auto"/>
          <w:sz w:val="18"/>
          <w:szCs w:val="18"/>
        </w:rPr>
      </w:pPr>
      <w:r>
        <w:rPr>
          <w:rFonts w:ascii="Tahoma" w:hAnsi="Tahoma" w:cs="Tahoma"/>
          <w:color w:val="auto"/>
          <w:sz w:val="18"/>
          <w:szCs w:val="18"/>
        </w:rPr>
        <w:t>§ 8</w:t>
      </w:r>
    </w:p>
    <w:p w14:paraId="1D677296" w14:textId="77777777" w:rsidR="00BC557C" w:rsidRDefault="00BC557C" w:rsidP="00BC557C">
      <w:pPr>
        <w:pStyle w:val="Tre"/>
        <w:jc w:val="both"/>
        <w:rPr>
          <w:rFonts w:ascii="Tahoma" w:hAnsi="Tahoma" w:cs="Tahoma"/>
          <w:color w:val="auto"/>
          <w:sz w:val="18"/>
          <w:szCs w:val="18"/>
        </w:rPr>
      </w:pPr>
    </w:p>
    <w:p w14:paraId="24A3A5C2" w14:textId="77777777" w:rsidR="00BC557C" w:rsidRDefault="00BC557C" w:rsidP="00C3459D">
      <w:pPr>
        <w:pStyle w:val="Tre"/>
        <w:numPr>
          <w:ilvl w:val="0"/>
          <w:numId w:val="88"/>
        </w:numPr>
        <w:ind w:left="426" w:hanging="426"/>
        <w:jc w:val="both"/>
        <w:rPr>
          <w:rFonts w:ascii="Tahoma" w:hAnsi="Tahoma" w:cs="Tahoma"/>
          <w:color w:val="auto"/>
          <w:sz w:val="18"/>
          <w:szCs w:val="18"/>
        </w:rPr>
      </w:pPr>
      <w:r>
        <w:rPr>
          <w:rFonts w:ascii="Tahoma" w:hAnsi="Tahoma" w:cs="Tahoma"/>
          <w:color w:val="auto"/>
          <w:sz w:val="18"/>
          <w:szCs w:val="18"/>
        </w:rPr>
        <w:t>Podmiot przetwarzający jest uprawniony do przetwarzania danych osobowych w imieniu Administratora przez czas obowiązywania niniejszej umowy oraz Umowy zasadniczej.</w:t>
      </w:r>
    </w:p>
    <w:p w14:paraId="351ABEF8" w14:textId="77777777" w:rsidR="00BC557C" w:rsidRDefault="00BC557C" w:rsidP="00C3459D">
      <w:pPr>
        <w:pStyle w:val="Tre"/>
        <w:numPr>
          <w:ilvl w:val="0"/>
          <w:numId w:val="88"/>
        </w:numPr>
        <w:ind w:left="426" w:hanging="426"/>
        <w:jc w:val="both"/>
        <w:rPr>
          <w:rFonts w:ascii="Tahoma" w:hAnsi="Tahoma" w:cs="Tahoma"/>
          <w:color w:val="auto"/>
          <w:sz w:val="18"/>
          <w:szCs w:val="18"/>
        </w:rPr>
      </w:pPr>
      <w:r>
        <w:rPr>
          <w:rFonts w:ascii="Tahoma" w:hAnsi="Tahoma" w:cs="Tahoma"/>
          <w:color w:val="auto"/>
          <w:sz w:val="18"/>
          <w:szCs w:val="18"/>
        </w:rPr>
        <w:t>Umowa jest zawarta na czas określony, który odpowiada okresem czasowi obowiązywania umowy zasadniczej.</w:t>
      </w:r>
    </w:p>
    <w:p w14:paraId="5E1D1279" w14:textId="77777777" w:rsidR="00BC557C" w:rsidRDefault="00BC557C" w:rsidP="00C3459D">
      <w:pPr>
        <w:pStyle w:val="Tre"/>
        <w:numPr>
          <w:ilvl w:val="0"/>
          <w:numId w:val="88"/>
        </w:numPr>
        <w:ind w:left="426" w:hanging="426"/>
        <w:jc w:val="both"/>
        <w:rPr>
          <w:rFonts w:ascii="Tahoma" w:hAnsi="Tahoma" w:cs="Tahoma"/>
          <w:color w:val="auto"/>
          <w:sz w:val="18"/>
          <w:szCs w:val="18"/>
        </w:rPr>
      </w:pPr>
      <w:r>
        <w:rPr>
          <w:rFonts w:ascii="Tahoma" w:hAnsi="Tahoma" w:cs="Tahoma"/>
          <w:color w:val="auto"/>
          <w:sz w:val="18"/>
          <w:szCs w:val="18"/>
        </w:rPr>
        <w:t>Rozwiązanie, wypowiedzenie lub wygaśnięcie umowy powoduje odpowiednio jednoczesne rozwiązanie, wypowiedzenie lub wygaśnięcie umowy zasadniczej.</w:t>
      </w:r>
    </w:p>
    <w:p w14:paraId="1C5A98C1" w14:textId="77777777" w:rsidR="00BC557C" w:rsidRDefault="00BC557C" w:rsidP="00C3459D">
      <w:pPr>
        <w:pStyle w:val="Tre"/>
        <w:numPr>
          <w:ilvl w:val="0"/>
          <w:numId w:val="88"/>
        </w:numPr>
        <w:ind w:left="426" w:hanging="426"/>
        <w:jc w:val="both"/>
        <w:rPr>
          <w:rFonts w:ascii="Tahoma" w:hAnsi="Tahoma" w:cs="Tahoma"/>
          <w:color w:val="auto"/>
          <w:sz w:val="18"/>
          <w:szCs w:val="18"/>
        </w:rPr>
      </w:pPr>
      <w:r>
        <w:rPr>
          <w:rFonts w:ascii="Tahoma" w:hAnsi="Tahoma" w:cs="Tahoma"/>
          <w:color w:val="auto"/>
          <w:sz w:val="18"/>
          <w:szCs w:val="18"/>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5AA2F40F" w14:textId="77777777" w:rsidR="00BC557C" w:rsidRDefault="00BC557C" w:rsidP="00C3459D">
      <w:pPr>
        <w:pStyle w:val="Tre"/>
        <w:numPr>
          <w:ilvl w:val="1"/>
          <w:numId w:val="88"/>
        </w:numPr>
        <w:ind w:firstLine="426"/>
        <w:jc w:val="both"/>
        <w:rPr>
          <w:rFonts w:ascii="Tahoma" w:hAnsi="Tahoma" w:cs="Tahoma"/>
          <w:color w:val="auto"/>
          <w:sz w:val="18"/>
          <w:szCs w:val="18"/>
        </w:rPr>
      </w:pPr>
      <w:r>
        <w:rPr>
          <w:rFonts w:ascii="Tahoma" w:hAnsi="Tahoma" w:cs="Tahoma"/>
          <w:color w:val="auto"/>
          <w:sz w:val="18"/>
          <w:szCs w:val="18"/>
        </w:rPr>
        <w:t>dokonuje przetwarzania danych osobowych w celu lub w sposób inny niż określony w umowie;</w:t>
      </w:r>
    </w:p>
    <w:p w14:paraId="3879DC62" w14:textId="77777777" w:rsidR="00BC557C" w:rsidRDefault="00BC557C" w:rsidP="00C3459D">
      <w:pPr>
        <w:pStyle w:val="Tre"/>
        <w:numPr>
          <w:ilvl w:val="1"/>
          <w:numId w:val="88"/>
        </w:numPr>
        <w:ind w:left="426"/>
        <w:jc w:val="both"/>
        <w:rPr>
          <w:rFonts w:ascii="Tahoma" w:hAnsi="Tahoma" w:cs="Tahoma"/>
          <w:color w:val="auto"/>
          <w:sz w:val="18"/>
          <w:szCs w:val="18"/>
        </w:rPr>
      </w:pPr>
      <w:r>
        <w:rPr>
          <w:rFonts w:ascii="Tahoma" w:hAnsi="Tahoma" w:cs="Tahoma"/>
          <w:color w:val="auto"/>
          <w:sz w:val="18"/>
          <w:szCs w:val="18"/>
        </w:rPr>
        <w:t>dokonuje powierzenia przetwarzania danych osobowych innemu podmiotowi z naruszeniem § 5 ust. 1 umowy;</w:t>
      </w:r>
    </w:p>
    <w:p w14:paraId="36087BE3" w14:textId="77777777" w:rsidR="00BC557C" w:rsidRDefault="00BC557C" w:rsidP="00C3459D">
      <w:pPr>
        <w:pStyle w:val="Tre"/>
        <w:numPr>
          <w:ilvl w:val="1"/>
          <w:numId w:val="88"/>
        </w:numPr>
        <w:ind w:left="709" w:hanging="283"/>
        <w:jc w:val="both"/>
        <w:rPr>
          <w:rFonts w:ascii="Tahoma" w:hAnsi="Tahoma" w:cs="Tahoma"/>
          <w:color w:val="auto"/>
          <w:sz w:val="18"/>
          <w:szCs w:val="18"/>
        </w:rPr>
      </w:pPr>
      <w:r>
        <w:rPr>
          <w:rFonts w:ascii="Tahoma" w:hAnsi="Tahoma" w:cs="Tahoma"/>
          <w:color w:val="auto"/>
          <w:sz w:val="18"/>
          <w:szCs w:val="18"/>
        </w:rPr>
        <w:t>zaniechał wdrożenia środków technicznych i organizacyjnych zapewniających odpowiedni stopień bezpieczeństwa danych osobowych.</w:t>
      </w:r>
    </w:p>
    <w:p w14:paraId="7E857699" w14:textId="77777777" w:rsidR="00BC557C" w:rsidRDefault="00BC557C" w:rsidP="00C3459D">
      <w:pPr>
        <w:pStyle w:val="Tre"/>
        <w:numPr>
          <w:ilvl w:val="0"/>
          <w:numId w:val="88"/>
        </w:numPr>
        <w:ind w:left="426" w:hanging="426"/>
        <w:jc w:val="both"/>
        <w:rPr>
          <w:rFonts w:ascii="Tahoma" w:hAnsi="Tahoma" w:cs="Tahoma"/>
          <w:color w:val="auto"/>
          <w:sz w:val="18"/>
          <w:szCs w:val="18"/>
        </w:rPr>
      </w:pPr>
      <w:r>
        <w:rPr>
          <w:rFonts w:ascii="Tahoma" w:hAnsi="Tahoma" w:cs="Tahoma"/>
          <w:color w:val="auto"/>
          <w:sz w:val="18"/>
          <w:szCs w:val="18"/>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6123C231" w14:textId="77777777" w:rsidR="00BC557C" w:rsidRDefault="00BC557C" w:rsidP="00BC557C">
      <w:pPr>
        <w:pStyle w:val="Tre"/>
        <w:jc w:val="both"/>
        <w:rPr>
          <w:rFonts w:ascii="Tahoma" w:hAnsi="Tahoma" w:cs="Tahoma"/>
          <w:color w:val="auto"/>
          <w:sz w:val="18"/>
          <w:szCs w:val="18"/>
        </w:rPr>
      </w:pPr>
    </w:p>
    <w:p w14:paraId="33DDC052" w14:textId="77777777" w:rsidR="00BC557C" w:rsidRDefault="00BC557C" w:rsidP="00BC557C">
      <w:pPr>
        <w:pStyle w:val="Tre"/>
        <w:jc w:val="center"/>
        <w:rPr>
          <w:rFonts w:ascii="Tahoma" w:hAnsi="Tahoma" w:cs="Tahoma"/>
          <w:color w:val="auto"/>
          <w:sz w:val="18"/>
          <w:szCs w:val="18"/>
        </w:rPr>
      </w:pPr>
      <w:r>
        <w:rPr>
          <w:rFonts w:ascii="Tahoma" w:hAnsi="Tahoma" w:cs="Tahoma"/>
          <w:color w:val="auto"/>
          <w:sz w:val="18"/>
          <w:szCs w:val="18"/>
        </w:rPr>
        <w:t>§ 9</w:t>
      </w:r>
    </w:p>
    <w:p w14:paraId="5D27E08E" w14:textId="77777777" w:rsidR="00BC557C" w:rsidRDefault="00BC557C" w:rsidP="00BC557C">
      <w:pPr>
        <w:pStyle w:val="Tre"/>
        <w:jc w:val="both"/>
        <w:rPr>
          <w:rFonts w:ascii="Tahoma" w:hAnsi="Tahoma" w:cs="Tahoma"/>
          <w:color w:val="auto"/>
          <w:sz w:val="18"/>
          <w:szCs w:val="18"/>
        </w:rPr>
      </w:pPr>
    </w:p>
    <w:p w14:paraId="5DDE8E76" w14:textId="77777777" w:rsidR="00BC557C" w:rsidRDefault="00BC557C" w:rsidP="00BC557C">
      <w:pPr>
        <w:pStyle w:val="Tre"/>
        <w:jc w:val="both"/>
        <w:rPr>
          <w:rFonts w:ascii="Tahoma" w:hAnsi="Tahoma" w:cs="Tahoma"/>
          <w:color w:val="auto"/>
          <w:sz w:val="18"/>
          <w:szCs w:val="18"/>
        </w:rPr>
      </w:pPr>
      <w:r>
        <w:rPr>
          <w:rFonts w:ascii="Tahoma" w:hAnsi="Tahoma" w:cs="Tahoma"/>
          <w:color w:val="auto"/>
          <w:sz w:val="18"/>
          <w:szCs w:val="18"/>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3E0C2DC4" w14:textId="77777777" w:rsidR="00BC557C" w:rsidRDefault="00BC557C" w:rsidP="00BC557C">
      <w:pPr>
        <w:pStyle w:val="Tre"/>
        <w:jc w:val="center"/>
        <w:rPr>
          <w:rFonts w:ascii="Tahoma" w:hAnsi="Tahoma" w:cs="Tahoma"/>
          <w:color w:val="auto"/>
          <w:sz w:val="18"/>
          <w:szCs w:val="18"/>
        </w:rPr>
      </w:pPr>
    </w:p>
    <w:p w14:paraId="74449D6E" w14:textId="77777777" w:rsidR="00BC557C" w:rsidRDefault="00BC557C" w:rsidP="00BC557C">
      <w:pPr>
        <w:pStyle w:val="Tre"/>
        <w:jc w:val="center"/>
        <w:rPr>
          <w:rFonts w:ascii="Tahoma" w:hAnsi="Tahoma" w:cs="Tahoma"/>
          <w:color w:val="auto"/>
          <w:sz w:val="18"/>
          <w:szCs w:val="18"/>
        </w:rPr>
      </w:pPr>
      <w:r>
        <w:rPr>
          <w:rFonts w:ascii="Tahoma" w:hAnsi="Tahoma" w:cs="Tahoma"/>
          <w:color w:val="auto"/>
          <w:sz w:val="18"/>
          <w:szCs w:val="18"/>
        </w:rPr>
        <w:t>§ 10</w:t>
      </w:r>
    </w:p>
    <w:p w14:paraId="07586E04" w14:textId="77777777" w:rsidR="00BC557C" w:rsidRDefault="00BC557C" w:rsidP="00BC557C">
      <w:pPr>
        <w:pStyle w:val="Tre"/>
        <w:jc w:val="both"/>
        <w:rPr>
          <w:rFonts w:ascii="Tahoma" w:hAnsi="Tahoma" w:cs="Tahoma"/>
          <w:color w:val="auto"/>
          <w:sz w:val="18"/>
          <w:szCs w:val="18"/>
        </w:rPr>
      </w:pPr>
    </w:p>
    <w:p w14:paraId="668135E4" w14:textId="77777777" w:rsidR="00BC557C" w:rsidRDefault="00BC557C" w:rsidP="00C3459D">
      <w:pPr>
        <w:pStyle w:val="Tre"/>
        <w:numPr>
          <w:ilvl w:val="0"/>
          <w:numId w:val="89"/>
        </w:numPr>
        <w:jc w:val="both"/>
        <w:rPr>
          <w:rFonts w:ascii="Tahoma" w:hAnsi="Tahoma" w:cs="Tahoma"/>
          <w:color w:val="auto"/>
          <w:sz w:val="18"/>
          <w:szCs w:val="18"/>
        </w:rPr>
      </w:pPr>
      <w:r>
        <w:rPr>
          <w:rFonts w:ascii="Tahoma" w:hAnsi="Tahoma" w:cs="Tahoma"/>
          <w:color w:val="auto"/>
          <w:sz w:val="18"/>
          <w:szCs w:val="18"/>
        </w:rPr>
        <w:t>Wszelkie zamiany niniejszej umowy wymagają zachowania formy pisemnej pod rygorem nieważności.</w:t>
      </w:r>
    </w:p>
    <w:p w14:paraId="05FD4CA4" w14:textId="77777777" w:rsidR="00BC557C" w:rsidRDefault="00BC557C" w:rsidP="00C3459D">
      <w:pPr>
        <w:pStyle w:val="Tre"/>
        <w:numPr>
          <w:ilvl w:val="0"/>
          <w:numId w:val="89"/>
        </w:numPr>
        <w:ind w:left="567" w:hanging="567"/>
        <w:jc w:val="both"/>
        <w:rPr>
          <w:rFonts w:ascii="Tahoma" w:hAnsi="Tahoma" w:cs="Tahoma"/>
          <w:color w:val="auto"/>
          <w:sz w:val="18"/>
          <w:szCs w:val="18"/>
        </w:rPr>
      </w:pPr>
      <w:r>
        <w:rPr>
          <w:rFonts w:ascii="Tahoma" w:hAnsi="Tahoma" w:cs="Tahoma"/>
          <w:color w:val="auto"/>
          <w:sz w:val="18"/>
          <w:szCs w:val="18"/>
        </w:rPr>
        <w:t xml:space="preserve">W razie </w:t>
      </w:r>
      <w:proofErr w:type="spellStart"/>
      <w:r>
        <w:rPr>
          <w:rFonts w:ascii="Tahoma" w:hAnsi="Tahoma" w:cs="Tahoma"/>
          <w:color w:val="auto"/>
          <w:sz w:val="18"/>
          <w:szCs w:val="18"/>
        </w:rPr>
        <w:t>sprzecznoś</w:t>
      </w:r>
      <w:proofErr w:type="spellEnd"/>
      <w:r>
        <w:rPr>
          <w:rFonts w:ascii="Tahoma" w:hAnsi="Tahoma" w:cs="Tahoma"/>
          <w:color w:val="auto"/>
          <w:sz w:val="18"/>
          <w:szCs w:val="18"/>
          <w:lang w:val="it-IT"/>
        </w:rPr>
        <w:t>ci mi</w:t>
      </w:r>
      <w:proofErr w:type="spellStart"/>
      <w:r>
        <w:rPr>
          <w:rFonts w:ascii="Tahoma" w:hAnsi="Tahoma" w:cs="Tahoma"/>
          <w:color w:val="auto"/>
          <w:sz w:val="18"/>
          <w:szCs w:val="18"/>
        </w:rPr>
        <w:t>ędzy</w:t>
      </w:r>
      <w:proofErr w:type="spellEnd"/>
      <w:r>
        <w:rPr>
          <w:rFonts w:ascii="Tahoma" w:hAnsi="Tahoma" w:cs="Tahoma"/>
          <w:color w:val="auto"/>
          <w:sz w:val="18"/>
          <w:szCs w:val="18"/>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6171D6C4" w14:textId="77777777" w:rsidR="00BC557C" w:rsidRDefault="00BC557C" w:rsidP="00C3459D">
      <w:pPr>
        <w:pStyle w:val="Tre"/>
        <w:numPr>
          <w:ilvl w:val="0"/>
          <w:numId w:val="89"/>
        </w:numPr>
        <w:jc w:val="both"/>
        <w:rPr>
          <w:rFonts w:ascii="Tahoma" w:hAnsi="Tahoma" w:cs="Tahoma"/>
          <w:color w:val="auto"/>
          <w:sz w:val="18"/>
          <w:szCs w:val="18"/>
        </w:rPr>
      </w:pPr>
      <w:r>
        <w:rPr>
          <w:rFonts w:ascii="Tahoma" w:hAnsi="Tahoma" w:cs="Tahoma"/>
          <w:color w:val="auto"/>
          <w:sz w:val="18"/>
          <w:szCs w:val="18"/>
        </w:rPr>
        <w:t>Umowa podlega przepisom ogólnego rozporządzenia o ochronie danych oraz prawu polskiemu.</w:t>
      </w:r>
    </w:p>
    <w:p w14:paraId="6748F6F7" w14:textId="77777777" w:rsidR="00BC557C" w:rsidRDefault="00BC557C" w:rsidP="00C3459D">
      <w:pPr>
        <w:pStyle w:val="Tre"/>
        <w:numPr>
          <w:ilvl w:val="0"/>
          <w:numId w:val="89"/>
        </w:numPr>
        <w:ind w:left="567" w:hanging="567"/>
        <w:jc w:val="both"/>
        <w:rPr>
          <w:rFonts w:ascii="Tahoma" w:hAnsi="Tahoma" w:cs="Tahoma"/>
          <w:color w:val="auto"/>
          <w:sz w:val="18"/>
          <w:szCs w:val="18"/>
        </w:rPr>
      </w:pPr>
      <w:r>
        <w:rPr>
          <w:rFonts w:ascii="Tahoma" w:hAnsi="Tahoma" w:cs="Tahoma"/>
          <w:color w:val="auto"/>
          <w:sz w:val="18"/>
          <w:szCs w:val="18"/>
        </w:rPr>
        <w:t>Wszelkie spory wynikłe ze stosunku prawnego objętego niniejszą umową rozpatrywane będą przez sąd właściwy dla siedziby Administratora.</w:t>
      </w:r>
    </w:p>
    <w:p w14:paraId="753752CB" w14:textId="77777777" w:rsidR="00BC557C" w:rsidRDefault="00BC557C" w:rsidP="00C3459D">
      <w:pPr>
        <w:pStyle w:val="Tre"/>
        <w:numPr>
          <w:ilvl w:val="0"/>
          <w:numId w:val="89"/>
        </w:numPr>
        <w:jc w:val="both"/>
        <w:rPr>
          <w:rFonts w:ascii="Tahoma" w:hAnsi="Tahoma" w:cs="Tahoma"/>
          <w:color w:val="auto"/>
          <w:sz w:val="18"/>
          <w:szCs w:val="18"/>
        </w:rPr>
      </w:pPr>
      <w:r>
        <w:rPr>
          <w:rFonts w:ascii="Tahoma" w:hAnsi="Tahoma" w:cs="Tahoma"/>
          <w:color w:val="auto"/>
          <w:sz w:val="18"/>
          <w:szCs w:val="18"/>
        </w:rPr>
        <w:lastRenderedPageBreak/>
        <w:t>Umowa została sporządzona w dwóch egzemplarzach, po jednym dla każdej ze stron.</w:t>
      </w:r>
    </w:p>
    <w:p w14:paraId="6670399E" w14:textId="77777777" w:rsidR="00BC557C" w:rsidRDefault="00BC557C" w:rsidP="00BC557C">
      <w:pPr>
        <w:pStyle w:val="Tre"/>
        <w:jc w:val="both"/>
        <w:rPr>
          <w:rFonts w:ascii="Tahoma" w:hAnsi="Tahoma" w:cs="Tahoma"/>
          <w:color w:val="auto"/>
          <w:sz w:val="18"/>
          <w:szCs w:val="18"/>
        </w:rPr>
      </w:pPr>
    </w:p>
    <w:p w14:paraId="7A5F569C" w14:textId="77777777" w:rsidR="00BC557C" w:rsidRDefault="00BC557C" w:rsidP="00BC557C">
      <w:pPr>
        <w:pStyle w:val="Tre"/>
        <w:jc w:val="both"/>
        <w:rPr>
          <w:rFonts w:ascii="Tahoma" w:hAnsi="Tahoma" w:cs="Tahoma"/>
          <w:color w:val="auto"/>
          <w:sz w:val="18"/>
          <w:szCs w:val="18"/>
        </w:rPr>
      </w:pPr>
    </w:p>
    <w:p w14:paraId="368A944F" w14:textId="77777777" w:rsidR="00BC557C" w:rsidRDefault="00BC557C" w:rsidP="00BC557C">
      <w:pPr>
        <w:pStyle w:val="Tre"/>
        <w:jc w:val="both"/>
        <w:rPr>
          <w:rFonts w:ascii="Tahoma" w:hAnsi="Tahoma" w:cs="Tahoma"/>
          <w:color w:val="auto"/>
          <w:sz w:val="18"/>
          <w:szCs w:val="18"/>
        </w:rPr>
      </w:pPr>
      <w:r>
        <w:rPr>
          <w:rFonts w:ascii="Tahoma" w:hAnsi="Tahoma" w:cs="Tahoma"/>
          <w:color w:val="auto"/>
          <w:sz w:val="18"/>
          <w:szCs w:val="18"/>
        </w:rPr>
        <w:tab/>
        <w:t>Podmiot przetwarzający                                                                 Administrator</w:t>
      </w:r>
    </w:p>
    <w:p w14:paraId="7D687B47" w14:textId="77777777" w:rsidR="00BC557C" w:rsidRDefault="00BC557C" w:rsidP="00BC557C">
      <w:pPr>
        <w:pStyle w:val="Tre"/>
        <w:jc w:val="both"/>
        <w:rPr>
          <w:rFonts w:ascii="Tahoma" w:hAnsi="Tahoma" w:cs="Tahoma"/>
          <w:color w:val="auto"/>
          <w:sz w:val="18"/>
          <w:szCs w:val="18"/>
        </w:rPr>
      </w:pPr>
      <w:r>
        <w:rPr>
          <w:rFonts w:ascii="Tahoma" w:hAnsi="Tahoma" w:cs="Tahoma"/>
          <w:color w:val="auto"/>
          <w:sz w:val="18"/>
          <w:szCs w:val="18"/>
        </w:rPr>
        <w:tab/>
      </w:r>
      <w:r>
        <w:rPr>
          <w:rFonts w:ascii="Tahoma" w:hAnsi="Tahoma" w:cs="Tahoma"/>
          <w:color w:val="auto"/>
          <w:sz w:val="18"/>
          <w:szCs w:val="18"/>
        </w:rPr>
        <w:tab/>
      </w:r>
      <w:r>
        <w:rPr>
          <w:rFonts w:ascii="Tahoma" w:hAnsi="Tahoma" w:cs="Tahoma"/>
          <w:color w:val="auto"/>
          <w:sz w:val="18"/>
          <w:szCs w:val="18"/>
        </w:rPr>
        <w:tab/>
      </w:r>
      <w:r>
        <w:rPr>
          <w:rFonts w:ascii="Tahoma" w:hAnsi="Tahoma" w:cs="Tahoma"/>
          <w:color w:val="auto"/>
          <w:sz w:val="18"/>
          <w:szCs w:val="18"/>
        </w:rPr>
        <w:tab/>
      </w:r>
      <w:r>
        <w:rPr>
          <w:rFonts w:ascii="Tahoma" w:hAnsi="Tahoma" w:cs="Tahoma"/>
          <w:color w:val="auto"/>
          <w:sz w:val="18"/>
          <w:szCs w:val="18"/>
        </w:rPr>
        <w:tab/>
      </w:r>
      <w:r>
        <w:rPr>
          <w:rFonts w:ascii="Tahoma" w:hAnsi="Tahoma" w:cs="Tahoma"/>
          <w:color w:val="auto"/>
          <w:sz w:val="18"/>
          <w:szCs w:val="18"/>
        </w:rPr>
        <w:tab/>
      </w:r>
      <w:r>
        <w:rPr>
          <w:rFonts w:ascii="Tahoma" w:hAnsi="Tahoma" w:cs="Tahoma"/>
          <w:color w:val="auto"/>
          <w:sz w:val="18"/>
          <w:szCs w:val="18"/>
        </w:rPr>
        <w:tab/>
      </w:r>
    </w:p>
    <w:p w14:paraId="2C4E582B" w14:textId="77777777" w:rsidR="00BC557C" w:rsidRDefault="00BC557C" w:rsidP="00BC557C">
      <w:pPr>
        <w:pStyle w:val="Tre"/>
        <w:jc w:val="both"/>
        <w:rPr>
          <w:rFonts w:ascii="Tahoma" w:hAnsi="Tahoma" w:cs="Tahoma"/>
          <w:color w:val="auto"/>
          <w:sz w:val="18"/>
          <w:szCs w:val="18"/>
        </w:rPr>
      </w:pPr>
    </w:p>
    <w:p w14:paraId="54992962" w14:textId="77777777" w:rsidR="00BC557C" w:rsidRDefault="00BC557C" w:rsidP="00BC557C">
      <w:pPr>
        <w:pStyle w:val="Tre"/>
        <w:jc w:val="both"/>
        <w:rPr>
          <w:rFonts w:ascii="Tahoma" w:hAnsi="Tahoma" w:cs="Tahoma"/>
          <w:color w:val="auto"/>
          <w:sz w:val="18"/>
          <w:szCs w:val="18"/>
        </w:rPr>
      </w:pPr>
      <w:r>
        <w:rPr>
          <w:rFonts w:ascii="Tahoma" w:hAnsi="Tahoma" w:cs="Tahoma"/>
          <w:color w:val="auto"/>
          <w:sz w:val="18"/>
          <w:szCs w:val="18"/>
        </w:rPr>
        <w:t>…………………………………..</w:t>
      </w:r>
      <w:r>
        <w:rPr>
          <w:rFonts w:ascii="Tahoma" w:hAnsi="Tahoma" w:cs="Tahoma"/>
          <w:color w:val="auto"/>
          <w:sz w:val="18"/>
          <w:szCs w:val="18"/>
        </w:rPr>
        <w:tab/>
      </w:r>
      <w:r>
        <w:rPr>
          <w:rFonts w:ascii="Tahoma" w:hAnsi="Tahoma" w:cs="Tahoma"/>
          <w:color w:val="auto"/>
          <w:sz w:val="18"/>
          <w:szCs w:val="18"/>
        </w:rPr>
        <w:tab/>
      </w:r>
      <w:r>
        <w:rPr>
          <w:rFonts w:ascii="Tahoma" w:hAnsi="Tahoma" w:cs="Tahoma"/>
          <w:color w:val="auto"/>
          <w:sz w:val="18"/>
          <w:szCs w:val="18"/>
        </w:rPr>
        <w:tab/>
      </w:r>
      <w:r>
        <w:rPr>
          <w:rFonts w:ascii="Tahoma" w:hAnsi="Tahoma" w:cs="Tahoma"/>
          <w:color w:val="auto"/>
          <w:sz w:val="18"/>
          <w:szCs w:val="18"/>
        </w:rPr>
        <w:tab/>
        <w:t xml:space="preserve">                     ………………………………….</w:t>
      </w:r>
    </w:p>
    <w:p w14:paraId="12D5848C" w14:textId="77777777" w:rsidR="00BC557C" w:rsidRDefault="00BC557C" w:rsidP="00BC557C">
      <w:pPr>
        <w:pStyle w:val="Tre"/>
        <w:jc w:val="both"/>
        <w:rPr>
          <w:rFonts w:ascii="Tahoma" w:hAnsi="Tahoma" w:cs="Tahoma"/>
          <w:color w:val="auto"/>
          <w:sz w:val="18"/>
          <w:szCs w:val="18"/>
        </w:rPr>
      </w:pPr>
    </w:p>
    <w:p w14:paraId="244AB093" w14:textId="77777777" w:rsidR="00BC557C" w:rsidRDefault="00BC557C" w:rsidP="00BC557C">
      <w:pPr>
        <w:pStyle w:val="Tre"/>
        <w:jc w:val="both"/>
        <w:rPr>
          <w:rFonts w:ascii="Tahoma" w:hAnsi="Tahoma" w:cs="Tahoma"/>
          <w:color w:val="auto"/>
          <w:sz w:val="18"/>
          <w:szCs w:val="18"/>
        </w:rPr>
      </w:pPr>
    </w:p>
    <w:p w14:paraId="6064B657" w14:textId="77777777" w:rsidR="00BA01AD" w:rsidRPr="00B21DC2" w:rsidRDefault="00BA01AD" w:rsidP="00BA01AD">
      <w:pPr>
        <w:pStyle w:val="Tre"/>
        <w:jc w:val="both"/>
        <w:rPr>
          <w:rFonts w:ascii="Tahoma" w:hAnsi="Tahoma" w:cs="Tahoma"/>
          <w:color w:val="auto"/>
          <w:sz w:val="18"/>
          <w:szCs w:val="18"/>
        </w:rPr>
      </w:pPr>
    </w:p>
    <w:p w14:paraId="12B417A0" w14:textId="77777777" w:rsidR="00BA01AD" w:rsidRPr="00B21DC2" w:rsidRDefault="00BA01AD" w:rsidP="00BA01AD">
      <w:pPr>
        <w:pStyle w:val="Tre"/>
        <w:jc w:val="both"/>
        <w:rPr>
          <w:rFonts w:ascii="Tahoma" w:hAnsi="Tahoma" w:cs="Tahoma"/>
          <w:color w:val="auto"/>
          <w:sz w:val="18"/>
          <w:szCs w:val="18"/>
        </w:rPr>
      </w:pPr>
    </w:p>
    <w:p w14:paraId="21FB1DCF" w14:textId="77777777" w:rsidR="00BA01AD" w:rsidRPr="00B21DC2" w:rsidRDefault="00BA01AD" w:rsidP="00BA01AD">
      <w:pPr>
        <w:pStyle w:val="Tre"/>
        <w:jc w:val="both"/>
        <w:rPr>
          <w:rFonts w:ascii="Tahoma" w:hAnsi="Tahoma" w:cs="Tahoma"/>
          <w:color w:val="auto"/>
          <w:sz w:val="18"/>
          <w:szCs w:val="18"/>
        </w:rPr>
      </w:pPr>
    </w:p>
    <w:p w14:paraId="39B34905" w14:textId="77777777" w:rsidR="00BA01AD" w:rsidRPr="00B21DC2" w:rsidRDefault="00BA01AD" w:rsidP="00BA01AD">
      <w:pPr>
        <w:pStyle w:val="Tre"/>
        <w:jc w:val="both"/>
        <w:rPr>
          <w:rFonts w:ascii="Tahoma" w:hAnsi="Tahoma" w:cs="Tahoma"/>
          <w:color w:val="auto"/>
          <w:sz w:val="18"/>
          <w:szCs w:val="18"/>
        </w:rPr>
      </w:pPr>
    </w:p>
    <w:p w14:paraId="2E050ED9" w14:textId="77777777" w:rsidR="00BA01AD" w:rsidRPr="00B21DC2" w:rsidRDefault="00BA01AD" w:rsidP="00BA01AD">
      <w:pPr>
        <w:pStyle w:val="Tre"/>
        <w:jc w:val="both"/>
        <w:rPr>
          <w:rFonts w:ascii="Tahoma" w:hAnsi="Tahoma" w:cs="Tahoma"/>
          <w:color w:val="auto"/>
          <w:sz w:val="18"/>
          <w:szCs w:val="18"/>
        </w:rPr>
      </w:pPr>
    </w:p>
    <w:p w14:paraId="13175FFE" w14:textId="77777777" w:rsidR="00BA01AD" w:rsidRPr="00B21DC2" w:rsidRDefault="00BA01AD" w:rsidP="00BA01AD">
      <w:pPr>
        <w:pStyle w:val="Tre"/>
        <w:jc w:val="both"/>
        <w:rPr>
          <w:rFonts w:ascii="Tahoma" w:hAnsi="Tahoma" w:cs="Tahoma"/>
          <w:color w:val="auto"/>
          <w:sz w:val="18"/>
          <w:szCs w:val="18"/>
        </w:rPr>
      </w:pPr>
    </w:p>
    <w:p w14:paraId="02CA5FDB" w14:textId="77777777" w:rsidR="00BA01AD" w:rsidRPr="00B21DC2" w:rsidRDefault="00BA01AD" w:rsidP="00BA01AD">
      <w:pPr>
        <w:pStyle w:val="Tre"/>
        <w:jc w:val="both"/>
        <w:rPr>
          <w:rFonts w:ascii="Tahoma" w:hAnsi="Tahoma" w:cs="Tahoma"/>
          <w:color w:val="auto"/>
          <w:sz w:val="18"/>
          <w:szCs w:val="18"/>
        </w:rPr>
      </w:pPr>
    </w:p>
    <w:p w14:paraId="28CBFA19" w14:textId="77777777" w:rsidR="00BA01AD" w:rsidRPr="00B21DC2" w:rsidRDefault="00BA01AD" w:rsidP="00BA01AD">
      <w:pPr>
        <w:pStyle w:val="Tre"/>
        <w:rPr>
          <w:rFonts w:ascii="Tahoma" w:hAnsi="Tahoma" w:cs="Tahoma"/>
          <w:b/>
          <w:color w:val="auto"/>
          <w:sz w:val="20"/>
        </w:rPr>
      </w:pPr>
      <w:r w:rsidRPr="00B21DC2">
        <w:rPr>
          <w:rFonts w:ascii="Tahoma" w:hAnsi="Tahoma" w:cs="Tahoma"/>
          <w:color w:val="auto"/>
          <w:sz w:val="18"/>
          <w:szCs w:val="18"/>
        </w:rPr>
        <w:br w:type="page"/>
      </w:r>
    </w:p>
    <w:p w14:paraId="34466B00" w14:textId="77777777" w:rsidR="00BA01AD" w:rsidRPr="00B21DC2" w:rsidRDefault="00BA01AD" w:rsidP="00BA01AD">
      <w:pPr>
        <w:jc w:val="right"/>
        <w:rPr>
          <w:rFonts w:ascii="Tahoma" w:hAnsi="Tahoma" w:cs="Tahoma"/>
          <w:sz w:val="20"/>
          <w:szCs w:val="20"/>
        </w:rPr>
      </w:pPr>
      <w:r w:rsidRPr="00B21DC2">
        <w:rPr>
          <w:rFonts w:ascii="Tahoma" w:hAnsi="Tahoma" w:cs="Tahoma"/>
          <w:b/>
          <w:sz w:val="20"/>
          <w:szCs w:val="20"/>
        </w:rPr>
        <w:lastRenderedPageBreak/>
        <w:t>Załącznik Nr 5</w:t>
      </w:r>
    </w:p>
    <w:p w14:paraId="0C83A849" w14:textId="77777777" w:rsidR="00BA01AD" w:rsidRPr="00B21DC2" w:rsidRDefault="00BA01AD" w:rsidP="00BA01AD">
      <w:pPr>
        <w:rPr>
          <w:rFonts w:ascii="Tahoma" w:hAnsi="Tahoma" w:cs="Tahoma"/>
          <w:sz w:val="20"/>
          <w:szCs w:val="20"/>
        </w:rPr>
      </w:pPr>
    </w:p>
    <w:p w14:paraId="31DB9E5C" w14:textId="77777777" w:rsidR="00BA01AD" w:rsidRPr="00B21DC2" w:rsidRDefault="00BA01AD" w:rsidP="00BA01AD">
      <w:pPr>
        <w:spacing w:line="360" w:lineRule="auto"/>
        <w:rPr>
          <w:rFonts w:ascii="Tahoma" w:hAnsi="Tahoma" w:cs="Tahoma"/>
          <w:sz w:val="20"/>
          <w:szCs w:val="20"/>
        </w:rPr>
      </w:pPr>
    </w:p>
    <w:p w14:paraId="5156FED8" w14:textId="77777777" w:rsidR="00BA01AD" w:rsidRPr="00B21DC2" w:rsidRDefault="00BA01AD" w:rsidP="00BA01AD">
      <w:pPr>
        <w:spacing w:line="360" w:lineRule="auto"/>
        <w:rPr>
          <w:rFonts w:ascii="Tahoma" w:hAnsi="Tahoma" w:cs="Tahoma"/>
          <w:b/>
          <w:sz w:val="20"/>
          <w:szCs w:val="20"/>
        </w:rPr>
      </w:pPr>
      <w:r w:rsidRPr="00B21DC2">
        <w:rPr>
          <w:rFonts w:ascii="Tahoma" w:hAnsi="Tahoma" w:cs="Tahoma"/>
          <w:sz w:val="20"/>
          <w:szCs w:val="20"/>
        </w:rPr>
        <w:t>Data ..........................</w:t>
      </w:r>
    </w:p>
    <w:p w14:paraId="117B92FE" w14:textId="77777777" w:rsidR="00BA01AD" w:rsidRPr="00B21DC2" w:rsidRDefault="00BA01AD" w:rsidP="00BA01AD">
      <w:pPr>
        <w:tabs>
          <w:tab w:val="left" w:pos="284"/>
        </w:tabs>
        <w:spacing w:line="360" w:lineRule="auto"/>
        <w:rPr>
          <w:rFonts w:ascii="Tahoma" w:hAnsi="Tahoma" w:cs="Tahoma"/>
          <w:sz w:val="20"/>
          <w:szCs w:val="20"/>
        </w:rPr>
      </w:pPr>
      <w:r w:rsidRPr="00B21DC2">
        <w:rPr>
          <w:rFonts w:ascii="Tahoma" w:hAnsi="Tahoma" w:cs="Tahoma"/>
          <w:sz w:val="20"/>
          <w:szCs w:val="20"/>
        </w:rPr>
        <w:t>Nazwa Wykonawcy  ................................................................</w:t>
      </w:r>
    </w:p>
    <w:p w14:paraId="4CC2CAAD" w14:textId="77777777" w:rsidR="00BA01AD" w:rsidRPr="00B21DC2" w:rsidRDefault="00BA01AD" w:rsidP="00BA01AD">
      <w:pPr>
        <w:rPr>
          <w:rFonts w:ascii="Tahoma" w:hAnsi="Tahoma" w:cs="Tahoma"/>
          <w:sz w:val="20"/>
          <w:szCs w:val="20"/>
        </w:rPr>
      </w:pPr>
      <w:r w:rsidRPr="00B21DC2">
        <w:rPr>
          <w:rFonts w:ascii="Tahoma" w:hAnsi="Tahoma" w:cs="Tahoma"/>
          <w:sz w:val="20"/>
          <w:szCs w:val="20"/>
        </w:rPr>
        <w:t>Adres Wykonawcy    ...............................................................</w:t>
      </w:r>
    </w:p>
    <w:p w14:paraId="67E635B9" w14:textId="77777777" w:rsidR="00BA01AD" w:rsidRPr="00B21DC2" w:rsidRDefault="00BA01AD" w:rsidP="00BA01AD">
      <w:pPr>
        <w:pStyle w:val="Nagwek6"/>
        <w:tabs>
          <w:tab w:val="left" w:pos="284"/>
        </w:tabs>
        <w:rPr>
          <w:rFonts w:ascii="Tahoma" w:hAnsi="Tahoma" w:cs="Tahoma"/>
        </w:rPr>
      </w:pPr>
    </w:p>
    <w:p w14:paraId="05A7E31C" w14:textId="77777777" w:rsidR="00BA01AD" w:rsidRPr="00B21DC2" w:rsidRDefault="00BA01AD" w:rsidP="00BA01AD">
      <w:pPr>
        <w:ind w:firstLine="390"/>
        <w:jc w:val="center"/>
        <w:rPr>
          <w:rFonts w:ascii="Tahoma" w:hAnsi="Tahoma" w:cs="Tahoma"/>
          <w:b/>
          <w:sz w:val="20"/>
          <w:szCs w:val="20"/>
        </w:rPr>
      </w:pPr>
    </w:p>
    <w:p w14:paraId="14C0680A" w14:textId="77777777" w:rsidR="00BA01AD" w:rsidRPr="00B21DC2" w:rsidRDefault="00BA01AD" w:rsidP="00BA01AD">
      <w:pPr>
        <w:ind w:firstLine="390"/>
        <w:jc w:val="center"/>
        <w:rPr>
          <w:rFonts w:ascii="Tahoma" w:hAnsi="Tahoma" w:cs="Tahoma"/>
          <w:b/>
          <w:sz w:val="20"/>
          <w:szCs w:val="20"/>
        </w:rPr>
      </w:pPr>
    </w:p>
    <w:p w14:paraId="34640A52" w14:textId="77777777" w:rsidR="00BA01AD" w:rsidRPr="00B21DC2" w:rsidRDefault="00BA01AD" w:rsidP="00BA01AD">
      <w:pPr>
        <w:ind w:firstLine="390"/>
        <w:jc w:val="center"/>
        <w:rPr>
          <w:rFonts w:ascii="Tahoma" w:hAnsi="Tahoma" w:cs="Tahoma"/>
          <w:b/>
          <w:sz w:val="20"/>
          <w:szCs w:val="20"/>
        </w:rPr>
      </w:pPr>
    </w:p>
    <w:p w14:paraId="7CECB896" w14:textId="77777777" w:rsidR="00BA01AD" w:rsidRPr="00B21DC2" w:rsidRDefault="00BA01AD" w:rsidP="00BA01AD">
      <w:pPr>
        <w:ind w:firstLine="390"/>
        <w:jc w:val="center"/>
        <w:rPr>
          <w:rFonts w:ascii="Tahoma" w:hAnsi="Tahoma" w:cs="Tahoma"/>
          <w:b/>
          <w:sz w:val="20"/>
          <w:szCs w:val="20"/>
        </w:rPr>
      </w:pPr>
      <w:r w:rsidRPr="00B21DC2">
        <w:rPr>
          <w:rFonts w:ascii="Tahoma" w:hAnsi="Tahoma" w:cs="Tahoma"/>
          <w:b/>
          <w:sz w:val="20"/>
          <w:szCs w:val="20"/>
        </w:rPr>
        <w:t>OŚWIADCZENIE O PRZYNALEŻNOŚCI DO GRUPY KAPITAŁOWEJ</w:t>
      </w:r>
    </w:p>
    <w:p w14:paraId="207259AA" w14:textId="77777777" w:rsidR="00BA01AD" w:rsidRPr="00B21DC2" w:rsidRDefault="00BA01AD" w:rsidP="00BA01AD">
      <w:pPr>
        <w:ind w:firstLine="390"/>
        <w:jc w:val="center"/>
        <w:rPr>
          <w:rFonts w:ascii="Tahoma" w:hAnsi="Tahoma" w:cs="Tahoma"/>
          <w:b/>
          <w:sz w:val="20"/>
          <w:szCs w:val="20"/>
        </w:rPr>
      </w:pPr>
    </w:p>
    <w:p w14:paraId="5DE69C4F" w14:textId="77777777" w:rsidR="00BA01AD" w:rsidRPr="00B21DC2" w:rsidRDefault="00BA01AD" w:rsidP="00BA01AD">
      <w:pPr>
        <w:ind w:firstLine="390"/>
        <w:jc w:val="both"/>
        <w:rPr>
          <w:rFonts w:ascii="Tahoma" w:hAnsi="Tahoma" w:cs="Tahoma"/>
          <w:b/>
          <w:sz w:val="20"/>
          <w:szCs w:val="20"/>
        </w:rPr>
      </w:pPr>
    </w:p>
    <w:p w14:paraId="73075C76" w14:textId="77777777" w:rsidR="00BA01AD" w:rsidRPr="00B21DC2" w:rsidRDefault="00BA01AD" w:rsidP="00BA01AD">
      <w:pPr>
        <w:spacing w:line="360" w:lineRule="auto"/>
        <w:ind w:firstLine="390"/>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nr sprawy </w:t>
      </w:r>
      <w:r w:rsidR="00215C10">
        <w:rPr>
          <w:rFonts w:ascii="Tahoma" w:hAnsi="Tahoma" w:cs="Tahoma"/>
          <w:b/>
          <w:sz w:val="18"/>
          <w:szCs w:val="18"/>
        </w:rPr>
        <w:t>94</w:t>
      </w:r>
      <w:r w:rsidRPr="00B21DC2">
        <w:rPr>
          <w:rFonts w:ascii="Tahoma" w:hAnsi="Tahoma" w:cs="Tahoma"/>
          <w:b/>
          <w:sz w:val="18"/>
          <w:szCs w:val="18"/>
        </w:rPr>
        <w:t>/PN/ZP/D/202</w:t>
      </w:r>
      <w:r>
        <w:rPr>
          <w:rFonts w:ascii="Tahoma" w:hAnsi="Tahoma" w:cs="Tahoma"/>
          <w:b/>
          <w:sz w:val="18"/>
          <w:szCs w:val="18"/>
        </w:rPr>
        <w:t>4</w:t>
      </w:r>
      <w:r w:rsidRPr="00B21DC2">
        <w:rPr>
          <w:rFonts w:ascii="Tahoma" w:hAnsi="Tahoma" w:cs="Tahoma"/>
          <w:sz w:val="18"/>
          <w:szCs w:val="18"/>
        </w:rPr>
        <w:t xml:space="preserve"> </w:t>
      </w:r>
      <w:r w:rsidRPr="00B21DC2">
        <w:rPr>
          <w:rFonts w:ascii="Tahoma" w:hAnsi="Tahoma" w:cs="Tahoma"/>
          <w:b/>
          <w:bCs/>
          <w:sz w:val="18"/>
          <w:szCs w:val="18"/>
        </w:rPr>
        <w:t xml:space="preserve">- </w:t>
      </w:r>
      <w:r w:rsidRPr="00B21DC2">
        <w:rPr>
          <w:rFonts w:ascii="Tahoma" w:hAnsi="Tahoma" w:cs="Tahoma"/>
          <w:bCs/>
          <w:sz w:val="18"/>
          <w:szCs w:val="18"/>
        </w:rPr>
        <w:t>po zapoznaniu się z zamieszczoną na stronie internetowej informacją, o której mowa w art. 108 ust. 1 pkt. 5</w:t>
      </w:r>
      <w:r w:rsidRPr="00B21DC2">
        <w:rPr>
          <w:rFonts w:ascii="Tahoma" w:hAnsi="Tahoma" w:cs="Tahoma"/>
          <w:b/>
          <w:bCs/>
          <w:sz w:val="18"/>
          <w:szCs w:val="18"/>
        </w:rPr>
        <w:t xml:space="preserve"> </w:t>
      </w:r>
      <w:r w:rsidRPr="00B21DC2">
        <w:rPr>
          <w:rFonts w:ascii="Tahoma" w:hAnsi="Tahoma" w:cs="Tahoma"/>
          <w:bCs/>
          <w:sz w:val="18"/>
          <w:szCs w:val="18"/>
        </w:rPr>
        <w:t>ustawy PZP,</w:t>
      </w:r>
      <w:r w:rsidRPr="00B21DC2">
        <w:rPr>
          <w:rFonts w:ascii="Tahoma" w:hAnsi="Tahoma" w:cs="Tahoma"/>
          <w:b/>
          <w:bCs/>
          <w:sz w:val="18"/>
          <w:szCs w:val="18"/>
        </w:rPr>
        <w:t xml:space="preserve"> </w:t>
      </w:r>
      <w:r w:rsidRPr="00B21DC2">
        <w:rPr>
          <w:rFonts w:ascii="Tahoma" w:hAnsi="Tahoma" w:cs="Tahoma"/>
          <w:sz w:val="18"/>
          <w:szCs w:val="18"/>
        </w:rPr>
        <w:t xml:space="preserve"> niniejszym informujemy, że:</w:t>
      </w:r>
    </w:p>
    <w:p w14:paraId="7C730BEE" w14:textId="77777777" w:rsidR="00BA01AD" w:rsidRPr="00B21DC2" w:rsidRDefault="00BA01AD" w:rsidP="00BA01AD">
      <w:pPr>
        <w:spacing w:line="360" w:lineRule="auto"/>
        <w:jc w:val="both"/>
        <w:rPr>
          <w:rFonts w:ascii="Tahoma" w:hAnsi="Tahoma" w:cs="Tahoma"/>
          <w:sz w:val="18"/>
          <w:szCs w:val="18"/>
        </w:rPr>
      </w:pPr>
      <w:r w:rsidRPr="00B21DC2">
        <w:rPr>
          <w:rFonts w:ascii="Tahoma" w:hAnsi="Tahoma" w:cs="Tahoma"/>
          <w:sz w:val="18"/>
          <w:szCs w:val="18"/>
        </w:rPr>
        <w:t>* 1) nie należymy do żadnej grupy kapitałowej, w rozumieniu ustawy z dnia 16 lutego 2007 r., o ochronie konkurencji i konsumentów (</w:t>
      </w:r>
      <w:r w:rsidRPr="0017675F">
        <w:rPr>
          <w:rFonts w:ascii="Tahoma" w:hAnsi="Tahoma" w:cs="Tahoma"/>
          <w:sz w:val="18"/>
          <w:szCs w:val="18"/>
        </w:rPr>
        <w:t>Dz. U. z 2023 r., poz. 1689 – j.t. ze zm.</w:t>
      </w:r>
      <w:r w:rsidRPr="00B21DC2">
        <w:rPr>
          <w:rFonts w:ascii="Tahoma" w:hAnsi="Tahoma" w:cs="Tahoma"/>
          <w:sz w:val="18"/>
          <w:szCs w:val="18"/>
        </w:rPr>
        <w:t xml:space="preserve">) z innym Wykonawcą, który złożył odrębną  ofertę w przedmiotowym postępowaniu o udzielenie zamówienia. </w:t>
      </w:r>
    </w:p>
    <w:p w14:paraId="649DAD68" w14:textId="77777777" w:rsidR="00BA01AD" w:rsidRPr="00B21DC2" w:rsidRDefault="00BA01AD" w:rsidP="00BA01AD">
      <w:pPr>
        <w:spacing w:line="360" w:lineRule="auto"/>
        <w:jc w:val="both"/>
        <w:rPr>
          <w:rFonts w:ascii="Tahoma" w:eastAsia="Tahoma" w:hAnsi="Tahoma" w:cs="Tahoma"/>
          <w:sz w:val="18"/>
          <w:szCs w:val="18"/>
        </w:rPr>
      </w:pPr>
      <w:r w:rsidRPr="00B21DC2">
        <w:rPr>
          <w:rFonts w:ascii="Tahoma" w:hAnsi="Tahoma" w:cs="Tahoma"/>
          <w:sz w:val="18"/>
          <w:szCs w:val="18"/>
        </w:rPr>
        <w:t>* 2) należymy do tej samej grupy kapitałowej w rozumieniu z ustawy dnia 16 lutego 2007 r., o ochronie konkurencji i konsumentów (</w:t>
      </w:r>
      <w:r w:rsidRPr="0017675F">
        <w:rPr>
          <w:rFonts w:ascii="Tahoma" w:hAnsi="Tahoma" w:cs="Tahoma"/>
          <w:sz w:val="18"/>
          <w:szCs w:val="18"/>
        </w:rPr>
        <w:t>Dz. U. z 2023 r., poz. 1689 – j.t. ze zm.</w:t>
      </w:r>
      <w:r w:rsidRPr="00B21DC2">
        <w:rPr>
          <w:rFonts w:ascii="Tahoma" w:hAnsi="Tahoma" w:cs="Tahoma"/>
          <w:sz w:val="18"/>
          <w:szCs w:val="18"/>
        </w:rPr>
        <w:t>)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10126A0B" w14:textId="77777777" w:rsidR="00BA01AD" w:rsidRPr="00B21DC2" w:rsidRDefault="00BA01AD" w:rsidP="00BA01AD">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2D7AD3C1" w14:textId="77777777" w:rsidR="00BA01AD" w:rsidRPr="00B21DC2" w:rsidRDefault="00BA01AD" w:rsidP="00BA01AD">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5C1A6FF3" w14:textId="77777777" w:rsidR="00BA01AD" w:rsidRPr="00B21DC2" w:rsidRDefault="00BA01AD" w:rsidP="00BA01AD">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7D459923" w14:textId="77777777" w:rsidR="00BA01AD" w:rsidRPr="00B21DC2" w:rsidRDefault="00BA01AD" w:rsidP="00BA01AD">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7210C813" w14:textId="77777777" w:rsidR="00BA01AD" w:rsidRPr="00B21DC2" w:rsidRDefault="00BA01AD" w:rsidP="00BA01AD">
      <w:pPr>
        <w:numPr>
          <w:ilvl w:val="0"/>
          <w:numId w:val="13"/>
        </w:numPr>
        <w:suppressAutoHyphens/>
        <w:spacing w:line="276" w:lineRule="auto"/>
        <w:ind w:left="720"/>
        <w:jc w:val="both"/>
        <w:rPr>
          <w:rFonts w:ascii="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08D8848E" w14:textId="77777777" w:rsidR="00BA01AD" w:rsidRPr="00B21DC2" w:rsidRDefault="00BA01AD" w:rsidP="00BA01AD">
      <w:pPr>
        <w:spacing w:line="360" w:lineRule="auto"/>
        <w:ind w:firstLine="390"/>
        <w:jc w:val="both"/>
        <w:rPr>
          <w:rFonts w:ascii="Tahoma" w:hAnsi="Tahoma" w:cs="Tahoma"/>
          <w:sz w:val="18"/>
          <w:szCs w:val="18"/>
        </w:rPr>
      </w:pPr>
    </w:p>
    <w:p w14:paraId="7561F49A" w14:textId="77777777" w:rsidR="00BA01AD" w:rsidRPr="00B21DC2" w:rsidRDefault="00BA01AD" w:rsidP="00BA01AD">
      <w:pPr>
        <w:rPr>
          <w:rFonts w:ascii="Tahoma" w:hAnsi="Tahoma" w:cs="Tahoma"/>
          <w:sz w:val="18"/>
          <w:szCs w:val="18"/>
        </w:rPr>
      </w:pPr>
    </w:p>
    <w:p w14:paraId="49F1C0EA" w14:textId="77777777" w:rsidR="00BA01AD" w:rsidRPr="00B21DC2" w:rsidRDefault="00BA01AD" w:rsidP="00BA01AD">
      <w:pPr>
        <w:rPr>
          <w:rFonts w:ascii="Tahoma" w:hAnsi="Tahoma" w:cs="Tahoma"/>
          <w:sz w:val="18"/>
          <w:szCs w:val="18"/>
        </w:rPr>
      </w:pPr>
    </w:p>
    <w:p w14:paraId="5A82AC58" w14:textId="77777777" w:rsidR="00BA01AD" w:rsidRPr="00B21DC2" w:rsidRDefault="00BA01AD" w:rsidP="00BA01AD">
      <w:pPr>
        <w:jc w:val="right"/>
        <w:rPr>
          <w:rFonts w:ascii="Tahoma" w:hAnsi="Tahoma" w:cs="Tahoma"/>
          <w:b/>
          <w:sz w:val="18"/>
          <w:szCs w:val="18"/>
        </w:rPr>
      </w:pPr>
    </w:p>
    <w:p w14:paraId="621A95EA" w14:textId="77777777" w:rsidR="00BA01AD" w:rsidRPr="00B21DC2" w:rsidRDefault="00BA01AD" w:rsidP="00BA01AD">
      <w:pPr>
        <w:jc w:val="right"/>
        <w:rPr>
          <w:rFonts w:ascii="Tahoma" w:hAnsi="Tahoma" w:cs="Tahoma"/>
          <w:b/>
          <w:sz w:val="18"/>
          <w:szCs w:val="18"/>
        </w:rPr>
      </w:pPr>
    </w:p>
    <w:p w14:paraId="30F62C11" w14:textId="77777777" w:rsidR="00BA01AD" w:rsidRPr="00B21DC2" w:rsidRDefault="00BA01AD" w:rsidP="00BA01AD">
      <w:pPr>
        <w:rPr>
          <w:rFonts w:ascii="Tahoma" w:eastAsia="Tahoma" w:hAnsi="Tahoma" w:cs="Tahoma"/>
          <w:kern w:val="1"/>
          <w:sz w:val="18"/>
          <w:szCs w:val="18"/>
        </w:rPr>
      </w:pPr>
      <w:r w:rsidRPr="00B21DC2">
        <w:rPr>
          <w:rFonts w:ascii="Tahoma" w:hAnsi="Tahoma" w:cs="Tahoma"/>
          <w:b/>
          <w:sz w:val="18"/>
          <w:szCs w:val="18"/>
        </w:rPr>
        <w:tab/>
      </w:r>
    </w:p>
    <w:p w14:paraId="6F055DE4" w14:textId="77777777" w:rsidR="00BA01AD" w:rsidRPr="00B21DC2" w:rsidRDefault="00BA01AD" w:rsidP="00BA01AD">
      <w:pPr>
        <w:rPr>
          <w:rFonts w:ascii="Tahoma" w:hAnsi="Tahoma" w:cs="Tahoma"/>
          <w:kern w:val="1"/>
          <w:sz w:val="18"/>
          <w:szCs w:val="18"/>
        </w:rPr>
      </w:pPr>
      <w:r w:rsidRPr="00B21DC2">
        <w:rPr>
          <w:rFonts w:ascii="Tahoma" w:eastAsia="Tahoma" w:hAnsi="Tahoma" w:cs="Tahoma"/>
          <w:kern w:val="1"/>
          <w:sz w:val="18"/>
          <w:szCs w:val="18"/>
        </w:rPr>
        <w:t xml:space="preserve">…………………………… </w:t>
      </w:r>
      <w:r w:rsidRPr="00B21DC2">
        <w:rPr>
          <w:rFonts w:ascii="Tahoma" w:hAnsi="Tahoma" w:cs="Tahoma"/>
          <w:kern w:val="1"/>
          <w:sz w:val="18"/>
          <w:szCs w:val="18"/>
        </w:rPr>
        <w:t>, dnia ……………………………………………</w:t>
      </w:r>
    </w:p>
    <w:p w14:paraId="3BEFEC3D" w14:textId="77777777" w:rsidR="00BA01AD" w:rsidRPr="00B21DC2" w:rsidRDefault="00BA01AD" w:rsidP="00BA01AD">
      <w:pPr>
        <w:tabs>
          <w:tab w:val="center" w:pos="900"/>
          <w:tab w:val="center" w:pos="3261"/>
        </w:tabs>
        <w:rPr>
          <w:rFonts w:ascii="Tahoma" w:hAnsi="Tahoma" w:cs="Tahoma"/>
          <w:sz w:val="18"/>
          <w:szCs w:val="18"/>
        </w:rPr>
      </w:pPr>
      <w:r w:rsidRPr="00B21DC2">
        <w:rPr>
          <w:rFonts w:ascii="Tahoma" w:hAnsi="Tahoma" w:cs="Tahoma"/>
          <w:kern w:val="1"/>
          <w:sz w:val="18"/>
          <w:szCs w:val="18"/>
        </w:rPr>
        <w:tab/>
        <w:t xml:space="preserve">/miejscowość/ </w:t>
      </w:r>
      <w:r w:rsidRPr="00B21DC2">
        <w:rPr>
          <w:rFonts w:ascii="Tahoma" w:hAnsi="Tahoma" w:cs="Tahoma"/>
          <w:kern w:val="1"/>
          <w:sz w:val="18"/>
          <w:szCs w:val="18"/>
        </w:rPr>
        <w:tab/>
        <w:t>/data/</w:t>
      </w:r>
    </w:p>
    <w:p w14:paraId="7E46B619" w14:textId="77777777" w:rsidR="00BA01AD" w:rsidRPr="00B21DC2" w:rsidRDefault="00BA01AD" w:rsidP="00BA01AD">
      <w:pPr>
        <w:rPr>
          <w:rFonts w:ascii="Tahoma" w:hAnsi="Tahoma" w:cs="Tahoma"/>
          <w:sz w:val="18"/>
          <w:szCs w:val="18"/>
        </w:rPr>
      </w:pPr>
    </w:p>
    <w:p w14:paraId="79C4EA65" w14:textId="77777777" w:rsidR="00BA01AD" w:rsidRPr="00B21DC2" w:rsidRDefault="00BA01AD" w:rsidP="00BA01AD">
      <w:pPr>
        <w:rPr>
          <w:rFonts w:ascii="Tahoma" w:hAnsi="Tahoma" w:cs="Tahoma"/>
          <w:sz w:val="18"/>
          <w:szCs w:val="18"/>
        </w:rPr>
      </w:pPr>
    </w:p>
    <w:p w14:paraId="12611490" w14:textId="77777777" w:rsidR="00BA01AD" w:rsidRPr="00B21DC2" w:rsidRDefault="00BA01AD" w:rsidP="00BA01AD">
      <w:pPr>
        <w:rPr>
          <w:rFonts w:ascii="Tahoma" w:hAnsi="Tahoma" w:cs="Tahoma"/>
          <w:sz w:val="18"/>
          <w:szCs w:val="18"/>
        </w:rPr>
      </w:pPr>
    </w:p>
    <w:p w14:paraId="315E9322" w14:textId="77777777" w:rsidR="00BA01AD" w:rsidRPr="00B21DC2" w:rsidRDefault="00BA01AD" w:rsidP="00BA01AD">
      <w:pPr>
        <w:rPr>
          <w:rFonts w:ascii="Tahoma" w:hAnsi="Tahoma" w:cs="Tahoma"/>
          <w:sz w:val="18"/>
          <w:szCs w:val="18"/>
        </w:rPr>
      </w:pPr>
    </w:p>
    <w:p w14:paraId="143F4962" w14:textId="77777777" w:rsidR="00BA01AD" w:rsidRPr="00B21DC2" w:rsidRDefault="00BA01AD" w:rsidP="00BA01AD">
      <w:pPr>
        <w:rPr>
          <w:rFonts w:ascii="Tahoma" w:hAnsi="Tahoma" w:cs="Tahoma"/>
          <w:sz w:val="18"/>
          <w:szCs w:val="18"/>
        </w:rPr>
      </w:pPr>
    </w:p>
    <w:p w14:paraId="5AEEF9C2" w14:textId="77777777" w:rsidR="00BA01AD" w:rsidRPr="00B21DC2" w:rsidRDefault="00BA01AD" w:rsidP="00BA01AD">
      <w:pPr>
        <w:rPr>
          <w:rFonts w:ascii="Tahoma" w:hAnsi="Tahoma" w:cs="Tahoma"/>
          <w:sz w:val="18"/>
          <w:szCs w:val="18"/>
        </w:rPr>
      </w:pPr>
    </w:p>
    <w:p w14:paraId="1CF07A6B" w14:textId="77777777" w:rsidR="00BA01AD" w:rsidRPr="00B21DC2" w:rsidRDefault="00BA01AD" w:rsidP="00BA01AD">
      <w:pPr>
        <w:rPr>
          <w:rFonts w:ascii="Tahoma" w:hAnsi="Tahoma" w:cs="Tahoma"/>
          <w:sz w:val="18"/>
          <w:szCs w:val="18"/>
        </w:rPr>
      </w:pPr>
    </w:p>
    <w:p w14:paraId="509526C6" w14:textId="77777777" w:rsidR="00BA01AD" w:rsidRPr="00B21DC2" w:rsidRDefault="00BA01AD" w:rsidP="00BA01AD">
      <w:pPr>
        <w:rPr>
          <w:rFonts w:ascii="Tahoma" w:hAnsi="Tahoma" w:cs="Tahoma"/>
          <w:sz w:val="18"/>
          <w:szCs w:val="18"/>
          <w:u w:val="single"/>
        </w:rPr>
      </w:pPr>
      <w:r w:rsidRPr="00B21DC2">
        <w:rPr>
          <w:rFonts w:ascii="Tahoma" w:hAnsi="Tahoma" w:cs="Tahoma"/>
          <w:kern w:val="1"/>
          <w:sz w:val="18"/>
          <w:szCs w:val="18"/>
        </w:rPr>
        <w:t>*niepotrzebne skreślić</w:t>
      </w:r>
    </w:p>
    <w:p w14:paraId="04FD53D9" w14:textId="77777777" w:rsidR="00BA01AD" w:rsidRPr="00B21DC2" w:rsidRDefault="00BA01AD" w:rsidP="00BA01AD">
      <w:pPr>
        <w:rPr>
          <w:rFonts w:ascii="Tahoma" w:hAnsi="Tahoma" w:cs="Tahoma"/>
          <w:bCs/>
          <w:iCs/>
          <w:sz w:val="18"/>
          <w:szCs w:val="18"/>
        </w:rPr>
      </w:pPr>
    </w:p>
    <w:p w14:paraId="05865E1D" w14:textId="77777777" w:rsidR="00BA01AD" w:rsidRPr="00B21DC2" w:rsidRDefault="00BA01AD" w:rsidP="00BA01AD">
      <w:pPr>
        <w:jc w:val="both"/>
        <w:rPr>
          <w:rFonts w:ascii="Tahoma" w:hAnsi="Tahoma" w:cs="Tahoma"/>
          <w:bCs/>
          <w:iCs/>
          <w:sz w:val="18"/>
          <w:szCs w:val="18"/>
        </w:rPr>
      </w:pPr>
      <w:r w:rsidRPr="00B21DC2">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ED52D72" w14:textId="77777777" w:rsidR="00BA01AD" w:rsidRPr="00B21DC2" w:rsidRDefault="00BA01AD" w:rsidP="00BA01AD">
      <w:pPr>
        <w:tabs>
          <w:tab w:val="left" w:pos="284"/>
          <w:tab w:val="left" w:pos="2268"/>
        </w:tabs>
        <w:rPr>
          <w:rFonts w:ascii="Tahoma" w:hAnsi="Tahoma" w:cs="Tahoma"/>
          <w:sz w:val="20"/>
          <w:szCs w:val="20"/>
        </w:rPr>
      </w:pPr>
    </w:p>
    <w:p w14:paraId="233D16A7" w14:textId="77777777" w:rsidR="00BA01AD" w:rsidRPr="00B21DC2" w:rsidRDefault="00BA01AD" w:rsidP="00BA01AD">
      <w:pPr>
        <w:jc w:val="both"/>
        <w:rPr>
          <w:rFonts w:ascii="Tahoma" w:hAnsi="Tahoma" w:cs="Tahoma"/>
          <w:sz w:val="18"/>
          <w:szCs w:val="18"/>
        </w:rPr>
      </w:pPr>
      <w:r w:rsidRPr="00B21DC2">
        <w:rPr>
          <w:rFonts w:ascii="Tahoma" w:hAnsi="Tahoma" w:cs="Tahoma"/>
          <w:sz w:val="18"/>
          <w:szCs w:val="18"/>
        </w:rPr>
        <w:t xml:space="preserve">UWAGA. Niniejsze oświadczenie Wykonawca będzie zobowiązany </w:t>
      </w:r>
      <w:r w:rsidRPr="00B21DC2">
        <w:rPr>
          <w:rFonts w:ascii="Tahoma" w:hAnsi="Tahoma" w:cs="Tahoma"/>
          <w:b/>
          <w:sz w:val="18"/>
          <w:szCs w:val="18"/>
        </w:rPr>
        <w:t>do złożenia na wezwanie Zamawiającego</w:t>
      </w:r>
      <w:r w:rsidRPr="00B21DC2">
        <w:rPr>
          <w:rFonts w:ascii="Tahoma" w:hAnsi="Tahoma" w:cs="Tahoma"/>
          <w:sz w:val="18"/>
          <w:szCs w:val="18"/>
        </w:rPr>
        <w:t xml:space="preserve">, a </w:t>
      </w:r>
      <w:r w:rsidRPr="00B21DC2">
        <w:rPr>
          <w:rFonts w:ascii="Tahoma" w:hAnsi="Tahoma" w:cs="Tahoma"/>
          <w:b/>
          <w:sz w:val="18"/>
          <w:szCs w:val="18"/>
        </w:rPr>
        <w:t>nie wraz z ofertą</w:t>
      </w:r>
      <w:r w:rsidRPr="00B21DC2">
        <w:rPr>
          <w:rFonts w:ascii="Tahoma" w:hAnsi="Tahoma" w:cs="Tahoma"/>
          <w:sz w:val="18"/>
          <w:szCs w:val="18"/>
        </w:rPr>
        <w:t>.</w:t>
      </w:r>
    </w:p>
    <w:p w14:paraId="799ACCE5" w14:textId="77777777" w:rsidR="00BA01AD" w:rsidRPr="00B21DC2" w:rsidRDefault="00BA01AD" w:rsidP="00BA01AD">
      <w:pPr>
        <w:tabs>
          <w:tab w:val="left" w:pos="284"/>
          <w:tab w:val="left" w:pos="2268"/>
        </w:tabs>
        <w:rPr>
          <w:rFonts w:ascii="Tahoma" w:hAnsi="Tahoma" w:cs="Tahoma"/>
          <w:sz w:val="20"/>
          <w:szCs w:val="20"/>
        </w:rPr>
      </w:pPr>
    </w:p>
    <w:p w14:paraId="42B3714A" w14:textId="77777777" w:rsidR="00BA01AD" w:rsidRPr="00B21DC2" w:rsidRDefault="00BA01AD" w:rsidP="00BA01AD">
      <w:pPr>
        <w:spacing w:after="120"/>
        <w:rPr>
          <w:rFonts w:ascii="Tahoma" w:hAnsi="Tahoma" w:cs="Tahoma"/>
          <w:b/>
          <w:snapToGrid w:val="0"/>
          <w:sz w:val="22"/>
          <w:szCs w:val="22"/>
        </w:rPr>
      </w:pPr>
      <w:r w:rsidRPr="00B21DC2" w:rsidDel="003C5ADA">
        <w:rPr>
          <w:rFonts w:ascii="Tahoma" w:hAnsi="Tahoma" w:cs="Tahoma"/>
          <w:b/>
          <w:snapToGrid w:val="0"/>
          <w:sz w:val="22"/>
          <w:szCs w:val="22"/>
        </w:rPr>
        <w:t xml:space="preserve"> </w:t>
      </w:r>
    </w:p>
    <w:p w14:paraId="790E06B6" w14:textId="77777777" w:rsidR="00BA01AD" w:rsidRPr="00B21DC2" w:rsidRDefault="00BA01AD" w:rsidP="00BA01AD">
      <w:pPr>
        <w:jc w:val="right"/>
        <w:rPr>
          <w:rFonts w:ascii="Tahoma" w:hAnsi="Tahoma" w:cs="Tahoma"/>
          <w:b/>
          <w:sz w:val="18"/>
          <w:szCs w:val="20"/>
        </w:rPr>
      </w:pPr>
      <w:r w:rsidRPr="00B21DC2">
        <w:rPr>
          <w:rFonts w:ascii="Tahoma" w:hAnsi="Tahoma" w:cs="Tahoma"/>
          <w:b/>
          <w:snapToGrid w:val="0"/>
          <w:sz w:val="22"/>
          <w:szCs w:val="22"/>
        </w:rPr>
        <w:br w:type="page"/>
      </w:r>
      <w:r w:rsidRPr="00B21DC2" w:rsidDel="00DC4F96">
        <w:rPr>
          <w:rFonts w:ascii="Tahoma" w:hAnsi="Tahoma" w:cs="Tahoma"/>
          <w:b/>
          <w:iCs/>
          <w:smallCaps/>
          <w:kern w:val="1"/>
          <w:sz w:val="18"/>
          <w:szCs w:val="18"/>
        </w:rPr>
        <w:lastRenderedPageBreak/>
        <w:t xml:space="preserve"> </w:t>
      </w:r>
      <w:r w:rsidRPr="00B21DC2">
        <w:rPr>
          <w:rFonts w:ascii="Tahoma" w:hAnsi="Tahoma" w:cs="Tahoma"/>
          <w:b/>
          <w:sz w:val="18"/>
          <w:szCs w:val="20"/>
        </w:rPr>
        <w:t>Załącznik nr 6</w:t>
      </w:r>
    </w:p>
    <w:p w14:paraId="2A24645D" w14:textId="77777777" w:rsidR="00BA01AD" w:rsidRPr="00B21DC2" w:rsidRDefault="00BA01AD" w:rsidP="00BA01AD">
      <w:pPr>
        <w:ind w:left="5246" w:firstLine="708"/>
        <w:jc w:val="right"/>
        <w:rPr>
          <w:rFonts w:ascii="Tahoma" w:hAnsi="Tahoma" w:cs="Tahoma"/>
          <w:b/>
          <w:sz w:val="18"/>
          <w:szCs w:val="20"/>
        </w:rPr>
      </w:pPr>
    </w:p>
    <w:p w14:paraId="512AFB02" w14:textId="77777777" w:rsidR="00BA01AD" w:rsidRPr="00B21DC2" w:rsidRDefault="00BA01AD" w:rsidP="00BA01AD">
      <w:pPr>
        <w:rPr>
          <w:rFonts w:ascii="Tahoma" w:hAnsi="Tahoma" w:cs="Tahoma"/>
          <w:sz w:val="18"/>
          <w:szCs w:val="18"/>
        </w:rPr>
      </w:pPr>
    </w:p>
    <w:p w14:paraId="78EC508B" w14:textId="77777777" w:rsidR="00BA01AD" w:rsidRPr="00B21DC2" w:rsidRDefault="00BA01AD" w:rsidP="00BA01AD">
      <w:pPr>
        <w:rPr>
          <w:rFonts w:ascii="Tahoma" w:hAnsi="Tahoma" w:cs="Tahoma"/>
          <w:sz w:val="18"/>
          <w:szCs w:val="18"/>
        </w:rPr>
      </w:pPr>
    </w:p>
    <w:p w14:paraId="1CDAD604" w14:textId="77777777" w:rsidR="00BA01AD" w:rsidRPr="00B21DC2" w:rsidRDefault="00BA01AD" w:rsidP="00BA01AD">
      <w:pPr>
        <w:rPr>
          <w:rFonts w:ascii="Tahoma" w:hAnsi="Tahoma" w:cs="Tahoma"/>
          <w:sz w:val="18"/>
          <w:szCs w:val="18"/>
        </w:rPr>
      </w:pPr>
    </w:p>
    <w:p w14:paraId="12511220" w14:textId="77777777" w:rsidR="00BA01AD" w:rsidRPr="00B21DC2" w:rsidRDefault="00BA01AD" w:rsidP="00BA01AD">
      <w:pPr>
        <w:spacing w:line="360" w:lineRule="auto"/>
        <w:rPr>
          <w:rFonts w:ascii="Tahoma" w:hAnsi="Tahoma" w:cs="Tahoma"/>
          <w:b/>
          <w:bCs/>
          <w:sz w:val="18"/>
          <w:szCs w:val="18"/>
        </w:rPr>
      </w:pPr>
      <w:r w:rsidRPr="00B21DC2">
        <w:rPr>
          <w:rFonts w:ascii="Tahoma" w:hAnsi="Tahoma" w:cs="Tahoma"/>
          <w:sz w:val="18"/>
          <w:szCs w:val="18"/>
        </w:rPr>
        <w:t>Data ..........................</w:t>
      </w:r>
    </w:p>
    <w:p w14:paraId="4B3111B8" w14:textId="77777777" w:rsidR="00BA01AD" w:rsidRPr="00B21DC2" w:rsidRDefault="00BA01AD" w:rsidP="00BA01AD">
      <w:pPr>
        <w:tabs>
          <w:tab w:val="left" w:pos="284"/>
        </w:tabs>
        <w:spacing w:line="360" w:lineRule="auto"/>
        <w:rPr>
          <w:rFonts w:ascii="Tahoma" w:hAnsi="Tahoma" w:cs="Tahoma"/>
          <w:sz w:val="18"/>
          <w:szCs w:val="18"/>
        </w:rPr>
      </w:pPr>
      <w:r w:rsidRPr="00B21DC2">
        <w:rPr>
          <w:rFonts w:ascii="Tahoma" w:hAnsi="Tahoma" w:cs="Tahoma"/>
          <w:sz w:val="18"/>
          <w:szCs w:val="18"/>
        </w:rPr>
        <w:t>Nazwa Wykonawcy ................................................................</w:t>
      </w:r>
    </w:p>
    <w:p w14:paraId="34818D3F" w14:textId="77777777" w:rsidR="00BA01AD" w:rsidRPr="00B21DC2" w:rsidRDefault="00BA01AD" w:rsidP="00BA01AD">
      <w:pPr>
        <w:rPr>
          <w:rFonts w:ascii="Tahoma" w:hAnsi="Tahoma" w:cs="Tahoma"/>
          <w:sz w:val="18"/>
          <w:szCs w:val="18"/>
        </w:rPr>
      </w:pPr>
      <w:r w:rsidRPr="00B21DC2">
        <w:rPr>
          <w:rFonts w:ascii="Tahoma" w:hAnsi="Tahoma" w:cs="Tahoma"/>
          <w:sz w:val="18"/>
          <w:szCs w:val="18"/>
        </w:rPr>
        <w:t>Adres Wykonawcy ...............................................................</w:t>
      </w:r>
    </w:p>
    <w:p w14:paraId="691475B6" w14:textId="77777777" w:rsidR="00BA01AD" w:rsidRPr="00B21DC2" w:rsidRDefault="00BA01AD" w:rsidP="00BA01AD">
      <w:pPr>
        <w:ind w:left="2832"/>
        <w:rPr>
          <w:rFonts w:ascii="Tahoma" w:hAnsi="Tahoma" w:cs="Tahoma"/>
          <w:i/>
          <w:sz w:val="18"/>
          <w:szCs w:val="18"/>
        </w:rPr>
      </w:pPr>
    </w:p>
    <w:p w14:paraId="50F4C06D" w14:textId="77777777" w:rsidR="00BA01AD" w:rsidRPr="00B21DC2" w:rsidRDefault="00BA01AD" w:rsidP="00BA01AD">
      <w:pPr>
        <w:ind w:left="2832"/>
        <w:rPr>
          <w:rFonts w:ascii="Tahoma" w:hAnsi="Tahoma" w:cs="Tahoma"/>
          <w:i/>
          <w:sz w:val="18"/>
          <w:szCs w:val="18"/>
        </w:rPr>
      </w:pPr>
    </w:p>
    <w:p w14:paraId="5886F25C" w14:textId="77777777" w:rsidR="00BA01AD" w:rsidRPr="00B21DC2" w:rsidRDefault="00BA01AD" w:rsidP="00BA01AD">
      <w:pPr>
        <w:ind w:firstLine="390"/>
        <w:jc w:val="center"/>
        <w:rPr>
          <w:rFonts w:ascii="Tahoma" w:hAnsi="Tahoma" w:cs="Tahoma"/>
          <w:b/>
          <w:sz w:val="18"/>
          <w:szCs w:val="18"/>
        </w:rPr>
      </w:pPr>
    </w:p>
    <w:p w14:paraId="4C0C8851" w14:textId="77777777" w:rsidR="00BA01AD" w:rsidRPr="00B21DC2" w:rsidRDefault="00BA01AD" w:rsidP="00BA01AD">
      <w:pPr>
        <w:ind w:firstLine="390"/>
        <w:jc w:val="center"/>
        <w:rPr>
          <w:rFonts w:ascii="Tahoma" w:hAnsi="Tahoma" w:cs="Tahoma"/>
          <w:b/>
          <w:sz w:val="18"/>
          <w:szCs w:val="18"/>
        </w:rPr>
      </w:pPr>
    </w:p>
    <w:p w14:paraId="17D65D8D" w14:textId="77777777" w:rsidR="00BA01AD" w:rsidRPr="00B21DC2" w:rsidRDefault="00BA01AD" w:rsidP="00BA01AD">
      <w:pPr>
        <w:ind w:firstLine="390"/>
        <w:jc w:val="center"/>
        <w:rPr>
          <w:rFonts w:ascii="Tahoma" w:hAnsi="Tahoma" w:cs="Tahoma"/>
          <w:b/>
          <w:sz w:val="18"/>
          <w:szCs w:val="18"/>
        </w:rPr>
      </w:pPr>
    </w:p>
    <w:p w14:paraId="15CFA0B3" w14:textId="77777777" w:rsidR="00BA01AD" w:rsidRPr="00B21DC2" w:rsidRDefault="00BA01AD" w:rsidP="00BA01AD">
      <w:pPr>
        <w:tabs>
          <w:tab w:val="left" w:pos="3686"/>
        </w:tabs>
        <w:jc w:val="center"/>
        <w:rPr>
          <w:rFonts w:ascii="Tahoma" w:hAnsi="Tahoma" w:cs="Tahoma"/>
          <w:b/>
          <w:sz w:val="18"/>
          <w:szCs w:val="18"/>
        </w:rPr>
      </w:pPr>
      <w:r w:rsidRPr="00B21DC2">
        <w:rPr>
          <w:rFonts w:ascii="Tahoma" w:hAnsi="Tahoma" w:cs="Tahoma"/>
          <w:b/>
          <w:sz w:val="18"/>
          <w:szCs w:val="18"/>
        </w:rPr>
        <w:t xml:space="preserve">OŚWIADCZENIE WYKONAWCY </w:t>
      </w:r>
    </w:p>
    <w:p w14:paraId="5954A886" w14:textId="77777777" w:rsidR="00BA01AD" w:rsidRPr="00B21DC2" w:rsidRDefault="00BA01AD" w:rsidP="00BA01AD">
      <w:pPr>
        <w:tabs>
          <w:tab w:val="left" w:pos="3686"/>
        </w:tabs>
        <w:jc w:val="center"/>
        <w:rPr>
          <w:rFonts w:ascii="Tahoma" w:hAnsi="Tahoma" w:cs="Tahoma"/>
          <w:b/>
          <w:sz w:val="18"/>
          <w:szCs w:val="18"/>
        </w:rPr>
      </w:pPr>
      <w:r w:rsidRPr="00B21DC2">
        <w:rPr>
          <w:rFonts w:ascii="Tahoma" w:hAnsi="Tahoma" w:cs="Tahoma"/>
          <w:b/>
          <w:sz w:val="18"/>
          <w:szCs w:val="18"/>
        </w:rPr>
        <w:t xml:space="preserve">o aktualności informacji zawartych w oświadczeniu, </w:t>
      </w:r>
    </w:p>
    <w:p w14:paraId="1FD2110C" w14:textId="77777777" w:rsidR="00BA01AD" w:rsidRPr="00B21DC2" w:rsidRDefault="00BA01AD" w:rsidP="00BA01AD">
      <w:pPr>
        <w:ind w:firstLine="390"/>
        <w:jc w:val="center"/>
        <w:rPr>
          <w:rFonts w:ascii="Tahoma" w:hAnsi="Tahoma" w:cs="Tahoma"/>
          <w:b/>
          <w:sz w:val="18"/>
          <w:szCs w:val="18"/>
        </w:rPr>
      </w:pPr>
      <w:r w:rsidRPr="00B21DC2">
        <w:rPr>
          <w:rFonts w:ascii="Tahoma" w:hAnsi="Tahoma" w:cs="Tahoma"/>
          <w:b/>
          <w:sz w:val="18"/>
          <w:szCs w:val="18"/>
        </w:rPr>
        <w:t xml:space="preserve">o którym mowa w art. 125 ust. 1 ustawy Prawo zamówień publicznych </w:t>
      </w:r>
      <w:r w:rsidRPr="00B21DC2">
        <w:rPr>
          <w:rFonts w:ascii="Tahoma" w:hAnsi="Tahoma" w:cs="Tahoma"/>
          <w:b/>
          <w:sz w:val="18"/>
          <w:szCs w:val="18"/>
        </w:rPr>
        <w:br/>
      </w:r>
    </w:p>
    <w:p w14:paraId="58E4B035" w14:textId="77777777" w:rsidR="00BA01AD" w:rsidRPr="00B21DC2" w:rsidRDefault="00BA01AD" w:rsidP="00BA01AD">
      <w:pPr>
        <w:spacing w:line="360" w:lineRule="auto"/>
        <w:ind w:firstLine="390"/>
        <w:jc w:val="both"/>
        <w:rPr>
          <w:rFonts w:ascii="Tahoma" w:hAnsi="Tahoma" w:cs="Tahoma"/>
          <w:sz w:val="18"/>
          <w:szCs w:val="18"/>
        </w:rPr>
      </w:pPr>
    </w:p>
    <w:p w14:paraId="5848B998" w14:textId="77777777" w:rsidR="00BA01AD" w:rsidRPr="00B21DC2" w:rsidRDefault="00BA01AD" w:rsidP="00BA01AD">
      <w:pPr>
        <w:spacing w:line="360" w:lineRule="auto"/>
        <w:ind w:firstLine="390"/>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nr sprawy </w:t>
      </w:r>
      <w:r w:rsidR="00215C10">
        <w:rPr>
          <w:rFonts w:ascii="Tahoma" w:hAnsi="Tahoma" w:cs="Tahoma"/>
          <w:b/>
          <w:sz w:val="18"/>
          <w:szCs w:val="18"/>
        </w:rPr>
        <w:t>94</w:t>
      </w:r>
      <w:r w:rsidRPr="00B21DC2">
        <w:rPr>
          <w:rFonts w:ascii="Tahoma" w:hAnsi="Tahoma" w:cs="Tahoma"/>
          <w:b/>
          <w:sz w:val="18"/>
          <w:szCs w:val="18"/>
        </w:rPr>
        <w:t>/PN/ZP/D/202</w:t>
      </w:r>
      <w:r>
        <w:rPr>
          <w:rFonts w:ascii="Tahoma" w:hAnsi="Tahoma" w:cs="Tahoma"/>
          <w:b/>
          <w:sz w:val="18"/>
          <w:szCs w:val="18"/>
        </w:rPr>
        <w:t>4</w:t>
      </w:r>
      <w:r w:rsidRPr="00B21DC2">
        <w:rPr>
          <w:rFonts w:ascii="Tahoma" w:hAnsi="Tahoma" w:cs="Tahoma"/>
          <w:sz w:val="18"/>
          <w:szCs w:val="18"/>
        </w:rPr>
        <w:t xml:space="preserve"> oświadczam, że </w:t>
      </w:r>
      <w:r w:rsidRPr="00B21DC2">
        <w:rPr>
          <w:rFonts w:ascii="Tahoma" w:hAnsi="Tahoma" w:cs="Tahoma"/>
          <w:bCs/>
          <w:sz w:val="18"/>
          <w:szCs w:val="18"/>
        </w:rPr>
        <w:t>informacje zawarte w oświadczeniu, o którym mowa w art. 125 ust. 1 Ustawy (JEDZ) w zakresie podstaw wykluczenia z postępowania, a których mowa w:</w:t>
      </w:r>
    </w:p>
    <w:p w14:paraId="7904DBF9" w14:textId="77777777" w:rsidR="00BA01AD" w:rsidRPr="00B21DC2" w:rsidRDefault="00BA01AD" w:rsidP="00BA01AD">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a) </w:t>
      </w:r>
      <w:r w:rsidRPr="00B21DC2">
        <w:rPr>
          <w:rFonts w:ascii="Tahoma" w:hAnsi="Tahoma" w:cs="Tahoma"/>
          <w:bCs/>
          <w:sz w:val="18"/>
          <w:szCs w:val="18"/>
        </w:rPr>
        <w:tab/>
        <w:t>art. 108 ust. 1 pkt 3 Ustawy</w:t>
      </w:r>
    </w:p>
    <w:p w14:paraId="4A77E4E7" w14:textId="77777777" w:rsidR="00BA01AD" w:rsidRPr="00B21DC2" w:rsidRDefault="00BA01AD" w:rsidP="00BA01AD">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b) </w:t>
      </w:r>
      <w:r w:rsidRPr="00B21DC2">
        <w:rPr>
          <w:rFonts w:ascii="Tahoma" w:hAnsi="Tahoma" w:cs="Tahoma"/>
          <w:bCs/>
          <w:sz w:val="18"/>
          <w:szCs w:val="18"/>
        </w:rPr>
        <w:tab/>
        <w:t>art. 108 ust. 1 pkt 4 ustawy, dotyczących orzeczenia zakazu ubiegania się o zamówienie publiczne tytułem środka zapobiegawczego,</w:t>
      </w:r>
    </w:p>
    <w:p w14:paraId="74955F16" w14:textId="77777777" w:rsidR="00BA01AD" w:rsidRPr="00B21DC2" w:rsidRDefault="00BA01AD" w:rsidP="00BA01AD">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c) </w:t>
      </w:r>
      <w:r w:rsidRPr="00B21DC2">
        <w:rPr>
          <w:rFonts w:ascii="Tahoma" w:hAnsi="Tahoma" w:cs="Tahoma"/>
          <w:bCs/>
          <w:sz w:val="18"/>
          <w:szCs w:val="18"/>
        </w:rPr>
        <w:tab/>
        <w:t>art. 108 ust. 1 pkt 5 ustawy, dotyczących zawarcia z innymi wykonawcami porozumienia mającego na celu zakłócenie konkurencji,</w:t>
      </w:r>
    </w:p>
    <w:p w14:paraId="216DC1C9" w14:textId="77777777" w:rsidR="00BA01AD" w:rsidRPr="00B21DC2" w:rsidRDefault="00BA01AD" w:rsidP="00BA01AD">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d) </w:t>
      </w:r>
      <w:r w:rsidRPr="00B21DC2">
        <w:rPr>
          <w:rFonts w:ascii="Tahoma" w:hAnsi="Tahoma" w:cs="Tahoma"/>
          <w:bCs/>
          <w:sz w:val="18"/>
          <w:szCs w:val="18"/>
        </w:rPr>
        <w:tab/>
        <w:t>art. 108 ust. 1 pkt  6 Ustawy,</w:t>
      </w:r>
      <w:r>
        <w:rPr>
          <w:rFonts w:ascii="Tahoma" w:hAnsi="Tahoma" w:cs="Tahoma"/>
          <w:bCs/>
          <w:sz w:val="18"/>
          <w:szCs w:val="18"/>
        </w:rPr>
        <w:t xml:space="preserve"> </w:t>
      </w:r>
    </w:p>
    <w:p w14:paraId="0AAFF9FD" w14:textId="77777777" w:rsidR="00BA01AD" w:rsidRPr="00B21DC2" w:rsidRDefault="00BA01AD" w:rsidP="00BA01AD">
      <w:pPr>
        <w:tabs>
          <w:tab w:val="left" w:pos="3686"/>
        </w:tabs>
        <w:spacing w:line="360" w:lineRule="auto"/>
        <w:jc w:val="both"/>
        <w:rPr>
          <w:rFonts w:ascii="Tahoma" w:hAnsi="Tahoma" w:cs="Tahoma"/>
          <w:sz w:val="18"/>
          <w:szCs w:val="18"/>
        </w:rPr>
      </w:pPr>
      <w:r w:rsidRPr="00B21DC2">
        <w:rPr>
          <w:rFonts w:ascii="Tahoma" w:hAnsi="Tahoma" w:cs="Tahoma"/>
          <w:sz w:val="18"/>
          <w:szCs w:val="18"/>
        </w:rPr>
        <w:t>- są aktualne na dzień złożenia niniejszego oświadczenia.</w:t>
      </w:r>
    </w:p>
    <w:p w14:paraId="1C161AB5" w14:textId="77777777" w:rsidR="00BA01AD" w:rsidRPr="00B21DC2" w:rsidRDefault="00BA01AD" w:rsidP="00BA01AD">
      <w:pPr>
        <w:rPr>
          <w:rFonts w:ascii="Tahoma" w:hAnsi="Tahoma" w:cs="Tahoma"/>
          <w:sz w:val="18"/>
          <w:szCs w:val="18"/>
        </w:rPr>
      </w:pPr>
    </w:p>
    <w:p w14:paraId="170B4349" w14:textId="77777777" w:rsidR="00BA01AD" w:rsidRPr="00B21DC2" w:rsidRDefault="00BA01AD" w:rsidP="00BA01AD">
      <w:pPr>
        <w:rPr>
          <w:rFonts w:ascii="Tahoma" w:hAnsi="Tahoma" w:cs="Tahoma"/>
          <w:sz w:val="18"/>
          <w:szCs w:val="18"/>
        </w:rPr>
      </w:pPr>
    </w:p>
    <w:p w14:paraId="2620FD78" w14:textId="77777777" w:rsidR="00BA01AD" w:rsidRPr="00B21DC2" w:rsidRDefault="00BA01AD" w:rsidP="00BA01AD">
      <w:pPr>
        <w:rPr>
          <w:rFonts w:ascii="Tahoma" w:hAnsi="Tahoma" w:cs="Tahoma"/>
          <w:sz w:val="18"/>
          <w:szCs w:val="18"/>
        </w:rPr>
      </w:pPr>
    </w:p>
    <w:p w14:paraId="5AA8B60A" w14:textId="77777777" w:rsidR="00BA01AD" w:rsidRPr="00B21DC2" w:rsidRDefault="00BA01AD" w:rsidP="00BA01AD">
      <w:pPr>
        <w:rPr>
          <w:rFonts w:ascii="Tahoma" w:hAnsi="Tahoma" w:cs="Tahoma"/>
          <w:sz w:val="18"/>
          <w:szCs w:val="18"/>
        </w:rPr>
      </w:pPr>
    </w:p>
    <w:p w14:paraId="155C887C" w14:textId="77777777" w:rsidR="00BA01AD" w:rsidRPr="00B21DC2" w:rsidRDefault="00BA01AD" w:rsidP="00BA01AD">
      <w:pPr>
        <w:rPr>
          <w:rFonts w:ascii="Tahoma" w:hAnsi="Tahoma" w:cs="Tahoma"/>
          <w:sz w:val="18"/>
          <w:szCs w:val="18"/>
        </w:rPr>
      </w:pPr>
    </w:p>
    <w:p w14:paraId="19ECB146" w14:textId="77777777" w:rsidR="00BA01AD" w:rsidRPr="00B21DC2" w:rsidRDefault="00BA01AD" w:rsidP="00BA01AD">
      <w:pPr>
        <w:rPr>
          <w:rFonts w:ascii="Tahoma" w:hAnsi="Tahoma" w:cs="Tahoma"/>
          <w:sz w:val="18"/>
          <w:szCs w:val="18"/>
        </w:rPr>
      </w:pPr>
    </w:p>
    <w:p w14:paraId="2859950F" w14:textId="77777777" w:rsidR="00BA01AD" w:rsidRPr="00B21DC2" w:rsidRDefault="00BA01AD" w:rsidP="00BA01AD">
      <w:pPr>
        <w:rPr>
          <w:rFonts w:ascii="Tahoma" w:hAnsi="Tahoma" w:cs="Tahoma"/>
          <w:sz w:val="18"/>
          <w:szCs w:val="18"/>
        </w:rPr>
      </w:pPr>
    </w:p>
    <w:p w14:paraId="0FB836FF" w14:textId="77777777" w:rsidR="00BA01AD" w:rsidRPr="00B21DC2" w:rsidRDefault="00BA01AD" w:rsidP="00BA01AD">
      <w:pPr>
        <w:rPr>
          <w:rFonts w:ascii="Tahoma" w:hAnsi="Tahoma" w:cs="Tahoma"/>
          <w:sz w:val="18"/>
          <w:szCs w:val="18"/>
        </w:rPr>
      </w:pPr>
    </w:p>
    <w:p w14:paraId="2922803F" w14:textId="77777777" w:rsidR="00BA01AD" w:rsidRPr="00B21DC2" w:rsidRDefault="00BA01AD" w:rsidP="00BA01AD">
      <w:pPr>
        <w:rPr>
          <w:rFonts w:ascii="Tahoma" w:hAnsi="Tahoma" w:cs="Tahoma"/>
          <w:sz w:val="18"/>
          <w:szCs w:val="18"/>
        </w:rPr>
      </w:pPr>
    </w:p>
    <w:p w14:paraId="2B9EBFCA" w14:textId="77777777" w:rsidR="00BA01AD" w:rsidRPr="00B21DC2" w:rsidRDefault="00BA01AD" w:rsidP="00BA01AD">
      <w:pPr>
        <w:rPr>
          <w:rFonts w:ascii="Tahoma" w:hAnsi="Tahoma" w:cs="Tahoma"/>
          <w:sz w:val="18"/>
          <w:szCs w:val="18"/>
        </w:rPr>
      </w:pPr>
    </w:p>
    <w:p w14:paraId="04306621" w14:textId="77777777" w:rsidR="00BA01AD" w:rsidRPr="00B21DC2" w:rsidRDefault="00BA01AD" w:rsidP="00BA01AD">
      <w:pPr>
        <w:rPr>
          <w:rFonts w:ascii="Tahoma" w:hAnsi="Tahoma" w:cs="Tahoma"/>
          <w:sz w:val="18"/>
          <w:szCs w:val="18"/>
        </w:rPr>
      </w:pPr>
    </w:p>
    <w:p w14:paraId="4FCAA6E0" w14:textId="77777777" w:rsidR="00BA01AD" w:rsidRPr="00B21DC2" w:rsidRDefault="00BA01AD" w:rsidP="00BA01AD">
      <w:pPr>
        <w:rPr>
          <w:rFonts w:ascii="Tahoma" w:hAnsi="Tahoma" w:cs="Tahoma"/>
          <w:sz w:val="18"/>
          <w:szCs w:val="18"/>
        </w:rPr>
      </w:pPr>
    </w:p>
    <w:p w14:paraId="2C70C3A1" w14:textId="77777777" w:rsidR="00BA01AD" w:rsidRPr="00B21DC2" w:rsidRDefault="00BA01AD" w:rsidP="00BA01AD">
      <w:pPr>
        <w:rPr>
          <w:rFonts w:ascii="Tahoma" w:hAnsi="Tahoma" w:cs="Tahoma"/>
          <w:sz w:val="18"/>
          <w:szCs w:val="18"/>
        </w:rPr>
      </w:pPr>
    </w:p>
    <w:p w14:paraId="7D0DD2AC" w14:textId="77777777" w:rsidR="00BA01AD" w:rsidRPr="00B21DC2" w:rsidRDefault="00BA01AD" w:rsidP="00BA01AD">
      <w:pPr>
        <w:rPr>
          <w:rFonts w:ascii="Tahoma" w:hAnsi="Tahoma" w:cs="Tahoma"/>
          <w:sz w:val="18"/>
          <w:szCs w:val="18"/>
        </w:rPr>
      </w:pPr>
    </w:p>
    <w:p w14:paraId="165812DD" w14:textId="77777777" w:rsidR="00BA01AD" w:rsidRPr="00B21DC2" w:rsidRDefault="00BA01AD" w:rsidP="00BA01AD">
      <w:pPr>
        <w:rPr>
          <w:rFonts w:ascii="Tahoma" w:hAnsi="Tahoma" w:cs="Tahoma"/>
          <w:sz w:val="18"/>
          <w:szCs w:val="18"/>
        </w:rPr>
      </w:pPr>
    </w:p>
    <w:p w14:paraId="4BD85DDC" w14:textId="77777777" w:rsidR="00BA01AD" w:rsidRPr="00B21DC2" w:rsidRDefault="00BA01AD" w:rsidP="00BA01AD">
      <w:pPr>
        <w:rPr>
          <w:rFonts w:ascii="Tahoma" w:hAnsi="Tahoma" w:cs="Tahoma"/>
          <w:sz w:val="18"/>
          <w:szCs w:val="18"/>
        </w:rPr>
      </w:pPr>
    </w:p>
    <w:p w14:paraId="469595E4" w14:textId="77777777" w:rsidR="00BA01AD" w:rsidRPr="00B21DC2" w:rsidRDefault="00BA01AD" w:rsidP="00BA01AD">
      <w:pPr>
        <w:rPr>
          <w:rFonts w:ascii="Tahoma" w:hAnsi="Tahoma" w:cs="Tahoma"/>
          <w:sz w:val="18"/>
          <w:szCs w:val="18"/>
        </w:rPr>
      </w:pPr>
    </w:p>
    <w:p w14:paraId="73A424EA" w14:textId="77777777" w:rsidR="00BA01AD" w:rsidRPr="00B21DC2" w:rsidRDefault="00BA01AD" w:rsidP="00BA01AD">
      <w:pPr>
        <w:rPr>
          <w:rFonts w:ascii="Tahoma" w:hAnsi="Tahoma" w:cs="Tahoma"/>
          <w:sz w:val="18"/>
          <w:szCs w:val="18"/>
        </w:rPr>
      </w:pPr>
    </w:p>
    <w:p w14:paraId="7B292415" w14:textId="77777777" w:rsidR="00BA01AD" w:rsidRPr="00B21DC2" w:rsidRDefault="00BA01AD" w:rsidP="00BA01AD">
      <w:pPr>
        <w:jc w:val="both"/>
        <w:rPr>
          <w:rFonts w:ascii="Tahoma" w:hAnsi="Tahoma" w:cs="Tahoma"/>
          <w:sz w:val="18"/>
          <w:szCs w:val="18"/>
        </w:rPr>
      </w:pPr>
      <w:r w:rsidRPr="00B21DC2">
        <w:rPr>
          <w:rFonts w:ascii="Tahoma" w:hAnsi="Tahoma" w:cs="Tahoma"/>
          <w:sz w:val="18"/>
          <w:szCs w:val="18"/>
        </w:rPr>
        <w:t xml:space="preserve">UWAGA. Niniejsze oświadczenie Wykonawca będzie zobowiązany </w:t>
      </w:r>
      <w:r w:rsidRPr="00B21DC2">
        <w:rPr>
          <w:rFonts w:ascii="Tahoma" w:hAnsi="Tahoma" w:cs="Tahoma"/>
          <w:b/>
          <w:sz w:val="18"/>
          <w:szCs w:val="18"/>
        </w:rPr>
        <w:t>do złożenia na wezwanie Zamawiającego</w:t>
      </w:r>
      <w:r w:rsidRPr="00B21DC2">
        <w:rPr>
          <w:rFonts w:ascii="Tahoma" w:hAnsi="Tahoma" w:cs="Tahoma"/>
          <w:sz w:val="18"/>
          <w:szCs w:val="18"/>
        </w:rPr>
        <w:t xml:space="preserve">, a </w:t>
      </w:r>
      <w:r w:rsidRPr="00B21DC2">
        <w:rPr>
          <w:rFonts w:ascii="Tahoma" w:hAnsi="Tahoma" w:cs="Tahoma"/>
          <w:b/>
          <w:sz w:val="18"/>
          <w:szCs w:val="18"/>
        </w:rPr>
        <w:t>nie wraz z ofertą</w:t>
      </w:r>
      <w:r w:rsidRPr="00B21DC2">
        <w:rPr>
          <w:rFonts w:ascii="Tahoma" w:hAnsi="Tahoma" w:cs="Tahoma"/>
          <w:sz w:val="18"/>
          <w:szCs w:val="18"/>
        </w:rPr>
        <w:t>.</w:t>
      </w:r>
    </w:p>
    <w:p w14:paraId="745A3C3A" w14:textId="77777777" w:rsidR="00BA01AD" w:rsidRPr="00B21DC2" w:rsidRDefault="00BA01AD" w:rsidP="00BA01AD">
      <w:pPr>
        <w:spacing w:after="120"/>
        <w:rPr>
          <w:rFonts w:ascii="Tahoma" w:hAnsi="Tahoma" w:cs="Tahoma"/>
          <w:b/>
          <w:iCs/>
          <w:smallCaps/>
          <w:kern w:val="1"/>
          <w:sz w:val="18"/>
          <w:szCs w:val="18"/>
        </w:rPr>
      </w:pPr>
    </w:p>
    <w:p w14:paraId="44C56DFD" w14:textId="77777777" w:rsidR="00BA01AD" w:rsidRPr="00B21DC2" w:rsidRDefault="00BA01AD" w:rsidP="00BA01AD">
      <w:pPr>
        <w:jc w:val="right"/>
        <w:rPr>
          <w:rFonts w:ascii="Tahoma" w:hAnsi="Tahoma" w:cs="Tahoma"/>
          <w:sz w:val="20"/>
          <w:szCs w:val="20"/>
        </w:rPr>
      </w:pPr>
      <w:r w:rsidRPr="00B21DC2">
        <w:rPr>
          <w:rFonts w:ascii="Tahoma" w:hAnsi="Tahoma" w:cs="Tahoma"/>
          <w:b/>
          <w:iCs/>
          <w:smallCaps/>
          <w:kern w:val="1"/>
          <w:sz w:val="18"/>
          <w:szCs w:val="18"/>
        </w:rPr>
        <w:br w:type="page"/>
      </w:r>
      <w:r w:rsidRPr="00B21DC2">
        <w:rPr>
          <w:rFonts w:ascii="Tahoma" w:hAnsi="Tahoma" w:cs="Tahoma"/>
          <w:b/>
          <w:sz w:val="20"/>
          <w:szCs w:val="20"/>
        </w:rPr>
        <w:lastRenderedPageBreak/>
        <w:t>Załącznik Nr 7</w:t>
      </w:r>
    </w:p>
    <w:p w14:paraId="6519528F" w14:textId="77777777" w:rsidR="00BA01AD" w:rsidRPr="00B21DC2" w:rsidRDefault="00BA01AD" w:rsidP="00BA01AD">
      <w:pPr>
        <w:tabs>
          <w:tab w:val="left" w:pos="284"/>
          <w:tab w:val="left" w:pos="2268"/>
        </w:tabs>
        <w:rPr>
          <w:rFonts w:ascii="Tahoma" w:hAnsi="Tahoma" w:cs="Tahoma"/>
          <w:sz w:val="18"/>
          <w:szCs w:val="18"/>
        </w:rPr>
      </w:pPr>
    </w:p>
    <w:p w14:paraId="17811503" w14:textId="77777777" w:rsidR="00BA01AD" w:rsidRPr="00B21DC2" w:rsidRDefault="00BA01AD" w:rsidP="00BA01AD">
      <w:pPr>
        <w:tabs>
          <w:tab w:val="left" w:pos="284"/>
          <w:tab w:val="left" w:pos="2268"/>
        </w:tabs>
        <w:rPr>
          <w:rFonts w:ascii="Tahoma" w:hAnsi="Tahoma" w:cs="Tahoma"/>
          <w:sz w:val="18"/>
          <w:szCs w:val="18"/>
        </w:rPr>
      </w:pPr>
    </w:p>
    <w:p w14:paraId="4E0FDE7E" w14:textId="77777777" w:rsidR="00BA01AD" w:rsidRPr="00B21DC2" w:rsidRDefault="00BA01AD" w:rsidP="00BA01AD">
      <w:pPr>
        <w:spacing w:line="360" w:lineRule="auto"/>
        <w:rPr>
          <w:rFonts w:ascii="Tahoma" w:hAnsi="Tahoma" w:cs="Tahoma"/>
          <w:b/>
          <w:bCs/>
          <w:sz w:val="18"/>
          <w:szCs w:val="18"/>
        </w:rPr>
      </w:pPr>
      <w:r w:rsidRPr="00B21DC2">
        <w:rPr>
          <w:rFonts w:ascii="Tahoma" w:hAnsi="Tahoma" w:cs="Tahoma"/>
          <w:sz w:val="18"/>
          <w:szCs w:val="18"/>
        </w:rPr>
        <w:t>Data ..........................</w:t>
      </w:r>
    </w:p>
    <w:p w14:paraId="51D76FC6" w14:textId="77777777" w:rsidR="00BA01AD" w:rsidRPr="00B21DC2" w:rsidRDefault="00BA01AD" w:rsidP="00BA01AD">
      <w:pPr>
        <w:tabs>
          <w:tab w:val="left" w:pos="284"/>
        </w:tabs>
        <w:spacing w:line="360" w:lineRule="auto"/>
        <w:rPr>
          <w:rFonts w:ascii="Tahoma" w:hAnsi="Tahoma" w:cs="Tahoma"/>
          <w:sz w:val="20"/>
          <w:szCs w:val="20"/>
        </w:rPr>
      </w:pPr>
      <w:r w:rsidRPr="00B21DC2">
        <w:rPr>
          <w:rFonts w:ascii="Tahoma" w:hAnsi="Tahoma" w:cs="Tahoma"/>
          <w:sz w:val="20"/>
          <w:szCs w:val="20"/>
        </w:rPr>
        <w:t>Nazwa Wykonawcy  ................................................................</w:t>
      </w:r>
    </w:p>
    <w:p w14:paraId="50E7DD44" w14:textId="77777777" w:rsidR="00BA01AD" w:rsidRPr="00B21DC2" w:rsidRDefault="00BA01AD" w:rsidP="00BA01AD">
      <w:pPr>
        <w:rPr>
          <w:rFonts w:ascii="Tahoma" w:hAnsi="Tahoma" w:cs="Tahoma"/>
          <w:sz w:val="20"/>
          <w:szCs w:val="20"/>
        </w:rPr>
      </w:pPr>
      <w:r w:rsidRPr="00B21DC2">
        <w:rPr>
          <w:rFonts w:ascii="Tahoma" w:hAnsi="Tahoma" w:cs="Tahoma"/>
          <w:sz w:val="20"/>
          <w:szCs w:val="20"/>
        </w:rPr>
        <w:t>Adres Wykonawcy    ...............................................................</w:t>
      </w:r>
    </w:p>
    <w:p w14:paraId="6A20477A" w14:textId="77777777" w:rsidR="00BA01AD" w:rsidRPr="00B21DC2" w:rsidRDefault="00BA01AD" w:rsidP="00BA01AD">
      <w:pPr>
        <w:rPr>
          <w:rFonts w:ascii="Tahoma" w:hAnsi="Tahoma" w:cs="Tahoma"/>
          <w:bCs/>
          <w:iCs/>
          <w:sz w:val="18"/>
          <w:szCs w:val="18"/>
        </w:rPr>
      </w:pPr>
    </w:p>
    <w:p w14:paraId="736301FD" w14:textId="77777777" w:rsidR="00BA01AD" w:rsidRPr="00B21DC2" w:rsidRDefault="00BA01AD" w:rsidP="00BA01AD">
      <w:pPr>
        <w:rPr>
          <w:rFonts w:ascii="Tahoma" w:hAnsi="Tahoma" w:cs="Tahoma"/>
          <w:bCs/>
          <w:iCs/>
          <w:sz w:val="20"/>
          <w:szCs w:val="18"/>
        </w:rPr>
      </w:pPr>
    </w:p>
    <w:p w14:paraId="38502B9D" w14:textId="77777777" w:rsidR="00BA01AD" w:rsidRPr="00B21DC2" w:rsidRDefault="00BA01AD" w:rsidP="00BA01AD">
      <w:pPr>
        <w:jc w:val="center"/>
        <w:rPr>
          <w:rFonts w:ascii="Tahoma" w:hAnsi="Tahoma" w:cs="Tahoma"/>
          <w:bCs/>
          <w:iCs/>
          <w:sz w:val="18"/>
          <w:szCs w:val="18"/>
        </w:rPr>
      </w:pPr>
      <w:r w:rsidRPr="00B21DC2">
        <w:rPr>
          <w:rFonts w:ascii="Tahoma" w:hAnsi="Tahoma" w:cs="Tahoma"/>
          <w:b/>
          <w:bCs/>
          <w:sz w:val="18"/>
          <w:szCs w:val="18"/>
        </w:rPr>
        <w:t>OŚWIADCZENIE WYKONAWCÓW</w:t>
      </w:r>
      <w:r w:rsidRPr="00B21DC2">
        <w:rPr>
          <w:rFonts w:ascii="Tahoma" w:hAnsi="Tahoma" w:cs="Tahoma"/>
          <w:b/>
          <w:bCs/>
          <w:sz w:val="18"/>
          <w:szCs w:val="18"/>
        </w:rPr>
        <w:br/>
      </w:r>
      <w:r w:rsidRPr="00B21DC2">
        <w:rPr>
          <w:rFonts w:ascii="Tahoma" w:hAnsi="Tahoma" w:cs="Tahoma"/>
          <w:b/>
          <w:sz w:val="18"/>
          <w:szCs w:val="18"/>
        </w:rPr>
        <w:t>wspólnie ubiegających się o udzielenie zamówienia z którego wynika, które dostawy/usługi  wykonają poszczególni Wykonawcy</w:t>
      </w:r>
      <w:r w:rsidRPr="00B21DC2">
        <w:rPr>
          <w:rFonts w:ascii="Tahoma" w:hAnsi="Tahoma" w:cs="Tahoma"/>
          <w:b/>
          <w:sz w:val="18"/>
          <w:szCs w:val="18"/>
        </w:rPr>
        <w:br/>
      </w:r>
      <w:r w:rsidRPr="00B21DC2">
        <w:rPr>
          <w:rFonts w:ascii="Tahoma" w:hAnsi="Tahoma" w:cs="Tahoma"/>
          <w:bCs/>
          <w:i/>
          <w:sz w:val="18"/>
          <w:szCs w:val="18"/>
        </w:rPr>
        <w:t>(składane na podstawie art. 117 ust. 4  ustawy PZP)</w:t>
      </w:r>
    </w:p>
    <w:p w14:paraId="76A604AB" w14:textId="77777777" w:rsidR="00BA01AD" w:rsidRPr="00B21DC2" w:rsidRDefault="00BA01AD" w:rsidP="00BA01AD">
      <w:pPr>
        <w:rPr>
          <w:rFonts w:ascii="Tahoma" w:hAnsi="Tahoma" w:cs="Tahoma"/>
          <w:bCs/>
          <w:iCs/>
          <w:sz w:val="20"/>
          <w:szCs w:val="18"/>
        </w:rPr>
      </w:pPr>
    </w:p>
    <w:p w14:paraId="5A0DFDC5" w14:textId="77777777" w:rsidR="00BA01AD" w:rsidRPr="00B21DC2" w:rsidRDefault="00BA01AD" w:rsidP="00BA01AD">
      <w:pPr>
        <w:rPr>
          <w:rFonts w:ascii="Tahoma" w:hAnsi="Tahoma" w:cs="Tahoma"/>
          <w:bCs/>
          <w:iCs/>
          <w:sz w:val="20"/>
          <w:szCs w:val="18"/>
        </w:rPr>
      </w:pPr>
    </w:p>
    <w:p w14:paraId="65CD4CC0" w14:textId="77777777" w:rsidR="00BA01AD" w:rsidRPr="00B21DC2" w:rsidRDefault="00BA01AD" w:rsidP="00BA01AD">
      <w:pPr>
        <w:ind w:firstLine="567"/>
        <w:rPr>
          <w:rFonts w:ascii="Tahoma" w:hAnsi="Tahoma" w:cs="Tahoma"/>
          <w:bCs/>
          <w:iCs/>
          <w:sz w:val="18"/>
          <w:szCs w:val="18"/>
        </w:rPr>
      </w:pPr>
      <w:r w:rsidRPr="00B21DC2">
        <w:rPr>
          <w:rFonts w:ascii="Tahoma" w:hAnsi="Tahoma" w:cs="Tahoma"/>
          <w:sz w:val="18"/>
          <w:szCs w:val="18"/>
        </w:rPr>
        <w:t xml:space="preserve">Przystępując jako Wykonawca do udziału w postępowaniu o udzielenie zamówienia publicznego nr sprawy </w:t>
      </w:r>
      <w:r w:rsidR="00215C10">
        <w:rPr>
          <w:rFonts w:ascii="Tahoma" w:hAnsi="Tahoma" w:cs="Tahoma"/>
          <w:b/>
          <w:sz w:val="18"/>
          <w:szCs w:val="18"/>
        </w:rPr>
        <w:t>94</w:t>
      </w:r>
      <w:r w:rsidRPr="00B21DC2">
        <w:rPr>
          <w:rFonts w:ascii="Tahoma" w:hAnsi="Tahoma" w:cs="Tahoma"/>
          <w:b/>
          <w:sz w:val="18"/>
          <w:szCs w:val="18"/>
        </w:rPr>
        <w:t>/PN/ZP/D/202</w:t>
      </w:r>
      <w:r>
        <w:rPr>
          <w:rFonts w:ascii="Tahoma" w:hAnsi="Tahoma" w:cs="Tahoma"/>
          <w:b/>
          <w:sz w:val="18"/>
          <w:szCs w:val="18"/>
        </w:rPr>
        <w:t>4</w:t>
      </w:r>
      <w:r w:rsidRPr="00B21DC2">
        <w:rPr>
          <w:rFonts w:ascii="Tahoma" w:hAnsi="Tahoma" w:cs="Tahoma"/>
          <w:sz w:val="18"/>
          <w:szCs w:val="18"/>
        </w:rPr>
        <w:t>, działając w imieniu i na rzecz  firmy:</w:t>
      </w:r>
    </w:p>
    <w:p w14:paraId="100647F5" w14:textId="77777777" w:rsidR="00BA01AD" w:rsidRPr="00B21DC2" w:rsidRDefault="00BA01AD" w:rsidP="00BA01AD">
      <w:pPr>
        <w:pStyle w:val="NormalnyWeb"/>
        <w:spacing w:before="0" w:beforeAutospacing="0" w:after="0" w:afterAutospacing="0"/>
        <w:rPr>
          <w:rFonts w:ascii="Tahoma" w:hAnsi="Tahoma" w:cs="Tahoma"/>
          <w:sz w:val="18"/>
          <w:szCs w:val="18"/>
        </w:rPr>
      </w:pPr>
    </w:p>
    <w:p w14:paraId="5C032C30" w14:textId="77777777" w:rsidR="00BA01AD" w:rsidRPr="00B21DC2" w:rsidRDefault="00BA01AD" w:rsidP="00BA01AD">
      <w:pPr>
        <w:pStyle w:val="NormalnyWeb"/>
        <w:spacing w:before="0" w:beforeAutospacing="0" w:after="0" w:afterAutospacing="0"/>
        <w:jc w:val="center"/>
        <w:rPr>
          <w:rFonts w:ascii="Tahoma" w:hAnsi="Tahoma" w:cs="Tahoma"/>
          <w:b/>
          <w:sz w:val="18"/>
          <w:szCs w:val="18"/>
        </w:rPr>
      </w:pPr>
      <w:r w:rsidRPr="00B21DC2">
        <w:rPr>
          <w:rFonts w:ascii="Tahoma" w:hAnsi="Tahoma" w:cs="Tahoma"/>
          <w:b/>
          <w:sz w:val="18"/>
          <w:szCs w:val="18"/>
        </w:rPr>
        <w:t>…………………………………………………………………………….</w:t>
      </w:r>
    </w:p>
    <w:p w14:paraId="00C31165" w14:textId="77777777" w:rsidR="00BA01AD" w:rsidRPr="00B21DC2" w:rsidRDefault="00BA01AD" w:rsidP="00BA01AD">
      <w:pPr>
        <w:pStyle w:val="NormalnyWeb"/>
        <w:spacing w:before="0" w:beforeAutospacing="0" w:after="0" w:afterAutospacing="0"/>
        <w:jc w:val="center"/>
        <w:rPr>
          <w:rFonts w:ascii="Tahoma" w:hAnsi="Tahoma" w:cs="Tahoma"/>
          <w:i/>
          <w:sz w:val="16"/>
          <w:szCs w:val="18"/>
        </w:rPr>
      </w:pPr>
      <w:r w:rsidRPr="00B21DC2">
        <w:rPr>
          <w:rFonts w:ascii="Tahoma" w:hAnsi="Tahoma" w:cs="Tahoma"/>
          <w:i/>
          <w:sz w:val="18"/>
          <w:szCs w:val="18"/>
        </w:rPr>
        <w:t xml:space="preserve"> </w:t>
      </w:r>
      <w:r w:rsidRPr="00B21DC2">
        <w:rPr>
          <w:rFonts w:ascii="Tahoma" w:hAnsi="Tahoma" w:cs="Tahoma"/>
          <w:i/>
          <w:sz w:val="16"/>
          <w:szCs w:val="18"/>
        </w:rPr>
        <w:t>(nazwa i adres Wykonawcy)</w:t>
      </w:r>
    </w:p>
    <w:p w14:paraId="567F0F01" w14:textId="77777777" w:rsidR="00BA01AD" w:rsidRPr="00B21DC2" w:rsidRDefault="00BA01AD" w:rsidP="00BA01AD">
      <w:pPr>
        <w:jc w:val="both"/>
        <w:rPr>
          <w:rFonts w:ascii="Tahoma" w:hAnsi="Tahoma" w:cs="Tahoma"/>
          <w:b/>
          <w:sz w:val="18"/>
          <w:szCs w:val="18"/>
        </w:rPr>
      </w:pPr>
    </w:p>
    <w:p w14:paraId="636F85DC" w14:textId="77777777" w:rsidR="00BA01AD" w:rsidRPr="00B21DC2" w:rsidRDefault="00BA01AD" w:rsidP="00BA01AD">
      <w:pPr>
        <w:jc w:val="both"/>
        <w:rPr>
          <w:rFonts w:ascii="Tahoma" w:hAnsi="Tahoma" w:cs="Tahoma"/>
          <w:bCs/>
          <w:sz w:val="18"/>
          <w:szCs w:val="18"/>
        </w:rPr>
      </w:pPr>
      <w:r w:rsidRPr="00B21DC2">
        <w:rPr>
          <w:rFonts w:ascii="Tahoma" w:hAnsi="Tahoma" w:cs="Tahoma"/>
          <w:bCs/>
          <w:sz w:val="18"/>
          <w:szCs w:val="18"/>
        </w:rPr>
        <w:t xml:space="preserve">w związku ze złożeniem </w:t>
      </w:r>
      <w:r w:rsidRPr="00B21DC2">
        <w:rPr>
          <w:rFonts w:ascii="Tahoma" w:hAnsi="Tahoma" w:cs="Tahoma"/>
          <w:b/>
          <w:bCs/>
          <w:sz w:val="18"/>
          <w:szCs w:val="18"/>
        </w:rPr>
        <w:t>oferty wspólnej</w:t>
      </w:r>
      <w:r w:rsidRPr="00B21DC2">
        <w:rPr>
          <w:rFonts w:ascii="Tahoma" w:hAnsi="Tahoma" w:cs="Tahoma"/>
          <w:bCs/>
          <w:sz w:val="18"/>
          <w:szCs w:val="18"/>
        </w:rPr>
        <w:t xml:space="preserve"> </w:t>
      </w:r>
      <w:r w:rsidRPr="00B21DC2">
        <w:rPr>
          <w:rFonts w:ascii="Tahoma" w:hAnsi="Tahoma" w:cs="Tahoma"/>
          <w:b/>
          <w:bCs/>
          <w:sz w:val="18"/>
          <w:szCs w:val="18"/>
        </w:rPr>
        <w:t>oraz zaistnieniem okoliczności,</w:t>
      </w:r>
      <w:r w:rsidRPr="00B21DC2">
        <w:rPr>
          <w:rFonts w:ascii="Tahoma" w:hAnsi="Tahoma" w:cs="Tahoma"/>
          <w:bCs/>
          <w:sz w:val="18"/>
          <w:szCs w:val="18"/>
        </w:rPr>
        <w:t xml:space="preserve"> o których mowa w </w:t>
      </w:r>
      <w:r w:rsidRPr="00B21DC2">
        <w:rPr>
          <w:rFonts w:ascii="Tahoma" w:hAnsi="Tahoma" w:cs="Tahoma"/>
          <w:bCs/>
          <w:i/>
          <w:sz w:val="18"/>
          <w:szCs w:val="18"/>
        </w:rPr>
        <w:t>art. 117 ust. 2, ust. 3 * ustawy PZP</w:t>
      </w:r>
      <w:r w:rsidRPr="00B21DC2">
        <w:rPr>
          <w:rFonts w:ascii="Tahoma" w:hAnsi="Tahoma" w:cs="Tahoma"/>
          <w:bCs/>
          <w:sz w:val="18"/>
          <w:szCs w:val="18"/>
        </w:rPr>
        <w:t xml:space="preserve">, </w:t>
      </w:r>
      <w:r w:rsidRPr="00B21DC2">
        <w:rPr>
          <w:rFonts w:ascii="Tahoma" w:hAnsi="Tahoma" w:cs="Tahoma"/>
          <w:b/>
          <w:bCs/>
          <w:sz w:val="18"/>
          <w:szCs w:val="18"/>
        </w:rPr>
        <w:t>oświadczam/oświadczamy*,</w:t>
      </w:r>
      <w:r w:rsidRPr="00B21DC2">
        <w:rPr>
          <w:rFonts w:ascii="Tahoma" w:hAnsi="Tahoma" w:cs="Tahoma"/>
          <w:bCs/>
          <w:sz w:val="18"/>
          <w:szCs w:val="18"/>
        </w:rPr>
        <w:t xml:space="preserve"> że niżej wymienione dostawy/usługi:</w:t>
      </w:r>
    </w:p>
    <w:p w14:paraId="486F2ED3" w14:textId="77777777" w:rsidR="00BA01AD" w:rsidRPr="00B21DC2" w:rsidRDefault="00BA01AD" w:rsidP="00BA01AD">
      <w:pPr>
        <w:jc w:val="both"/>
        <w:rPr>
          <w:rFonts w:ascii="Tahoma" w:hAnsi="Tahoma" w:cs="Tahoma"/>
          <w:sz w:val="18"/>
          <w:szCs w:val="18"/>
        </w:rPr>
      </w:pPr>
    </w:p>
    <w:p w14:paraId="6C642FB0" w14:textId="77777777" w:rsidR="00BA01AD" w:rsidRPr="00B21DC2" w:rsidRDefault="00BA01AD" w:rsidP="00BA01AD">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5A866760" w14:textId="77777777" w:rsidR="00BA01AD" w:rsidRPr="00B21DC2" w:rsidRDefault="00BA01AD" w:rsidP="00BA01AD">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7138B20D" w14:textId="77777777" w:rsidR="00BA01AD" w:rsidRPr="00B21DC2" w:rsidRDefault="00BA01AD" w:rsidP="00BA01AD">
      <w:pPr>
        <w:jc w:val="both"/>
        <w:rPr>
          <w:rFonts w:ascii="Tahoma" w:hAnsi="Tahoma" w:cs="Tahoma"/>
          <w:bCs/>
          <w:sz w:val="18"/>
          <w:szCs w:val="18"/>
        </w:rPr>
      </w:pPr>
    </w:p>
    <w:p w14:paraId="2713974F" w14:textId="77777777" w:rsidR="00BA01AD" w:rsidRPr="00B21DC2" w:rsidRDefault="00BA01AD" w:rsidP="00BA01AD">
      <w:pPr>
        <w:jc w:val="both"/>
        <w:rPr>
          <w:rFonts w:ascii="Tahoma" w:hAnsi="Tahoma" w:cs="Tahoma"/>
          <w:bCs/>
          <w:sz w:val="18"/>
          <w:szCs w:val="18"/>
        </w:rPr>
      </w:pPr>
      <w:r w:rsidRPr="00B21DC2">
        <w:rPr>
          <w:rFonts w:ascii="Tahoma" w:hAnsi="Tahoma" w:cs="Tahoma"/>
          <w:bCs/>
          <w:sz w:val="18"/>
          <w:szCs w:val="18"/>
        </w:rPr>
        <w:t>będą wykonane przez następującego Wykonawcę:</w:t>
      </w:r>
    </w:p>
    <w:p w14:paraId="35A06B78" w14:textId="77777777" w:rsidR="00BA01AD" w:rsidRPr="00B21DC2" w:rsidRDefault="00BA01AD" w:rsidP="00BA01AD">
      <w:pPr>
        <w:jc w:val="both"/>
        <w:rPr>
          <w:rFonts w:ascii="Tahoma" w:hAnsi="Tahoma" w:cs="Tahoma"/>
          <w:bCs/>
          <w:sz w:val="18"/>
          <w:szCs w:val="18"/>
        </w:rPr>
      </w:pPr>
    </w:p>
    <w:p w14:paraId="6647B627" w14:textId="77777777" w:rsidR="00BA01AD" w:rsidRPr="00B21DC2" w:rsidRDefault="00BA01AD" w:rsidP="00BA01AD">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6823F505" w14:textId="77777777" w:rsidR="00BA01AD" w:rsidRPr="00B21DC2" w:rsidRDefault="00BA01AD" w:rsidP="00BA01AD">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467BAE83" w14:textId="77777777" w:rsidR="00BA01AD" w:rsidRPr="00B21DC2" w:rsidRDefault="00BA01AD" w:rsidP="00BA01AD">
      <w:pPr>
        <w:ind w:left="1004"/>
        <w:jc w:val="center"/>
        <w:rPr>
          <w:rFonts w:ascii="Tahoma" w:hAnsi="Tahoma" w:cs="Tahoma"/>
          <w:bCs/>
          <w:i/>
          <w:sz w:val="16"/>
          <w:szCs w:val="18"/>
        </w:rPr>
      </w:pPr>
      <w:r w:rsidRPr="00B21DC2">
        <w:rPr>
          <w:rFonts w:ascii="Tahoma" w:hAnsi="Tahoma" w:cs="Tahoma"/>
          <w:bCs/>
          <w:i/>
          <w:sz w:val="16"/>
          <w:szCs w:val="18"/>
        </w:rPr>
        <w:t xml:space="preserve"> (należy podać nazwę wykonawcy wspólnie ubiegającego się o udzielenie zamówienia)</w:t>
      </w:r>
    </w:p>
    <w:p w14:paraId="11E2AE6F" w14:textId="77777777" w:rsidR="00BA01AD" w:rsidRPr="00B21DC2" w:rsidRDefault="00BA01AD" w:rsidP="00BA01AD">
      <w:pPr>
        <w:rPr>
          <w:rFonts w:ascii="Tahoma" w:hAnsi="Tahoma" w:cs="Tahoma"/>
          <w:bCs/>
          <w:iCs/>
          <w:sz w:val="18"/>
          <w:szCs w:val="18"/>
        </w:rPr>
      </w:pPr>
    </w:p>
    <w:p w14:paraId="404A9FCE" w14:textId="77777777" w:rsidR="00BA01AD" w:rsidRPr="00B21DC2" w:rsidRDefault="00BA01AD" w:rsidP="00BA01AD">
      <w:pPr>
        <w:rPr>
          <w:rFonts w:ascii="Tahoma" w:hAnsi="Tahoma" w:cs="Tahoma"/>
          <w:bCs/>
          <w:iCs/>
          <w:sz w:val="18"/>
          <w:szCs w:val="18"/>
        </w:rPr>
      </w:pPr>
    </w:p>
    <w:p w14:paraId="09E1869E" w14:textId="77777777" w:rsidR="00BA01AD" w:rsidRPr="00B21DC2" w:rsidRDefault="00BA01AD" w:rsidP="00BA01AD">
      <w:pPr>
        <w:rPr>
          <w:rFonts w:ascii="Tahoma" w:hAnsi="Tahoma" w:cs="Tahoma"/>
          <w:bCs/>
          <w:iCs/>
          <w:sz w:val="18"/>
          <w:szCs w:val="18"/>
        </w:rPr>
      </w:pPr>
    </w:p>
    <w:p w14:paraId="2BF61AA4" w14:textId="77777777" w:rsidR="00BA01AD" w:rsidRPr="00B21DC2" w:rsidRDefault="00BA01AD" w:rsidP="00BA01AD">
      <w:pPr>
        <w:rPr>
          <w:rFonts w:ascii="Tahoma" w:hAnsi="Tahoma" w:cs="Tahoma"/>
          <w:bCs/>
          <w:iCs/>
          <w:sz w:val="18"/>
          <w:szCs w:val="18"/>
        </w:rPr>
      </w:pPr>
    </w:p>
    <w:p w14:paraId="1B68C4BF" w14:textId="77777777" w:rsidR="00BA01AD" w:rsidRPr="00B21DC2" w:rsidRDefault="00BA01AD" w:rsidP="00BA01AD">
      <w:pPr>
        <w:rPr>
          <w:rFonts w:ascii="Tahoma" w:hAnsi="Tahoma" w:cs="Tahoma"/>
          <w:sz w:val="18"/>
          <w:szCs w:val="18"/>
          <w:u w:val="single"/>
        </w:rPr>
      </w:pPr>
      <w:r w:rsidRPr="00B21DC2">
        <w:rPr>
          <w:rFonts w:ascii="Tahoma" w:hAnsi="Tahoma" w:cs="Tahoma"/>
          <w:kern w:val="1"/>
          <w:sz w:val="18"/>
          <w:szCs w:val="18"/>
        </w:rPr>
        <w:t>*niepotrzebne skreślić</w:t>
      </w:r>
    </w:p>
    <w:p w14:paraId="1D508B96" w14:textId="77777777" w:rsidR="00BA01AD" w:rsidRPr="00B21DC2" w:rsidRDefault="00BA01AD" w:rsidP="00BA01AD">
      <w:pPr>
        <w:rPr>
          <w:rFonts w:ascii="Tahoma" w:hAnsi="Tahoma" w:cs="Tahoma"/>
          <w:bCs/>
          <w:iCs/>
          <w:sz w:val="18"/>
          <w:szCs w:val="18"/>
        </w:rPr>
      </w:pPr>
    </w:p>
    <w:p w14:paraId="3607B5CF" w14:textId="77777777" w:rsidR="00BA01AD" w:rsidRPr="00B21DC2" w:rsidRDefault="00BA01AD" w:rsidP="00BA01AD">
      <w:pPr>
        <w:spacing w:after="120"/>
        <w:rPr>
          <w:rFonts w:ascii="Tahoma" w:hAnsi="Tahoma" w:cs="Tahoma"/>
          <w:b/>
          <w:sz w:val="18"/>
          <w:szCs w:val="18"/>
        </w:rPr>
      </w:pPr>
    </w:p>
    <w:p w14:paraId="60D6A881" w14:textId="77777777" w:rsidR="00BA01AD" w:rsidRDefault="00BA01AD"/>
    <w:sectPr w:rsidR="00BA01AD" w:rsidSect="00BA01AD">
      <w:headerReference w:type="default" r:id="rId38"/>
      <w:footerReference w:type="even" r:id="rId39"/>
      <w:footerReference w:type="default" r:id="rId40"/>
      <w:pgSz w:w="11906" w:h="16838"/>
      <w:pgMar w:top="851" w:right="851" w:bottom="567" w:left="851" w:header="568" w:footer="305"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7" w:author="Eliza Michalska-Kowalczyk" w:date="2024-08-18T13:59:00Z" w:initials="E">
    <w:p w14:paraId="42F3F661" w14:textId="77777777" w:rsidR="00161E07" w:rsidRDefault="00161E07" w:rsidP="00602442">
      <w:r>
        <w:rPr>
          <w:rStyle w:val="Odwoaniedokomentarza"/>
        </w:rPr>
        <w:annotationRef/>
      </w:r>
      <w:r>
        <w:rPr>
          <w:color w:val="000000"/>
          <w:sz w:val="20"/>
          <w:szCs w:val="20"/>
        </w:rPr>
        <w:t>Trochę dużo, może 1%?</w:t>
      </w:r>
    </w:p>
  </w:comment>
  <w:comment w:id="18" w:author="Aleksandra Niedzialkowska" w:date="2024-08-19T10:09:00Z" w:initials="AN">
    <w:p w14:paraId="0BC71FF4" w14:textId="4D8E96B9" w:rsidR="00161E07" w:rsidRDefault="00161E07">
      <w:pPr>
        <w:pStyle w:val="Tekstkomentarza"/>
      </w:pPr>
      <w:r>
        <w:rPr>
          <w:rStyle w:val="Odwoaniedokomentarza"/>
        </w:rPr>
        <w:annotationRef/>
      </w:r>
      <w:r>
        <w:t>Przetarg ma łączną wartość netto 145 000,00 zł. Zostawiłabym te 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2F3F661" w15:done="0"/>
  <w15:commentEx w15:paraId="0BC71FF4" w15:paraIdParent="42F3F66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D835AE8" w16cex:dateUtc="2024-08-18T11: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2F3F661" w16cid:durableId="6D835AE8"/>
  <w16cid:commentId w16cid:paraId="0BC71FF4" w16cid:durableId="09C46E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5D0F83" w14:textId="77777777" w:rsidR="00161E07" w:rsidRDefault="00161E07" w:rsidP="00BA01AD">
      <w:r>
        <w:separator/>
      </w:r>
    </w:p>
  </w:endnote>
  <w:endnote w:type="continuationSeparator" w:id="0">
    <w:p w14:paraId="484F981F" w14:textId="77777777" w:rsidR="00161E07" w:rsidRDefault="00161E07" w:rsidP="00BA0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ont1161">
    <w:charset w:val="EE"/>
    <w:family w:val="auto"/>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mplitudeCE Book">
    <w:charset w:val="00"/>
    <w:family w:val="swiss"/>
    <w:pitch w:val="default"/>
  </w:font>
  <w:font w:name="AmplitudePl Book">
    <w:charset w:val="00"/>
    <w:family w:val="swiss"/>
    <w:pitch w:val="default"/>
  </w:font>
  <w:font w:name="Open Sans">
    <w:altName w:val="Verdana"/>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E6BFE" w14:textId="77777777" w:rsidR="00161E07" w:rsidRDefault="00161E07" w:rsidP="00BA01A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0C21C2AC" w14:textId="77777777" w:rsidR="00161E07" w:rsidRDefault="00161E0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14B0B" w14:textId="3E8D8EC4" w:rsidR="00161E07" w:rsidRPr="00822A5D" w:rsidRDefault="00161E07" w:rsidP="00BA01AD">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4678A6">
      <w:rPr>
        <w:rStyle w:val="Numerstrony"/>
        <w:rFonts w:ascii="Tahoma" w:hAnsi="Tahoma" w:cs="Tahoma"/>
        <w:noProof/>
        <w:sz w:val="16"/>
        <w:szCs w:val="16"/>
      </w:rPr>
      <w:t>2</w:t>
    </w:r>
    <w:r w:rsidRPr="00822A5D">
      <w:rPr>
        <w:rStyle w:val="Numerstrony"/>
        <w:rFonts w:ascii="Tahoma" w:hAnsi="Tahoma" w:cs="Tahoma"/>
        <w:sz w:val="16"/>
        <w:szCs w:val="16"/>
      </w:rPr>
      <w:fldChar w:fldCharType="end"/>
    </w:r>
  </w:p>
  <w:p w14:paraId="7B38DFBA" w14:textId="77777777" w:rsidR="00161E07" w:rsidRDefault="00161E0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A97E43" w14:textId="77777777" w:rsidR="00161E07" w:rsidRDefault="00161E07" w:rsidP="00BA01AD">
      <w:r>
        <w:separator/>
      </w:r>
    </w:p>
  </w:footnote>
  <w:footnote w:type="continuationSeparator" w:id="0">
    <w:p w14:paraId="2C64D7BD" w14:textId="77777777" w:rsidR="00161E07" w:rsidRDefault="00161E07" w:rsidP="00BA01AD">
      <w:r>
        <w:continuationSeparator/>
      </w:r>
    </w:p>
  </w:footnote>
  <w:footnote w:id="1">
    <w:p w14:paraId="0DA28EAB" w14:textId="77777777" w:rsidR="00161E07" w:rsidRPr="00116474" w:rsidRDefault="00161E07" w:rsidP="00BA01AD">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3047F24A" w14:textId="77777777" w:rsidR="00161E07" w:rsidRPr="008A0E80" w:rsidRDefault="00161E07" w:rsidP="00BA01AD">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sz w:val="14"/>
          <w:szCs w:val="14"/>
        </w:rPr>
        <w:t> </w:t>
      </w:r>
      <w:r w:rsidRPr="008A0E80">
        <w:rPr>
          <w:rStyle w:val="DeltaViewInsertion"/>
          <w:rFonts w:ascii="Tahoma" w:hAnsi="Tahoma" w:cs="Tahoma"/>
          <w:sz w:val="14"/>
          <w:szCs w:val="14"/>
        </w:rPr>
        <w:t>milionów EUR)</w:t>
      </w:r>
    </w:p>
  </w:footnote>
  <w:footnote w:id="3">
    <w:p w14:paraId="5326D540" w14:textId="77777777" w:rsidR="00161E07" w:rsidRPr="008A0E80" w:rsidRDefault="00161E07" w:rsidP="00BA01AD">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sz w:val="14"/>
          <w:szCs w:val="14"/>
        </w:rPr>
        <w:t>nie przekracza 10</w:t>
      </w:r>
      <w:r>
        <w:rPr>
          <w:rStyle w:val="DeltaViewInsertion"/>
          <w:rFonts w:ascii="Tahoma" w:hAnsi="Tahoma" w:cs="Tahoma"/>
          <w:sz w:val="14"/>
          <w:szCs w:val="14"/>
        </w:rPr>
        <w:t> </w:t>
      </w:r>
      <w:r w:rsidRPr="008A0E80">
        <w:rPr>
          <w:rStyle w:val="DeltaViewInsertion"/>
          <w:rFonts w:ascii="Tahoma" w:hAnsi="Tahoma" w:cs="Tahoma"/>
          <w:sz w:val="14"/>
          <w:szCs w:val="14"/>
        </w:rPr>
        <w:t>milionów EUR)</w:t>
      </w:r>
    </w:p>
  </w:footnote>
  <w:footnote w:id="4">
    <w:p w14:paraId="13CFE653" w14:textId="77777777" w:rsidR="00161E07" w:rsidRPr="008A0E80" w:rsidRDefault="00161E07" w:rsidP="00BA01AD">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29C3AB1C" w14:textId="77777777" w:rsidR="00161E07" w:rsidRPr="00B929A1" w:rsidRDefault="00161E07" w:rsidP="00BA01AD">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2882A69" w14:textId="77777777" w:rsidR="00161E07" w:rsidRDefault="00161E07" w:rsidP="00C3459D">
      <w:pPr>
        <w:pStyle w:val="Tekstprzypisudolnego"/>
        <w:numPr>
          <w:ilvl w:val="0"/>
          <w:numId w:val="52"/>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4CCFE4CC" w14:textId="77777777" w:rsidR="00161E07" w:rsidRDefault="00161E07" w:rsidP="00C3459D">
      <w:pPr>
        <w:pStyle w:val="Tekstprzypisudolnego"/>
        <w:numPr>
          <w:ilvl w:val="0"/>
          <w:numId w:val="52"/>
        </w:numPr>
        <w:rPr>
          <w:rFonts w:ascii="Arial" w:hAnsi="Arial" w:cs="Arial"/>
          <w:sz w:val="16"/>
          <w:szCs w:val="16"/>
        </w:rPr>
      </w:pPr>
      <w:bookmarkStart w:id="10"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0"/>
    </w:p>
    <w:p w14:paraId="5E893A1A" w14:textId="77777777" w:rsidR="00161E07" w:rsidRPr="00B929A1" w:rsidRDefault="00161E07" w:rsidP="00C3459D">
      <w:pPr>
        <w:pStyle w:val="Tekstprzypisudolnego"/>
        <w:numPr>
          <w:ilvl w:val="0"/>
          <w:numId w:val="52"/>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5186E909" w14:textId="77777777" w:rsidR="00161E07" w:rsidRPr="004E3F67" w:rsidRDefault="00161E07" w:rsidP="00BA01AD">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3FA6E632" w14:textId="77777777" w:rsidR="00161E07" w:rsidRPr="00A82964" w:rsidRDefault="00161E07" w:rsidP="00BA01AD">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00D9E389" w14:textId="77777777" w:rsidR="00161E07" w:rsidRPr="00A82964" w:rsidRDefault="00161E07" w:rsidP="00BA01AD">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1FAAA4E" w14:textId="77777777" w:rsidR="00161E07" w:rsidRPr="00A82964" w:rsidRDefault="00161E07" w:rsidP="00BA01AD">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8643A45" w14:textId="77777777" w:rsidR="00161E07" w:rsidRPr="00896587" w:rsidRDefault="00161E07" w:rsidP="00BA01AD">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481C3664" w14:textId="77777777" w:rsidR="00161E07" w:rsidRPr="00B929A1" w:rsidRDefault="00161E07" w:rsidP="00BA01AD">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D5F858C" w14:textId="77777777" w:rsidR="00161E07" w:rsidRDefault="00161E07" w:rsidP="00C3459D">
      <w:pPr>
        <w:pStyle w:val="Tekstprzypisudolnego"/>
        <w:numPr>
          <w:ilvl w:val="0"/>
          <w:numId w:val="52"/>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5493494A" w14:textId="77777777" w:rsidR="00161E07" w:rsidRDefault="00161E07" w:rsidP="00C3459D">
      <w:pPr>
        <w:pStyle w:val="Tekstprzypisudolnego"/>
        <w:numPr>
          <w:ilvl w:val="0"/>
          <w:numId w:val="52"/>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316F7845" w14:textId="77777777" w:rsidR="00161E07" w:rsidRPr="00B929A1" w:rsidRDefault="00161E07" w:rsidP="00C3459D">
      <w:pPr>
        <w:pStyle w:val="Tekstprzypisudolnego"/>
        <w:numPr>
          <w:ilvl w:val="0"/>
          <w:numId w:val="52"/>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1C65C77C" w14:textId="77777777" w:rsidR="00161E07" w:rsidRPr="004E3F67" w:rsidRDefault="00161E07" w:rsidP="00BA01AD">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07A2A06A" w14:textId="77777777" w:rsidR="00161E07" w:rsidRPr="00A82964" w:rsidRDefault="00161E07" w:rsidP="00BA01AD">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04F0B71D" w14:textId="77777777" w:rsidR="00161E07" w:rsidRPr="00A82964" w:rsidRDefault="00161E07" w:rsidP="00BA01AD">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1AD7448" w14:textId="77777777" w:rsidR="00161E07" w:rsidRPr="00A82964" w:rsidRDefault="00161E07" w:rsidP="00BA01AD">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52B019" w14:textId="77777777" w:rsidR="00161E07" w:rsidRPr="00896587" w:rsidRDefault="00161E07" w:rsidP="00BA01AD">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56A48" w14:textId="77777777" w:rsidR="00161E07" w:rsidRPr="00012858" w:rsidRDefault="00161E07" w:rsidP="00BA01AD">
    <w:pPr>
      <w:pStyle w:val="Nagwek"/>
      <w:jc w:val="center"/>
      <w:rPr>
        <w:rFonts w:ascii="Tahoma" w:hAnsi="Tahoma" w:cs="Tahoma"/>
        <w:sz w:val="16"/>
        <w:szCs w:val="16"/>
      </w:rPr>
    </w:pPr>
    <w:r>
      <w:rPr>
        <w:rFonts w:ascii="Tahoma" w:hAnsi="Tahoma" w:cs="Tahoma"/>
        <w:sz w:val="16"/>
        <w:szCs w:val="16"/>
      </w:rPr>
      <w:t>94/</w:t>
    </w:r>
    <w:r w:rsidRPr="00012858">
      <w:rPr>
        <w:rFonts w:ascii="Tahoma" w:hAnsi="Tahoma" w:cs="Tahoma"/>
        <w:sz w:val="16"/>
        <w:szCs w:val="16"/>
      </w:rPr>
      <w:t>PN/ZP/D/20</w:t>
    </w:r>
    <w:r>
      <w:rPr>
        <w:rFonts w:ascii="Tahoma" w:hAnsi="Tahoma" w:cs="Tahoma"/>
        <w:sz w:val="16"/>
        <w:szCs w:val="16"/>
      </w:rPr>
      <w:t>24</w:t>
    </w:r>
    <w:r w:rsidRPr="00012858">
      <w:rPr>
        <w:rFonts w:ascii="Tahoma" w:hAnsi="Tahoma" w:cs="Tahoma"/>
        <w:sz w:val="16"/>
        <w:szCs w:val="16"/>
      </w:rPr>
      <w:t xml:space="preserve"> – </w:t>
    </w:r>
    <w:r w:rsidRPr="00745729">
      <w:rPr>
        <w:rFonts w:ascii="Tahoma" w:hAnsi="Tahoma" w:cs="Tahoma"/>
        <w:sz w:val="16"/>
        <w:szCs w:val="16"/>
      </w:rPr>
      <w:t>Zakup głowic do USG, kardiomonitora, pomp infuzyjnych, urządzeń do terapii podciśnieniowej, aparatu do terapii ultradźwiękowej i aparatów do elektroterapii</w:t>
    </w:r>
    <w:r w:rsidRPr="00577B27">
      <w:rPr>
        <w:rFonts w:ascii="Tahoma" w:hAnsi="Tahoma" w:cs="Tahoma"/>
        <w:sz w:val="16"/>
        <w:szCs w:val="16"/>
      </w:rPr>
      <w:t>”</w:t>
    </w:r>
  </w:p>
  <w:p w14:paraId="1E7B3E0D" w14:textId="77777777" w:rsidR="00161E07" w:rsidRDefault="00161E0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4"/>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decimal"/>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decimal"/>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decimal"/>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decimal"/>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decimal"/>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decimal"/>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4" w15:restartNumberingAfterBreak="0">
    <w:nsid w:val="00000005"/>
    <w:multiLevelType w:val="multilevel"/>
    <w:tmpl w:val="00000005"/>
    <w:name w:val="WW8Num5"/>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5" w15:restartNumberingAfterBreak="0">
    <w:nsid w:val="00000007"/>
    <w:multiLevelType w:val="multilevel"/>
    <w:tmpl w:val="00000007"/>
    <w:name w:val="WW8Num7"/>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6" w15:restartNumberingAfterBreak="0">
    <w:nsid w:val="00000009"/>
    <w:multiLevelType w:val="multilevel"/>
    <w:tmpl w:val="00000009"/>
    <w:name w:val="WW8Num9"/>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7"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8"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9"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10"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1"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12"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14"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1F8303C"/>
    <w:multiLevelType w:val="hybridMultilevel"/>
    <w:tmpl w:val="45D6B10C"/>
    <w:lvl w:ilvl="0" w:tplc="D73A4FA8">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6"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747676B"/>
    <w:multiLevelType w:val="hybridMultilevel"/>
    <w:tmpl w:val="5EA2FAC6"/>
    <w:lvl w:ilvl="0" w:tplc="35C65F5A">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ADC53AF"/>
    <w:multiLevelType w:val="hybridMultilevel"/>
    <w:tmpl w:val="C0B6AC5E"/>
    <w:lvl w:ilvl="0" w:tplc="04150019">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0C217BCE"/>
    <w:multiLevelType w:val="multilevel"/>
    <w:tmpl w:val="00000003"/>
    <w:name w:val="WW8Num32"/>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25"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DEB15A3"/>
    <w:multiLevelType w:val="hybridMultilevel"/>
    <w:tmpl w:val="7B92065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631799"/>
    <w:multiLevelType w:val="hybridMultilevel"/>
    <w:tmpl w:val="397C9438"/>
    <w:lvl w:ilvl="0" w:tplc="B48CD5B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2AB6D30"/>
    <w:multiLevelType w:val="multilevel"/>
    <w:tmpl w:val="8FE27830"/>
    <w:lvl w:ilvl="0">
      <w:start w:val="7"/>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13165BCE"/>
    <w:multiLevelType w:val="multilevel"/>
    <w:tmpl w:val="0000000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1"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3AF54E2"/>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3"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5" w15:restartNumberingAfterBreak="0">
    <w:nsid w:val="16FF58A3"/>
    <w:multiLevelType w:val="multilevel"/>
    <w:tmpl w:val="D3529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7EB46C1"/>
    <w:multiLevelType w:val="hybridMultilevel"/>
    <w:tmpl w:val="73C855C6"/>
    <w:lvl w:ilvl="0" w:tplc="6C8A53D0">
      <w:start w:val="1"/>
      <w:numFmt w:val="decimal"/>
      <w:lvlText w:val="%1."/>
      <w:lvlJc w:val="left"/>
      <w:pPr>
        <w:tabs>
          <w:tab w:val="num" w:pos="1440"/>
        </w:tabs>
        <w:ind w:left="1440" w:hanging="360"/>
      </w:pPr>
      <w:rPr>
        <w:rFonts w:hint="default"/>
        <w:b w:val="0"/>
        <w:bCs w:val="0"/>
      </w:rPr>
    </w:lvl>
    <w:lvl w:ilvl="1" w:tplc="F7DE9AC2">
      <w:start w:val="1"/>
      <w:numFmt w:val="decimal"/>
      <w:lvlText w:val="%2."/>
      <w:lvlJc w:val="left"/>
      <w:pPr>
        <w:ind w:left="1440" w:hanging="360"/>
      </w:pPr>
      <w:rPr>
        <w:rFonts w:ascii="Tahoma" w:eastAsia="Times New Roman" w:hAnsi="Tahoma" w:cs="Tahoma"/>
      </w:r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187A24C2"/>
    <w:multiLevelType w:val="hybridMultilevel"/>
    <w:tmpl w:val="A4BC32E2"/>
    <w:lvl w:ilvl="0" w:tplc="04150019">
      <w:start w:val="1"/>
      <w:numFmt w:val="lowerLetter"/>
      <w:lvlText w:val="%1."/>
      <w:lvlJc w:val="left"/>
      <w:pPr>
        <w:tabs>
          <w:tab w:val="num" w:pos="1004"/>
        </w:tabs>
        <w:ind w:left="1004" w:hanging="360"/>
      </w:pPr>
    </w:lvl>
    <w:lvl w:ilvl="1" w:tplc="04150019">
      <w:start w:val="1"/>
      <w:numFmt w:val="lowerLetter"/>
      <w:lvlText w:val="%2."/>
      <w:lvlJc w:val="left"/>
      <w:pPr>
        <w:tabs>
          <w:tab w:val="num" w:pos="-76"/>
        </w:tabs>
        <w:ind w:left="-76" w:hanging="360"/>
      </w:pPr>
    </w:lvl>
    <w:lvl w:ilvl="2" w:tplc="0415001B" w:tentative="1">
      <w:start w:val="1"/>
      <w:numFmt w:val="lowerRoman"/>
      <w:lvlText w:val="%3."/>
      <w:lvlJc w:val="right"/>
      <w:pPr>
        <w:tabs>
          <w:tab w:val="num" w:pos="644"/>
        </w:tabs>
        <w:ind w:left="644" w:hanging="180"/>
      </w:pPr>
    </w:lvl>
    <w:lvl w:ilvl="3" w:tplc="0415000F" w:tentative="1">
      <w:start w:val="1"/>
      <w:numFmt w:val="decimal"/>
      <w:lvlText w:val="%4."/>
      <w:lvlJc w:val="left"/>
      <w:pPr>
        <w:tabs>
          <w:tab w:val="num" w:pos="1364"/>
        </w:tabs>
        <w:ind w:left="1364" w:hanging="360"/>
      </w:pPr>
    </w:lvl>
    <w:lvl w:ilvl="4" w:tplc="04150019" w:tentative="1">
      <w:start w:val="1"/>
      <w:numFmt w:val="lowerLetter"/>
      <w:lvlText w:val="%5."/>
      <w:lvlJc w:val="left"/>
      <w:pPr>
        <w:tabs>
          <w:tab w:val="num" w:pos="2084"/>
        </w:tabs>
        <w:ind w:left="2084" w:hanging="360"/>
      </w:pPr>
    </w:lvl>
    <w:lvl w:ilvl="5" w:tplc="0415001B" w:tentative="1">
      <w:start w:val="1"/>
      <w:numFmt w:val="lowerRoman"/>
      <w:lvlText w:val="%6."/>
      <w:lvlJc w:val="right"/>
      <w:pPr>
        <w:tabs>
          <w:tab w:val="num" w:pos="2804"/>
        </w:tabs>
        <w:ind w:left="2804" w:hanging="180"/>
      </w:pPr>
    </w:lvl>
    <w:lvl w:ilvl="6" w:tplc="0415000F" w:tentative="1">
      <w:start w:val="1"/>
      <w:numFmt w:val="decimal"/>
      <w:lvlText w:val="%7."/>
      <w:lvlJc w:val="left"/>
      <w:pPr>
        <w:tabs>
          <w:tab w:val="num" w:pos="3524"/>
        </w:tabs>
        <w:ind w:left="3524" w:hanging="360"/>
      </w:pPr>
    </w:lvl>
    <w:lvl w:ilvl="7" w:tplc="04150019" w:tentative="1">
      <w:start w:val="1"/>
      <w:numFmt w:val="lowerLetter"/>
      <w:lvlText w:val="%8."/>
      <w:lvlJc w:val="left"/>
      <w:pPr>
        <w:tabs>
          <w:tab w:val="num" w:pos="4244"/>
        </w:tabs>
        <w:ind w:left="4244" w:hanging="360"/>
      </w:pPr>
    </w:lvl>
    <w:lvl w:ilvl="8" w:tplc="0415001B" w:tentative="1">
      <w:start w:val="1"/>
      <w:numFmt w:val="lowerRoman"/>
      <w:lvlText w:val="%9."/>
      <w:lvlJc w:val="right"/>
      <w:pPr>
        <w:tabs>
          <w:tab w:val="num" w:pos="4964"/>
        </w:tabs>
        <w:ind w:left="4964" w:hanging="180"/>
      </w:pPr>
    </w:lvl>
  </w:abstractNum>
  <w:abstractNum w:abstractNumId="40" w15:restartNumberingAfterBreak="0">
    <w:nsid w:val="19045EE1"/>
    <w:multiLevelType w:val="hybridMultilevel"/>
    <w:tmpl w:val="BFBE55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19EB7BB6"/>
    <w:multiLevelType w:val="multilevel"/>
    <w:tmpl w:val="FDB009F2"/>
    <w:lvl w:ilvl="0">
      <w:start w:val="1"/>
      <w:numFmt w:val="decimal"/>
      <w:lvlText w:val="%1."/>
      <w:lvlJc w:val="left"/>
      <w:pPr>
        <w:tabs>
          <w:tab w:val="num" w:pos="6740"/>
        </w:tabs>
        <w:ind w:left="674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2"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43"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45"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6"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49" w15:restartNumberingAfterBreak="0">
    <w:nsid w:val="2EF9365B"/>
    <w:multiLevelType w:val="hybridMultilevel"/>
    <w:tmpl w:val="0ED2000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2F5872C0"/>
    <w:multiLevelType w:val="multilevel"/>
    <w:tmpl w:val="4656E63C"/>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321171D8"/>
    <w:multiLevelType w:val="hybridMultilevel"/>
    <w:tmpl w:val="9C921578"/>
    <w:lvl w:ilvl="0" w:tplc="1E168FB2">
      <w:start w:val="1"/>
      <w:numFmt w:val="ordinal"/>
      <w:lvlText w:val="2.%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2"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54"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3D8F4518"/>
    <w:multiLevelType w:val="hybridMultilevel"/>
    <w:tmpl w:val="4D82C6A8"/>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3DBA3A3B"/>
    <w:multiLevelType w:val="hybridMultilevel"/>
    <w:tmpl w:val="98CE8F0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43654EDD"/>
    <w:multiLevelType w:val="multilevel"/>
    <w:tmpl w:val="7BD06DFA"/>
    <w:lvl w:ilvl="0">
      <w:start w:val="1"/>
      <w:numFmt w:val="decimal"/>
      <w:lvlText w:val="%1."/>
      <w:lvlJc w:val="left"/>
      <w:pPr>
        <w:ind w:left="360" w:hanging="360"/>
      </w:pPr>
    </w:lvl>
    <w:lvl w:ilvl="1">
      <w:start w:val="1"/>
      <w:numFmt w:val="ordinal"/>
      <w:lvlText w:val="2.%2"/>
      <w:lvlJc w:val="left"/>
      <w:pPr>
        <w:ind w:left="792" w:hanging="432"/>
      </w:pPr>
      <w:rPr>
        <w:rFonts w:hint="default"/>
        <w:b w:val="0"/>
      </w:r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5EB0199"/>
    <w:multiLevelType w:val="hybridMultilevel"/>
    <w:tmpl w:val="FB3857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4608768E"/>
    <w:multiLevelType w:val="multilevel"/>
    <w:tmpl w:val="CCD8FE08"/>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99806DE"/>
    <w:multiLevelType w:val="multilevel"/>
    <w:tmpl w:val="00000003"/>
    <w:name w:val="WW8Num72"/>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64" w15:restartNumberingAfterBreak="0">
    <w:nsid w:val="4A031CA9"/>
    <w:multiLevelType w:val="hybridMultilevel"/>
    <w:tmpl w:val="F4BECEDE"/>
    <w:lvl w:ilvl="0" w:tplc="924AA1AC">
      <w:start w:val="1"/>
      <w:numFmt w:val="lowerLetter"/>
      <w:lvlText w:val="%1)"/>
      <w:lvlJc w:val="left"/>
      <w:pPr>
        <w:tabs>
          <w:tab w:val="num" w:pos="786"/>
        </w:tabs>
        <w:ind w:left="786" w:hanging="360"/>
      </w:pPr>
      <w:rPr>
        <w:rFonts w:ascii="Tahoma" w:eastAsia="Times New Roman" w:hAnsi="Tahoma" w:cs="Tahoma"/>
      </w:rPr>
    </w:lvl>
    <w:lvl w:ilvl="1" w:tplc="595EF66A">
      <w:start w:val="1"/>
      <w:numFmt w:val="decimal"/>
      <w:lvlText w:val="%2."/>
      <w:lvlJc w:val="left"/>
      <w:pPr>
        <w:tabs>
          <w:tab w:val="num" w:pos="1506"/>
        </w:tabs>
        <w:ind w:left="1506" w:hanging="360"/>
      </w:pPr>
      <w:rPr>
        <w:rFonts w:hint="default"/>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65"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6"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7"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68"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69" w15:restartNumberingAfterBreak="0">
    <w:nsid w:val="4E556327"/>
    <w:multiLevelType w:val="hybridMultilevel"/>
    <w:tmpl w:val="3E56C468"/>
    <w:lvl w:ilvl="0" w:tplc="8DC8D7AA">
      <w:start w:val="1"/>
      <w:numFmt w:val="lowerLetter"/>
      <w:lvlText w:val="%1."/>
      <w:lvlJc w:val="left"/>
      <w:pPr>
        <w:ind w:left="603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1050243"/>
    <w:multiLevelType w:val="hybridMultilevel"/>
    <w:tmpl w:val="EDEE842A"/>
    <w:lvl w:ilvl="0" w:tplc="6CA08F36">
      <w:start w:val="1"/>
      <w:numFmt w:val="decimal"/>
      <w:lvlText w:val="%1."/>
      <w:lvlJc w:val="left"/>
      <w:pPr>
        <w:tabs>
          <w:tab w:val="num" w:pos="360"/>
        </w:tabs>
        <w:ind w:left="360" w:hanging="360"/>
      </w:pPr>
      <w:rPr>
        <w:rFonts w:cs="Times New Roman" w:hint="default"/>
        <w:b w:val="0"/>
        <w:i w:val="0"/>
      </w:rPr>
    </w:lvl>
    <w:lvl w:ilvl="1" w:tplc="403A3D38">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57A40495"/>
    <w:multiLevelType w:val="hybridMultilevel"/>
    <w:tmpl w:val="AAE21E7C"/>
    <w:lvl w:ilvl="0" w:tplc="C45EE1D0">
      <w:start w:val="1"/>
      <w:numFmt w:val="decimal"/>
      <w:lvlText w:val="%1."/>
      <w:lvlJc w:val="left"/>
      <w:pPr>
        <w:tabs>
          <w:tab w:val="num" w:pos="720"/>
        </w:tabs>
        <w:ind w:left="72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74" w15:restartNumberingAfterBreak="0">
    <w:nsid w:val="5BC84DF7"/>
    <w:multiLevelType w:val="multilevel"/>
    <w:tmpl w:val="6ADAA5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5"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76"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77"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8"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55C4FE3"/>
    <w:multiLevelType w:val="hybridMultilevel"/>
    <w:tmpl w:val="793EACFC"/>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0"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8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36C3D19"/>
    <w:multiLevelType w:val="multilevel"/>
    <w:tmpl w:val="C93452B8"/>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84"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7946571A"/>
    <w:multiLevelType w:val="hybridMultilevel"/>
    <w:tmpl w:val="98D47C3E"/>
    <w:lvl w:ilvl="0" w:tplc="4B08DB18">
      <w:start w:val="1"/>
      <w:numFmt w:val="decimal"/>
      <w:lvlText w:val="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7C6D3F00"/>
    <w:multiLevelType w:val="hybridMultilevel"/>
    <w:tmpl w:val="DBE8F54A"/>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3441893">
    <w:abstractNumId w:val="81"/>
  </w:num>
  <w:num w:numId="2" w16cid:durableId="2048411831">
    <w:abstractNumId w:val="54"/>
  </w:num>
  <w:num w:numId="3" w16cid:durableId="1308124812">
    <w:abstractNumId w:val="41"/>
  </w:num>
  <w:num w:numId="4" w16cid:durableId="532769379">
    <w:abstractNumId w:val="68"/>
  </w:num>
  <w:num w:numId="5" w16cid:durableId="67240584">
    <w:abstractNumId w:val="48"/>
  </w:num>
  <w:num w:numId="6" w16cid:durableId="88235750">
    <w:abstractNumId w:val="19"/>
  </w:num>
  <w:num w:numId="7" w16cid:durableId="1280721988">
    <w:abstractNumId w:val="25"/>
  </w:num>
  <w:num w:numId="8" w16cid:durableId="1152480197">
    <w:abstractNumId w:val="62"/>
  </w:num>
  <w:num w:numId="9" w16cid:durableId="1457405053">
    <w:abstractNumId w:val="86"/>
  </w:num>
  <w:num w:numId="10" w16cid:durableId="644239264">
    <w:abstractNumId w:val="71"/>
  </w:num>
  <w:num w:numId="11" w16cid:durableId="1370451099">
    <w:abstractNumId w:val="66"/>
  </w:num>
  <w:num w:numId="12" w16cid:durableId="1333029645">
    <w:abstractNumId w:val="79"/>
  </w:num>
  <w:num w:numId="13" w16cid:durableId="369502522">
    <w:abstractNumId w:val="7"/>
  </w:num>
  <w:num w:numId="14" w16cid:durableId="1326543865">
    <w:abstractNumId w:val="78"/>
  </w:num>
  <w:num w:numId="15" w16cid:durableId="1947691640">
    <w:abstractNumId w:val="77"/>
  </w:num>
  <w:num w:numId="16" w16cid:durableId="323627754">
    <w:abstractNumId w:val="33"/>
  </w:num>
  <w:num w:numId="17" w16cid:durableId="263810846">
    <w:abstractNumId w:val="76"/>
  </w:num>
  <w:num w:numId="18" w16cid:durableId="2123643360">
    <w:abstractNumId w:val="46"/>
  </w:num>
  <w:num w:numId="19" w16cid:durableId="2132476030">
    <w:abstractNumId w:val="22"/>
  </w:num>
  <w:num w:numId="20" w16cid:durableId="1172989693">
    <w:abstractNumId w:val="34"/>
  </w:num>
  <w:num w:numId="21" w16cid:durableId="795413496">
    <w:abstractNumId w:val="17"/>
  </w:num>
  <w:num w:numId="22" w16cid:durableId="692994647">
    <w:abstractNumId w:val="65"/>
  </w:num>
  <w:num w:numId="23" w16cid:durableId="1367952324">
    <w:abstractNumId w:val="38"/>
  </w:num>
  <w:num w:numId="24" w16cid:durableId="840124894">
    <w:abstractNumId w:val="31"/>
  </w:num>
  <w:num w:numId="25" w16cid:durableId="1979332367">
    <w:abstractNumId w:val="47"/>
  </w:num>
  <w:num w:numId="26" w16cid:durableId="1555266911">
    <w:abstractNumId w:val="18"/>
  </w:num>
  <w:num w:numId="27" w16cid:durableId="1899051574">
    <w:abstractNumId w:val="53"/>
  </w:num>
  <w:num w:numId="28" w16cid:durableId="416095524">
    <w:abstractNumId w:val="84"/>
  </w:num>
  <w:num w:numId="29" w16cid:durableId="118768242">
    <w:abstractNumId w:val="67"/>
  </w:num>
  <w:num w:numId="30" w16cid:durableId="316302676">
    <w:abstractNumId w:val="43"/>
  </w:num>
  <w:num w:numId="31" w16cid:durableId="1104571906">
    <w:abstractNumId w:val="88"/>
  </w:num>
  <w:num w:numId="32" w16cid:durableId="2102872107">
    <w:abstractNumId w:val="44"/>
  </w:num>
  <w:num w:numId="33" w16cid:durableId="827863223">
    <w:abstractNumId w:val="14"/>
  </w:num>
  <w:num w:numId="34" w16cid:durableId="828403419">
    <w:abstractNumId w:val="60"/>
  </w:num>
  <w:num w:numId="35" w16cid:durableId="1159732371">
    <w:abstractNumId w:val="26"/>
  </w:num>
  <w:num w:numId="36" w16cid:durableId="2140568935">
    <w:abstractNumId w:val="75"/>
  </w:num>
  <w:num w:numId="37" w16cid:durableId="2078700841">
    <w:abstractNumId w:val="45"/>
  </w:num>
  <w:num w:numId="38" w16cid:durableId="1403983594">
    <w:abstractNumId w:val="16"/>
  </w:num>
  <w:num w:numId="39" w16cid:durableId="32506300">
    <w:abstractNumId w:val="73"/>
  </w:num>
  <w:num w:numId="40" w16cid:durableId="842936692">
    <w:abstractNumId w:val="58"/>
  </w:num>
  <w:num w:numId="41" w16cid:durableId="453061702">
    <w:abstractNumId w:val="35"/>
  </w:num>
  <w:num w:numId="42" w16cid:durableId="1014380388">
    <w:abstractNumId w:val="80"/>
  </w:num>
  <w:num w:numId="43" w16cid:durableId="1416396090">
    <w:abstractNumId w:val="32"/>
  </w:num>
  <w:num w:numId="44" w16cid:durableId="1173110115">
    <w:abstractNumId w:val="59"/>
  </w:num>
  <w:num w:numId="45" w16cid:durableId="2103913308">
    <w:abstractNumId w:val="70"/>
  </w:num>
  <w:num w:numId="46" w16cid:durableId="520776090">
    <w:abstractNumId w:val="23"/>
  </w:num>
  <w:num w:numId="47" w16cid:durableId="86971995">
    <w:abstractNumId w:val="69"/>
  </w:num>
  <w:num w:numId="48" w16cid:durableId="1667904244">
    <w:abstractNumId w:val="39"/>
  </w:num>
  <w:num w:numId="49" w16cid:durableId="2058161064">
    <w:abstractNumId w:val="56"/>
  </w:num>
  <w:num w:numId="50" w16cid:durableId="2054235234">
    <w:abstractNumId w:val="15"/>
  </w:num>
  <w:num w:numId="51" w16cid:durableId="1530679880">
    <w:abstractNumId w:val="57"/>
  </w:num>
  <w:num w:numId="52" w16cid:durableId="2026907861">
    <w:abstractNumId w:val="82"/>
  </w:num>
  <w:num w:numId="53" w16cid:durableId="1677999406">
    <w:abstractNumId w:val="72"/>
  </w:num>
  <w:num w:numId="54" w16cid:durableId="1050763501">
    <w:abstractNumId w:val="61"/>
  </w:num>
  <w:num w:numId="55" w16cid:durableId="1590036849">
    <w:abstractNumId w:val="49"/>
  </w:num>
  <w:num w:numId="56" w16cid:durableId="181894883">
    <w:abstractNumId w:val="37"/>
  </w:num>
  <w:num w:numId="57" w16cid:durableId="328675222">
    <w:abstractNumId w:val="74"/>
  </w:num>
  <w:num w:numId="58" w16cid:durableId="610479489">
    <w:abstractNumId w:val="8"/>
  </w:num>
  <w:num w:numId="59" w16cid:durableId="688218628">
    <w:abstractNumId w:val="9"/>
  </w:num>
  <w:num w:numId="60" w16cid:durableId="647785245">
    <w:abstractNumId w:val="10"/>
  </w:num>
  <w:num w:numId="61" w16cid:durableId="131294739">
    <w:abstractNumId w:val="11"/>
  </w:num>
  <w:num w:numId="62" w16cid:durableId="972253803">
    <w:abstractNumId w:val="12"/>
  </w:num>
  <w:num w:numId="63" w16cid:durableId="598100116">
    <w:abstractNumId w:val="13"/>
  </w:num>
  <w:num w:numId="64" w16cid:durableId="289365569">
    <w:abstractNumId w:val="52"/>
  </w:num>
  <w:num w:numId="65" w16cid:durableId="1649285497">
    <w:abstractNumId w:val="50"/>
  </w:num>
  <w:num w:numId="66" w16cid:durableId="1381594943">
    <w:abstractNumId w:val="27"/>
  </w:num>
  <w:num w:numId="67" w16cid:durableId="530187789">
    <w:abstractNumId w:val="42"/>
    <w:lvlOverride w:ilvl="0">
      <w:startOverride w:val="1"/>
    </w:lvlOverride>
  </w:num>
  <w:num w:numId="68" w16cid:durableId="1353722023">
    <w:abstractNumId w:val="28"/>
  </w:num>
  <w:num w:numId="69" w16cid:durableId="1046829844">
    <w:abstractNumId w:val="20"/>
  </w:num>
  <w:num w:numId="70" w16cid:durableId="374081131">
    <w:abstractNumId w:val="55"/>
  </w:num>
  <w:num w:numId="71" w16cid:durableId="824659711">
    <w:abstractNumId w:val="87"/>
  </w:num>
  <w:num w:numId="72" w16cid:durableId="1687368965">
    <w:abstractNumId w:val="36"/>
  </w:num>
  <w:num w:numId="73" w16cid:durableId="1902018501">
    <w:abstractNumId w:val="64"/>
  </w:num>
  <w:num w:numId="74" w16cid:durableId="911768360">
    <w:abstractNumId w:val="51"/>
  </w:num>
  <w:num w:numId="75" w16cid:durableId="626472638">
    <w:abstractNumId w:val="83"/>
  </w:num>
  <w:num w:numId="76" w16cid:durableId="1687831840">
    <w:abstractNumId w:val="21"/>
  </w:num>
  <w:num w:numId="77" w16cid:durableId="1680887573">
    <w:abstractNumId w:val="40"/>
  </w:num>
  <w:num w:numId="78" w16cid:durableId="19077157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8523988">
    <w:abstractNumId w:val="29"/>
  </w:num>
  <w:num w:numId="80" w16cid:durableId="6556909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61755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6055753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7731323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9843880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8519148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814876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8737673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131234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4725997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141067545">
    <w:abstractNumId w:val="85"/>
  </w:num>
  <w:numIdMacAtCleanup w:val="9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iza Michalska-Kowalczyk">
    <w15:presenceInfo w15:providerId="AD" w15:userId="S::eliza.kowalczyk@buklegal.com::2b69a441-7b8d-4abb-bb5d-548ea8f43cf7"/>
  </w15:person>
  <w15:person w15:author="Aleksandra Niedzialkowska">
    <w15:presenceInfo w15:providerId="AD" w15:userId="S-1-5-21-2323478236-1384121592-3865850886-1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1AD"/>
    <w:rsid w:val="00031D46"/>
    <w:rsid w:val="000826A7"/>
    <w:rsid w:val="00083E68"/>
    <w:rsid w:val="000D6B73"/>
    <w:rsid w:val="00131647"/>
    <w:rsid w:val="0014526C"/>
    <w:rsid w:val="00161E07"/>
    <w:rsid w:val="001A2F1C"/>
    <w:rsid w:val="001F2C8C"/>
    <w:rsid w:val="001F72F9"/>
    <w:rsid w:val="00215C10"/>
    <w:rsid w:val="00226E35"/>
    <w:rsid w:val="002A0B0F"/>
    <w:rsid w:val="002C6D25"/>
    <w:rsid w:val="00327B06"/>
    <w:rsid w:val="003873EC"/>
    <w:rsid w:val="003A7614"/>
    <w:rsid w:val="003C221E"/>
    <w:rsid w:val="00404BE8"/>
    <w:rsid w:val="00437D56"/>
    <w:rsid w:val="004472FB"/>
    <w:rsid w:val="004678A6"/>
    <w:rsid w:val="004B3BE0"/>
    <w:rsid w:val="004C3C3C"/>
    <w:rsid w:val="004C51C4"/>
    <w:rsid w:val="00511A2D"/>
    <w:rsid w:val="00602442"/>
    <w:rsid w:val="006A67CE"/>
    <w:rsid w:val="006C54FB"/>
    <w:rsid w:val="00721773"/>
    <w:rsid w:val="00733B45"/>
    <w:rsid w:val="00745729"/>
    <w:rsid w:val="007D205C"/>
    <w:rsid w:val="0080762B"/>
    <w:rsid w:val="00921074"/>
    <w:rsid w:val="009D3FD5"/>
    <w:rsid w:val="00A50216"/>
    <w:rsid w:val="00AD5665"/>
    <w:rsid w:val="00AF4F4D"/>
    <w:rsid w:val="00AF7F1F"/>
    <w:rsid w:val="00B323CE"/>
    <w:rsid w:val="00BA01AD"/>
    <w:rsid w:val="00BA2CDB"/>
    <w:rsid w:val="00BC557C"/>
    <w:rsid w:val="00BD7883"/>
    <w:rsid w:val="00BF4004"/>
    <w:rsid w:val="00C25BA9"/>
    <w:rsid w:val="00C27A85"/>
    <w:rsid w:val="00C3459D"/>
    <w:rsid w:val="00CC7B42"/>
    <w:rsid w:val="00CE42FF"/>
    <w:rsid w:val="00D477A7"/>
    <w:rsid w:val="00E04862"/>
    <w:rsid w:val="00EC7224"/>
    <w:rsid w:val="00F03F86"/>
    <w:rsid w:val="00F7233C"/>
    <w:rsid w:val="00FB54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F6AE6"/>
  <w15:chartTrackingRefBased/>
  <w15:docId w15:val="{52EE6533-FE62-46DC-8700-4728B4957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01AD"/>
    <w:pPr>
      <w:spacing w:after="0" w:line="240" w:lineRule="auto"/>
    </w:pPr>
    <w:rPr>
      <w:rFonts w:ascii="Times New Roman" w:eastAsia="Times New Roman" w:hAnsi="Times New Roman" w:cs="Times New Roman"/>
      <w:sz w:val="24"/>
      <w:szCs w:val="24"/>
      <w:lang w:eastAsia="pl-PL"/>
    </w:rPr>
  </w:style>
  <w:style w:type="paragraph" w:styleId="Nagwek1">
    <w:name w:val="heading 1"/>
    <w:aliases w:val="Paragraf w umowie"/>
    <w:basedOn w:val="Normalny"/>
    <w:next w:val="Normalny"/>
    <w:link w:val="Nagwek1Znak"/>
    <w:qFormat/>
    <w:rsid w:val="00BA01AD"/>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BA01A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01A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01AD"/>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BA01AD"/>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BA01AD"/>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BA01AD"/>
    <w:pPr>
      <w:keepNext/>
      <w:jc w:val="center"/>
      <w:outlineLvl w:val="6"/>
    </w:pPr>
    <w:rPr>
      <w:b/>
      <w:i/>
      <w:smallCaps/>
      <w:sz w:val="32"/>
      <w:szCs w:val="20"/>
    </w:rPr>
  </w:style>
  <w:style w:type="paragraph" w:styleId="Nagwek9">
    <w:name w:val="heading 9"/>
    <w:basedOn w:val="Normalny"/>
    <w:next w:val="Normalny"/>
    <w:link w:val="Nagwek9Znak"/>
    <w:qFormat/>
    <w:rsid w:val="00BA01AD"/>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aragraf w umowie Znak"/>
    <w:basedOn w:val="Domylnaczcionkaakapitu"/>
    <w:link w:val="Nagwek1"/>
    <w:rsid w:val="00BA01AD"/>
    <w:rPr>
      <w:rFonts w:ascii="Calibri Light" w:eastAsia="Times New Roman" w:hAnsi="Calibri Light" w:cs="Times New Roman"/>
      <w:b/>
      <w:bCs/>
      <w:kern w:val="32"/>
      <w:sz w:val="32"/>
      <w:szCs w:val="32"/>
      <w:lang w:val="x-none" w:eastAsia="x-none"/>
    </w:rPr>
  </w:style>
  <w:style w:type="character" w:customStyle="1" w:styleId="Nagwek2Znak">
    <w:name w:val="Nagłówek 2 Znak"/>
    <w:basedOn w:val="Domylnaczcionkaakapitu"/>
    <w:link w:val="Nagwek2"/>
    <w:rsid w:val="00BA01AD"/>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01A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01AD"/>
    <w:rPr>
      <w:rFonts w:ascii="Arial" w:eastAsia="Times New Roman" w:hAnsi="Arial" w:cs="Times New Roman"/>
      <w:b/>
      <w:sz w:val="20"/>
      <w:szCs w:val="20"/>
      <w:lang w:eastAsia="pl-PL"/>
    </w:rPr>
  </w:style>
  <w:style w:type="character" w:customStyle="1" w:styleId="Nagwek5Znak">
    <w:name w:val="Nagłówek 5 Znak"/>
    <w:basedOn w:val="Domylnaczcionkaakapitu"/>
    <w:link w:val="Nagwek5"/>
    <w:uiPriority w:val="99"/>
    <w:rsid w:val="00BA01AD"/>
    <w:rPr>
      <w:rFonts w:ascii="Times New Roman" w:eastAsia="Times New Roman" w:hAnsi="Times New Roman" w:cs="Times New Roman"/>
      <w:b/>
      <w:bCs/>
      <w:i/>
      <w:iCs/>
      <w:sz w:val="26"/>
      <w:szCs w:val="26"/>
      <w:lang w:val="x-none" w:eastAsia="x-none"/>
    </w:rPr>
  </w:style>
  <w:style w:type="character" w:customStyle="1" w:styleId="Nagwek6Znak">
    <w:name w:val="Nagłówek 6 Znak"/>
    <w:basedOn w:val="Domylnaczcionkaakapitu"/>
    <w:link w:val="Nagwek6"/>
    <w:rsid w:val="00BA01AD"/>
    <w:rPr>
      <w:rFonts w:ascii="Arial" w:eastAsia="Arial Unicode MS" w:hAnsi="Arial" w:cs="Times New Roman"/>
      <w:b/>
      <w:sz w:val="20"/>
      <w:szCs w:val="20"/>
      <w:lang w:eastAsia="pl-PL"/>
    </w:rPr>
  </w:style>
  <w:style w:type="character" w:customStyle="1" w:styleId="Nagwek7Znak">
    <w:name w:val="Nagłówek 7 Znak"/>
    <w:basedOn w:val="Domylnaczcionkaakapitu"/>
    <w:link w:val="Nagwek7"/>
    <w:rsid w:val="00BA01AD"/>
    <w:rPr>
      <w:rFonts w:ascii="Times New Roman" w:eastAsia="Times New Roman" w:hAnsi="Times New Roman" w:cs="Times New Roman"/>
      <w:b/>
      <w:i/>
      <w:smallCaps/>
      <w:sz w:val="32"/>
      <w:szCs w:val="20"/>
      <w:lang w:eastAsia="pl-PL"/>
    </w:rPr>
  </w:style>
  <w:style w:type="character" w:customStyle="1" w:styleId="Nagwek9Znak">
    <w:name w:val="Nagłówek 9 Znak"/>
    <w:basedOn w:val="Domylnaczcionkaakapitu"/>
    <w:link w:val="Nagwek9"/>
    <w:rsid w:val="00BA01AD"/>
    <w:rPr>
      <w:rFonts w:ascii="Times New Roman" w:eastAsia="Times New Roman" w:hAnsi="Times New Roman" w:cs="Times New Roman"/>
      <w:b/>
      <w:smallCaps/>
      <w:sz w:val="32"/>
      <w:szCs w:val="20"/>
      <w:lang w:eastAsia="pl-PL"/>
    </w:rPr>
  </w:style>
  <w:style w:type="paragraph" w:styleId="Tekstpodstawowy2">
    <w:name w:val="Body Text 2"/>
    <w:basedOn w:val="Normalny"/>
    <w:link w:val="Tekstpodstawowy2Znak1"/>
    <w:rsid w:val="00BA01AD"/>
    <w:pPr>
      <w:jc w:val="both"/>
    </w:pPr>
    <w:rPr>
      <w:rFonts w:ascii="Arial" w:hAnsi="Arial"/>
      <w:szCs w:val="20"/>
    </w:rPr>
  </w:style>
  <w:style w:type="character" w:customStyle="1" w:styleId="Tekstpodstawowy2Znak">
    <w:name w:val="Tekst podstawowy 2 Znak"/>
    <w:basedOn w:val="Domylnaczcionkaakapitu"/>
    <w:rsid w:val="00BA01AD"/>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BA01AD"/>
    <w:rPr>
      <w:rFonts w:ascii="Arial" w:hAnsi="Arial"/>
      <w:szCs w:val="20"/>
    </w:rPr>
  </w:style>
  <w:style w:type="character" w:customStyle="1" w:styleId="TekstpodstawowyZnak">
    <w:name w:val="Tekst podstawowy Znak"/>
    <w:basedOn w:val="Domylnaczcionkaakapitu"/>
    <w:link w:val="Tekstpodstawowy"/>
    <w:rsid w:val="00BA01AD"/>
    <w:rPr>
      <w:rFonts w:ascii="Arial" w:eastAsia="Times New Roman" w:hAnsi="Arial" w:cs="Times New Roman"/>
      <w:sz w:val="24"/>
      <w:szCs w:val="20"/>
      <w:lang w:eastAsia="pl-PL"/>
    </w:rPr>
  </w:style>
  <w:style w:type="character" w:styleId="Hipercze">
    <w:name w:val="Hyperlink"/>
    <w:uiPriority w:val="99"/>
    <w:rsid w:val="00BA01AD"/>
    <w:rPr>
      <w:color w:val="0000FF"/>
      <w:u w:val="single"/>
    </w:rPr>
  </w:style>
  <w:style w:type="paragraph" w:styleId="Nagwek">
    <w:name w:val="header"/>
    <w:basedOn w:val="Normalny"/>
    <w:link w:val="NagwekZnak"/>
    <w:rsid w:val="00BA01AD"/>
    <w:pPr>
      <w:tabs>
        <w:tab w:val="center" w:pos="4536"/>
        <w:tab w:val="right" w:pos="9072"/>
      </w:tabs>
    </w:pPr>
    <w:rPr>
      <w:sz w:val="20"/>
      <w:szCs w:val="20"/>
    </w:rPr>
  </w:style>
  <w:style w:type="character" w:customStyle="1" w:styleId="NagwekZnak">
    <w:name w:val="Nagłówek Znak"/>
    <w:basedOn w:val="Domylnaczcionkaakapitu"/>
    <w:link w:val="Nagwek"/>
    <w:rsid w:val="00BA01AD"/>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BA01AD"/>
    <w:pPr>
      <w:suppressAutoHyphens/>
      <w:ind w:left="360"/>
      <w:jc w:val="both"/>
    </w:pPr>
    <w:rPr>
      <w:rFonts w:ascii="Tahoma" w:hAnsi="Tahoma" w:cs="Tahoma"/>
      <w:sz w:val="20"/>
      <w:szCs w:val="20"/>
    </w:rPr>
  </w:style>
  <w:style w:type="character" w:customStyle="1" w:styleId="Tekstpodstawowywcity3Znak">
    <w:name w:val="Tekst podstawowy wcięty 3 Znak"/>
    <w:basedOn w:val="Domylnaczcionkaakapitu"/>
    <w:link w:val="Tekstpodstawowywcity3"/>
    <w:rsid w:val="00BA01AD"/>
    <w:rPr>
      <w:rFonts w:ascii="Tahoma" w:eastAsia="Times New Roman" w:hAnsi="Tahoma" w:cs="Tahoma"/>
      <w:sz w:val="20"/>
      <w:szCs w:val="20"/>
      <w:lang w:eastAsia="pl-PL"/>
    </w:rPr>
  </w:style>
  <w:style w:type="paragraph" w:styleId="Tekstpodstawowy3">
    <w:name w:val="Body Text 3"/>
    <w:basedOn w:val="Normalny"/>
    <w:link w:val="Tekstpodstawowy3Znak"/>
    <w:rsid w:val="00BA01AD"/>
    <w:rPr>
      <w:rFonts w:ascii="Bookman Old Style" w:hAnsi="Bookman Old Style"/>
      <w:b/>
      <w:szCs w:val="20"/>
    </w:rPr>
  </w:style>
  <w:style w:type="character" w:customStyle="1" w:styleId="Tekstpodstawowy3Znak">
    <w:name w:val="Tekst podstawowy 3 Znak"/>
    <w:basedOn w:val="Domylnaczcionkaakapitu"/>
    <w:link w:val="Tekstpodstawowy3"/>
    <w:rsid w:val="00BA01AD"/>
    <w:rPr>
      <w:rFonts w:ascii="Bookman Old Style" w:eastAsia="Times New Roman" w:hAnsi="Bookman Old Style" w:cs="Times New Roman"/>
      <w:b/>
      <w:sz w:val="24"/>
      <w:szCs w:val="20"/>
      <w:lang w:eastAsia="pl-PL"/>
    </w:rPr>
  </w:style>
  <w:style w:type="paragraph" w:customStyle="1" w:styleId="ust">
    <w:name w:val="ust"/>
    <w:rsid w:val="00BA01AD"/>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Numerstrony">
    <w:name w:val="page number"/>
    <w:basedOn w:val="Domylnaczcionkaakapitu"/>
    <w:rsid w:val="00BA01AD"/>
  </w:style>
  <w:style w:type="paragraph" w:styleId="Stopka">
    <w:name w:val="footer"/>
    <w:basedOn w:val="Normalny"/>
    <w:link w:val="StopkaZnak"/>
    <w:rsid w:val="00BA01AD"/>
    <w:pPr>
      <w:tabs>
        <w:tab w:val="center" w:pos="4536"/>
        <w:tab w:val="right" w:pos="9072"/>
      </w:tabs>
    </w:pPr>
    <w:rPr>
      <w:sz w:val="20"/>
      <w:szCs w:val="20"/>
    </w:rPr>
  </w:style>
  <w:style w:type="character" w:customStyle="1" w:styleId="StopkaZnak">
    <w:name w:val="Stopka Znak"/>
    <w:basedOn w:val="Domylnaczcionkaakapitu"/>
    <w:link w:val="Stopka"/>
    <w:rsid w:val="00BA01AD"/>
    <w:rPr>
      <w:rFonts w:ascii="Times New Roman" w:eastAsia="Times New Roman" w:hAnsi="Times New Roman" w:cs="Times New Roman"/>
      <w:sz w:val="20"/>
      <w:szCs w:val="20"/>
      <w:lang w:eastAsia="pl-PL"/>
    </w:rPr>
  </w:style>
  <w:style w:type="table" w:styleId="Tabela-Siatka">
    <w:name w:val="Table Grid"/>
    <w:basedOn w:val="Standardowy"/>
    <w:rsid w:val="00BA01A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BA01AD"/>
    <w:rPr>
      <w:rFonts w:ascii="Tahoma" w:hAnsi="Tahoma" w:cs="Tahoma"/>
      <w:sz w:val="16"/>
      <w:szCs w:val="16"/>
    </w:rPr>
  </w:style>
  <w:style w:type="character" w:customStyle="1" w:styleId="TekstdymkaZnak">
    <w:name w:val="Tekst dymka Znak"/>
    <w:basedOn w:val="Domylnaczcionkaakapitu"/>
    <w:link w:val="Tekstdymka"/>
    <w:semiHidden/>
    <w:rsid w:val="00BA01AD"/>
    <w:rPr>
      <w:rFonts w:ascii="Tahoma" w:eastAsia="Times New Roman" w:hAnsi="Tahoma" w:cs="Tahoma"/>
      <w:sz w:val="16"/>
      <w:szCs w:val="16"/>
      <w:lang w:eastAsia="pl-PL"/>
    </w:rPr>
  </w:style>
  <w:style w:type="paragraph" w:customStyle="1" w:styleId="1">
    <w:name w:val="1"/>
    <w:basedOn w:val="Normalny"/>
    <w:rsid w:val="00BA01AD"/>
    <w:rPr>
      <w:rFonts w:ascii="Arial" w:hAnsi="Arial" w:cs="Arial"/>
    </w:rPr>
  </w:style>
  <w:style w:type="paragraph" w:customStyle="1" w:styleId="Default">
    <w:name w:val="Default"/>
    <w:rsid w:val="00BA01A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ytu">
    <w:name w:val="Title"/>
    <w:basedOn w:val="Normalny"/>
    <w:link w:val="TytuZnak"/>
    <w:qFormat/>
    <w:rsid w:val="00BA01AD"/>
    <w:pPr>
      <w:jc w:val="center"/>
    </w:pPr>
    <w:rPr>
      <w:b/>
      <w:szCs w:val="20"/>
    </w:rPr>
  </w:style>
  <w:style w:type="character" w:customStyle="1" w:styleId="TytuZnak">
    <w:name w:val="Tytuł Znak"/>
    <w:basedOn w:val="Domylnaczcionkaakapitu"/>
    <w:link w:val="Tytu"/>
    <w:rsid w:val="00BA01AD"/>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BA01AD"/>
    <w:pPr>
      <w:spacing w:after="120"/>
      <w:ind w:left="283"/>
    </w:pPr>
  </w:style>
  <w:style w:type="character" w:customStyle="1" w:styleId="TekstpodstawowywcityZnak">
    <w:name w:val="Tekst podstawowy wcięty Znak"/>
    <w:basedOn w:val="Domylnaczcionkaakapitu"/>
    <w:link w:val="Tekstpodstawowywcity"/>
    <w:rsid w:val="00BA01AD"/>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BA01AD"/>
    <w:rPr>
      <w:sz w:val="20"/>
      <w:szCs w:val="20"/>
    </w:rPr>
  </w:style>
  <w:style w:type="character" w:customStyle="1" w:styleId="TekstkomentarzaZnak">
    <w:name w:val="Tekst komentarza Znak"/>
    <w:basedOn w:val="Domylnaczcionkaakapitu"/>
    <w:link w:val="Tekstkomentarza"/>
    <w:rsid w:val="00BA01AD"/>
    <w:rPr>
      <w:rFonts w:ascii="Times New Roman" w:eastAsia="Times New Roman" w:hAnsi="Times New Roman" w:cs="Times New Roman"/>
      <w:sz w:val="20"/>
      <w:szCs w:val="20"/>
      <w:lang w:eastAsia="pl-PL"/>
    </w:rPr>
  </w:style>
  <w:style w:type="paragraph" w:styleId="Zwykytekst">
    <w:name w:val="Plain Text"/>
    <w:basedOn w:val="Normalny"/>
    <w:link w:val="ZwykytekstZnak"/>
    <w:rsid w:val="00BA01AD"/>
    <w:pPr>
      <w:spacing w:line="360" w:lineRule="auto"/>
      <w:jc w:val="both"/>
    </w:pPr>
    <w:rPr>
      <w:rFonts w:ascii="Courier New" w:hAnsi="Courier New"/>
      <w:sz w:val="20"/>
      <w:szCs w:val="20"/>
    </w:rPr>
  </w:style>
  <w:style w:type="character" w:customStyle="1" w:styleId="ZwykytekstZnak">
    <w:name w:val="Zwykły tekst Znak"/>
    <w:basedOn w:val="Domylnaczcionkaakapitu"/>
    <w:link w:val="Zwykytekst"/>
    <w:rsid w:val="00BA01AD"/>
    <w:rPr>
      <w:rFonts w:ascii="Courier New" w:eastAsia="Times New Roman" w:hAnsi="Courier New" w:cs="Times New Roman"/>
      <w:sz w:val="20"/>
      <w:szCs w:val="20"/>
      <w:lang w:eastAsia="pl-PL"/>
    </w:rPr>
  </w:style>
  <w:style w:type="paragraph" w:customStyle="1" w:styleId="Akapitzlist1">
    <w:name w:val="Akapit z listą1"/>
    <w:basedOn w:val="Normalny"/>
    <w:rsid w:val="00BA01AD"/>
    <w:pPr>
      <w:spacing w:after="200" w:line="276" w:lineRule="auto"/>
      <w:ind w:left="720"/>
    </w:pPr>
    <w:rPr>
      <w:rFonts w:ascii="Calibri" w:hAnsi="Calibri"/>
      <w:sz w:val="22"/>
      <w:szCs w:val="22"/>
      <w:lang w:eastAsia="en-US"/>
    </w:rPr>
  </w:style>
  <w:style w:type="character" w:customStyle="1" w:styleId="HeaderChar">
    <w:name w:val="Header Char"/>
    <w:locked/>
    <w:rsid w:val="00BA01AD"/>
    <w:rPr>
      <w:rFonts w:ascii="Times New Roman" w:eastAsia="SimSun" w:hAnsi="Times New Roman" w:cs="Times New Roman"/>
      <w:sz w:val="20"/>
      <w:szCs w:val="20"/>
      <w:lang w:val="x-none" w:eastAsia="pl-PL"/>
    </w:rPr>
  </w:style>
  <w:style w:type="paragraph" w:customStyle="1" w:styleId="Bezodstpw1">
    <w:name w:val="Bez odstępów1"/>
    <w:rsid w:val="00BA01AD"/>
    <w:pPr>
      <w:spacing w:after="0" w:line="240" w:lineRule="auto"/>
    </w:pPr>
    <w:rPr>
      <w:rFonts w:ascii="Times New Roman" w:eastAsia="Calibri" w:hAnsi="Times New Roman" w:cs="Times New Roman"/>
      <w:sz w:val="24"/>
      <w:szCs w:val="24"/>
      <w:lang w:eastAsia="pl-PL"/>
    </w:rPr>
  </w:style>
  <w:style w:type="paragraph" w:customStyle="1" w:styleId="Normalny1">
    <w:name w:val="Normalny1"/>
    <w:basedOn w:val="Normalny"/>
    <w:rsid w:val="00BA01AD"/>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BA01AD"/>
    <w:pPr>
      <w:spacing w:after="120" w:line="480" w:lineRule="auto"/>
      <w:ind w:left="283"/>
    </w:pPr>
  </w:style>
  <w:style w:type="character" w:customStyle="1" w:styleId="Tekstpodstawowywcity2Znak">
    <w:name w:val="Tekst podstawowy wcięty 2 Znak"/>
    <w:basedOn w:val="Domylnaczcionkaakapitu"/>
    <w:link w:val="Tekstpodstawowywcity2"/>
    <w:rsid w:val="00BA01AD"/>
    <w:rPr>
      <w:rFonts w:ascii="Times New Roman" w:eastAsia="Times New Roman" w:hAnsi="Times New Roman" w:cs="Times New Roman"/>
      <w:sz w:val="24"/>
      <w:szCs w:val="24"/>
      <w:lang w:eastAsia="pl-PL"/>
    </w:rPr>
  </w:style>
  <w:style w:type="paragraph" w:customStyle="1" w:styleId="Standardowy1">
    <w:name w:val="Standardowy1"/>
    <w:rsid w:val="00BA01A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WW-Tekstpodstawowy2">
    <w:name w:val="WW-Tekst podstawowy 2"/>
    <w:basedOn w:val="Normalny"/>
    <w:rsid w:val="00BA01AD"/>
    <w:pPr>
      <w:jc w:val="both"/>
    </w:pPr>
    <w:rPr>
      <w:rFonts w:ascii="Tahoma" w:hAnsi="Tahoma"/>
      <w:sz w:val="22"/>
      <w:szCs w:val="20"/>
    </w:rPr>
  </w:style>
  <w:style w:type="character" w:styleId="Pogrubienie">
    <w:name w:val="Strong"/>
    <w:aliases w:val="Normalny + 10 pt"/>
    <w:qFormat/>
    <w:rsid w:val="00BA01AD"/>
    <w:rPr>
      <w:b/>
      <w:bCs/>
    </w:rPr>
  </w:style>
  <w:style w:type="paragraph" w:styleId="Tekstprzypisukocowego">
    <w:name w:val="endnote text"/>
    <w:basedOn w:val="Normalny"/>
    <w:link w:val="TekstprzypisukocowegoZnak"/>
    <w:semiHidden/>
    <w:rsid w:val="00BA01AD"/>
    <w:rPr>
      <w:sz w:val="20"/>
      <w:szCs w:val="20"/>
    </w:rPr>
  </w:style>
  <w:style w:type="character" w:customStyle="1" w:styleId="TekstprzypisukocowegoZnak">
    <w:name w:val="Tekst przypisu końcowego Znak"/>
    <w:basedOn w:val="Domylnaczcionkaakapitu"/>
    <w:link w:val="Tekstprzypisukocowego"/>
    <w:semiHidden/>
    <w:rsid w:val="00BA01AD"/>
    <w:rPr>
      <w:rFonts w:ascii="Times New Roman" w:eastAsia="Times New Roman" w:hAnsi="Times New Roman" w:cs="Times New Roman"/>
      <w:sz w:val="20"/>
      <w:szCs w:val="20"/>
      <w:lang w:eastAsia="pl-PL"/>
    </w:rPr>
  </w:style>
  <w:style w:type="character" w:styleId="Odwoanieprzypisukocowego">
    <w:name w:val="endnote reference"/>
    <w:semiHidden/>
    <w:rsid w:val="00BA01AD"/>
    <w:rPr>
      <w:vertAlign w:val="superscript"/>
    </w:rPr>
  </w:style>
  <w:style w:type="paragraph" w:customStyle="1" w:styleId="ZnakZnakZnak">
    <w:name w:val="Znak Znak Znak"/>
    <w:basedOn w:val="Normalny"/>
    <w:rsid w:val="00BA01AD"/>
    <w:rPr>
      <w:rFonts w:ascii="Arial" w:hAnsi="Arial" w:cs="Arial"/>
    </w:rPr>
  </w:style>
  <w:style w:type="paragraph" w:customStyle="1" w:styleId="ZnakZnakZnakZnakZnakZnak">
    <w:name w:val="Znak Znak Znak Znak Znak Znak"/>
    <w:basedOn w:val="Normalny"/>
    <w:rsid w:val="00BA01AD"/>
    <w:rPr>
      <w:rFonts w:ascii="Arial" w:hAnsi="Arial" w:cs="Arial"/>
    </w:rPr>
  </w:style>
  <w:style w:type="paragraph" w:customStyle="1" w:styleId="ZnakZnak1ZnakZnakZnakZnakZnakZnak">
    <w:name w:val="Znak Znak1 Znak Znak Znak Znak Znak Znak"/>
    <w:basedOn w:val="Normalny"/>
    <w:rsid w:val="00BA01AD"/>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BA01AD"/>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BA01AD"/>
    <w:pPr>
      <w:suppressAutoHyphens/>
      <w:spacing w:after="0" w:line="240" w:lineRule="auto"/>
    </w:pPr>
    <w:rPr>
      <w:rFonts w:ascii="Calibri" w:eastAsia="Calibri" w:hAnsi="Calibri" w:cs="Times New Roman"/>
      <w:lang w:eastAsia="zh-CN"/>
    </w:rPr>
  </w:style>
  <w:style w:type="paragraph" w:customStyle="1" w:styleId="ZALACZNIKMALYCENTER">
    <w:name w:val="ZALACZNIK_MALY_CENTER"/>
    <w:rsid w:val="00BA01AD"/>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character" w:styleId="Odwoaniedokomentarza">
    <w:name w:val="annotation reference"/>
    <w:uiPriority w:val="99"/>
    <w:semiHidden/>
    <w:unhideWhenUsed/>
    <w:rsid w:val="00BA01AD"/>
    <w:rPr>
      <w:sz w:val="16"/>
      <w:szCs w:val="16"/>
    </w:rPr>
  </w:style>
  <w:style w:type="paragraph" w:styleId="Tematkomentarza">
    <w:name w:val="annotation subject"/>
    <w:basedOn w:val="Tekstkomentarza"/>
    <w:next w:val="Tekstkomentarza"/>
    <w:link w:val="TematkomentarzaZnak"/>
    <w:uiPriority w:val="99"/>
    <w:semiHidden/>
    <w:unhideWhenUsed/>
    <w:rsid w:val="00BA01AD"/>
    <w:rPr>
      <w:b/>
      <w:bCs/>
      <w:lang w:val="x-none" w:eastAsia="x-none"/>
    </w:rPr>
  </w:style>
  <w:style w:type="character" w:customStyle="1" w:styleId="TematkomentarzaZnak">
    <w:name w:val="Temat komentarza Znak"/>
    <w:basedOn w:val="TekstkomentarzaZnak"/>
    <w:link w:val="Tematkomentarza"/>
    <w:uiPriority w:val="99"/>
    <w:semiHidden/>
    <w:rsid w:val="00BA01AD"/>
    <w:rPr>
      <w:rFonts w:ascii="Times New Roman" w:eastAsia="Times New Roman" w:hAnsi="Times New Roman" w:cs="Times New Roman"/>
      <w:b/>
      <w:bCs/>
      <w:sz w:val="20"/>
      <w:szCs w:val="20"/>
      <w:lang w:val="x-none" w:eastAsia="x-none"/>
    </w:rPr>
  </w:style>
  <w:style w:type="paragraph" w:styleId="HTML-wstpniesformatowany">
    <w:name w:val="HTML Preformatted"/>
    <w:basedOn w:val="Normalny"/>
    <w:link w:val="HTML-wstpniesformatowanyZnak"/>
    <w:uiPriority w:val="99"/>
    <w:semiHidden/>
    <w:unhideWhenUsed/>
    <w:rsid w:val="00BA0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BA01AD"/>
    <w:rPr>
      <w:rFonts w:ascii="Courier New" w:eastAsia="Times New Roman" w:hAnsi="Courier New" w:cs="Times New Roman"/>
      <w:sz w:val="20"/>
      <w:szCs w:val="20"/>
      <w:lang w:val="x-none" w:eastAsia="x-none"/>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A01AD"/>
    <w:rPr>
      <w:rFonts w:ascii="Calibri" w:eastAsia="Calibri" w:hAnsi="Calibri" w:cs="Times New Roman"/>
      <w:lang w:val="x-none"/>
    </w:rPr>
  </w:style>
  <w:style w:type="paragraph" w:styleId="Tekstprzypisudolnego">
    <w:name w:val="footnote text"/>
    <w:basedOn w:val="Normalny"/>
    <w:link w:val="TekstprzypisudolnegoZnak"/>
    <w:uiPriority w:val="99"/>
    <w:rsid w:val="00BA01AD"/>
    <w:rPr>
      <w:sz w:val="20"/>
      <w:szCs w:val="20"/>
    </w:rPr>
  </w:style>
  <w:style w:type="character" w:customStyle="1" w:styleId="TekstprzypisudolnegoZnak">
    <w:name w:val="Tekst przypisu dolnego Znak"/>
    <w:basedOn w:val="Domylnaczcionkaakapitu"/>
    <w:link w:val="Tekstprzypisudolnego"/>
    <w:uiPriority w:val="99"/>
    <w:rsid w:val="00BA01AD"/>
    <w:rPr>
      <w:rFonts w:ascii="Times New Roman" w:eastAsia="Times New Roman" w:hAnsi="Times New Roman" w:cs="Times New Roman"/>
      <w:sz w:val="20"/>
      <w:szCs w:val="20"/>
      <w:lang w:eastAsia="pl-PL"/>
    </w:rPr>
  </w:style>
  <w:style w:type="paragraph" w:styleId="NormalnyWeb">
    <w:name w:val="Normal (Web)"/>
    <w:basedOn w:val="Normalny"/>
    <w:uiPriority w:val="99"/>
    <w:rsid w:val="00BA01AD"/>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BA01AD"/>
  </w:style>
  <w:style w:type="paragraph" w:customStyle="1" w:styleId="standard">
    <w:name w:val="standard"/>
    <w:basedOn w:val="Normalny"/>
    <w:rsid w:val="00BA01AD"/>
    <w:pPr>
      <w:spacing w:before="100" w:beforeAutospacing="1" w:after="100" w:afterAutospacing="1"/>
    </w:pPr>
  </w:style>
  <w:style w:type="character" w:styleId="Odwoanieprzypisudolnego">
    <w:name w:val="footnote reference"/>
    <w:uiPriority w:val="99"/>
    <w:unhideWhenUsed/>
    <w:rsid w:val="00BA01AD"/>
    <w:rPr>
      <w:vertAlign w:val="superscript"/>
    </w:rPr>
  </w:style>
  <w:style w:type="paragraph" w:customStyle="1" w:styleId="BodyTextIndentZnak">
    <w:name w:val="Body Text Indent Znak"/>
    <w:basedOn w:val="Normalny"/>
    <w:rsid w:val="00BA01AD"/>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BA01AD"/>
    <w:pPr>
      <w:spacing w:after="0" w:line="240" w:lineRule="auto"/>
    </w:pPr>
    <w:rPr>
      <w:rFonts w:ascii="Times New Roman" w:eastAsia="Times New Roman" w:hAnsi="Times New Roman" w:cs="Times New Roman"/>
      <w:sz w:val="24"/>
      <w:szCs w:val="24"/>
      <w:lang w:eastAsia="pl-PL"/>
    </w:rPr>
  </w:style>
  <w:style w:type="character" w:customStyle="1" w:styleId="DeltaViewInsertion">
    <w:name w:val="DeltaView Insertion"/>
    <w:rsid w:val="00BA01AD"/>
    <w:rPr>
      <w:b/>
      <w:i/>
      <w:spacing w:val="0"/>
    </w:rPr>
  </w:style>
  <w:style w:type="paragraph" w:customStyle="1" w:styleId="Standard0">
    <w:name w:val="Standard"/>
    <w:basedOn w:val="Normalny"/>
    <w:rsid w:val="00BA01AD"/>
    <w:pPr>
      <w:autoSpaceDN w:val="0"/>
    </w:pPr>
    <w:rPr>
      <w:rFonts w:eastAsia="Calibri"/>
      <w:lang w:eastAsia="zh-CN"/>
    </w:rPr>
  </w:style>
  <w:style w:type="character" w:customStyle="1" w:styleId="Tekstpodstawowy2Znak1">
    <w:name w:val="Tekst podstawowy 2 Znak1"/>
    <w:link w:val="Tekstpodstawowy2"/>
    <w:locked/>
    <w:rsid w:val="00BA01AD"/>
    <w:rPr>
      <w:rFonts w:ascii="Arial" w:eastAsia="Times New Roman" w:hAnsi="Arial" w:cs="Times New Roman"/>
      <w:sz w:val="24"/>
      <w:szCs w:val="20"/>
      <w:lang w:eastAsia="pl-PL"/>
    </w:rPr>
  </w:style>
  <w:style w:type="character" w:customStyle="1" w:styleId="Nierozpoznanawzmianka1">
    <w:name w:val="Nierozpoznana wzmianka1"/>
    <w:uiPriority w:val="99"/>
    <w:semiHidden/>
    <w:unhideWhenUsed/>
    <w:rsid w:val="00BA01AD"/>
    <w:rPr>
      <w:color w:val="605E5C"/>
      <w:shd w:val="clear" w:color="auto" w:fill="E1DFDD"/>
    </w:rPr>
  </w:style>
  <w:style w:type="paragraph" w:customStyle="1" w:styleId="Tre">
    <w:name w:val="Treść"/>
    <w:uiPriority w:val="99"/>
    <w:rsid w:val="00BA01AD"/>
    <w:pPr>
      <w:suppressAutoHyphens/>
      <w:spacing w:after="0" w:line="240" w:lineRule="auto"/>
    </w:pPr>
    <w:rPr>
      <w:rFonts w:ascii="Helvetica" w:eastAsia="Arial Unicode MS" w:hAnsi="Helvetica" w:cs="Arial Unicode MS"/>
      <w:color w:val="000000"/>
      <w:lang w:eastAsia="ar-SA"/>
    </w:rPr>
  </w:style>
  <w:style w:type="character" w:customStyle="1" w:styleId="FontStyle38">
    <w:name w:val="Font Style38"/>
    <w:rsid w:val="00BA01AD"/>
    <w:rPr>
      <w:rFonts w:ascii="Verdana" w:hAnsi="Verdana" w:cs="Verdana"/>
      <w:color w:val="000000"/>
      <w:sz w:val="10"/>
      <w:szCs w:val="10"/>
    </w:rPr>
  </w:style>
  <w:style w:type="paragraph" w:customStyle="1" w:styleId="Style3">
    <w:name w:val="Style3"/>
    <w:basedOn w:val="Normalny"/>
    <w:rsid w:val="00BA01AD"/>
    <w:pPr>
      <w:widowControl w:val="0"/>
      <w:suppressAutoHyphens/>
      <w:spacing w:line="100" w:lineRule="atLeast"/>
    </w:pPr>
    <w:rPr>
      <w:rFonts w:ascii="Verdana" w:eastAsia="SimSun" w:hAnsi="Verdana" w:cs="font1161"/>
      <w:kern w:val="1"/>
      <w:lang w:eastAsia="hi-IN" w:bidi="hi-IN"/>
    </w:rPr>
  </w:style>
  <w:style w:type="paragraph" w:customStyle="1" w:styleId="Style7">
    <w:name w:val="Style7"/>
    <w:basedOn w:val="Normalny"/>
    <w:rsid w:val="00BA01AD"/>
    <w:pPr>
      <w:widowControl w:val="0"/>
      <w:suppressAutoHyphens/>
      <w:spacing w:line="144" w:lineRule="exact"/>
    </w:pPr>
    <w:rPr>
      <w:rFonts w:ascii="Verdana" w:eastAsia="SimSun" w:hAnsi="Verdana" w:cs="font1161"/>
      <w:kern w:val="1"/>
      <w:lang w:eastAsia="hi-IN" w:bidi="hi-IN"/>
    </w:rPr>
  </w:style>
  <w:style w:type="paragraph" w:customStyle="1" w:styleId="Style4">
    <w:name w:val="Style4"/>
    <w:basedOn w:val="Normalny"/>
    <w:rsid w:val="00BA01AD"/>
    <w:pPr>
      <w:widowControl w:val="0"/>
      <w:suppressAutoHyphens/>
      <w:spacing w:line="100" w:lineRule="atLeast"/>
      <w:jc w:val="center"/>
    </w:pPr>
    <w:rPr>
      <w:rFonts w:ascii="Verdana" w:eastAsia="SimSun" w:hAnsi="Verdana" w:cs="font1161"/>
      <w:kern w:val="1"/>
      <w:lang w:eastAsia="hi-IN" w:bidi="hi-IN"/>
    </w:rPr>
  </w:style>
  <w:style w:type="paragraph" w:customStyle="1" w:styleId="Style14">
    <w:name w:val="Style14"/>
    <w:basedOn w:val="Normalny"/>
    <w:rsid w:val="00BA01AD"/>
    <w:pPr>
      <w:widowControl w:val="0"/>
      <w:suppressAutoHyphens/>
      <w:spacing w:line="100" w:lineRule="atLeast"/>
    </w:pPr>
    <w:rPr>
      <w:rFonts w:ascii="Verdana" w:eastAsia="SimSun" w:hAnsi="Verdana" w:cs="font1161"/>
      <w:kern w:val="1"/>
      <w:lang w:eastAsia="hi-IN" w:bidi="hi-IN"/>
    </w:rPr>
  </w:style>
  <w:style w:type="numbering" w:customStyle="1" w:styleId="Bezlisty1">
    <w:name w:val="Bez listy1"/>
    <w:next w:val="Bezlisty"/>
    <w:semiHidden/>
    <w:rsid w:val="00BA01AD"/>
  </w:style>
  <w:style w:type="paragraph" w:customStyle="1" w:styleId="Zawartotabeli">
    <w:name w:val="Zawartość tabeli"/>
    <w:basedOn w:val="Normalny"/>
    <w:rsid w:val="00BA01AD"/>
    <w:pPr>
      <w:suppressLineNumbers/>
      <w:suppressAutoHyphens/>
    </w:pPr>
    <w:rPr>
      <w:rFonts w:ascii="Garamond" w:hAnsi="Garamond"/>
      <w:szCs w:val="20"/>
      <w:lang w:eastAsia="ar-SA"/>
    </w:rPr>
  </w:style>
  <w:style w:type="paragraph" w:customStyle="1" w:styleId="Style10">
    <w:name w:val="Style10"/>
    <w:basedOn w:val="Normalny"/>
    <w:rsid w:val="00BA01AD"/>
    <w:pPr>
      <w:widowControl w:val="0"/>
      <w:autoSpaceDE w:val="0"/>
      <w:autoSpaceDN w:val="0"/>
      <w:adjustRightInd w:val="0"/>
      <w:jc w:val="center"/>
    </w:pPr>
    <w:rPr>
      <w:rFonts w:ascii="Trebuchet MS" w:hAnsi="Trebuchet MS"/>
    </w:rPr>
  </w:style>
  <w:style w:type="paragraph" w:customStyle="1" w:styleId="Domylny">
    <w:name w:val="Domyślny"/>
    <w:qFormat/>
    <w:rsid w:val="00BA01AD"/>
    <w:pPr>
      <w:suppressAutoHyphens/>
      <w:spacing w:after="200" w:line="276" w:lineRule="auto"/>
    </w:pPr>
    <w:rPr>
      <w:rFonts w:ascii="Times New Roman" w:eastAsia="Arial Unicode MS" w:hAnsi="Times New Roman" w:cs="Arial Unicode MS"/>
      <w:color w:val="00000A"/>
      <w:sz w:val="24"/>
      <w:szCs w:val="24"/>
      <w:u w:color="00000A"/>
      <w:lang w:eastAsia="pl-PL"/>
    </w:rPr>
  </w:style>
  <w:style w:type="paragraph" w:customStyle="1" w:styleId="ZALACZNIK-Wyliczenie2-x">
    <w:name w:val="ZALACZNIK_-Wyliczenie 2 - (x)"/>
    <w:rsid w:val="00BA01AD"/>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numbering" w:customStyle="1" w:styleId="Bezlisty2">
    <w:name w:val="Bez listy2"/>
    <w:next w:val="Bezlisty"/>
    <w:semiHidden/>
    <w:rsid w:val="00BA01AD"/>
  </w:style>
  <w:style w:type="character" w:customStyle="1" w:styleId="A8">
    <w:name w:val="A8"/>
    <w:rsid w:val="00BA01AD"/>
    <w:rPr>
      <w:rFonts w:ascii="AmplitudeCE Book" w:hAnsi="AmplitudeCE Book" w:cs="AmplitudeCE Book"/>
      <w:color w:val="000000"/>
      <w:sz w:val="16"/>
      <w:szCs w:val="16"/>
    </w:rPr>
  </w:style>
  <w:style w:type="character" w:customStyle="1" w:styleId="A4">
    <w:name w:val="A4"/>
    <w:rsid w:val="00BA01AD"/>
    <w:rPr>
      <w:rFonts w:ascii="AmplitudePl Book" w:hAnsi="AmplitudePl Book" w:cs="AmplitudePl Book"/>
      <w:color w:val="000000"/>
      <w:sz w:val="20"/>
      <w:szCs w:val="20"/>
    </w:rPr>
  </w:style>
  <w:style w:type="paragraph" w:customStyle="1" w:styleId="StylBookmanOldStyleInterliniaWielokrotne115wrs1">
    <w:name w:val="Styl Bookman Old Style Interlinia:  Wielokrotne 115 wrs1"/>
    <w:basedOn w:val="Normalny"/>
    <w:uiPriority w:val="99"/>
    <w:rsid w:val="00BA01AD"/>
    <w:pPr>
      <w:suppressAutoHyphens/>
      <w:spacing w:after="58" w:line="276" w:lineRule="auto"/>
      <w:jc w:val="center"/>
    </w:pPr>
    <w:rPr>
      <w:rFonts w:ascii="Bookman Old Style" w:hAnsi="Bookman Old Style" w:cs="Bookman Old Style"/>
      <w:sz w:val="20"/>
      <w:szCs w:val="20"/>
      <w:lang w:eastAsia="ar-SA"/>
    </w:rPr>
  </w:style>
  <w:style w:type="paragraph" w:customStyle="1" w:styleId="StylBookmanOldStyleInterliniaWielokrotne115wrs2">
    <w:name w:val="Styl Bookman Old Style Interlinia:  Wielokrotne 115 wrs2"/>
    <w:basedOn w:val="Normalny"/>
    <w:uiPriority w:val="99"/>
    <w:rsid w:val="00BA01AD"/>
    <w:pPr>
      <w:suppressAutoHyphens/>
      <w:spacing w:line="276" w:lineRule="auto"/>
    </w:pPr>
    <w:rPr>
      <w:rFonts w:ascii="Bookman Old Style" w:hAnsi="Bookman Old Style" w:cs="Bookman Old Style"/>
      <w:sz w:val="20"/>
      <w:szCs w:val="20"/>
      <w:lang w:eastAsia="ar-SA"/>
    </w:rPr>
  </w:style>
  <w:style w:type="paragraph" w:customStyle="1" w:styleId="NormalnyBookmanOldStyle">
    <w:name w:val="Normalny + Bookman Old Style"/>
    <w:aliases w:val="Po:  2,9 pt,Interlinia:  Wielokrotne 1,15 wrs,Wyjustowany,Interlinia:  Wi..."/>
    <w:basedOn w:val="StylBookmanOldStyleInterliniaWielokrotne115wrs2"/>
    <w:rsid w:val="00BA01AD"/>
  </w:style>
  <w:style w:type="paragraph" w:customStyle="1" w:styleId="xmsobodytext">
    <w:name w:val="x_msobodytext"/>
    <w:basedOn w:val="Normalny"/>
    <w:rsid w:val="00733B4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4361735">
      <w:bodyDiv w:val="1"/>
      <w:marLeft w:val="0"/>
      <w:marRight w:val="0"/>
      <w:marTop w:val="0"/>
      <w:marBottom w:val="0"/>
      <w:divBdr>
        <w:top w:val="none" w:sz="0" w:space="0" w:color="auto"/>
        <w:left w:val="none" w:sz="0" w:space="0" w:color="auto"/>
        <w:bottom w:val="none" w:sz="0" w:space="0" w:color="auto"/>
        <w:right w:val="none" w:sz="0" w:space="0" w:color="auto"/>
      </w:divBdr>
    </w:div>
    <w:div w:id="1230458812">
      <w:bodyDiv w:val="1"/>
      <w:marLeft w:val="0"/>
      <w:marRight w:val="0"/>
      <w:marTop w:val="0"/>
      <w:marBottom w:val="0"/>
      <w:divBdr>
        <w:top w:val="none" w:sz="0" w:space="0" w:color="auto"/>
        <w:left w:val="none" w:sz="0" w:space="0" w:color="auto"/>
        <w:bottom w:val="none" w:sz="0" w:space="0" w:color="auto"/>
        <w:right w:val="none" w:sz="0" w:space="0" w:color="auto"/>
      </w:divBdr>
    </w:div>
    <w:div w:id="1396246828">
      <w:bodyDiv w:val="1"/>
      <w:marLeft w:val="0"/>
      <w:marRight w:val="0"/>
      <w:marTop w:val="0"/>
      <w:marBottom w:val="0"/>
      <w:divBdr>
        <w:top w:val="none" w:sz="0" w:space="0" w:color="auto"/>
        <w:left w:val="none" w:sz="0" w:space="0" w:color="auto"/>
        <w:bottom w:val="none" w:sz="0" w:space="0" w:color="auto"/>
        <w:right w:val="none" w:sz="0" w:space="0" w:color="auto"/>
      </w:divBdr>
    </w:div>
    <w:div w:id="1442603601">
      <w:bodyDiv w:val="1"/>
      <w:marLeft w:val="0"/>
      <w:marRight w:val="0"/>
      <w:marTop w:val="0"/>
      <w:marBottom w:val="0"/>
      <w:divBdr>
        <w:top w:val="none" w:sz="0" w:space="0" w:color="auto"/>
        <w:left w:val="none" w:sz="0" w:space="0" w:color="auto"/>
        <w:bottom w:val="none" w:sz="0" w:space="0" w:color="auto"/>
        <w:right w:val="none" w:sz="0" w:space="0" w:color="auto"/>
      </w:divBdr>
    </w:div>
    <w:div w:id="1443113786">
      <w:bodyDiv w:val="1"/>
      <w:marLeft w:val="0"/>
      <w:marRight w:val="0"/>
      <w:marTop w:val="0"/>
      <w:marBottom w:val="0"/>
      <w:divBdr>
        <w:top w:val="none" w:sz="0" w:space="0" w:color="auto"/>
        <w:left w:val="none" w:sz="0" w:space="0" w:color="auto"/>
        <w:bottom w:val="none" w:sz="0" w:space="0" w:color="auto"/>
        <w:right w:val="none" w:sz="0" w:space="0" w:color="auto"/>
      </w:divBdr>
    </w:div>
    <w:div w:id="1567760053">
      <w:bodyDiv w:val="1"/>
      <w:marLeft w:val="0"/>
      <w:marRight w:val="0"/>
      <w:marTop w:val="0"/>
      <w:marBottom w:val="0"/>
      <w:divBdr>
        <w:top w:val="none" w:sz="0" w:space="0" w:color="auto"/>
        <w:left w:val="none" w:sz="0" w:space="0" w:color="auto"/>
        <w:bottom w:val="none" w:sz="0" w:space="0" w:color="auto"/>
        <w:right w:val="none" w:sz="0" w:space="0" w:color="auto"/>
      </w:divBdr>
    </w:div>
    <w:div w:id="158787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rlicki.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comments" Target="comments.xm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s://platformazakupowa.pl/pn/barlicki" TargetMode="External"/><Relationship Id="rId33" Type="http://schemas.openxmlformats.org/officeDocument/2006/relationships/hyperlink" Target="https://efaktura.gov.pl"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www.nccert.pl/" TargetMode="External"/><Relationship Id="rId29" Type="http://schemas.openxmlformats.org/officeDocument/2006/relationships/hyperlink" Target="mailto:iod@barlicki.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platformazakupowa.pl" TargetMode="External"/><Relationship Id="rId32" Type="http://schemas.openxmlformats.org/officeDocument/2006/relationships/hyperlink" Target="mailto:sekcja.aparatury@barlicki.pl" TargetMode="External"/><Relationship Id="rId37" Type="http://schemas.microsoft.com/office/2018/08/relationships/commentsExtensible" Target="commentsExtensible.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mailto:sekcja.aparatury@barlicki.pl" TargetMode="External"/><Relationship Id="rId28" Type="http://schemas.openxmlformats.org/officeDocument/2006/relationships/hyperlink" Target="https://platformazakupowa.pl/strona/45-instrukcje" TargetMode="Externa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yperlink" Target="mailto:sekcja.aparatury@barlicki.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mailto:sekcja.aparatury@barlicki.pl." TargetMode="External"/><Relationship Id="rId35" Type="http://schemas.microsoft.com/office/2011/relationships/commentsExtended" Target="commentsExtended.xm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7C67B6-264A-40E7-820E-F1D6368981BC}">
  <ds:schemaRefs>
    <ds:schemaRef ds:uri="http://schemas.microsoft.com/office/infopath/2007/PartnerControls"/>
    <ds:schemaRef ds:uri="http://schemas.microsoft.com/office/2006/documentManagement/types"/>
    <ds:schemaRef ds:uri="http://www.w3.org/XML/1998/namespace"/>
    <ds:schemaRef ds:uri="http://purl.org/dc/terms/"/>
    <ds:schemaRef ds:uri="http://purl.org/dc/dcmitype/"/>
    <ds:schemaRef ds:uri="5a59a2c8-6b59-4608-91ae-7f67cf10f571"/>
    <ds:schemaRef ds:uri="2eda6dc7-aa54-4401-85b6-72a298076878"/>
    <ds:schemaRef ds:uri="http://purl.org/dc/elements/1.1/"/>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41473FBC-FD0A-4A41-8CEB-0A2388156B63}">
  <ds:schemaRefs>
    <ds:schemaRef ds:uri="http://schemas.microsoft.com/sharepoint/v3/contenttype/forms"/>
  </ds:schemaRefs>
</ds:datastoreItem>
</file>

<file path=customXml/itemProps3.xml><?xml version="1.0" encoding="utf-8"?>
<ds:datastoreItem xmlns:ds="http://schemas.openxmlformats.org/officeDocument/2006/customXml" ds:itemID="{5BDF5B6C-D9AF-49A7-81FE-A44BE6F7D115}">
  <ds:schemaRefs>
    <ds:schemaRef ds:uri="http://schemas.openxmlformats.org/officeDocument/2006/bibliography"/>
  </ds:schemaRefs>
</ds:datastoreItem>
</file>

<file path=customXml/itemProps4.xml><?xml version="1.0" encoding="utf-8"?>
<ds:datastoreItem xmlns:ds="http://schemas.openxmlformats.org/officeDocument/2006/customXml" ds:itemID="{E72303D0-95DC-4354-9667-71B674C3B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53</Pages>
  <Words>25201</Words>
  <Characters>151212</Characters>
  <Application>Microsoft Office Word</Application>
  <DocSecurity>0</DocSecurity>
  <Lines>1260</Lines>
  <Paragraphs>352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Niedzialkowska</dc:creator>
  <cp:keywords/>
  <dc:description/>
  <cp:lastModifiedBy>Marta Kieras</cp:lastModifiedBy>
  <cp:revision>5</cp:revision>
  <dcterms:created xsi:type="dcterms:W3CDTF">2024-08-20T10:08:00Z</dcterms:created>
  <dcterms:modified xsi:type="dcterms:W3CDTF">2024-08-26T12:04:00Z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0x010100AA29B8181741DA4FBFFB7A2D81327EE9</vt:lpwstr>
  </property>
  <property fmtid="{D5CDD505-2E9C-101B-9397-08002B2CF9AE}" pid="3" name="MediaServiceImageTags">
    <vt:lpwstr/>
  </property>
</Properties>
</file>