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D6FFF" w14:textId="77777777" w:rsidR="00BB3492" w:rsidRPr="008B6624" w:rsidRDefault="00BB3492" w:rsidP="00BB3492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8B6624">
        <w:rPr>
          <w:rFonts w:ascii="Calibri" w:hAnsi="Calibri" w:cs="Calibri"/>
          <w:b/>
          <w:bCs/>
          <w:sz w:val="22"/>
          <w:szCs w:val="22"/>
        </w:rPr>
        <w:t>Załącznik nr 3 do SWZ</w:t>
      </w:r>
    </w:p>
    <w:p w14:paraId="2D1E5BBB" w14:textId="77777777" w:rsidR="008A2DB9" w:rsidRPr="00462F07" w:rsidRDefault="008A2DB9" w:rsidP="008A2DB9">
      <w:pPr>
        <w:rPr>
          <w:rFonts w:ascii="Calibri" w:hAnsi="Calibri" w:cs="Calibri"/>
          <w:b/>
          <w:bCs/>
          <w:sz w:val="22"/>
          <w:szCs w:val="22"/>
        </w:rPr>
      </w:pPr>
    </w:p>
    <w:p w14:paraId="00B1E749" w14:textId="2D1112DB" w:rsidR="008A2DB9" w:rsidRPr="00462F07" w:rsidRDefault="008A2DB9" w:rsidP="008A2DB9">
      <w:pPr>
        <w:tabs>
          <w:tab w:val="left" w:pos="180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462F07">
        <w:rPr>
          <w:rFonts w:ascii="Calibri" w:hAnsi="Calibri" w:cs="Calibri"/>
          <w:b/>
          <w:bCs/>
          <w:sz w:val="22"/>
          <w:szCs w:val="22"/>
        </w:rPr>
        <w:t xml:space="preserve">PAKIET </w:t>
      </w:r>
      <w:r w:rsidR="00462F07" w:rsidRPr="00462F07">
        <w:rPr>
          <w:rFonts w:ascii="Calibri" w:hAnsi="Calibri" w:cs="Calibri"/>
          <w:b/>
          <w:bCs/>
          <w:sz w:val="22"/>
          <w:szCs w:val="22"/>
        </w:rPr>
        <w:t>2</w:t>
      </w:r>
      <w:r w:rsidR="008B6624">
        <w:rPr>
          <w:rFonts w:ascii="Calibri" w:hAnsi="Calibri" w:cs="Calibri"/>
          <w:b/>
          <w:bCs/>
          <w:sz w:val="22"/>
          <w:szCs w:val="22"/>
        </w:rPr>
        <w:t xml:space="preserve"> </w:t>
      </w:r>
      <w:bookmarkStart w:id="0" w:name="_Hlk182920915"/>
      <w:bookmarkStart w:id="1" w:name="_Hlk182920985"/>
      <w:r w:rsidR="008B6624">
        <w:rPr>
          <w:rFonts w:ascii="Calibri" w:hAnsi="Calibri" w:cs="Calibri"/>
          <w:b/>
          <w:bCs/>
          <w:sz w:val="22"/>
          <w:szCs w:val="22"/>
        </w:rPr>
        <w:t>w postępowaniu numer GUM2024ZP0129</w:t>
      </w:r>
      <w:bookmarkEnd w:id="1"/>
    </w:p>
    <w:bookmarkEnd w:id="0"/>
    <w:p w14:paraId="44028089" w14:textId="77777777" w:rsidR="008A2DB9" w:rsidRPr="00462F07" w:rsidRDefault="008A2DB9" w:rsidP="008A2DB9">
      <w:pPr>
        <w:rPr>
          <w:rFonts w:ascii="Calibri" w:hAnsi="Calibri" w:cs="Calibri"/>
          <w:sz w:val="22"/>
          <w:szCs w:val="22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647"/>
      </w:tblGrid>
      <w:tr w:rsidR="008A2DB9" w:rsidRPr="00462F07" w14:paraId="7F4D93A8" w14:textId="77777777" w:rsidTr="00303CCC">
        <w:trPr>
          <w:trHeight w:val="6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09D745" w14:textId="77777777" w:rsidR="008A2DB9" w:rsidRPr="00462F07" w:rsidRDefault="008A2DB9" w:rsidP="00303CCC">
            <w:pPr>
              <w:tabs>
                <w:tab w:val="left" w:pos="110"/>
              </w:tabs>
              <w:ind w:left="360" w:hanging="3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62F07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4CA8" w14:textId="3C32D6DA" w:rsidR="008A2DB9" w:rsidRPr="00462F07" w:rsidRDefault="008A2DB9" w:rsidP="00462F07">
            <w:pPr>
              <w:pStyle w:val="Stopk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62F07">
              <w:rPr>
                <w:rFonts w:ascii="Calibri" w:hAnsi="Calibri" w:cs="Calibri"/>
                <w:b/>
                <w:bCs/>
                <w:sz w:val="22"/>
                <w:szCs w:val="22"/>
              </w:rPr>
              <w:t>PARAMETRY</w:t>
            </w:r>
            <w:r w:rsidR="00BE131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BE1310" w:rsidRPr="00462F07">
              <w:rPr>
                <w:rFonts w:ascii="Calibri" w:hAnsi="Calibri" w:cs="Calibri"/>
                <w:b/>
                <w:bCs/>
                <w:sz w:val="22"/>
                <w:szCs w:val="22"/>
              </w:rPr>
              <w:t>WYMAGANE</w:t>
            </w:r>
            <w:r w:rsidR="00BE1310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</w:tc>
      </w:tr>
      <w:tr w:rsidR="008A2DB9" w:rsidRPr="00462F07" w14:paraId="0E3BE8AB" w14:textId="77777777" w:rsidTr="00462F07">
        <w:trPr>
          <w:trHeight w:val="34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2690EF" w14:textId="77777777" w:rsidR="008A2DB9" w:rsidRPr="00462F07" w:rsidRDefault="008A2DB9" w:rsidP="00462F07">
            <w:pPr>
              <w:ind w:left="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62F07">
              <w:rPr>
                <w:rFonts w:ascii="Calibri" w:hAnsi="Calibri" w:cs="Calibri"/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193D" w14:textId="77777777" w:rsidR="008A2DB9" w:rsidRPr="00462F07" w:rsidRDefault="008A2DB9" w:rsidP="00303CC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62F0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Wirówka z funkcją wytrząsania </w:t>
            </w:r>
          </w:p>
        </w:tc>
      </w:tr>
      <w:tr w:rsidR="008A2DB9" w:rsidRPr="00462F07" w14:paraId="6DC49809" w14:textId="77777777" w:rsidTr="00462F07">
        <w:trPr>
          <w:trHeight w:val="3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59A1BE" w14:textId="77777777" w:rsidR="008A2DB9" w:rsidRPr="00462F07" w:rsidRDefault="008A2DB9" w:rsidP="00462F07">
            <w:pPr>
              <w:numPr>
                <w:ilvl w:val="0"/>
                <w:numId w:val="11"/>
              </w:numPr>
              <w:ind w:left="470" w:hanging="357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C3A7" w14:textId="77777777" w:rsidR="008A2DB9" w:rsidRPr="00462F07" w:rsidRDefault="008A2DB9" w:rsidP="00303C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2F0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Prędkość wirowania w zakresie co najmniej 1000 – 6000 </w:t>
            </w:r>
            <w:proofErr w:type="spellStart"/>
            <w:r w:rsidRPr="00462F0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obr</w:t>
            </w:r>
            <w:proofErr w:type="spellEnd"/>
            <w:r w:rsidRPr="00462F0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./min</w:t>
            </w:r>
          </w:p>
        </w:tc>
      </w:tr>
      <w:tr w:rsidR="008A2DB9" w:rsidRPr="00462F07" w14:paraId="195A8BB9" w14:textId="77777777" w:rsidTr="00462F07">
        <w:trPr>
          <w:trHeight w:val="25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097E38" w14:textId="77777777" w:rsidR="008A2DB9" w:rsidRPr="00462F07" w:rsidRDefault="008A2DB9" w:rsidP="00462F07">
            <w:pPr>
              <w:numPr>
                <w:ilvl w:val="0"/>
                <w:numId w:val="11"/>
              </w:numPr>
              <w:ind w:left="300" w:hanging="3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E204" w14:textId="77777777" w:rsidR="008A2DB9" w:rsidRPr="00462F07" w:rsidRDefault="008A2DB9" w:rsidP="00303C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2F0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Maksymalne przyspieszenie co najmniej 2350 x g</w:t>
            </w:r>
          </w:p>
        </w:tc>
      </w:tr>
      <w:tr w:rsidR="008A2DB9" w:rsidRPr="00462F07" w14:paraId="798D3A45" w14:textId="77777777" w:rsidTr="00462F07">
        <w:trPr>
          <w:trHeight w:val="55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AEEAA2" w14:textId="77777777" w:rsidR="008A2DB9" w:rsidRPr="00462F07" w:rsidRDefault="008A2DB9" w:rsidP="00462F07">
            <w:pPr>
              <w:numPr>
                <w:ilvl w:val="0"/>
                <w:numId w:val="11"/>
              </w:numPr>
              <w:ind w:left="300" w:hanging="3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2C0E" w14:textId="77777777" w:rsidR="008A2DB9" w:rsidRPr="00462F07" w:rsidRDefault="008A2DB9" w:rsidP="00303CCC">
            <w:pPr>
              <w:rPr>
                <w:rStyle w:val="normaltextrun"/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62F07">
              <w:rPr>
                <w:rStyle w:val="normaltextrun"/>
                <w:rFonts w:ascii="Calibri" w:hAnsi="Calibri" w:cs="Calibri"/>
                <w:color w:val="000000" w:themeColor="text1"/>
                <w:sz w:val="22"/>
                <w:szCs w:val="22"/>
              </w:rPr>
              <w:t>Tryby:</w:t>
            </w:r>
          </w:p>
          <w:p w14:paraId="46E301CF" w14:textId="77777777" w:rsidR="008A2DB9" w:rsidRPr="00462F07" w:rsidRDefault="008A2DB9" w:rsidP="008A2DB9">
            <w:pPr>
              <w:pStyle w:val="Akapitzlist"/>
              <w:numPr>
                <w:ilvl w:val="0"/>
                <w:numId w:val="13"/>
              </w:numPr>
              <w:ind w:left="312"/>
              <w:rPr>
                <w:rFonts w:cs="Calibri"/>
                <w:color w:val="000000" w:themeColor="text1"/>
              </w:rPr>
            </w:pPr>
            <w:r w:rsidRPr="00462F07">
              <w:rPr>
                <w:rFonts w:cs="Calibri"/>
              </w:rPr>
              <w:t>pracy ciągły</w:t>
            </w:r>
          </w:p>
          <w:p w14:paraId="0DC92B42" w14:textId="77777777" w:rsidR="008A2DB9" w:rsidRPr="00462F07" w:rsidRDefault="008A2DB9" w:rsidP="008A2DB9">
            <w:pPr>
              <w:pStyle w:val="Akapitzlist"/>
              <w:numPr>
                <w:ilvl w:val="0"/>
                <w:numId w:val="13"/>
              </w:numPr>
              <w:ind w:left="312"/>
              <w:rPr>
                <w:rStyle w:val="eop"/>
                <w:rFonts w:cs="Calibri"/>
                <w:color w:val="000000" w:themeColor="text1"/>
              </w:rPr>
            </w:pPr>
            <w:r w:rsidRPr="00462F07">
              <w:rPr>
                <w:rFonts w:cs="Calibri"/>
              </w:rPr>
              <w:t>impulsowy</w:t>
            </w:r>
          </w:p>
        </w:tc>
      </w:tr>
      <w:tr w:rsidR="008A2DB9" w:rsidRPr="00462F07" w14:paraId="024CC615" w14:textId="77777777" w:rsidTr="00462F07">
        <w:trPr>
          <w:trHeight w:val="29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016B38" w14:textId="77777777" w:rsidR="008A2DB9" w:rsidRPr="00462F07" w:rsidRDefault="008A2DB9" w:rsidP="00462F07">
            <w:pPr>
              <w:numPr>
                <w:ilvl w:val="0"/>
                <w:numId w:val="11"/>
              </w:numPr>
              <w:ind w:left="300" w:hanging="3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0A73" w14:textId="77777777" w:rsidR="008A2DB9" w:rsidRPr="00462F07" w:rsidRDefault="008A2DB9" w:rsidP="00303CCC">
            <w:pPr>
              <w:rPr>
                <w:rFonts w:ascii="Calibri" w:hAnsi="Calibri" w:cs="Calibri"/>
                <w:sz w:val="22"/>
                <w:szCs w:val="22"/>
              </w:rPr>
            </w:pPr>
            <w:r w:rsidRPr="00462F07">
              <w:rPr>
                <w:rFonts w:ascii="Calibri" w:hAnsi="Calibri" w:cs="Calibri"/>
                <w:sz w:val="22"/>
                <w:szCs w:val="22"/>
              </w:rPr>
              <w:t>Tryby mieszania o różnej intensywności co najmniej 3</w:t>
            </w:r>
          </w:p>
        </w:tc>
      </w:tr>
      <w:tr w:rsidR="008A2DB9" w:rsidRPr="00462F07" w14:paraId="0CE2CFD4" w14:textId="77777777" w:rsidTr="00462F07">
        <w:trPr>
          <w:trHeight w:val="29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7C11C" w14:textId="77777777" w:rsidR="008A2DB9" w:rsidRPr="00462F07" w:rsidRDefault="008A2DB9" w:rsidP="00462F07">
            <w:pPr>
              <w:numPr>
                <w:ilvl w:val="0"/>
                <w:numId w:val="11"/>
              </w:numPr>
              <w:ind w:left="300" w:hanging="3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832D3" w14:textId="77777777" w:rsidR="008A2DB9" w:rsidRPr="00462F07" w:rsidRDefault="008A2DB9" w:rsidP="00303CCC">
            <w:pPr>
              <w:rPr>
                <w:rFonts w:ascii="Calibri" w:hAnsi="Calibri" w:cs="Calibri"/>
                <w:sz w:val="22"/>
                <w:szCs w:val="22"/>
              </w:rPr>
            </w:pPr>
            <w:r w:rsidRPr="00462F07">
              <w:rPr>
                <w:rFonts w:ascii="Calibri" w:hAnsi="Calibri" w:cs="Calibri"/>
                <w:sz w:val="22"/>
                <w:szCs w:val="22"/>
              </w:rPr>
              <w:t>Liczba cykli (wirowanie-mieszanie-wirowanie) w zakresie co najmniej 1 – 999</w:t>
            </w:r>
          </w:p>
        </w:tc>
      </w:tr>
      <w:tr w:rsidR="008A2DB9" w:rsidRPr="00462F07" w14:paraId="46C062E2" w14:textId="77777777" w:rsidTr="00462F07">
        <w:trPr>
          <w:trHeight w:val="29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B9F33" w14:textId="77777777" w:rsidR="008A2DB9" w:rsidRPr="00462F07" w:rsidRDefault="008A2DB9" w:rsidP="00462F07">
            <w:pPr>
              <w:numPr>
                <w:ilvl w:val="0"/>
                <w:numId w:val="11"/>
              </w:numPr>
              <w:ind w:left="300" w:hanging="3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767A8" w14:textId="77777777" w:rsidR="008A2DB9" w:rsidRPr="00462F07" w:rsidRDefault="008A2DB9" w:rsidP="00303CCC">
            <w:pPr>
              <w:rPr>
                <w:rFonts w:ascii="Calibri" w:hAnsi="Calibri" w:cs="Calibri"/>
                <w:sz w:val="22"/>
                <w:szCs w:val="22"/>
              </w:rPr>
            </w:pPr>
            <w:r w:rsidRPr="00462F07">
              <w:rPr>
                <w:rFonts w:ascii="Calibri" w:hAnsi="Calibri" w:cs="Calibri"/>
                <w:sz w:val="22"/>
                <w:szCs w:val="22"/>
              </w:rPr>
              <w:t>Czas wykonania cyklu dla 12 probówek nie dłuższy niż 1 min</w:t>
            </w:r>
          </w:p>
        </w:tc>
      </w:tr>
      <w:tr w:rsidR="008A2DB9" w:rsidRPr="00462F07" w14:paraId="25D2DF2B" w14:textId="77777777" w:rsidTr="00462F07">
        <w:trPr>
          <w:trHeight w:val="88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E638C" w14:textId="77777777" w:rsidR="008A2DB9" w:rsidRPr="00462F07" w:rsidRDefault="008A2DB9" w:rsidP="00462F07">
            <w:pPr>
              <w:numPr>
                <w:ilvl w:val="0"/>
                <w:numId w:val="11"/>
              </w:numPr>
              <w:ind w:left="300" w:hanging="3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DDD5" w14:textId="77777777" w:rsidR="008A2DB9" w:rsidRPr="00462F07" w:rsidRDefault="008A2DB9" w:rsidP="00303CCC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462F07">
              <w:rPr>
                <w:rFonts w:ascii="Calibri" w:hAnsi="Calibri" w:cs="Calibri"/>
                <w:sz w:val="22"/>
                <w:szCs w:val="22"/>
              </w:rPr>
              <w:t>Timer</w:t>
            </w:r>
            <w:proofErr w:type="spellEnd"/>
            <w:r w:rsidRPr="00462F07">
              <w:rPr>
                <w:rFonts w:ascii="Calibri" w:hAnsi="Calibri" w:cs="Calibri"/>
                <w:sz w:val="22"/>
                <w:szCs w:val="22"/>
              </w:rPr>
              <w:t xml:space="preserve"> elektroniczny:</w:t>
            </w:r>
          </w:p>
          <w:p w14:paraId="4C140467" w14:textId="77777777" w:rsidR="008A2DB9" w:rsidRPr="00462F07" w:rsidRDefault="008A2DB9" w:rsidP="008A2DB9">
            <w:pPr>
              <w:pStyle w:val="Akapitzlist"/>
              <w:numPr>
                <w:ilvl w:val="0"/>
                <w:numId w:val="14"/>
              </w:numPr>
              <w:ind w:left="312"/>
              <w:rPr>
                <w:rFonts w:cs="Calibri"/>
              </w:rPr>
            </w:pPr>
            <w:r w:rsidRPr="00462F07">
              <w:rPr>
                <w:rFonts w:cs="Calibri"/>
              </w:rPr>
              <w:t>wirowania w zakresie co najmniej od 1 s do 30 min</w:t>
            </w:r>
          </w:p>
          <w:p w14:paraId="36F9BCF5" w14:textId="77777777" w:rsidR="008A2DB9" w:rsidRPr="00462F07" w:rsidRDefault="008A2DB9" w:rsidP="008A2DB9">
            <w:pPr>
              <w:pStyle w:val="Akapitzlist"/>
              <w:numPr>
                <w:ilvl w:val="0"/>
                <w:numId w:val="14"/>
              </w:numPr>
              <w:ind w:left="312"/>
              <w:rPr>
                <w:rFonts w:cs="Calibri"/>
              </w:rPr>
            </w:pPr>
            <w:r w:rsidRPr="00462F07">
              <w:rPr>
                <w:rFonts w:cs="Calibri"/>
              </w:rPr>
              <w:t>wytrząsania w zakresie co najmniej 1 - 20 s</w:t>
            </w:r>
          </w:p>
        </w:tc>
      </w:tr>
      <w:tr w:rsidR="008A2DB9" w:rsidRPr="00462F07" w14:paraId="74955E33" w14:textId="77777777" w:rsidTr="00462F07">
        <w:trPr>
          <w:trHeight w:val="120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C83822" w14:textId="77777777" w:rsidR="008A2DB9" w:rsidRPr="00462F07" w:rsidRDefault="008A2DB9" w:rsidP="00462F07">
            <w:pPr>
              <w:numPr>
                <w:ilvl w:val="0"/>
                <w:numId w:val="11"/>
              </w:numPr>
              <w:ind w:left="300" w:hanging="3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3D15" w14:textId="77777777" w:rsidR="008A2DB9" w:rsidRPr="00462F07" w:rsidRDefault="008A2DB9" w:rsidP="00303CCC">
            <w:pPr>
              <w:rPr>
                <w:rFonts w:ascii="Calibri" w:hAnsi="Calibri" w:cs="Calibri"/>
                <w:sz w:val="22"/>
                <w:szCs w:val="22"/>
              </w:rPr>
            </w:pPr>
            <w:r w:rsidRPr="00462F07">
              <w:rPr>
                <w:rFonts w:ascii="Calibri" w:hAnsi="Calibri" w:cs="Calibri"/>
                <w:sz w:val="22"/>
                <w:szCs w:val="22"/>
              </w:rPr>
              <w:t xml:space="preserve">Rotor/rotory umożliwiające wytrząsanie jednocześnie co najmniej: </w:t>
            </w:r>
          </w:p>
          <w:p w14:paraId="5C1A021A" w14:textId="77777777" w:rsidR="008A2DB9" w:rsidRPr="00462F07" w:rsidRDefault="008A2DB9" w:rsidP="008A2DB9">
            <w:pPr>
              <w:pStyle w:val="Akapitzlist"/>
              <w:numPr>
                <w:ilvl w:val="0"/>
                <w:numId w:val="12"/>
              </w:numPr>
              <w:ind w:left="312"/>
              <w:rPr>
                <w:rFonts w:cs="Calibri"/>
              </w:rPr>
            </w:pPr>
            <w:r w:rsidRPr="00462F07">
              <w:rPr>
                <w:rFonts w:cs="Calibri"/>
              </w:rPr>
              <w:t>12 probówek o poj.1,5 ml</w:t>
            </w:r>
          </w:p>
          <w:p w14:paraId="6CCF977A" w14:textId="77777777" w:rsidR="008A2DB9" w:rsidRPr="00462F07" w:rsidRDefault="008A2DB9" w:rsidP="008A2DB9">
            <w:pPr>
              <w:pStyle w:val="Akapitzlist"/>
              <w:numPr>
                <w:ilvl w:val="0"/>
                <w:numId w:val="12"/>
              </w:numPr>
              <w:ind w:left="312"/>
              <w:rPr>
                <w:rFonts w:cs="Calibri"/>
              </w:rPr>
            </w:pPr>
            <w:r w:rsidRPr="00462F07">
              <w:rPr>
                <w:rFonts w:cs="Calibri"/>
              </w:rPr>
              <w:t>12 probówek o poj. 0,5 ml i 12 probówek o poj. 0,2 ml</w:t>
            </w:r>
          </w:p>
          <w:p w14:paraId="72F32312" w14:textId="16633AD5" w:rsidR="008A2DB9" w:rsidRPr="00462F07" w:rsidRDefault="008A2DB9" w:rsidP="008A2DB9">
            <w:pPr>
              <w:pStyle w:val="Akapitzlist"/>
              <w:numPr>
                <w:ilvl w:val="0"/>
                <w:numId w:val="12"/>
              </w:numPr>
              <w:ind w:left="312"/>
              <w:rPr>
                <w:rFonts w:cs="Calibri"/>
              </w:rPr>
            </w:pPr>
            <w:r w:rsidRPr="00462F07">
              <w:rPr>
                <w:rFonts w:cs="Calibri"/>
              </w:rPr>
              <w:t xml:space="preserve">6 probówek o poj. </w:t>
            </w:r>
            <w:r w:rsidR="00655DF0" w:rsidRPr="00462F07">
              <w:rPr>
                <w:rFonts w:cs="Calibri"/>
              </w:rPr>
              <w:t>2</w:t>
            </w:r>
            <w:r w:rsidRPr="00462F07">
              <w:rPr>
                <w:rFonts w:cs="Calibri"/>
              </w:rPr>
              <w:t> ml, 6 probówek o poj. 0,5 ml i 6 probówek o poj. 0,2 ml</w:t>
            </w:r>
          </w:p>
        </w:tc>
      </w:tr>
      <w:tr w:rsidR="008A2DB9" w:rsidRPr="00462F07" w14:paraId="59AFC6D8" w14:textId="77777777" w:rsidTr="00462F07">
        <w:trPr>
          <w:trHeight w:val="3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4BC3B0" w14:textId="77777777" w:rsidR="008A2DB9" w:rsidRPr="00462F07" w:rsidRDefault="008A2DB9" w:rsidP="00462F07">
            <w:pPr>
              <w:numPr>
                <w:ilvl w:val="0"/>
                <w:numId w:val="11"/>
              </w:numPr>
              <w:ind w:left="300" w:hanging="3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05D6" w14:textId="77777777" w:rsidR="008A2DB9" w:rsidRPr="00462F07" w:rsidRDefault="008A2DB9" w:rsidP="00303C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2F0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Automatyczne zatrzymanie pracy po otwarciu pokrywy</w:t>
            </w:r>
          </w:p>
        </w:tc>
      </w:tr>
      <w:tr w:rsidR="008A2DB9" w:rsidRPr="00462F07" w14:paraId="10963E4B" w14:textId="77777777" w:rsidTr="00462F07">
        <w:trPr>
          <w:trHeight w:val="3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C4015" w14:textId="77777777" w:rsidR="008A2DB9" w:rsidRPr="00462F07" w:rsidRDefault="008A2DB9" w:rsidP="00462F07">
            <w:pPr>
              <w:numPr>
                <w:ilvl w:val="0"/>
                <w:numId w:val="11"/>
              </w:numPr>
              <w:ind w:left="300" w:hanging="3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49E3" w14:textId="77777777" w:rsidR="008A2DB9" w:rsidRPr="00462F07" w:rsidRDefault="008A2DB9" w:rsidP="00303C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2F0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Zabezpieczenie przed otwarciem pokrywy w trakcie pracy</w:t>
            </w:r>
          </w:p>
        </w:tc>
      </w:tr>
      <w:tr w:rsidR="008A2DB9" w:rsidRPr="00462F07" w14:paraId="7DA9DB41" w14:textId="77777777" w:rsidTr="00462F07">
        <w:trPr>
          <w:trHeight w:val="55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E078E4" w14:textId="77777777" w:rsidR="008A2DB9" w:rsidRPr="00462F07" w:rsidRDefault="008A2DB9" w:rsidP="00462F07">
            <w:pPr>
              <w:numPr>
                <w:ilvl w:val="0"/>
                <w:numId w:val="11"/>
              </w:numPr>
              <w:ind w:left="300" w:hanging="3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C521" w14:textId="77777777" w:rsidR="008A2DB9" w:rsidRPr="00462F07" w:rsidRDefault="008A2DB9" w:rsidP="00303CCC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62F0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Wyświetlacz LCD:</w:t>
            </w:r>
          </w:p>
          <w:p w14:paraId="4AB95808" w14:textId="77777777" w:rsidR="008A2DB9" w:rsidRPr="00462F07" w:rsidRDefault="008A2DB9" w:rsidP="008A2DB9">
            <w:pPr>
              <w:pStyle w:val="Akapitzlist"/>
              <w:numPr>
                <w:ilvl w:val="0"/>
                <w:numId w:val="10"/>
              </w:numPr>
              <w:ind w:left="312"/>
              <w:rPr>
                <w:rFonts w:cs="Calibri"/>
                <w:color w:val="000000" w:themeColor="text1"/>
              </w:rPr>
            </w:pPr>
            <w:r w:rsidRPr="00462F07">
              <w:rPr>
                <w:rFonts w:cs="Calibri"/>
                <w:color w:val="000000" w:themeColor="text1"/>
              </w:rPr>
              <w:t>Czas wirowania/wytrząsania</w:t>
            </w:r>
          </w:p>
          <w:p w14:paraId="43730AF7" w14:textId="77777777" w:rsidR="008A2DB9" w:rsidRPr="00462F07" w:rsidRDefault="008A2DB9" w:rsidP="008A2DB9">
            <w:pPr>
              <w:pStyle w:val="Akapitzlist"/>
              <w:numPr>
                <w:ilvl w:val="0"/>
                <w:numId w:val="10"/>
              </w:numPr>
              <w:ind w:left="312"/>
              <w:rPr>
                <w:rFonts w:cs="Calibri"/>
                <w:color w:val="000000" w:themeColor="text1"/>
              </w:rPr>
            </w:pPr>
            <w:r w:rsidRPr="00462F07">
              <w:rPr>
                <w:rFonts w:cs="Calibri"/>
                <w:color w:val="000000" w:themeColor="text1"/>
              </w:rPr>
              <w:t>Prędkość wirowania</w:t>
            </w:r>
          </w:p>
          <w:p w14:paraId="2F787A53" w14:textId="77777777" w:rsidR="008A2DB9" w:rsidRPr="00462F07" w:rsidRDefault="008A2DB9" w:rsidP="008A2DB9">
            <w:pPr>
              <w:pStyle w:val="Akapitzlist"/>
              <w:numPr>
                <w:ilvl w:val="0"/>
                <w:numId w:val="10"/>
              </w:numPr>
              <w:ind w:left="312"/>
              <w:rPr>
                <w:rFonts w:cs="Calibri"/>
                <w:color w:val="000000" w:themeColor="text1"/>
              </w:rPr>
            </w:pPr>
            <w:r w:rsidRPr="00462F07">
              <w:rPr>
                <w:rFonts w:cs="Calibri"/>
                <w:color w:val="000000" w:themeColor="text1"/>
              </w:rPr>
              <w:t>Tryb mieszania</w:t>
            </w:r>
          </w:p>
          <w:p w14:paraId="3BF99EC4" w14:textId="77777777" w:rsidR="008A2DB9" w:rsidRPr="00462F07" w:rsidRDefault="008A2DB9" w:rsidP="008A2DB9">
            <w:pPr>
              <w:pStyle w:val="Akapitzlist"/>
              <w:numPr>
                <w:ilvl w:val="0"/>
                <w:numId w:val="10"/>
              </w:numPr>
              <w:ind w:left="312"/>
              <w:rPr>
                <w:rFonts w:cs="Calibri"/>
                <w:color w:val="000000" w:themeColor="text1"/>
              </w:rPr>
            </w:pPr>
            <w:r w:rsidRPr="00462F07">
              <w:rPr>
                <w:rFonts w:cs="Calibri"/>
                <w:color w:val="000000" w:themeColor="text1"/>
              </w:rPr>
              <w:t>Liczba cykli</w:t>
            </w:r>
          </w:p>
          <w:p w14:paraId="724C8C28" w14:textId="77777777" w:rsidR="008A2DB9" w:rsidRPr="00462F07" w:rsidRDefault="008A2DB9" w:rsidP="008A2DB9">
            <w:pPr>
              <w:pStyle w:val="Akapitzlist"/>
              <w:numPr>
                <w:ilvl w:val="0"/>
                <w:numId w:val="10"/>
              </w:numPr>
              <w:ind w:left="312"/>
              <w:rPr>
                <w:rFonts w:cs="Calibri"/>
                <w:color w:val="000000"/>
              </w:rPr>
            </w:pPr>
            <w:r w:rsidRPr="00462F07">
              <w:rPr>
                <w:rFonts w:cs="Calibri"/>
                <w:color w:val="000000" w:themeColor="text1"/>
              </w:rPr>
              <w:t xml:space="preserve">Tryb pracy </w:t>
            </w:r>
          </w:p>
        </w:tc>
      </w:tr>
      <w:tr w:rsidR="008A2DB9" w:rsidRPr="00462F07" w14:paraId="5F191312" w14:textId="77777777" w:rsidTr="00462F07">
        <w:trPr>
          <w:trHeight w:val="423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953F0" w14:textId="77777777" w:rsidR="008A2DB9" w:rsidRPr="00462F07" w:rsidRDefault="008A2DB9" w:rsidP="00462F07">
            <w:pPr>
              <w:numPr>
                <w:ilvl w:val="0"/>
                <w:numId w:val="11"/>
              </w:numPr>
              <w:ind w:left="300" w:hanging="357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C23A" w14:textId="77777777" w:rsidR="008A2DB9" w:rsidRPr="00462F07" w:rsidRDefault="008A2DB9" w:rsidP="00303C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2F0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Zasilanie 230V/50Hz</w:t>
            </w:r>
          </w:p>
        </w:tc>
      </w:tr>
    </w:tbl>
    <w:p w14:paraId="5FFD77DF" w14:textId="77777777" w:rsidR="008A2DB9" w:rsidRPr="00462F07" w:rsidRDefault="008A2DB9" w:rsidP="008A2DB9">
      <w:pPr>
        <w:rPr>
          <w:rFonts w:ascii="Calibri" w:hAnsi="Calibri" w:cs="Calibri"/>
          <w:sz w:val="22"/>
          <w:szCs w:val="22"/>
        </w:rPr>
      </w:pPr>
    </w:p>
    <w:p w14:paraId="3C30ADAC" w14:textId="69EA0EBB" w:rsidR="008A2DB9" w:rsidRPr="00462F07" w:rsidRDefault="008A2DB9" w:rsidP="008A2DB9">
      <w:pPr>
        <w:rPr>
          <w:rFonts w:ascii="Calibri" w:hAnsi="Calibri" w:cs="Calibri"/>
          <w:sz w:val="22"/>
          <w:szCs w:val="22"/>
        </w:rPr>
      </w:pPr>
    </w:p>
    <w:p w14:paraId="32837D72" w14:textId="77777777" w:rsidR="008A2DB9" w:rsidRPr="00462F07" w:rsidRDefault="008A2DB9" w:rsidP="008A2DB9">
      <w:pPr>
        <w:rPr>
          <w:rFonts w:ascii="Calibri" w:hAnsi="Calibri" w:cs="Calibri"/>
          <w:sz w:val="22"/>
          <w:szCs w:val="22"/>
        </w:rPr>
      </w:pPr>
    </w:p>
    <w:p w14:paraId="2C9F95FD" w14:textId="77777777" w:rsidR="00EB2E77" w:rsidRPr="00462F07" w:rsidRDefault="00EB2E77" w:rsidP="008A2DB9">
      <w:pPr>
        <w:tabs>
          <w:tab w:val="left" w:pos="180"/>
        </w:tabs>
        <w:jc w:val="center"/>
        <w:rPr>
          <w:rFonts w:ascii="Calibri" w:hAnsi="Calibri" w:cs="Calibri"/>
          <w:sz w:val="22"/>
          <w:szCs w:val="22"/>
        </w:rPr>
      </w:pPr>
    </w:p>
    <w:sectPr w:rsidR="00EB2E77" w:rsidRPr="00462F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22CB9" w14:textId="77777777" w:rsidR="00347016" w:rsidRDefault="00347016" w:rsidP="00B9471E">
      <w:r>
        <w:separator/>
      </w:r>
    </w:p>
  </w:endnote>
  <w:endnote w:type="continuationSeparator" w:id="0">
    <w:p w14:paraId="78203DFA" w14:textId="77777777" w:rsidR="00347016" w:rsidRDefault="00347016" w:rsidP="00B94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528E2" w14:textId="77777777" w:rsidR="007D0FDE" w:rsidRDefault="007D0F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8067A" w14:textId="749B3D94" w:rsidR="008A2DB9" w:rsidRPr="007D0FDE" w:rsidRDefault="008A2DB9" w:rsidP="008A2DB9">
    <w:pPr>
      <w:pStyle w:val="Stopka"/>
      <w:jc w:val="center"/>
      <w:rPr>
        <w:rFonts w:ascii="Calibri" w:hAnsi="Calibri" w:cs="Calibri"/>
        <w:sz w:val="20"/>
        <w:szCs w:val="20"/>
      </w:rPr>
    </w:pPr>
    <w:r w:rsidRPr="007D0FDE">
      <w:rPr>
        <w:rFonts w:ascii="Calibri" w:hAnsi="Calibri" w:cs="Calibri"/>
        <w:sz w:val="20"/>
        <w:szCs w:val="20"/>
      </w:rPr>
      <w:t>Interdyscyplinarne Pomorskie Centrum Medycyny Cyfrowej (IP_CMC)”</w:t>
    </w:r>
  </w:p>
  <w:p w14:paraId="1E24925B" w14:textId="00E43FB8" w:rsidR="008A2DB9" w:rsidRPr="007D0FDE" w:rsidRDefault="008A2DB9" w:rsidP="009F4C30">
    <w:pPr>
      <w:pStyle w:val="Stopka"/>
      <w:jc w:val="center"/>
      <w:rPr>
        <w:rFonts w:ascii="Calibri" w:hAnsi="Calibri" w:cs="Calibri"/>
        <w:sz w:val="20"/>
        <w:szCs w:val="20"/>
      </w:rPr>
    </w:pPr>
    <w:r w:rsidRPr="007D0FDE">
      <w:rPr>
        <w:rFonts w:ascii="Calibri" w:hAnsi="Calibri" w:cs="Calibri"/>
        <w:sz w:val="20"/>
        <w:szCs w:val="20"/>
      </w:rPr>
      <w:t>finansowanego ze środków Agencji Badań Medycznych</w:t>
    </w:r>
  </w:p>
  <w:p w14:paraId="7BD8631F" w14:textId="7C0F5E22" w:rsidR="00611F54" w:rsidRPr="007D0FDE" w:rsidRDefault="008A2DB9" w:rsidP="008A2DB9">
    <w:pPr>
      <w:pStyle w:val="Stopka"/>
      <w:jc w:val="center"/>
      <w:rPr>
        <w:rFonts w:ascii="Calibri" w:hAnsi="Calibri" w:cs="Calibri"/>
        <w:sz w:val="20"/>
        <w:szCs w:val="20"/>
      </w:rPr>
    </w:pPr>
    <w:r w:rsidRPr="007D0FDE">
      <w:rPr>
        <w:rFonts w:ascii="Calibri" w:hAnsi="Calibri" w:cs="Calibri"/>
        <w:sz w:val="20"/>
        <w:szCs w:val="20"/>
      </w:rPr>
      <w:t>(Nr umowy: 2023/ABM/02/00018)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9A6DD" w14:textId="77777777" w:rsidR="007D0FDE" w:rsidRDefault="007D0F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B9C3F" w14:textId="77777777" w:rsidR="00347016" w:rsidRDefault="00347016" w:rsidP="00B9471E">
      <w:r>
        <w:separator/>
      </w:r>
    </w:p>
  </w:footnote>
  <w:footnote w:type="continuationSeparator" w:id="0">
    <w:p w14:paraId="6BB18569" w14:textId="77777777" w:rsidR="00347016" w:rsidRDefault="00347016" w:rsidP="00B94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0F77A" w14:textId="77777777" w:rsidR="007D0FDE" w:rsidRDefault="007D0F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A7C75" w14:textId="291F6559" w:rsidR="00B9471E" w:rsidRDefault="00B9471E">
    <w:pPr>
      <w:pStyle w:val="Nagwek"/>
    </w:pPr>
    <w:r w:rsidRPr="00B9471E">
      <w:rPr>
        <w:rFonts w:ascii="Calibri" w:eastAsia="Calibri" w:hAnsi="Calibri"/>
        <w:noProof/>
      </w:rPr>
      <w:drawing>
        <wp:anchor distT="0" distB="0" distL="114300" distR="114300" simplePos="0" relativeHeight="251661312" behindDoc="1" locked="0" layoutInCell="1" allowOverlap="1" wp14:anchorId="347FC3BA" wp14:editId="10C5328E">
          <wp:simplePos x="0" y="0"/>
          <wp:positionH relativeFrom="margin">
            <wp:posOffset>-85725</wp:posOffset>
          </wp:positionH>
          <wp:positionV relativeFrom="paragraph">
            <wp:posOffset>-241935</wp:posOffset>
          </wp:positionV>
          <wp:extent cx="1476729" cy="648000"/>
          <wp:effectExtent l="0" t="0" r="0" b="0"/>
          <wp:wrapNone/>
          <wp:docPr id="5" name="Obraz 5" descr="C:\Users\Ewa\Pictures\59610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wa\Pictures\59610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729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ins w:id="2" w:author="Ewa" w:date="2020-07-15T11:53:00Z">
      <w:r>
        <w:rPr>
          <w:noProof/>
        </w:rPr>
        <w:drawing>
          <wp:anchor distT="0" distB="0" distL="114300" distR="114300" simplePos="0" relativeHeight="251659264" behindDoc="1" locked="0" layoutInCell="1" allowOverlap="1" wp14:anchorId="160A5837" wp14:editId="030B32DA">
            <wp:simplePos x="0" y="0"/>
            <wp:positionH relativeFrom="margin">
              <wp:posOffset>4133850</wp:posOffset>
            </wp:positionH>
            <wp:positionV relativeFrom="paragraph">
              <wp:posOffset>-359410</wp:posOffset>
            </wp:positionV>
            <wp:extent cx="1603375" cy="768350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C22FB" w14:textId="77777777" w:rsidR="007D0FDE" w:rsidRDefault="007D0F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368BC"/>
    <w:multiLevelType w:val="hybridMultilevel"/>
    <w:tmpl w:val="3EC8CB3A"/>
    <w:lvl w:ilvl="0" w:tplc="358A3D9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243C8"/>
    <w:multiLevelType w:val="hybridMultilevel"/>
    <w:tmpl w:val="35E648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6DE8003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0020FE"/>
    <w:multiLevelType w:val="hybridMultilevel"/>
    <w:tmpl w:val="1AEE9C18"/>
    <w:lvl w:ilvl="0" w:tplc="AD30901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038E34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5D2ED0"/>
    <w:multiLevelType w:val="hybridMultilevel"/>
    <w:tmpl w:val="F4F60614"/>
    <w:lvl w:ilvl="0" w:tplc="9F40EA8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1E9EDE5E">
      <w:start w:val="1"/>
      <w:numFmt w:val="lowerLetter"/>
      <w:lvlText w:val="%2."/>
      <w:lvlJc w:val="left"/>
      <w:pPr>
        <w:ind w:left="1440" w:hanging="360"/>
      </w:pPr>
    </w:lvl>
    <w:lvl w:ilvl="2" w:tplc="5FB4E3C0">
      <w:start w:val="1"/>
      <w:numFmt w:val="lowerRoman"/>
      <w:lvlText w:val="%3."/>
      <w:lvlJc w:val="right"/>
      <w:pPr>
        <w:ind w:left="2160" w:hanging="180"/>
      </w:pPr>
    </w:lvl>
    <w:lvl w:ilvl="3" w:tplc="C436FEEC">
      <w:start w:val="1"/>
      <w:numFmt w:val="decimal"/>
      <w:lvlText w:val="%4."/>
      <w:lvlJc w:val="left"/>
      <w:pPr>
        <w:ind w:left="2880" w:hanging="360"/>
      </w:pPr>
    </w:lvl>
    <w:lvl w:ilvl="4" w:tplc="3286B370">
      <w:start w:val="1"/>
      <w:numFmt w:val="lowerLetter"/>
      <w:lvlText w:val="%5."/>
      <w:lvlJc w:val="left"/>
      <w:pPr>
        <w:ind w:left="3600" w:hanging="360"/>
      </w:pPr>
    </w:lvl>
    <w:lvl w:ilvl="5" w:tplc="6BD2F3CE">
      <w:start w:val="1"/>
      <w:numFmt w:val="lowerRoman"/>
      <w:lvlText w:val="%6."/>
      <w:lvlJc w:val="right"/>
      <w:pPr>
        <w:ind w:left="4320" w:hanging="180"/>
      </w:pPr>
    </w:lvl>
    <w:lvl w:ilvl="6" w:tplc="F0628500">
      <w:start w:val="1"/>
      <w:numFmt w:val="decimal"/>
      <w:lvlText w:val="%7."/>
      <w:lvlJc w:val="left"/>
      <w:pPr>
        <w:ind w:left="5040" w:hanging="360"/>
      </w:pPr>
    </w:lvl>
    <w:lvl w:ilvl="7" w:tplc="EE70FBBE">
      <w:start w:val="1"/>
      <w:numFmt w:val="lowerLetter"/>
      <w:lvlText w:val="%8."/>
      <w:lvlJc w:val="left"/>
      <w:pPr>
        <w:ind w:left="5760" w:hanging="360"/>
      </w:pPr>
    </w:lvl>
    <w:lvl w:ilvl="8" w:tplc="44B0772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0176E"/>
    <w:multiLevelType w:val="hybridMultilevel"/>
    <w:tmpl w:val="EF960754"/>
    <w:lvl w:ilvl="0" w:tplc="7C5C791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8F3A0F"/>
    <w:multiLevelType w:val="hybridMultilevel"/>
    <w:tmpl w:val="DE70F8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52746"/>
    <w:multiLevelType w:val="hybridMultilevel"/>
    <w:tmpl w:val="DE98F2D8"/>
    <w:lvl w:ilvl="0" w:tplc="850EFC50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3D5942B4"/>
    <w:multiLevelType w:val="hybridMultilevel"/>
    <w:tmpl w:val="8006E666"/>
    <w:lvl w:ilvl="0" w:tplc="8188C6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B7C74"/>
    <w:multiLevelType w:val="hybridMultilevel"/>
    <w:tmpl w:val="0B16C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0B0815"/>
    <w:multiLevelType w:val="hybridMultilevel"/>
    <w:tmpl w:val="01101E82"/>
    <w:lvl w:ilvl="0" w:tplc="D2DE3A6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038E34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6C49FE"/>
    <w:multiLevelType w:val="hybridMultilevel"/>
    <w:tmpl w:val="CCF8D6B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34727A"/>
    <w:multiLevelType w:val="hybridMultilevel"/>
    <w:tmpl w:val="E8B29968"/>
    <w:lvl w:ilvl="0" w:tplc="1E3412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CF8F01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8A1AFB"/>
    <w:multiLevelType w:val="hybridMultilevel"/>
    <w:tmpl w:val="A81E1B16"/>
    <w:lvl w:ilvl="0" w:tplc="4C2488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23F69"/>
    <w:multiLevelType w:val="hybridMultilevel"/>
    <w:tmpl w:val="E5EAF8D0"/>
    <w:lvl w:ilvl="0" w:tplc="F208E19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391FDC"/>
    <w:multiLevelType w:val="hybridMultilevel"/>
    <w:tmpl w:val="782CB31C"/>
    <w:lvl w:ilvl="0" w:tplc="D55A5EE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038E34C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27304223">
    <w:abstractNumId w:val="12"/>
  </w:num>
  <w:num w:numId="2" w16cid:durableId="1399357009">
    <w:abstractNumId w:val="6"/>
  </w:num>
  <w:num w:numId="3" w16cid:durableId="1563712280">
    <w:abstractNumId w:val="1"/>
  </w:num>
  <w:num w:numId="4" w16cid:durableId="1876653021">
    <w:abstractNumId w:val="4"/>
  </w:num>
  <w:num w:numId="5" w16cid:durableId="1778677883">
    <w:abstractNumId w:val="14"/>
  </w:num>
  <w:num w:numId="6" w16cid:durableId="936711804">
    <w:abstractNumId w:val="5"/>
  </w:num>
  <w:num w:numId="7" w16cid:durableId="2061786197">
    <w:abstractNumId w:val="9"/>
  </w:num>
  <w:num w:numId="8" w16cid:durableId="10312216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47144469">
    <w:abstractNumId w:val="2"/>
  </w:num>
  <w:num w:numId="10" w16cid:durableId="1675256719">
    <w:abstractNumId w:val="3"/>
  </w:num>
  <w:num w:numId="11" w16cid:durableId="2140877529">
    <w:abstractNumId w:val="11"/>
  </w:num>
  <w:num w:numId="12" w16cid:durableId="2084328691">
    <w:abstractNumId w:val="7"/>
  </w:num>
  <w:num w:numId="13" w16cid:durableId="1899247916">
    <w:abstractNumId w:val="13"/>
  </w:num>
  <w:num w:numId="14" w16cid:durableId="1099370716">
    <w:abstractNumId w:val="10"/>
  </w:num>
  <w:num w:numId="15" w16cid:durableId="128635075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wa">
    <w15:presenceInfo w15:providerId="Windows Live" w15:userId="f8ab3a834a618ba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71E"/>
    <w:rsid w:val="00034957"/>
    <w:rsid w:val="00034F9A"/>
    <w:rsid w:val="00093E1B"/>
    <w:rsid w:val="00102E71"/>
    <w:rsid w:val="0016134C"/>
    <w:rsid w:val="0018434E"/>
    <w:rsid w:val="001E7B73"/>
    <w:rsid w:val="003157E5"/>
    <w:rsid w:val="0032358F"/>
    <w:rsid w:val="003278F2"/>
    <w:rsid w:val="00347016"/>
    <w:rsid w:val="003D4CC5"/>
    <w:rsid w:val="00404D8E"/>
    <w:rsid w:val="0040581D"/>
    <w:rsid w:val="0046122C"/>
    <w:rsid w:val="00462F07"/>
    <w:rsid w:val="004715BE"/>
    <w:rsid w:val="00490067"/>
    <w:rsid w:val="004D3A64"/>
    <w:rsid w:val="004F4F3E"/>
    <w:rsid w:val="00571BDC"/>
    <w:rsid w:val="005D2798"/>
    <w:rsid w:val="00611F54"/>
    <w:rsid w:val="0062266B"/>
    <w:rsid w:val="00655DF0"/>
    <w:rsid w:val="006932FD"/>
    <w:rsid w:val="007322F0"/>
    <w:rsid w:val="00752797"/>
    <w:rsid w:val="007A75B7"/>
    <w:rsid w:val="007C40A2"/>
    <w:rsid w:val="007D0FDE"/>
    <w:rsid w:val="0084284C"/>
    <w:rsid w:val="00877EDB"/>
    <w:rsid w:val="008A2DB9"/>
    <w:rsid w:val="008B6624"/>
    <w:rsid w:val="008C45B4"/>
    <w:rsid w:val="008E76F6"/>
    <w:rsid w:val="00970B5D"/>
    <w:rsid w:val="0097546E"/>
    <w:rsid w:val="009F4C30"/>
    <w:rsid w:val="00AC651F"/>
    <w:rsid w:val="00AD5805"/>
    <w:rsid w:val="00AD5C45"/>
    <w:rsid w:val="00B4475A"/>
    <w:rsid w:val="00B86B23"/>
    <w:rsid w:val="00B9471E"/>
    <w:rsid w:val="00BB3492"/>
    <w:rsid w:val="00BC1E9F"/>
    <w:rsid w:val="00BE1310"/>
    <w:rsid w:val="00BE613F"/>
    <w:rsid w:val="00BF53E1"/>
    <w:rsid w:val="00C00CCD"/>
    <w:rsid w:val="00C13FDF"/>
    <w:rsid w:val="00C467D0"/>
    <w:rsid w:val="00C81A33"/>
    <w:rsid w:val="00CA35EF"/>
    <w:rsid w:val="00CF4A7F"/>
    <w:rsid w:val="00EA058A"/>
    <w:rsid w:val="00EB2E77"/>
    <w:rsid w:val="00F75C74"/>
    <w:rsid w:val="00FD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A93BAA"/>
  <w15:chartTrackingRefBased/>
  <w15:docId w15:val="{05A563D1-CDDB-4FAB-9C52-EF96A7DB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B3492"/>
    <w:pPr>
      <w:keepNext/>
      <w:autoSpaceDE w:val="0"/>
      <w:autoSpaceDN w:val="0"/>
      <w:adjustRightInd w:val="0"/>
      <w:spacing w:before="240" w:line="360" w:lineRule="auto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47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471E"/>
  </w:style>
  <w:style w:type="paragraph" w:styleId="Stopka">
    <w:name w:val="footer"/>
    <w:basedOn w:val="Normalny"/>
    <w:link w:val="StopkaZnak"/>
    <w:uiPriority w:val="99"/>
    <w:unhideWhenUsed/>
    <w:rsid w:val="00B947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471E"/>
  </w:style>
  <w:style w:type="character" w:customStyle="1" w:styleId="Nagwek1Znak">
    <w:name w:val="Nagłówek 1 Znak"/>
    <w:basedOn w:val="Domylnaczcionkaakapitu"/>
    <w:link w:val="Nagwek1"/>
    <w:rsid w:val="00BB349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B3492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nhideWhenUsed/>
    <w:rsid w:val="00BB349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B34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A2DB9"/>
  </w:style>
  <w:style w:type="character" w:customStyle="1" w:styleId="eop">
    <w:name w:val="eop"/>
    <w:basedOn w:val="Domylnaczcionkaakapitu"/>
    <w:rsid w:val="008A2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Schmidt</dc:creator>
  <cp:keywords/>
  <dc:description/>
  <cp:lastModifiedBy>Agnieszka Ossowska</cp:lastModifiedBy>
  <cp:revision>6</cp:revision>
  <dcterms:created xsi:type="dcterms:W3CDTF">2024-11-13T11:29:00Z</dcterms:created>
  <dcterms:modified xsi:type="dcterms:W3CDTF">2024-11-19T14:04:00Z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c89d783c063ea52179ef859123eb840010c6a534263b47085e527d350092c12d</vt:lpwstr>
  </property>
</Properties>
</file>