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526F9B" w14:textId="2E3C9FF7" w:rsidR="00262CDF" w:rsidRPr="00E930B9" w:rsidRDefault="008211D3" w:rsidP="00E930B9">
      <w:pPr>
        <w:pStyle w:val="Nagwek1"/>
        <w:jc w:val="right"/>
        <w:rPr>
          <w:rFonts w:asciiTheme="minorHAnsi" w:hAnsiTheme="minorHAnsi" w:cstheme="minorHAnsi"/>
        </w:rPr>
      </w:pPr>
      <w:r w:rsidRPr="00E930B9">
        <w:rPr>
          <w:rFonts w:asciiTheme="minorHAnsi" w:hAnsiTheme="minorHAnsi" w:cstheme="minorHAnsi"/>
        </w:rPr>
        <w:t xml:space="preserve">Załącznik Nr </w:t>
      </w:r>
      <w:del w:id="0" w:author="Wiechno Henryk" w:date="2024-05-21T06:39:00Z">
        <w:r w:rsidR="00E930B9" w:rsidRPr="00E930B9" w:rsidDel="00F91BED">
          <w:rPr>
            <w:rFonts w:asciiTheme="minorHAnsi" w:hAnsiTheme="minorHAnsi" w:cstheme="minorHAnsi"/>
          </w:rPr>
          <w:delText xml:space="preserve">13 </w:delText>
        </w:r>
      </w:del>
      <w:ins w:id="1" w:author="Wiechno Henryk" w:date="2024-05-21T06:39:00Z">
        <w:r w:rsidR="00F91BED">
          <w:rPr>
            <w:rFonts w:asciiTheme="minorHAnsi" w:hAnsiTheme="minorHAnsi" w:cstheme="minorHAnsi"/>
          </w:rPr>
          <w:t>…..</w:t>
        </w:r>
        <w:r w:rsidR="00F91BED" w:rsidRPr="00E930B9">
          <w:rPr>
            <w:rFonts w:asciiTheme="minorHAnsi" w:hAnsiTheme="minorHAnsi" w:cstheme="minorHAnsi"/>
          </w:rPr>
          <w:t xml:space="preserve"> </w:t>
        </w:r>
      </w:ins>
      <w:r w:rsidR="00E930B9" w:rsidRPr="00E930B9">
        <w:rPr>
          <w:rFonts w:asciiTheme="minorHAnsi" w:hAnsiTheme="minorHAnsi" w:cstheme="minorHAnsi"/>
        </w:rPr>
        <w:t>do umowy Nr …………………………….</w:t>
      </w:r>
    </w:p>
    <w:p w14:paraId="76908664" w14:textId="77777777" w:rsidR="00E930B9" w:rsidRDefault="00E930B9" w:rsidP="007002A5">
      <w:pPr>
        <w:keepNext/>
        <w:shd w:val="clear" w:color="auto" w:fill="FFFFFF"/>
        <w:tabs>
          <w:tab w:val="left" w:pos="9639"/>
        </w:tabs>
        <w:spacing w:after="0"/>
        <w:ind w:right="1"/>
        <w:jc w:val="center"/>
        <w:outlineLvl w:val="3"/>
        <w:rPr>
          <w:rFonts w:asciiTheme="minorHAnsi" w:eastAsia="Times New Roman" w:hAnsiTheme="minorHAnsi" w:cstheme="minorHAnsi"/>
          <w:b/>
          <w:bCs/>
          <w:color w:val="auto"/>
          <w:sz w:val="24"/>
          <w:szCs w:val="24"/>
          <w:lang w:eastAsia="zh-CN"/>
        </w:rPr>
      </w:pPr>
    </w:p>
    <w:p w14:paraId="2180988D" w14:textId="77777777" w:rsidR="00262CDF" w:rsidRPr="00E930B9" w:rsidRDefault="00883514" w:rsidP="007002A5">
      <w:pPr>
        <w:keepNext/>
        <w:shd w:val="clear" w:color="auto" w:fill="FFFFFF"/>
        <w:tabs>
          <w:tab w:val="left" w:pos="9639"/>
        </w:tabs>
        <w:spacing w:after="0"/>
        <w:ind w:right="1"/>
        <w:jc w:val="center"/>
        <w:outlineLvl w:val="3"/>
        <w:rPr>
          <w:rFonts w:asciiTheme="minorHAnsi" w:eastAsia="Times New Roman" w:hAnsiTheme="minorHAnsi" w:cstheme="minorHAnsi"/>
          <w:b/>
          <w:bCs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b/>
          <w:bCs/>
          <w:color w:val="auto"/>
          <w:sz w:val="24"/>
          <w:szCs w:val="24"/>
          <w:lang w:eastAsia="zh-CN"/>
        </w:rPr>
        <w:t>KARTA GWARANCYJNA</w:t>
      </w:r>
    </w:p>
    <w:p w14:paraId="5D691431" w14:textId="77777777" w:rsidR="00262CDF" w:rsidRPr="00E930B9" w:rsidRDefault="00883514" w:rsidP="007002A5">
      <w:pPr>
        <w:spacing w:after="0"/>
        <w:jc w:val="center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określająca uprawnienia Za</w:t>
      </w:r>
      <w:r w:rsidR="003725CD"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mawiającego z tytułu gwarancji </w:t>
      </w:r>
    </w:p>
    <w:p w14:paraId="233873C5" w14:textId="77777777" w:rsidR="00262CDF" w:rsidRPr="00E930B9" w:rsidRDefault="00262CDF">
      <w:pPr>
        <w:spacing w:after="0" w:line="240" w:lineRule="auto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</w:p>
    <w:p w14:paraId="47BE097C" w14:textId="77777777" w:rsidR="00262CDF" w:rsidRPr="00E930B9" w:rsidRDefault="001B6FB5" w:rsidP="007002A5">
      <w:pPr>
        <w:shd w:val="clear" w:color="auto" w:fill="FFFFFF"/>
        <w:tabs>
          <w:tab w:val="left" w:pos="360"/>
        </w:tabs>
        <w:spacing w:after="0"/>
        <w:ind w:left="357" w:right="6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>
        <w:rPr>
          <w:rFonts w:asciiTheme="minorHAnsi" w:eastAsia="Times New Roman" w:hAnsiTheme="minorHAnsi" w:cstheme="minorHAnsi"/>
          <w:b/>
          <w:color w:val="auto"/>
          <w:sz w:val="24"/>
          <w:szCs w:val="24"/>
          <w:lang w:eastAsia="zh-CN"/>
        </w:rPr>
        <w:t>Gwarantem będącym Wykonawcą</w:t>
      </w:r>
      <w:r w:rsidR="003725CD" w:rsidRPr="00E930B9">
        <w:rPr>
          <w:rFonts w:asciiTheme="minorHAnsi" w:eastAsia="Times New Roman" w:hAnsiTheme="minorHAnsi" w:cstheme="minorHAnsi"/>
          <w:b/>
          <w:color w:val="auto"/>
          <w:sz w:val="24"/>
          <w:szCs w:val="24"/>
          <w:lang w:eastAsia="zh-CN"/>
        </w:rPr>
        <w:t xml:space="preserve"> umowy nr……………..............z dnia…………</w:t>
      </w:r>
      <w:r w:rsidR="002E006B" w:rsidRPr="00E930B9">
        <w:rPr>
          <w:rFonts w:asciiTheme="minorHAnsi" w:eastAsia="Times New Roman" w:hAnsiTheme="minorHAnsi" w:cstheme="minorHAnsi"/>
          <w:b/>
          <w:color w:val="auto"/>
          <w:sz w:val="24"/>
          <w:szCs w:val="24"/>
          <w:lang w:eastAsia="zh-CN"/>
        </w:rPr>
        <w:t>………</w:t>
      </w:r>
    </w:p>
    <w:p w14:paraId="607EA75F" w14:textId="77777777" w:rsidR="00262CDF" w:rsidRPr="00E930B9" w:rsidRDefault="003725CD" w:rsidP="007002A5">
      <w:pPr>
        <w:shd w:val="clear" w:color="auto" w:fill="FFFFFF"/>
        <w:spacing w:after="0"/>
        <w:ind w:left="357" w:right="6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jest</w:t>
      </w:r>
      <w:r w:rsidR="00883514"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………………………………………………………………………………………</w:t>
      </w:r>
      <w:r w:rsidR="002E006B"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………</w:t>
      </w:r>
    </w:p>
    <w:p w14:paraId="75E7D2BB" w14:textId="77777777" w:rsidR="00262CDF" w:rsidRPr="00E930B9" w:rsidRDefault="00262CDF" w:rsidP="007002A5">
      <w:pPr>
        <w:shd w:val="clear" w:color="auto" w:fill="FFFFFF"/>
        <w:spacing w:after="0"/>
        <w:ind w:left="357" w:right="6"/>
        <w:jc w:val="both"/>
        <w:rPr>
          <w:rFonts w:asciiTheme="minorHAnsi" w:eastAsia="Times New Roman" w:hAnsiTheme="minorHAnsi" w:cstheme="minorHAnsi"/>
          <w:b/>
          <w:color w:val="auto"/>
          <w:sz w:val="24"/>
          <w:szCs w:val="24"/>
          <w:lang w:eastAsia="zh-CN"/>
        </w:rPr>
      </w:pPr>
    </w:p>
    <w:p w14:paraId="598C4D5D" w14:textId="77777777" w:rsidR="00262CDF" w:rsidRPr="00E930B9" w:rsidRDefault="003725CD" w:rsidP="007002A5">
      <w:pPr>
        <w:shd w:val="clear" w:color="auto" w:fill="FFFFFF"/>
        <w:tabs>
          <w:tab w:val="left" w:pos="360"/>
        </w:tabs>
        <w:spacing w:after="0"/>
        <w:ind w:left="357" w:right="6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b/>
          <w:color w:val="auto"/>
          <w:sz w:val="24"/>
          <w:szCs w:val="24"/>
          <w:lang w:eastAsia="zh-CN"/>
        </w:rPr>
        <w:t>Uprawnionym z tytułu gwarancji jest:</w:t>
      </w:r>
    </w:p>
    <w:p w14:paraId="7680C552" w14:textId="77777777" w:rsidR="00262CDF" w:rsidRPr="00E930B9" w:rsidRDefault="00883514" w:rsidP="007002A5">
      <w:pPr>
        <w:shd w:val="clear" w:color="auto" w:fill="FFFFFF"/>
        <w:spacing w:after="0"/>
        <w:ind w:left="357" w:right="6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Izba Administracji Skarbowej w Zielonej Górze, ul. Sikorskiego 2, 65-454 Zielona Góra</w:t>
      </w:r>
    </w:p>
    <w:p w14:paraId="451EC124" w14:textId="77777777" w:rsidR="00262CDF" w:rsidRPr="00E930B9" w:rsidRDefault="00262CDF">
      <w:pPr>
        <w:shd w:val="clear" w:color="auto" w:fill="FFFFFF"/>
        <w:spacing w:after="0" w:line="240" w:lineRule="auto"/>
        <w:ind w:left="360" w:right="5"/>
        <w:jc w:val="both"/>
        <w:rPr>
          <w:rFonts w:asciiTheme="minorHAnsi" w:eastAsia="Times New Roman" w:hAnsiTheme="minorHAnsi" w:cstheme="minorHAnsi"/>
          <w:b/>
          <w:color w:val="auto"/>
          <w:sz w:val="24"/>
          <w:szCs w:val="24"/>
          <w:lang w:eastAsia="zh-CN"/>
        </w:rPr>
      </w:pPr>
    </w:p>
    <w:p w14:paraId="47E460B6" w14:textId="77777777" w:rsidR="003725CD" w:rsidRPr="00E930B9" w:rsidRDefault="003725CD" w:rsidP="003725CD">
      <w:pPr>
        <w:shd w:val="clear" w:color="auto" w:fill="FFFFFF"/>
        <w:spacing w:after="0" w:line="240" w:lineRule="auto"/>
        <w:ind w:left="360" w:right="5"/>
        <w:jc w:val="center"/>
        <w:rPr>
          <w:rFonts w:asciiTheme="minorHAnsi" w:eastAsia="Times New Roman" w:hAnsiTheme="minorHAnsi" w:cstheme="minorHAnsi"/>
          <w:b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b/>
          <w:color w:val="auto"/>
          <w:sz w:val="24"/>
          <w:szCs w:val="24"/>
          <w:lang w:eastAsia="zh-CN"/>
        </w:rPr>
        <w:t>§1</w:t>
      </w:r>
    </w:p>
    <w:p w14:paraId="1F5F0FC5" w14:textId="77777777" w:rsidR="003725CD" w:rsidRPr="00E930B9" w:rsidRDefault="003725CD">
      <w:pPr>
        <w:shd w:val="clear" w:color="auto" w:fill="FFFFFF"/>
        <w:spacing w:after="0" w:line="240" w:lineRule="auto"/>
        <w:ind w:left="360" w:right="5"/>
        <w:jc w:val="both"/>
        <w:rPr>
          <w:rFonts w:asciiTheme="minorHAnsi" w:eastAsia="Times New Roman" w:hAnsiTheme="minorHAnsi" w:cstheme="minorHAnsi"/>
          <w:b/>
          <w:color w:val="auto"/>
          <w:sz w:val="24"/>
          <w:szCs w:val="24"/>
          <w:lang w:eastAsia="zh-CN"/>
        </w:rPr>
      </w:pPr>
    </w:p>
    <w:p w14:paraId="1CECB064" w14:textId="6CE7D2C3" w:rsidR="007002A5" w:rsidRPr="00E930B9" w:rsidRDefault="003725CD" w:rsidP="0047131F">
      <w:pPr>
        <w:pStyle w:val="Akapitzlist"/>
        <w:numPr>
          <w:ilvl w:val="0"/>
          <w:numId w:val="6"/>
        </w:numPr>
        <w:shd w:val="clear" w:color="auto" w:fill="FFFFFF"/>
        <w:tabs>
          <w:tab w:val="left" w:pos="360"/>
        </w:tabs>
        <w:spacing w:after="0"/>
        <w:ind w:right="5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Gwarant oświadcza, że objęty niniejszą kartą gwarancyjną </w:t>
      </w:r>
      <w:r w:rsidR="0047131F"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jest </w:t>
      </w:r>
      <w:ins w:id="2" w:author="Wiechno Henryk" w:date="2024-05-21T09:08:00Z">
        <w:r w:rsidR="002C0EBC">
          <w:rPr>
            <w:rFonts w:asciiTheme="minorHAnsi" w:hAnsiTheme="minorHAnsi" w:cstheme="minorHAnsi"/>
            <w:color w:val="auto"/>
            <w:sz w:val="24"/>
            <w:szCs w:val="24"/>
          </w:rPr>
          <w:t>r</w:t>
        </w:r>
        <w:r w:rsidR="002C0EBC" w:rsidRPr="002C0EBC">
          <w:rPr>
            <w:rFonts w:asciiTheme="minorHAnsi" w:hAnsiTheme="minorHAnsi" w:cstheme="minorHAnsi"/>
            <w:color w:val="auto"/>
            <w:sz w:val="24"/>
            <w:szCs w:val="24"/>
            <w:rPrChange w:id="3" w:author="Wiechno Henryk" w:date="2024-05-21T09:08:00Z">
              <w:rPr>
                <w:rFonts w:asciiTheme="minorHAnsi" w:hAnsiTheme="minorHAnsi" w:cstheme="minorHAnsi"/>
                <w:b/>
                <w:color w:val="auto"/>
              </w:rPr>
            </w:rPrChange>
          </w:rPr>
          <w:t>emont toalet w budynku</w:t>
        </w:r>
        <w:r w:rsidR="002C0EBC" w:rsidRPr="002C0EBC">
          <w:rPr>
            <w:sz w:val="24"/>
            <w:szCs w:val="24"/>
            <w:rPrChange w:id="4" w:author="Wiechno Henryk" w:date="2024-05-21T09:08:00Z">
              <w:rPr/>
            </w:rPrChange>
          </w:rPr>
          <w:t xml:space="preserve"> </w:t>
        </w:r>
        <w:r w:rsidR="002C0EBC" w:rsidRPr="002C0EBC">
          <w:rPr>
            <w:rFonts w:asciiTheme="minorHAnsi" w:hAnsiTheme="minorHAnsi" w:cstheme="minorHAnsi"/>
            <w:color w:val="auto"/>
            <w:sz w:val="24"/>
            <w:szCs w:val="24"/>
            <w:rPrChange w:id="5" w:author="Wiechno Henryk" w:date="2024-05-21T09:08:00Z">
              <w:rPr>
                <w:rFonts w:asciiTheme="minorHAnsi" w:hAnsiTheme="minorHAnsi" w:cstheme="minorHAnsi"/>
                <w:b/>
                <w:color w:val="auto"/>
              </w:rPr>
            </w:rPrChange>
          </w:rPr>
          <w:t>Urzędu Skarbowego we Wschowie przy ul. Zielony Rynek 7</w:t>
        </w:r>
      </w:ins>
      <w:del w:id="6" w:author="Wiechno Henryk" w:date="2024-05-21T09:08:00Z">
        <w:r w:rsidR="0047131F" w:rsidRPr="00E930B9" w:rsidDel="002C0EBC">
          <w:rPr>
            <w:rFonts w:asciiTheme="minorHAnsi" w:eastAsia="Times New Roman" w:hAnsiTheme="minorHAnsi" w:cstheme="minorHAnsi"/>
            <w:color w:val="auto"/>
            <w:sz w:val="24"/>
            <w:szCs w:val="24"/>
            <w:lang w:eastAsia="zh-CN"/>
          </w:rPr>
          <w:delText>termomodernizacja i przebudowa budynku Pierwszego i Drugiego Urzędu Skarbowego w Zielonej Górze</w:delText>
        </w:r>
      </w:del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, </w:t>
      </w:r>
      <w:del w:id="7" w:author="Wiechno Henryk" w:date="2024-05-21T09:09:00Z">
        <w:r w:rsidRPr="00E930B9" w:rsidDel="002C0EBC">
          <w:rPr>
            <w:rFonts w:asciiTheme="minorHAnsi" w:eastAsia="Times New Roman" w:hAnsiTheme="minorHAnsi" w:cstheme="minorHAnsi"/>
            <w:color w:val="auto"/>
            <w:sz w:val="24"/>
            <w:szCs w:val="24"/>
            <w:lang w:eastAsia="zh-CN"/>
          </w:rPr>
          <w:delText>objęt</w:delText>
        </w:r>
        <w:r w:rsidR="0047131F" w:rsidRPr="00E930B9" w:rsidDel="002C0EBC">
          <w:rPr>
            <w:rFonts w:asciiTheme="minorHAnsi" w:eastAsia="Times New Roman" w:hAnsiTheme="minorHAnsi" w:cstheme="minorHAnsi"/>
            <w:color w:val="auto"/>
            <w:sz w:val="24"/>
            <w:szCs w:val="24"/>
            <w:lang w:eastAsia="zh-CN"/>
          </w:rPr>
          <w:delText>a</w:delText>
        </w:r>
        <w:r w:rsidRPr="00E930B9" w:rsidDel="002C0EBC">
          <w:rPr>
            <w:rFonts w:asciiTheme="minorHAnsi" w:eastAsia="Times New Roman" w:hAnsiTheme="minorHAnsi" w:cstheme="minorHAnsi"/>
            <w:color w:val="auto"/>
            <w:sz w:val="24"/>
            <w:szCs w:val="24"/>
            <w:lang w:eastAsia="zh-CN"/>
          </w:rPr>
          <w:delText xml:space="preserve"> </w:delText>
        </w:r>
      </w:del>
      <w:ins w:id="8" w:author="Wiechno Henryk" w:date="2024-05-21T09:09:00Z">
        <w:r w:rsidR="002C0EBC" w:rsidRPr="00E930B9">
          <w:rPr>
            <w:rFonts w:asciiTheme="minorHAnsi" w:eastAsia="Times New Roman" w:hAnsiTheme="minorHAnsi" w:cstheme="minorHAnsi"/>
            <w:color w:val="auto"/>
            <w:sz w:val="24"/>
            <w:szCs w:val="24"/>
            <w:lang w:eastAsia="zh-CN"/>
          </w:rPr>
          <w:t>objęt</w:t>
        </w:r>
        <w:r w:rsidR="002C0EBC">
          <w:rPr>
            <w:rFonts w:asciiTheme="minorHAnsi" w:eastAsia="Times New Roman" w:hAnsiTheme="minorHAnsi" w:cstheme="minorHAnsi"/>
            <w:color w:val="auto"/>
            <w:sz w:val="24"/>
            <w:szCs w:val="24"/>
            <w:lang w:eastAsia="zh-CN"/>
          </w:rPr>
          <w:t xml:space="preserve">y </w:t>
        </w:r>
      </w:ins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umową nr ……………………………. z dnia ………………………………w którego skład wchodzą następujące elementy:</w:t>
      </w:r>
    </w:p>
    <w:p w14:paraId="030C9F17" w14:textId="77777777" w:rsidR="00852AC1" w:rsidRDefault="00852AC1" w:rsidP="00B65625">
      <w:pPr>
        <w:tabs>
          <w:tab w:val="left" w:pos="720"/>
        </w:tabs>
        <w:rPr>
          <w:ins w:id="9" w:author="Wiechno Henryk" w:date="2024-05-21T09:11:00Z"/>
          <w:sz w:val="24"/>
          <w:szCs w:val="24"/>
        </w:rPr>
      </w:pPr>
    </w:p>
    <w:p w14:paraId="39D5AF2A" w14:textId="77777777" w:rsidR="00852AC1" w:rsidRDefault="00852AC1" w:rsidP="00B65625">
      <w:pPr>
        <w:tabs>
          <w:tab w:val="left" w:pos="720"/>
        </w:tabs>
        <w:rPr>
          <w:ins w:id="10" w:author="Wiechno Henryk" w:date="2024-05-21T09:11:00Z"/>
          <w:sz w:val="24"/>
          <w:szCs w:val="24"/>
        </w:rPr>
      </w:pPr>
    </w:p>
    <w:p w14:paraId="11EEB7CA" w14:textId="034036FC" w:rsidR="00B65625" w:rsidRDefault="00852AC1" w:rsidP="00B65625">
      <w:pPr>
        <w:tabs>
          <w:tab w:val="left" w:pos="720"/>
        </w:tabs>
        <w:rPr>
          <w:ins w:id="11" w:author="Wiechno Henryk" w:date="2024-05-21T08:41:00Z"/>
          <w:b/>
        </w:rPr>
      </w:pPr>
      <w:ins w:id="12" w:author="Wiechno Henryk" w:date="2024-05-21T09:11:00Z">
        <w:r w:rsidRPr="0088258C">
          <w:rPr>
            <w:sz w:val="24"/>
            <w:szCs w:val="24"/>
          </w:rPr>
          <w:t>Roboty budowlano-instalacyjne i wykończeniowe pomieszczenia toalet na</w:t>
        </w:r>
        <w:r>
          <w:rPr>
            <w:sz w:val="24"/>
            <w:szCs w:val="24"/>
          </w:rPr>
          <w:t xml:space="preserve"> I i II piętrze</w:t>
        </w:r>
      </w:ins>
      <w:ins w:id="13" w:author="Wiechno Henryk" w:date="2024-05-21T09:12:00Z">
        <w:r>
          <w:rPr>
            <w:sz w:val="24"/>
            <w:szCs w:val="24"/>
          </w:rPr>
          <w:t>.</w:t>
        </w:r>
      </w:ins>
    </w:p>
    <w:p w14:paraId="518A0D87" w14:textId="77777777" w:rsidR="00852AC1" w:rsidRDefault="00852AC1" w:rsidP="00852AC1">
      <w:pPr>
        <w:pStyle w:val="Akapitzlist"/>
        <w:tabs>
          <w:tab w:val="left" w:pos="720"/>
        </w:tabs>
        <w:rPr>
          <w:ins w:id="14" w:author="Wiechno Henryk" w:date="2024-05-21T09:12:00Z"/>
          <w:b/>
        </w:rPr>
        <w:pPrChange w:id="15" w:author="Wiechno Henryk" w:date="2024-05-21T09:12:00Z">
          <w:pPr>
            <w:tabs>
              <w:tab w:val="left" w:pos="720"/>
            </w:tabs>
          </w:pPr>
        </w:pPrChange>
      </w:pPr>
    </w:p>
    <w:p w14:paraId="3835E5CA" w14:textId="77777777" w:rsidR="00852AC1" w:rsidRDefault="00852AC1" w:rsidP="00852AC1">
      <w:pPr>
        <w:pStyle w:val="Akapitzlist"/>
        <w:tabs>
          <w:tab w:val="left" w:pos="720"/>
        </w:tabs>
        <w:rPr>
          <w:ins w:id="16" w:author="Wiechno Henryk" w:date="2024-05-21T09:12:00Z"/>
          <w:b/>
        </w:rPr>
        <w:pPrChange w:id="17" w:author="Wiechno Henryk" w:date="2024-05-21T09:12:00Z">
          <w:pPr>
            <w:tabs>
              <w:tab w:val="left" w:pos="720"/>
            </w:tabs>
          </w:pPr>
        </w:pPrChange>
      </w:pPr>
    </w:p>
    <w:p w14:paraId="0B78EC46" w14:textId="687B8EB0" w:rsidR="00B65625" w:rsidRPr="00B65625" w:rsidRDefault="00B65625" w:rsidP="00B65625">
      <w:pPr>
        <w:pStyle w:val="Akapitzlist"/>
        <w:numPr>
          <w:ilvl w:val="0"/>
          <w:numId w:val="23"/>
        </w:numPr>
        <w:tabs>
          <w:tab w:val="left" w:pos="720"/>
        </w:tabs>
        <w:rPr>
          <w:ins w:id="18" w:author="Wiechno Henryk" w:date="2024-05-21T08:40:00Z"/>
          <w:b/>
          <w:rPrChange w:id="19" w:author="Wiechno Henryk" w:date="2024-05-21T08:42:00Z">
            <w:rPr>
              <w:ins w:id="20" w:author="Wiechno Henryk" w:date="2024-05-21T08:40:00Z"/>
              <w:b/>
            </w:rPr>
          </w:rPrChange>
        </w:rPr>
        <w:pPrChange w:id="21" w:author="Wiechno Henryk" w:date="2024-05-21T08:42:00Z">
          <w:pPr>
            <w:tabs>
              <w:tab w:val="left" w:pos="720"/>
            </w:tabs>
          </w:pPr>
        </w:pPrChange>
      </w:pPr>
      <w:ins w:id="22" w:author="Wiechno Henryk" w:date="2024-05-21T08:40:00Z">
        <w:r w:rsidRPr="00B65625">
          <w:rPr>
            <w:b/>
            <w:rPrChange w:id="23" w:author="Wiechno Henryk" w:date="2024-05-21T08:42:00Z">
              <w:rPr>
                <w:b/>
              </w:rPr>
            </w:rPrChange>
          </w:rPr>
          <w:t xml:space="preserve"> </w:t>
        </w:r>
        <w:r w:rsidRPr="00B65625">
          <w:rPr>
            <w:sz w:val="24"/>
            <w:szCs w:val="24"/>
            <w:rPrChange w:id="24" w:author="Wiechno Henryk" w:date="2024-05-21T08:42:00Z">
              <w:rPr>
                <w:b/>
              </w:rPr>
            </w:rPrChange>
          </w:rPr>
          <w:t>Roboty przygotowawcze i rozbiórkowe.:</w:t>
        </w:r>
      </w:ins>
    </w:p>
    <w:p w14:paraId="06BD3686" w14:textId="77777777" w:rsidR="00852AC1" w:rsidRPr="00852AC1" w:rsidRDefault="00852AC1" w:rsidP="00852AC1">
      <w:pPr>
        <w:pStyle w:val="Akapitzlist"/>
        <w:suppressAutoHyphens w:val="0"/>
        <w:spacing w:after="160" w:line="259" w:lineRule="auto"/>
        <w:ind w:left="792"/>
        <w:rPr>
          <w:ins w:id="25" w:author="Wiechno Henryk" w:date="2024-05-21T09:12:00Z"/>
          <w:rFonts w:ascii="Times New Roman" w:hAnsi="Times New Roman"/>
          <w:sz w:val="24"/>
          <w:szCs w:val="24"/>
          <w:rPrChange w:id="26" w:author="Wiechno Henryk" w:date="2024-05-21T09:12:00Z">
            <w:rPr>
              <w:ins w:id="27" w:author="Wiechno Henryk" w:date="2024-05-21T09:12:00Z"/>
              <w:rFonts w:ascii="Times New Roman" w:eastAsia="Times New Roman" w:hAnsi="Times New Roman"/>
              <w:sz w:val="24"/>
              <w:szCs w:val="24"/>
              <w:lang w:eastAsia="zh-CN"/>
            </w:rPr>
          </w:rPrChange>
        </w:rPr>
        <w:pPrChange w:id="28" w:author="Wiechno Henryk" w:date="2024-05-21T09:12:00Z">
          <w:pPr>
            <w:pStyle w:val="Akapitzlist"/>
            <w:numPr>
              <w:ilvl w:val="1"/>
              <w:numId w:val="20"/>
            </w:numPr>
            <w:suppressAutoHyphens w:val="0"/>
            <w:spacing w:after="160" w:line="259" w:lineRule="auto"/>
            <w:ind w:left="792" w:hanging="432"/>
          </w:pPr>
        </w:pPrChange>
      </w:pPr>
    </w:p>
    <w:p w14:paraId="390CE0EB" w14:textId="77777777" w:rsidR="00B65625" w:rsidRPr="009278D0" w:rsidRDefault="00B65625" w:rsidP="00B65625">
      <w:pPr>
        <w:pStyle w:val="Akapitzlist"/>
        <w:numPr>
          <w:ilvl w:val="1"/>
          <w:numId w:val="20"/>
        </w:numPr>
        <w:suppressAutoHyphens w:val="0"/>
        <w:spacing w:after="160" w:line="259" w:lineRule="auto"/>
        <w:rPr>
          <w:ins w:id="29" w:author="Wiechno Henryk" w:date="2024-05-21T08:40:00Z"/>
          <w:rFonts w:ascii="Times New Roman" w:hAnsi="Times New Roman"/>
          <w:sz w:val="24"/>
          <w:szCs w:val="24"/>
        </w:rPr>
      </w:pPr>
      <w:ins w:id="30" w:author="Wiechno Henryk" w:date="2024-05-21T08:40:00Z">
        <w:r w:rsidRPr="00651F29">
          <w:rPr>
            <w:rFonts w:ascii="Times New Roman" w:eastAsia="Times New Roman" w:hAnsi="Times New Roman"/>
            <w:sz w:val="24"/>
            <w:szCs w:val="24"/>
            <w:lang w:eastAsia="zh-CN"/>
          </w:rPr>
          <w:t>Prace zabezpieczające przed roznoszeniem się pyłu i kurzu,</w:t>
        </w:r>
      </w:ins>
    </w:p>
    <w:p w14:paraId="3E1D66A5" w14:textId="53213DFE" w:rsidR="00B65625" w:rsidRPr="009278D0" w:rsidRDefault="00B65625" w:rsidP="00B65625">
      <w:pPr>
        <w:pStyle w:val="Akapitzlist"/>
        <w:numPr>
          <w:ilvl w:val="1"/>
          <w:numId w:val="20"/>
        </w:numPr>
        <w:suppressAutoHyphens w:val="0"/>
        <w:spacing w:after="160" w:line="259" w:lineRule="auto"/>
        <w:rPr>
          <w:ins w:id="31" w:author="Wiechno Henryk" w:date="2024-05-21T08:40:00Z"/>
          <w:rFonts w:ascii="Times New Roman" w:hAnsi="Times New Roman"/>
          <w:sz w:val="24"/>
          <w:szCs w:val="24"/>
        </w:rPr>
      </w:pPr>
      <w:ins w:id="32" w:author="Wiechno Henryk" w:date="2024-05-21T08:40:00Z">
        <w:r>
          <w:rPr>
            <w:rFonts w:ascii="Times New Roman" w:eastAsia="Times New Roman" w:hAnsi="Times New Roman"/>
            <w:sz w:val="24"/>
            <w:szCs w:val="24"/>
            <w:lang w:eastAsia="zh-CN"/>
          </w:rPr>
          <w:t xml:space="preserve">Zabezpieczenie okien i drzwi folią  </w:t>
        </w:r>
      </w:ins>
    </w:p>
    <w:p w14:paraId="08F7A887" w14:textId="3D540F24" w:rsidR="00B65625" w:rsidRPr="00651F29" w:rsidRDefault="00B65625" w:rsidP="00B65625">
      <w:pPr>
        <w:pStyle w:val="Akapitzlist"/>
        <w:numPr>
          <w:ilvl w:val="1"/>
          <w:numId w:val="20"/>
        </w:numPr>
        <w:suppressAutoHyphens w:val="0"/>
        <w:spacing w:after="160" w:line="259" w:lineRule="auto"/>
        <w:rPr>
          <w:ins w:id="33" w:author="Wiechno Henryk" w:date="2024-05-21T08:40:00Z"/>
          <w:rFonts w:ascii="Times New Roman" w:hAnsi="Times New Roman"/>
          <w:sz w:val="24"/>
          <w:szCs w:val="24"/>
        </w:rPr>
      </w:pPr>
      <w:ins w:id="34" w:author="Wiechno Henryk" w:date="2024-05-21T08:40:00Z">
        <w:r w:rsidRPr="00651F29">
          <w:rPr>
            <w:rFonts w:ascii="Times New Roman" w:hAnsi="Times New Roman"/>
            <w:sz w:val="24"/>
            <w:szCs w:val="24"/>
          </w:rPr>
          <w:t>Rozebranie okładzin ceramicznych na ścianach,</w:t>
        </w:r>
      </w:ins>
    </w:p>
    <w:p w14:paraId="2008FBB1" w14:textId="5CD5B80F" w:rsidR="00B65625" w:rsidRDefault="00B65625" w:rsidP="00B65625">
      <w:pPr>
        <w:pStyle w:val="Akapitzlist"/>
        <w:numPr>
          <w:ilvl w:val="1"/>
          <w:numId w:val="20"/>
        </w:numPr>
        <w:suppressAutoHyphens w:val="0"/>
        <w:spacing w:after="160" w:line="259" w:lineRule="auto"/>
        <w:rPr>
          <w:ins w:id="35" w:author="Wiechno Henryk" w:date="2024-05-21T08:40:00Z"/>
          <w:rFonts w:ascii="Times New Roman" w:hAnsi="Times New Roman"/>
          <w:sz w:val="24"/>
          <w:szCs w:val="24"/>
        </w:rPr>
      </w:pPr>
      <w:ins w:id="36" w:author="Wiechno Henryk" w:date="2024-05-21T08:40:00Z">
        <w:r w:rsidRPr="00651F29">
          <w:rPr>
            <w:rFonts w:ascii="Times New Roman" w:hAnsi="Times New Roman"/>
            <w:sz w:val="24"/>
            <w:szCs w:val="24"/>
          </w:rPr>
          <w:t>Rozebranie istniejących posadzek</w:t>
        </w:r>
        <w:r>
          <w:rPr>
            <w:rFonts w:ascii="Times New Roman" w:hAnsi="Times New Roman"/>
            <w:sz w:val="24"/>
            <w:szCs w:val="24"/>
          </w:rPr>
          <w:t xml:space="preserve"> </w:t>
        </w:r>
        <w:r w:rsidRPr="00651F29">
          <w:rPr>
            <w:rFonts w:ascii="Times New Roman" w:hAnsi="Times New Roman"/>
            <w:sz w:val="24"/>
            <w:szCs w:val="24"/>
          </w:rPr>
          <w:t>,</w:t>
        </w:r>
      </w:ins>
    </w:p>
    <w:p w14:paraId="13AC7511" w14:textId="25DAA86C" w:rsidR="00B65625" w:rsidRPr="00651F29" w:rsidRDefault="00B65625" w:rsidP="00B65625">
      <w:pPr>
        <w:pStyle w:val="Akapitzlist"/>
        <w:numPr>
          <w:ilvl w:val="1"/>
          <w:numId w:val="20"/>
        </w:numPr>
        <w:suppressAutoHyphens w:val="0"/>
        <w:spacing w:after="160" w:line="259" w:lineRule="auto"/>
        <w:rPr>
          <w:ins w:id="37" w:author="Wiechno Henryk" w:date="2024-05-21T08:40:00Z"/>
          <w:rFonts w:ascii="Times New Roman" w:hAnsi="Times New Roman"/>
          <w:sz w:val="24"/>
          <w:szCs w:val="24"/>
        </w:rPr>
      </w:pPr>
      <w:ins w:id="38" w:author="Wiechno Henryk" w:date="2024-05-21T08:40:00Z">
        <w:r>
          <w:rPr>
            <w:rFonts w:ascii="Times New Roman" w:hAnsi="Times New Roman"/>
            <w:sz w:val="24"/>
            <w:szCs w:val="24"/>
          </w:rPr>
          <w:t xml:space="preserve">Rozebranie sufitów podwieszanych </w:t>
        </w:r>
      </w:ins>
    </w:p>
    <w:p w14:paraId="5A13D6C1" w14:textId="24212CE3" w:rsidR="00B65625" w:rsidRPr="00651F29" w:rsidRDefault="00B65625" w:rsidP="00B65625">
      <w:pPr>
        <w:pStyle w:val="Akapitzlist"/>
        <w:numPr>
          <w:ilvl w:val="1"/>
          <w:numId w:val="20"/>
        </w:numPr>
        <w:suppressAutoHyphens w:val="0"/>
        <w:spacing w:after="160" w:line="259" w:lineRule="auto"/>
        <w:rPr>
          <w:ins w:id="39" w:author="Wiechno Henryk" w:date="2024-05-21T08:40:00Z"/>
          <w:rFonts w:ascii="Times New Roman" w:hAnsi="Times New Roman"/>
          <w:sz w:val="24"/>
          <w:szCs w:val="24"/>
        </w:rPr>
      </w:pPr>
      <w:ins w:id="40" w:author="Wiechno Henryk" w:date="2024-05-21T08:40:00Z">
        <w:r w:rsidRPr="00651F29">
          <w:rPr>
            <w:rFonts w:ascii="Times New Roman" w:hAnsi="Times New Roman"/>
            <w:sz w:val="24"/>
            <w:szCs w:val="24"/>
          </w:rPr>
          <w:t>Demontaż wyposażenia tj. umywalek</w:t>
        </w:r>
        <w:r>
          <w:rPr>
            <w:rFonts w:ascii="Times New Roman" w:hAnsi="Times New Roman"/>
            <w:sz w:val="24"/>
            <w:szCs w:val="24"/>
          </w:rPr>
          <w:t xml:space="preserve"> </w:t>
        </w:r>
        <w:r w:rsidRPr="00651F29">
          <w:rPr>
            <w:rFonts w:ascii="Times New Roman" w:hAnsi="Times New Roman"/>
            <w:sz w:val="24"/>
            <w:szCs w:val="24"/>
          </w:rPr>
          <w:t>, m</w:t>
        </w:r>
        <w:r>
          <w:rPr>
            <w:rFonts w:ascii="Times New Roman" w:hAnsi="Times New Roman"/>
            <w:sz w:val="24"/>
            <w:szCs w:val="24"/>
          </w:rPr>
          <w:t>uszli</w:t>
        </w:r>
        <w:r w:rsidRPr="00651F29">
          <w:rPr>
            <w:rFonts w:ascii="Times New Roman" w:hAnsi="Times New Roman"/>
            <w:sz w:val="24"/>
            <w:szCs w:val="24"/>
          </w:rPr>
          <w:t xml:space="preserve"> </w:t>
        </w:r>
        <w:r>
          <w:rPr>
            <w:rFonts w:ascii="Times New Roman" w:hAnsi="Times New Roman"/>
            <w:sz w:val="24"/>
            <w:szCs w:val="24"/>
          </w:rPr>
          <w:t xml:space="preserve">ustępowych , </w:t>
        </w:r>
        <w:r w:rsidRPr="00651F29">
          <w:rPr>
            <w:rFonts w:ascii="Times New Roman" w:hAnsi="Times New Roman"/>
            <w:sz w:val="24"/>
            <w:szCs w:val="24"/>
          </w:rPr>
          <w:t>elektrycznych podgrzewaczy</w:t>
        </w:r>
        <w:r>
          <w:rPr>
            <w:rFonts w:ascii="Times New Roman" w:hAnsi="Times New Roman"/>
            <w:sz w:val="24"/>
            <w:szCs w:val="24"/>
          </w:rPr>
          <w:t xml:space="preserve"> </w:t>
        </w:r>
        <w:r w:rsidRPr="00651F29">
          <w:rPr>
            <w:rFonts w:ascii="Times New Roman" w:hAnsi="Times New Roman"/>
            <w:sz w:val="24"/>
            <w:szCs w:val="24"/>
          </w:rPr>
          <w:t>, pojemników na ręczniki papierowe</w:t>
        </w:r>
        <w:r>
          <w:rPr>
            <w:rFonts w:ascii="Times New Roman" w:hAnsi="Times New Roman"/>
            <w:sz w:val="24"/>
            <w:szCs w:val="24"/>
          </w:rPr>
          <w:t xml:space="preserve"> </w:t>
        </w:r>
        <w:r w:rsidRPr="00651F29">
          <w:rPr>
            <w:rFonts w:ascii="Times New Roman" w:hAnsi="Times New Roman"/>
            <w:sz w:val="24"/>
            <w:szCs w:val="24"/>
          </w:rPr>
          <w:t>,</w:t>
        </w:r>
        <w:r w:rsidRPr="00E37688">
          <w:rPr>
            <w:rFonts w:ascii="Times New Roman" w:hAnsi="Times New Roman"/>
            <w:sz w:val="24"/>
            <w:szCs w:val="24"/>
          </w:rPr>
          <w:t xml:space="preserve"> </w:t>
        </w:r>
        <w:r w:rsidRPr="00651F29">
          <w:rPr>
            <w:rFonts w:ascii="Times New Roman" w:hAnsi="Times New Roman"/>
            <w:sz w:val="24"/>
            <w:szCs w:val="24"/>
          </w:rPr>
          <w:t xml:space="preserve">pojemników na </w:t>
        </w:r>
        <w:r w:rsidR="002453C0">
          <w:rPr>
            <w:rFonts w:ascii="Times New Roman" w:hAnsi="Times New Roman"/>
            <w:sz w:val="24"/>
            <w:szCs w:val="24"/>
          </w:rPr>
          <w:t>papier</w:t>
        </w:r>
        <w:r>
          <w:rPr>
            <w:rFonts w:ascii="Times New Roman" w:hAnsi="Times New Roman"/>
            <w:sz w:val="24"/>
            <w:szCs w:val="24"/>
          </w:rPr>
          <w:t>,</w:t>
        </w:r>
        <w:r w:rsidRPr="00651F29">
          <w:rPr>
            <w:rFonts w:ascii="Times New Roman" w:hAnsi="Times New Roman"/>
            <w:sz w:val="24"/>
            <w:szCs w:val="24"/>
          </w:rPr>
          <w:t xml:space="preserve"> pojemników na mydło w płynie</w:t>
        </w:r>
        <w:r>
          <w:rPr>
            <w:rFonts w:ascii="Times New Roman" w:hAnsi="Times New Roman"/>
            <w:sz w:val="24"/>
            <w:szCs w:val="24"/>
          </w:rPr>
          <w:t xml:space="preserve"> </w:t>
        </w:r>
        <w:r w:rsidRPr="00651F29">
          <w:rPr>
            <w:rFonts w:ascii="Times New Roman" w:hAnsi="Times New Roman"/>
            <w:sz w:val="24"/>
            <w:szCs w:val="24"/>
          </w:rPr>
          <w:t>, luster</w:t>
        </w:r>
        <w:r>
          <w:rPr>
            <w:rFonts w:ascii="Times New Roman" w:hAnsi="Times New Roman"/>
            <w:sz w:val="24"/>
            <w:szCs w:val="24"/>
          </w:rPr>
          <w:t xml:space="preserve"> </w:t>
        </w:r>
        <w:r w:rsidRPr="00651F29">
          <w:rPr>
            <w:rFonts w:ascii="Times New Roman" w:hAnsi="Times New Roman"/>
            <w:sz w:val="24"/>
            <w:szCs w:val="24"/>
          </w:rPr>
          <w:t>,</w:t>
        </w:r>
        <w:r>
          <w:rPr>
            <w:rFonts w:ascii="Times New Roman" w:hAnsi="Times New Roman"/>
            <w:sz w:val="24"/>
            <w:szCs w:val="24"/>
          </w:rPr>
          <w:t xml:space="preserve"> kratek wentylacyjnych , uchwytów stalowych </w:t>
        </w:r>
      </w:ins>
    </w:p>
    <w:p w14:paraId="46229230" w14:textId="77805B82" w:rsidR="00B65625" w:rsidRDefault="00B65625" w:rsidP="00B65625">
      <w:pPr>
        <w:pStyle w:val="Akapitzlist"/>
        <w:numPr>
          <w:ilvl w:val="1"/>
          <w:numId w:val="20"/>
        </w:numPr>
        <w:suppressAutoHyphens w:val="0"/>
        <w:spacing w:after="160" w:line="259" w:lineRule="auto"/>
        <w:rPr>
          <w:ins w:id="41" w:author="Wiechno Henryk" w:date="2024-05-21T08:40:00Z"/>
          <w:rFonts w:ascii="Times New Roman" w:hAnsi="Times New Roman"/>
          <w:sz w:val="24"/>
          <w:szCs w:val="24"/>
        </w:rPr>
      </w:pPr>
      <w:ins w:id="42" w:author="Wiechno Henryk" w:date="2024-05-21T08:40:00Z">
        <w:r w:rsidRPr="00651F29">
          <w:rPr>
            <w:rFonts w:ascii="Times New Roman" w:hAnsi="Times New Roman"/>
            <w:sz w:val="24"/>
            <w:szCs w:val="24"/>
          </w:rPr>
          <w:t>Demontaż istniejących opraw oświetleniowych</w:t>
        </w:r>
        <w:r>
          <w:rPr>
            <w:rFonts w:ascii="Times New Roman" w:hAnsi="Times New Roman"/>
            <w:sz w:val="24"/>
            <w:szCs w:val="24"/>
          </w:rPr>
          <w:t xml:space="preserve">  </w:t>
        </w:r>
        <w:r w:rsidRPr="00651F29">
          <w:rPr>
            <w:rFonts w:ascii="Times New Roman" w:hAnsi="Times New Roman"/>
            <w:sz w:val="24"/>
            <w:szCs w:val="24"/>
          </w:rPr>
          <w:t>,</w:t>
        </w:r>
      </w:ins>
    </w:p>
    <w:p w14:paraId="374F20BE" w14:textId="12437FDE" w:rsidR="00B65625" w:rsidRDefault="00B65625" w:rsidP="00B65625">
      <w:pPr>
        <w:pStyle w:val="Akapitzlist"/>
        <w:numPr>
          <w:ilvl w:val="1"/>
          <w:numId w:val="20"/>
        </w:numPr>
        <w:suppressAutoHyphens w:val="0"/>
        <w:spacing w:after="160" w:line="259" w:lineRule="auto"/>
        <w:rPr>
          <w:ins w:id="43" w:author="Wiechno Henryk" w:date="2024-05-21T08:40:00Z"/>
          <w:rFonts w:ascii="Times New Roman" w:hAnsi="Times New Roman"/>
          <w:sz w:val="24"/>
          <w:szCs w:val="24"/>
        </w:rPr>
      </w:pPr>
      <w:ins w:id="44" w:author="Wiechno Henryk" w:date="2024-05-21T08:40:00Z">
        <w:r>
          <w:rPr>
            <w:rFonts w:ascii="Times New Roman" w:hAnsi="Times New Roman"/>
            <w:sz w:val="24"/>
            <w:szCs w:val="24"/>
          </w:rPr>
          <w:t>Demontaż gniazd wtyczkowych ,</w:t>
        </w:r>
      </w:ins>
    </w:p>
    <w:p w14:paraId="71A7E2AD" w14:textId="428D2205" w:rsidR="00B65625" w:rsidRDefault="00B65625" w:rsidP="00B65625">
      <w:pPr>
        <w:pStyle w:val="Akapitzlist"/>
        <w:numPr>
          <w:ilvl w:val="1"/>
          <w:numId w:val="20"/>
        </w:numPr>
        <w:suppressAutoHyphens w:val="0"/>
        <w:spacing w:after="160" w:line="259" w:lineRule="auto"/>
        <w:rPr>
          <w:ins w:id="45" w:author="Wiechno Henryk" w:date="2024-05-21T08:40:00Z"/>
          <w:rFonts w:ascii="Times New Roman" w:hAnsi="Times New Roman"/>
          <w:sz w:val="24"/>
          <w:szCs w:val="24"/>
        </w:rPr>
      </w:pPr>
      <w:ins w:id="46" w:author="Wiechno Henryk" w:date="2024-05-21T08:40:00Z">
        <w:r>
          <w:rPr>
            <w:rFonts w:ascii="Times New Roman" w:hAnsi="Times New Roman"/>
            <w:sz w:val="24"/>
            <w:szCs w:val="24"/>
          </w:rPr>
          <w:t>Demontaż włączników do światła ,</w:t>
        </w:r>
      </w:ins>
    </w:p>
    <w:p w14:paraId="50AFF5E4" w14:textId="27C3D1EA" w:rsidR="00B65625" w:rsidRDefault="00B65625" w:rsidP="00B65625">
      <w:pPr>
        <w:pStyle w:val="Akapitzlist"/>
        <w:numPr>
          <w:ilvl w:val="1"/>
          <w:numId w:val="20"/>
        </w:numPr>
        <w:suppressAutoHyphens w:val="0"/>
        <w:spacing w:after="160" w:line="259" w:lineRule="auto"/>
        <w:rPr>
          <w:ins w:id="47" w:author="Wiechno Henryk" w:date="2024-05-21T08:40:00Z"/>
          <w:rFonts w:ascii="Times New Roman" w:hAnsi="Times New Roman"/>
          <w:sz w:val="24"/>
          <w:szCs w:val="24"/>
        </w:rPr>
      </w:pPr>
      <w:ins w:id="48" w:author="Wiechno Henryk" w:date="2024-05-21T08:40:00Z">
        <w:r>
          <w:rPr>
            <w:rFonts w:ascii="Times New Roman" w:hAnsi="Times New Roman"/>
            <w:sz w:val="24"/>
            <w:szCs w:val="24"/>
          </w:rPr>
          <w:t>Demontaż rur stalowych ocynk ,</w:t>
        </w:r>
      </w:ins>
    </w:p>
    <w:p w14:paraId="09790D2A" w14:textId="41D386F1" w:rsidR="00B65625" w:rsidRDefault="00B65625" w:rsidP="00B65625">
      <w:pPr>
        <w:pStyle w:val="Akapitzlist"/>
        <w:numPr>
          <w:ilvl w:val="1"/>
          <w:numId w:val="20"/>
        </w:numPr>
        <w:suppressAutoHyphens w:val="0"/>
        <w:spacing w:after="160" w:line="259" w:lineRule="auto"/>
        <w:rPr>
          <w:ins w:id="49" w:author="Wiechno Henryk" w:date="2024-05-21T08:40:00Z"/>
          <w:rFonts w:ascii="Times New Roman" w:hAnsi="Times New Roman"/>
          <w:sz w:val="24"/>
          <w:szCs w:val="24"/>
        </w:rPr>
      </w:pPr>
      <w:ins w:id="50" w:author="Wiechno Henryk" w:date="2024-05-21T08:40:00Z">
        <w:r>
          <w:rPr>
            <w:rFonts w:ascii="Times New Roman" w:hAnsi="Times New Roman"/>
            <w:sz w:val="24"/>
            <w:szCs w:val="24"/>
          </w:rPr>
          <w:t>Demontaż kratek ściekowych ,</w:t>
        </w:r>
      </w:ins>
    </w:p>
    <w:p w14:paraId="03FAB5DD" w14:textId="2E699D19" w:rsidR="00B65625" w:rsidRPr="00AB2545" w:rsidRDefault="00B65625" w:rsidP="00B65625">
      <w:pPr>
        <w:pStyle w:val="Akapitzlist"/>
        <w:numPr>
          <w:ilvl w:val="1"/>
          <w:numId w:val="20"/>
        </w:numPr>
        <w:suppressAutoHyphens w:val="0"/>
        <w:spacing w:after="160" w:line="259" w:lineRule="auto"/>
        <w:rPr>
          <w:ins w:id="51" w:author="Wiechno Henryk" w:date="2024-05-21T08:40:00Z"/>
          <w:rFonts w:ascii="Times New Roman" w:hAnsi="Times New Roman"/>
          <w:sz w:val="24"/>
          <w:szCs w:val="24"/>
        </w:rPr>
      </w:pPr>
      <w:ins w:id="52" w:author="Wiechno Henryk" w:date="2024-05-21T08:40:00Z">
        <w:r w:rsidRPr="00AB2545">
          <w:rPr>
            <w:rFonts w:ascii="Times New Roman" w:hAnsi="Times New Roman"/>
            <w:sz w:val="24"/>
            <w:szCs w:val="24"/>
          </w:rPr>
          <w:t>Demontaż stolarki drzwiowej wraz z ościeżnicami ,</w:t>
        </w:r>
      </w:ins>
    </w:p>
    <w:p w14:paraId="441F9C34" w14:textId="3C261852" w:rsidR="00B65625" w:rsidRDefault="00B65625" w:rsidP="00B65625">
      <w:pPr>
        <w:pStyle w:val="Akapitzlist"/>
        <w:numPr>
          <w:ilvl w:val="1"/>
          <w:numId w:val="20"/>
        </w:numPr>
        <w:suppressAutoHyphens w:val="0"/>
        <w:spacing w:after="160" w:line="259" w:lineRule="auto"/>
        <w:rPr>
          <w:ins w:id="53" w:author="Wiechno Henryk" w:date="2024-05-21T08:40:00Z"/>
          <w:rFonts w:ascii="Times New Roman" w:hAnsi="Times New Roman"/>
          <w:sz w:val="24"/>
          <w:szCs w:val="24"/>
        </w:rPr>
      </w:pPr>
      <w:ins w:id="54" w:author="Wiechno Henryk" w:date="2024-05-21T08:40:00Z">
        <w:r w:rsidRPr="00651F29">
          <w:rPr>
            <w:rFonts w:ascii="Times New Roman" w:hAnsi="Times New Roman"/>
            <w:sz w:val="24"/>
            <w:szCs w:val="24"/>
          </w:rPr>
          <w:t>Demontaż grzejników</w:t>
        </w:r>
        <w:r>
          <w:rPr>
            <w:rFonts w:ascii="Times New Roman" w:hAnsi="Times New Roman"/>
            <w:sz w:val="24"/>
            <w:szCs w:val="24"/>
          </w:rPr>
          <w:t>,</w:t>
        </w:r>
      </w:ins>
    </w:p>
    <w:p w14:paraId="371DDD34" w14:textId="0D236B9F" w:rsidR="00B65625" w:rsidRPr="00852AC1" w:rsidRDefault="00B65625" w:rsidP="00852AC1">
      <w:pPr>
        <w:pStyle w:val="Akapitzlist"/>
        <w:numPr>
          <w:ilvl w:val="0"/>
          <w:numId w:val="23"/>
        </w:numPr>
        <w:tabs>
          <w:tab w:val="left" w:pos="720"/>
        </w:tabs>
        <w:rPr>
          <w:ins w:id="55" w:author="Wiechno Henryk" w:date="2024-05-21T08:40:00Z"/>
          <w:b/>
          <w:rPrChange w:id="56" w:author="Wiechno Henryk" w:date="2024-05-21T09:12:00Z">
            <w:rPr>
              <w:ins w:id="57" w:author="Wiechno Henryk" w:date="2024-05-21T08:40:00Z"/>
              <w:b/>
            </w:rPr>
          </w:rPrChange>
        </w:rPr>
        <w:pPrChange w:id="58" w:author="Wiechno Henryk" w:date="2024-05-21T09:12:00Z">
          <w:pPr>
            <w:tabs>
              <w:tab w:val="left" w:pos="720"/>
            </w:tabs>
          </w:pPr>
        </w:pPrChange>
      </w:pPr>
      <w:ins w:id="59" w:author="Wiechno Henryk" w:date="2024-05-21T08:40:00Z">
        <w:r w:rsidRPr="00852AC1">
          <w:rPr>
            <w:sz w:val="24"/>
            <w:szCs w:val="24"/>
            <w:rPrChange w:id="60" w:author="Wiechno Henryk" w:date="2024-05-21T09:12:00Z">
              <w:rPr>
                <w:b/>
              </w:rPr>
            </w:rPrChange>
          </w:rPr>
          <w:lastRenderedPageBreak/>
          <w:t xml:space="preserve"> Roboty budowlano-instalacyjne i wykończeniowe:</w:t>
        </w:r>
      </w:ins>
    </w:p>
    <w:p w14:paraId="758282AC" w14:textId="77777777" w:rsidR="00852AC1" w:rsidRDefault="00852AC1" w:rsidP="00852AC1">
      <w:pPr>
        <w:pStyle w:val="Akapitzlist"/>
        <w:suppressAutoHyphens w:val="0"/>
        <w:spacing w:after="160" w:line="259" w:lineRule="auto"/>
        <w:ind w:left="792"/>
        <w:rPr>
          <w:ins w:id="61" w:author="Wiechno Henryk" w:date="2024-05-21T09:12:00Z"/>
          <w:rFonts w:ascii="Times New Roman" w:hAnsi="Times New Roman"/>
          <w:sz w:val="24"/>
          <w:szCs w:val="24"/>
        </w:rPr>
        <w:pPrChange w:id="62" w:author="Wiechno Henryk" w:date="2024-05-21T09:13:00Z">
          <w:pPr>
            <w:pStyle w:val="Akapitzlist"/>
            <w:numPr>
              <w:ilvl w:val="1"/>
              <w:numId w:val="21"/>
            </w:numPr>
            <w:suppressAutoHyphens w:val="0"/>
            <w:spacing w:after="160" w:line="259" w:lineRule="auto"/>
            <w:ind w:left="792" w:hanging="432"/>
          </w:pPr>
        </w:pPrChange>
      </w:pPr>
    </w:p>
    <w:p w14:paraId="0FBBEAF6" w14:textId="3E70B10D" w:rsidR="00B65625" w:rsidRPr="00C31360" w:rsidRDefault="00B65625" w:rsidP="00B65625">
      <w:pPr>
        <w:pStyle w:val="Akapitzlist"/>
        <w:numPr>
          <w:ilvl w:val="1"/>
          <w:numId w:val="21"/>
        </w:numPr>
        <w:suppressAutoHyphens w:val="0"/>
        <w:spacing w:after="160" w:line="259" w:lineRule="auto"/>
        <w:rPr>
          <w:ins w:id="63" w:author="Wiechno Henryk" w:date="2024-05-21T08:40:00Z"/>
          <w:rFonts w:ascii="Times New Roman" w:hAnsi="Times New Roman"/>
          <w:sz w:val="24"/>
          <w:szCs w:val="24"/>
        </w:rPr>
      </w:pPr>
      <w:ins w:id="64" w:author="Wiechno Henryk" w:date="2024-05-21T08:40:00Z">
        <w:r w:rsidRPr="00C31360">
          <w:rPr>
            <w:rFonts w:ascii="Times New Roman" w:hAnsi="Times New Roman"/>
            <w:sz w:val="24"/>
            <w:szCs w:val="24"/>
          </w:rPr>
          <w:t>Obniżenie lub montaż na wysokość 50 cm od posadzki zaworów czerpalnych poboru wody wraz z wężykiem</w:t>
        </w:r>
        <w:r w:rsidR="002453C0">
          <w:rPr>
            <w:rFonts w:ascii="Times New Roman" w:hAnsi="Times New Roman"/>
            <w:sz w:val="24"/>
            <w:szCs w:val="24"/>
          </w:rPr>
          <w:t>, wykonanie podejść</w:t>
        </w:r>
        <w:r w:rsidRPr="00C31360">
          <w:rPr>
            <w:rFonts w:ascii="Times New Roman" w:hAnsi="Times New Roman"/>
            <w:sz w:val="24"/>
            <w:szCs w:val="24"/>
          </w:rPr>
          <w:t>,</w:t>
        </w:r>
      </w:ins>
    </w:p>
    <w:p w14:paraId="37319564" w14:textId="627C4FA8" w:rsidR="00B65625" w:rsidRPr="00C31360" w:rsidRDefault="00B65625" w:rsidP="00B65625">
      <w:pPr>
        <w:pStyle w:val="Akapitzlist"/>
        <w:numPr>
          <w:ilvl w:val="1"/>
          <w:numId w:val="21"/>
        </w:numPr>
        <w:suppressAutoHyphens w:val="0"/>
        <w:spacing w:after="160" w:line="259" w:lineRule="auto"/>
        <w:rPr>
          <w:ins w:id="65" w:author="Wiechno Henryk" w:date="2024-05-21T08:40:00Z"/>
          <w:rFonts w:ascii="Times New Roman" w:hAnsi="Times New Roman"/>
          <w:sz w:val="24"/>
          <w:szCs w:val="24"/>
        </w:rPr>
      </w:pPr>
      <w:ins w:id="66" w:author="Wiechno Henryk" w:date="2024-05-21T08:40:00Z">
        <w:r w:rsidRPr="00C31360">
          <w:rPr>
            <w:rFonts w:ascii="Times New Roman" w:hAnsi="Times New Roman"/>
            <w:sz w:val="24"/>
            <w:szCs w:val="24"/>
          </w:rPr>
          <w:t>Montaż zaworów odcinających wodę na toalety</w:t>
        </w:r>
        <w:r>
          <w:rPr>
            <w:rFonts w:ascii="Times New Roman" w:hAnsi="Times New Roman"/>
            <w:sz w:val="24"/>
            <w:szCs w:val="24"/>
          </w:rPr>
          <w:t xml:space="preserve"> </w:t>
        </w:r>
        <w:r w:rsidRPr="00C31360">
          <w:rPr>
            <w:rFonts w:ascii="Times New Roman" w:hAnsi="Times New Roman"/>
            <w:sz w:val="24"/>
            <w:szCs w:val="24"/>
          </w:rPr>
          <w:t>,</w:t>
        </w:r>
      </w:ins>
    </w:p>
    <w:p w14:paraId="043CF5BF" w14:textId="5608C5B5" w:rsidR="00B65625" w:rsidRPr="00C31360" w:rsidRDefault="00B65625" w:rsidP="00B65625">
      <w:pPr>
        <w:pStyle w:val="Akapitzlist"/>
        <w:numPr>
          <w:ilvl w:val="1"/>
          <w:numId w:val="21"/>
        </w:numPr>
        <w:suppressAutoHyphens w:val="0"/>
        <w:spacing w:after="160" w:line="259" w:lineRule="auto"/>
        <w:rPr>
          <w:ins w:id="67" w:author="Wiechno Henryk" w:date="2024-05-21T08:40:00Z"/>
          <w:rFonts w:ascii="Times New Roman" w:hAnsi="Times New Roman"/>
          <w:sz w:val="24"/>
          <w:szCs w:val="24"/>
        </w:rPr>
      </w:pPr>
      <w:ins w:id="68" w:author="Wiechno Henryk" w:date="2024-05-21T08:40:00Z">
        <w:r w:rsidRPr="00C31360">
          <w:rPr>
            <w:rFonts w:ascii="Times New Roman" w:hAnsi="Times New Roman"/>
            <w:sz w:val="24"/>
            <w:szCs w:val="24"/>
          </w:rPr>
          <w:t>Montaż zaworów odcinających wodę na grzejniki</w:t>
        </w:r>
        <w:r>
          <w:rPr>
            <w:rFonts w:ascii="Times New Roman" w:hAnsi="Times New Roman"/>
            <w:sz w:val="24"/>
            <w:szCs w:val="24"/>
          </w:rPr>
          <w:t xml:space="preserve"> </w:t>
        </w:r>
        <w:r w:rsidRPr="00C31360">
          <w:rPr>
            <w:rFonts w:ascii="Times New Roman" w:hAnsi="Times New Roman"/>
            <w:sz w:val="24"/>
            <w:szCs w:val="24"/>
          </w:rPr>
          <w:t>,</w:t>
        </w:r>
      </w:ins>
    </w:p>
    <w:p w14:paraId="31AC60C0" w14:textId="77777777" w:rsidR="00B65625" w:rsidRPr="007F387D" w:rsidRDefault="00B65625" w:rsidP="00B65625">
      <w:pPr>
        <w:pStyle w:val="Akapitzlist"/>
        <w:numPr>
          <w:ilvl w:val="1"/>
          <w:numId w:val="21"/>
        </w:numPr>
        <w:suppressAutoHyphens w:val="0"/>
        <w:spacing w:after="160" w:line="259" w:lineRule="auto"/>
        <w:rPr>
          <w:ins w:id="69" w:author="Wiechno Henryk" w:date="2024-05-21T08:40:00Z"/>
          <w:rFonts w:ascii="Times New Roman" w:hAnsi="Times New Roman"/>
          <w:sz w:val="24"/>
          <w:szCs w:val="24"/>
        </w:rPr>
      </w:pPr>
      <w:ins w:id="70" w:author="Wiechno Henryk" w:date="2024-05-21T08:40:00Z">
        <w:r>
          <w:rPr>
            <w:rFonts w:ascii="Times New Roman" w:hAnsi="Times New Roman"/>
            <w:sz w:val="24"/>
            <w:szCs w:val="24"/>
          </w:rPr>
          <w:t>Przerobienie instalacji elektrycznej pod oświetlenie ścienne i sufitowe,</w:t>
        </w:r>
      </w:ins>
    </w:p>
    <w:p w14:paraId="3D0880B7" w14:textId="29959D40" w:rsidR="00B65625" w:rsidRDefault="00B65625" w:rsidP="00B65625">
      <w:pPr>
        <w:pStyle w:val="Akapitzlist"/>
        <w:numPr>
          <w:ilvl w:val="1"/>
          <w:numId w:val="21"/>
        </w:numPr>
        <w:suppressAutoHyphens w:val="0"/>
        <w:spacing w:after="160" w:line="259" w:lineRule="auto"/>
        <w:rPr>
          <w:ins w:id="71" w:author="Wiechno Henryk" w:date="2024-05-21T08:40:00Z"/>
          <w:rFonts w:ascii="Times New Roman" w:hAnsi="Times New Roman"/>
          <w:sz w:val="24"/>
          <w:szCs w:val="24"/>
        </w:rPr>
      </w:pPr>
      <w:ins w:id="72" w:author="Wiechno Henryk" w:date="2024-05-21T08:40:00Z">
        <w:r w:rsidRPr="00BB35BB">
          <w:rPr>
            <w:rFonts w:ascii="Times New Roman" w:hAnsi="Times New Roman"/>
            <w:sz w:val="24"/>
            <w:szCs w:val="24"/>
          </w:rPr>
          <w:t>Montaż stolarki drzwiowej z ościeżnicami regulowanym</w:t>
        </w:r>
        <w:r w:rsidRPr="00A34B0C">
          <w:rPr>
            <w:rFonts w:ascii="Times New Roman" w:hAnsi="Times New Roman"/>
            <w:sz w:val="24"/>
            <w:szCs w:val="24"/>
          </w:rPr>
          <w:t>i</w:t>
        </w:r>
        <w:r>
          <w:rPr>
            <w:rFonts w:ascii="Times New Roman" w:hAnsi="Times New Roman"/>
            <w:sz w:val="24"/>
            <w:szCs w:val="24"/>
          </w:rPr>
          <w:t xml:space="preserve"> </w:t>
        </w:r>
        <w:r w:rsidRPr="00A34B0C">
          <w:rPr>
            <w:rFonts w:ascii="Times New Roman" w:hAnsi="Times New Roman"/>
            <w:sz w:val="24"/>
            <w:szCs w:val="24"/>
          </w:rPr>
          <w:t>,</w:t>
        </w:r>
      </w:ins>
    </w:p>
    <w:p w14:paraId="0A3EB397" w14:textId="6BBE7AB0" w:rsidR="00B65625" w:rsidRPr="00062B91" w:rsidRDefault="00B65625" w:rsidP="00B65625">
      <w:pPr>
        <w:pStyle w:val="Akapitzlist"/>
        <w:numPr>
          <w:ilvl w:val="1"/>
          <w:numId w:val="21"/>
        </w:numPr>
        <w:suppressAutoHyphens w:val="0"/>
        <w:spacing w:after="160" w:line="259" w:lineRule="auto"/>
        <w:rPr>
          <w:ins w:id="73" w:author="Wiechno Henryk" w:date="2024-05-21T08:40:00Z"/>
          <w:rFonts w:ascii="Times New Roman" w:hAnsi="Times New Roman"/>
          <w:sz w:val="24"/>
          <w:szCs w:val="24"/>
        </w:rPr>
      </w:pPr>
      <w:ins w:id="74" w:author="Wiechno Henryk" w:date="2024-05-21T08:40:00Z">
        <w:r w:rsidRPr="00062B91">
          <w:rPr>
            <w:rFonts w:ascii="Times New Roman" w:hAnsi="Times New Roman"/>
            <w:sz w:val="24"/>
            <w:szCs w:val="24"/>
          </w:rPr>
          <w:t>Montaż kratek odpływowych</w:t>
        </w:r>
        <w:r>
          <w:rPr>
            <w:rFonts w:ascii="Times New Roman" w:hAnsi="Times New Roman"/>
            <w:sz w:val="24"/>
            <w:szCs w:val="24"/>
          </w:rPr>
          <w:t xml:space="preserve"> ,</w:t>
        </w:r>
      </w:ins>
    </w:p>
    <w:p w14:paraId="227C69CB" w14:textId="0AE1B336" w:rsidR="00B65625" w:rsidRPr="007F387D" w:rsidRDefault="00B65625" w:rsidP="00B65625">
      <w:pPr>
        <w:pStyle w:val="Akapitzlist"/>
        <w:numPr>
          <w:ilvl w:val="1"/>
          <w:numId w:val="21"/>
        </w:numPr>
        <w:suppressAutoHyphens w:val="0"/>
        <w:spacing w:after="160" w:line="259" w:lineRule="auto"/>
        <w:rPr>
          <w:ins w:id="75" w:author="Wiechno Henryk" w:date="2024-05-21T08:40:00Z"/>
          <w:rFonts w:ascii="Times New Roman" w:hAnsi="Times New Roman"/>
          <w:sz w:val="24"/>
          <w:szCs w:val="24"/>
        </w:rPr>
      </w:pPr>
      <w:ins w:id="76" w:author="Wiechno Henryk" w:date="2024-05-21T08:40:00Z">
        <w:r w:rsidRPr="007F387D">
          <w:rPr>
            <w:rFonts w:ascii="Times New Roman" w:hAnsi="Times New Roman"/>
            <w:sz w:val="24"/>
            <w:szCs w:val="24"/>
          </w:rPr>
          <w:t>Oblicowanie</w:t>
        </w:r>
        <w:r>
          <w:rPr>
            <w:rFonts w:ascii="Times New Roman" w:hAnsi="Times New Roman"/>
            <w:sz w:val="24"/>
            <w:szCs w:val="24"/>
          </w:rPr>
          <w:t xml:space="preserve"> </w:t>
        </w:r>
        <w:r w:rsidRPr="007F387D">
          <w:rPr>
            <w:rFonts w:ascii="Times New Roman" w:hAnsi="Times New Roman"/>
            <w:sz w:val="24"/>
            <w:szCs w:val="24"/>
          </w:rPr>
          <w:t>ścian płytkami ceramicznymi o wymi</w:t>
        </w:r>
        <w:r>
          <w:rPr>
            <w:rFonts w:ascii="Times New Roman" w:hAnsi="Times New Roman"/>
            <w:sz w:val="24"/>
            <w:szCs w:val="24"/>
          </w:rPr>
          <w:t>arze min. 4</w:t>
        </w:r>
        <w:r w:rsidRPr="00062B91">
          <w:rPr>
            <w:rFonts w:ascii="Times New Roman" w:hAnsi="Times New Roman"/>
            <w:sz w:val="24"/>
            <w:szCs w:val="24"/>
          </w:rPr>
          <w:t>0x30 cm</w:t>
        </w:r>
        <w:r>
          <w:rPr>
            <w:rFonts w:ascii="Times New Roman" w:hAnsi="Times New Roman"/>
            <w:sz w:val="24"/>
            <w:szCs w:val="24"/>
          </w:rPr>
          <w:t xml:space="preserve"> do wysokości sufitu </w:t>
        </w:r>
        <w:r w:rsidRPr="00AE578F">
          <w:rPr>
            <w:rFonts w:ascii="Times New Roman" w:hAnsi="Times New Roman"/>
            <w:sz w:val="24"/>
            <w:szCs w:val="24"/>
          </w:rPr>
          <w:t>,</w:t>
        </w:r>
      </w:ins>
    </w:p>
    <w:p w14:paraId="19F36498" w14:textId="41E8CB35" w:rsidR="00B65625" w:rsidRDefault="00B65625" w:rsidP="00B65625">
      <w:pPr>
        <w:pStyle w:val="Akapitzlist"/>
        <w:numPr>
          <w:ilvl w:val="1"/>
          <w:numId w:val="21"/>
        </w:numPr>
        <w:suppressAutoHyphens w:val="0"/>
        <w:spacing w:after="160" w:line="259" w:lineRule="auto"/>
        <w:rPr>
          <w:ins w:id="77" w:author="Wiechno Henryk" w:date="2024-05-21T08:40:00Z"/>
          <w:rFonts w:ascii="Times New Roman" w:hAnsi="Times New Roman"/>
          <w:sz w:val="24"/>
          <w:szCs w:val="24"/>
        </w:rPr>
      </w:pPr>
      <w:ins w:id="78" w:author="Wiechno Henryk" w:date="2024-05-21T08:40:00Z">
        <w:r w:rsidRPr="007F387D">
          <w:rPr>
            <w:rFonts w:ascii="Times New Roman" w:hAnsi="Times New Roman"/>
            <w:sz w:val="24"/>
            <w:szCs w:val="24"/>
          </w:rPr>
          <w:t>Wykonanie posadzki z płytek ceramicznych o wymiarze</w:t>
        </w:r>
        <w:r>
          <w:rPr>
            <w:rFonts w:ascii="Times New Roman" w:hAnsi="Times New Roman"/>
            <w:sz w:val="24"/>
            <w:szCs w:val="24"/>
          </w:rPr>
          <w:t xml:space="preserve"> min.</w:t>
        </w:r>
        <w:r w:rsidRPr="007F387D">
          <w:rPr>
            <w:rFonts w:ascii="Times New Roman" w:hAnsi="Times New Roman"/>
            <w:sz w:val="24"/>
            <w:szCs w:val="24"/>
          </w:rPr>
          <w:t xml:space="preserve"> </w:t>
        </w:r>
        <w:r w:rsidRPr="00062B91">
          <w:rPr>
            <w:rFonts w:ascii="Times New Roman" w:hAnsi="Times New Roman"/>
            <w:sz w:val="24"/>
            <w:szCs w:val="24"/>
          </w:rPr>
          <w:t>40x40 cm</w:t>
        </w:r>
        <w:r>
          <w:rPr>
            <w:rFonts w:ascii="Times New Roman" w:hAnsi="Times New Roman"/>
            <w:sz w:val="24"/>
            <w:szCs w:val="24"/>
          </w:rPr>
          <w:t xml:space="preserve"> </w:t>
        </w:r>
        <w:r w:rsidRPr="007F387D">
          <w:rPr>
            <w:rFonts w:ascii="Times New Roman" w:hAnsi="Times New Roman"/>
            <w:sz w:val="24"/>
            <w:szCs w:val="24"/>
          </w:rPr>
          <w:t>,</w:t>
        </w:r>
      </w:ins>
    </w:p>
    <w:p w14:paraId="2966D883" w14:textId="1AC897F5" w:rsidR="00B65625" w:rsidRDefault="00B65625" w:rsidP="00B65625">
      <w:pPr>
        <w:pStyle w:val="Akapitzlist"/>
        <w:numPr>
          <w:ilvl w:val="1"/>
          <w:numId w:val="21"/>
        </w:numPr>
        <w:suppressAutoHyphens w:val="0"/>
        <w:spacing w:after="160" w:line="259" w:lineRule="auto"/>
        <w:rPr>
          <w:ins w:id="79" w:author="Wiechno Henryk" w:date="2024-05-21T08:40:00Z"/>
          <w:rFonts w:ascii="Times New Roman" w:hAnsi="Times New Roman"/>
          <w:sz w:val="24"/>
          <w:szCs w:val="24"/>
        </w:rPr>
      </w:pPr>
      <w:ins w:id="80" w:author="Wiechno Henryk" w:date="2024-05-21T08:40:00Z">
        <w:r>
          <w:rPr>
            <w:rFonts w:ascii="Times New Roman" w:hAnsi="Times New Roman"/>
            <w:sz w:val="24"/>
            <w:szCs w:val="24"/>
          </w:rPr>
          <w:t>Ułożenie cokolików wys. 10,0 cm m</w:t>
        </w:r>
      </w:ins>
    </w:p>
    <w:p w14:paraId="698CE364" w14:textId="5BE8A394" w:rsidR="00B65625" w:rsidRPr="00C31360" w:rsidRDefault="00B65625" w:rsidP="00B65625">
      <w:pPr>
        <w:pStyle w:val="Akapitzlist"/>
        <w:numPr>
          <w:ilvl w:val="1"/>
          <w:numId w:val="21"/>
        </w:numPr>
        <w:suppressAutoHyphens w:val="0"/>
        <w:spacing w:after="160" w:line="259" w:lineRule="auto"/>
        <w:rPr>
          <w:ins w:id="81" w:author="Wiechno Henryk" w:date="2024-05-21T08:40:00Z"/>
          <w:rFonts w:ascii="Times New Roman" w:hAnsi="Times New Roman"/>
          <w:sz w:val="24"/>
          <w:szCs w:val="24"/>
        </w:rPr>
      </w:pPr>
      <w:ins w:id="82" w:author="Wiechno Henryk" w:date="2024-05-21T08:40:00Z">
        <w:r w:rsidRPr="00C31360">
          <w:rPr>
            <w:rFonts w:ascii="Times New Roman" w:hAnsi="Times New Roman"/>
            <w:sz w:val="24"/>
            <w:szCs w:val="24"/>
          </w:rPr>
          <w:t>Montaż umywalek wraz z baterią,</w:t>
        </w:r>
        <w:r>
          <w:rPr>
            <w:rFonts w:ascii="Times New Roman" w:hAnsi="Times New Roman"/>
            <w:sz w:val="24"/>
            <w:szCs w:val="24"/>
          </w:rPr>
          <w:t xml:space="preserve"> syfonem,</w:t>
        </w:r>
        <w:r w:rsidRPr="00C31360">
          <w:rPr>
            <w:rFonts w:ascii="Times New Roman" w:hAnsi="Times New Roman"/>
            <w:sz w:val="24"/>
            <w:szCs w:val="24"/>
          </w:rPr>
          <w:t xml:space="preserve"> </w:t>
        </w:r>
        <w:r>
          <w:rPr>
            <w:rFonts w:ascii="Times New Roman" w:hAnsi="Times New Roman"/>
            <w:sz w:val="24"/>
            <w:szCs w:val="24"/>
          </w:rPr>
          <w:t>s</w:t>
        </w:r>
        <w:r w:rsidRPr="00C31360">
          <w:rPr>
            <w:rFonts w:ascii="Times New Roman" w:hAnsi="Times New Roman"/>
            <w:sz w:val="24"/>
            <w:szCs w:val="24"/>
          </w:rPr>
          <w:t>zafką</w:t>
        </w:r>
        <w:r>
          <w:rPr>
            <w:rFonts w:ascii="Times New Roman" w:hAnsi="Times New Roman"/>
            <w:sz w:val="24"/>
            <w:szCs w:val="24"/>
          </w:rPr>
          <w:t xml:space="preserve"> wiszącą wraz z montażem</w:t>
        </w:r>
        <w:r w:rsidRPr="00C31360">
          <w:rPr>
            <w:rFonts w:ascii="Times New Roman" w:hAnsi="Times New Roman"/>
            <w:sz w:val="24"/>
            <w:szCs w:val="24"/>
          </w:rPr>
          <w:t>,</w:t>
        </w:r>
      </w:ins>
    </w:p>
    <w:p w14:paraId="5CFC704F" w14:textId="06D8578F" w:rsidR="00B65625" w:rsidRDefault="00B65625" w:rsidP="00B65625">
      <w:pPr>
        <w:pStyle w:val="Akapitzlist"/>
        <w:numPr>
          <w:ilvl w:val="1"/>
          <w:numId w:val="21"/>
        </w:numPr>
        <w:suppressAutoHyphens w:val="0"/>
        <w:spacing w:after="160" w:line="259" w:lineRule="auto"/>
        <w:rPr>
          <w:ins w:id="83" w:author="Wiechno Henryk" w:date="2024-05-21T08:40:00Z"/>
          <w:rFonts w:ascii="Times New Roman" w:hAnsi="Times New Roman"/>
          <w:sz w:val="24"/>
          <w:szCs w:val="24"/>
        </w:rPr>
      </w:pPr>
      <w:ins w:id="84" w:author="Wiechno Henryk" w:date="2024-05-21T08:40:00Z">
        <w:r w:rsidRPr="007F387D">
          <w:rPr>
            <w:rFonts w:ascii="Times New Roman" w:hAnsi="Times New Roman"/>
            <w:sz w:val="24"/>
            <w:szCs w:val="24"/>
          </w:rPr>
          <w:t>Montaż</w:t>
        </w:r>
        <w:r>
          <w:rPr>
            <w:rFonts w:ascii="Times New Roman" w:hAnsi="Times New Roman"/>
            <w:sz w:val="24"/>
            <w:szCs w:val="24"/>
          </w:rPr>
          <w:t xml:space="preserve"> </w:t>
        </w:r>
        <w:r w:rsidRPr="007F387D">
          <w:rPr>
            <w:rFonts w:ascii="Times New Roman" w:hAnsi="Times New Roman"/>
            <w:sz w:val="24"/>
            <w:szCs w:val="24"/>
          </w:rPr>
          <w:t xml:space="preserve">misek </w:t>
        </w:r>
        <w:r>
          <w:rPr>
            <w:rFonts w:ascii="Times New Roman" w:hAnsi="Times New Roman"/>
            <w:sz w:val="24"/>
            <w:szCs w:val="24"/>
          </w:rPr>
          <w:t>ustępowych ,</w:t>
        </w:r>
      </w:ins>
    </w:p>
    <w:p w14:paraId="5B6D5FA3" w14:textId="34A3C6EA" w:rsidR="00B65625" w:rsidRDefault="00B65625" w:rsidP="00B65625">
      <w:pPr>
        <w:pStyle w:val="Akapitzlist"/>
        <w:numPr>
          <w:ilvl w:val="1"/>
          <w:numId w:val="21"/>
        </w:numPr>
        <w:suppressAutoHyphens w:val="0"/>
        <w:spacing w:after="160" w:line="259" w:lineRule="auto"/>
        <w:rPr>
          <w:ins w:id="85" w:author="Wiechno Henryk" w:date="2024-05-21T08:40:00Z"/>
          <w:rFonts w:ascii="Times New Roman" w:hAnsi="Times New Roman"/>
          <w:sz w:val="24"/>
          <w:szCs w:val="24"/>
        </w:rPr>
      </w:pPr>
      <w:ins w:id="86" w:author="Wiechno Henryk" w:date="2024-05-21T08:40:00Z">
        <w:r>
          <w:rPr>
            <w:rFonts w:ascii="Times New Roman" w:hAnsi="Times New Roman"/>
            <w:sz w:val="24"/>
            <w:szCs w:val="24"/>
          </w:rPr>
          <w:t>Montaż wentylatorów wyciągowych w kanałach wentylacyjnych ,</w:t>
        </w:r>
      </w:ins>
    </w:p>
    <w:p w14:paraId="0DFAE15C" w14:textId="0A12E12B" w:rsidR="00B65625" w:rsidRPr="007F387D" w:rsidRDefault="00B65625" w:rsidP="00B65625">
      <w:pPr>
        <w:pStyle w:val="Akapitzlist"/>
        <w:numPr>
          <w:ilvl w:val="1"/>
          <w:numId w:val="21"/>
        </w:numPr>
        <w:suppressAutoHyphens w:val="0"/>
        <w:spacing w:after="160" w:line="259" w:lineRule="auto"/>
        <w:rPr>
          <w:ins w:id="87" w:author="Wiechno Henryk" w:date="2024-05-21T08:40:00Z"/>
          <w:rFonts w:ascii="Times New Roman" w:hAnsi="Times New Roman"/>
          <w:sz w:val="24"/>
          <w:szCs w:val="24"/>
        </w:rPr>
      </w:pPr>
      <w:ins w:id="88" w:author="Wiechno Henryk" w:date="2024-05-21T08:40:00Z">
        <w:r>
          <w:rPr>
            <w:rFonts w:ascii="Times New Roman" w:hAnsi="Times New Roman"/>
            <w:sz w:val="24"/>
            <w:szCs w:val="24"/>
          </w:rPr>
          <w:t xml:space="preserve">Montaż kratek wentylacyjnych zwykłych </w:t>
        </w:r>
      </w:ins>
    </w:p>
    <w:p w14:paraId="6CA44489" w14:textId="1154E027" w:rsidR="00B65625" w:rsidRDefault="00B65625" w:rsidP="00B65625">
      <w:pPr>
        <w:pStyle w:val="Akapitzlist"/>
        <w:numPr>
          <w:ilvl w:val="1"/>
          <w:numId w:val="21"/>
        </w:numPr>
        <w:suppressAutoHyphens w:val="0"/>
        <w:spacing w:after="160" w:line="259" w:lineRule="auto"/>
        <w:rPr>
          <w:ins w:id="89" w:author="Wiechno Henryk" w:date="2024-05-21T08:40:00Z"/>
          <w:rFonts w:ascii="Times New Roman" w:hAnsi="Times New Roman"/>
          <w:sz w:val="24"/>
          <w:szCs w:val="24"/>
        </w:rPr>
      </w:pPr>
      <w:ins w:id="90" w:author="Wiechno Henryk" w:date="2024-05-21T08:40:00Z">
        <w:r w:rsidRPr="00A82CB9">
          <w:rPr>
            <w:rFonts w:ascii="Times New Roman" w:hAnsi="Times New Roman"/>
            <w:sz w:val="24"/>
            <w:szCs w:val="24"/>
          </w:rPr>
          <w:t>Montaż nowych grzejników</w:t>
        </w:r>
        <w:r>
          <w:rPr>
            <w:rFonts w:ascii="Times New Roman" w:hAnsi="Times New Roman"/>
            <w:sz w:val="24"/>
            <w:szCs w:val="24"/>
          </w:rPr>
          <w:t xml:space="preserve"> </w:t>
        </w:r>
        <w:r w:rsidRPr="00C31360">
          <w:rPr>
            <w:rFonts w:ascii="Times New Roman" w:hAnsi="Times New Roman"/>
            <w:sz w:val="24"/>
            <w:szCs w:val="24"/>
          </w:rPr>
          <w:t>płytowych</w:t>
        </w:r>
        <w:r>
          <w:rPr>
            <w:rFonts w:ascii="Times New Roman" w:hAnsi="Times New Roman"/>
            <w:sz w:val="24"/>
            <w:szCs w:val="24"/>
          </w:rPr>
          <w:t xml:space="preserve"> z automatycznymi odpowietrznikami ,</w:t>
        </w:r>
      </w:ins>
    </w:p>
    <w:p w14:paraId="74E62BDC" w14:textId="0A03145A" w:rsidR="00B65625" w:rsidRDefault="00B65625" w:rsidP="00B65625">
      <w:pPr>
        <w:pStyle w:val="Akapitzlist"/>
        <w:numPr>
          <w:ilvl w:val="1"/>
          <w:numId w:val="21"/>
        </w:numPr>
        <w:suppressAutoHyphens w:val="0"/>
        <w:spacing w:after="160" w:line="259" w:lineRule="auto"/>
        <w:rPr>
          <w:ins w:id="91" w:author="Wiechno Henryk" w:date="2024-05-21T08:40:00Z"/>
          <w:rFonts w:ascii="Times New Roman" w:hAnsi="Times New Roman"/>
          <w:sz w:val="24"/>
          <w:szCs w:val="24"/>
        </w:rPr>
      </w:pPr>
      <w:ins w:id="92" w:author="Wiechno Henryk" w:date="2024-05-21T08:40:00Z">
        <w:r w:rsidRPr="007F387D">
          <w:rPr>
            <w:rFonts w:ascii="Times New Roman" w:hAnsi="Times New Roman"/>
            <w:sz w:val="24"/>
            <w:szCs w:val="24"/>
          </w:rPr>
          <w:t xml:space="preserve">Montaż elektrycznego podgrzewacza przepływowego </w:t>
        </w:r>
        <w:r>
          <w:rPr>
            <w:rFonts w:ascii="Times New Roman" w:hAnsi="Times New Roman"/>
            <w:sz w:val="24"/>
            <w:szCs w:val="24"/>
          </w:rPr>
          <w:t>wraz z podłączeniem go</w:t>
        </w:r>
        <w:r w:rsidRPr="007F387D">
          <w:rPr>
            <w:rFonts w:ascii="Times New Roman" w:hAnsi="Times New Roman"/>
            <w:sz w:val="24"/>
            <w:szCs w:val="24"/>
          </w:rPr>
          <w:t xml:space="preserve"> do umywalki</w:t>
        </w:r>
        <w:r>
          <w:rPr>
            <w:rFonts w:ascii="Times New Roman" w:hAnsi="Times New Roman"/>
            <w:sz w:val="24"/>
            <w:szCs w:val="24"/>
          </w:rPr>
          <w:t xml:space="preserve"> </w:t>
        </w:r>
        <w:r w:rsidRPr="007F387D">
          <w:rPr>
            <w:rFonts w:ascii="Times New Roman" w:hAnsi="Times New Roman"/>
            <w:sz w:val="24"/>
            <w:szCs w:val="24"/>
          </w:rPr>
          <w:t>,</w:t>
        </w:r>
      </w:ins>
    </w:p>
    <w:p w14:paraId="3D2D8CEF" w14:textId="33307153" w:rsidR="00B65625" w:rsidRPr="00A82CB9" w:rsidRDefault="00B65625" w:rsidP="00B65625">
      <w:pPr>
        <w:pStyle w:val="Akapitzlist"/>
        <w:numPr>
          <w:ilvl w:val="1"/>
          <w:numId w:val="21"/>
        </w:numPr>
        <w:suppressAutoHyphens w:val="0"/>
        <w:spacing w:after="160" w:line="259" w:lineRule="auto"/>
        <w:rPr>
          <w:ins w:id="93" w:author="Wiechno Henryk" w:date="2024-05-21T08:40:00Z"/>
          <w:rFonts w:ascii="Times New Roman" w:hAnsi="Times New Roman"/>
          <w:sz w:val="24"/>
          <w:szCs w:val="24"/>
        </w:rPr>
      </w:pPr>
      <w:ins w:id="94" w:author="Wiechno Henryk" w:date="2024-05-21T08:40:00Z">
        <w:r w:rsidRPr="00A82CB9">
          <w:rPr>
            <w:rFonts w:ascii="Times New Roman" w:hAnsi="Times New Roman"/>
            <w:sz w:val="24"/>
            <w:szCs w:val="24"/>
          </w:rPr>
          <w:t>Montaż czasowych wyłączników do podgrzewaczy</w:t>
        </w:r>
        <w:r>
          <w:rPr>
            <w:rFonts w:ascii="Times New Roman" w:hAnsi="Times New Roman"/>
            <w:sz w:val="24"/>
            <w:szCs w:val="24"/>
          </w:rPr>
          <w:t xml:space="preserve"> </w:t>
        </w:r>
        <w:r w:rsidRPr="00A82CB9">
          <w:rPr>
            <w:rFonts w:ascii="Times New Roman" w:hAnsi="Times New Roman"/>
            <w:sz w:val="24"/>
            <w:szCs w:val="24"/>
          </w:rPr>
          <w:t>,</w:t>
        </w:r>
      </w:ins>
    </w:p>
    <w:p w14:paraId="178489F6" w14:textId="77777777" w:rsidR="00B65625" w:rsidRPr="00AF0054" w:rsidRDefault="00B65625" w:rsidP="00B65625">
      <w:pPr>
        <w:pStyle w:val="Akapitzlist"/>
        <w:numPr>
          <w:ilvl w:val="1"/>
          <w:numId w:val="21"/>
        </w:numPr>
        <w:suppressAutoHyphens w:val="0"/>
        <w:spacing w:after="160" w:line="259" w:lineRule="auto"/>
        <w:rPr>
          <w:ins w:id="95" w:author="Wiechno Henryk" w:date="2024-05-21T08:40:00Z"/>
          <w:rFonts w:ascii="Times New Roman" w:hAnsi="Times New Roman"/>
          <w:sz w:val="24"/>
          <w:szCs w:val="24"/>
        </w:rPr>
      </w:pPr>
      <w:ins w:id="96" w:author="Wiechno Henryk" w:date="2024-05-21T08:40:00Z">
        <w:r>
          <w:rPr>
            <w:rFonts w:ascii="Times New Roman" w:hAnsi="Times New Roman"/>
            <w:sz w:val="24"/>
            <w:szCs w:val="24"/>
          </w:rPr>
          <w:t>Malowanie niezabudowanych instalacji,</w:t>
        </w:r>
      </w:ins>
    </w:p>
    <w:p w14:paraId="52AD73BD" w14:textId="64785292" w:rsidR="00B65625" w:rsidRPr="00C31360" w:rsidRDefault="00B65625" w:rsidP="00B65625">
      <w:pPr>
        <w:pStyle w:val="Akapitzlist"/>
        <w:numPr>
          <w:ilvl w:val="1"/>
          <w:numId w:val="21"/>
        </w:numPr>
        <w:suppressAutoHyphens w:val="0"/>
        <w:spacing w:after="160" w:line="259" w:lineRule="auto"/>
        <w:rPr>
          <w:ins w:id="97" w:author="Wiechno Henryk" w:date="2024-05-21T08:40:00Z"/>
          <w:rFonts w:ascii="Times New Roman" w:hAnsi="Times New Roman"/>
          <w:sz w:val="24"/>
          <w:szCs w:val="24"/>
        </w:rPr>
      </w:pPr>
      <w:ins w:id="98" w:author="Wiechno Henryk" w:date="2024-05-21T08:40:00Z">
        <w:r>
          <w:rPr>
            <w:rFonts w:ascii="Times New Roman" w:hAnsi="Times New Roman"/>
            <w:sz w:val="24"/>
            <w:szCs w:val="24"/>
          </w:rPr>
          <w:t>Montaż opraw ledowych ściennych</w:t>
        </w:r>
        <w:r w:rsidRPr="00C31360">
          <w:rPr>
            <w:rFonts w:ascii="Times New Roman" w:hAnsi="Times New Roman"/>
            <w:sz w:val="24"/>
            <w:szCs w:val="24"/>
          </w:rPr>
          <w:t xml:space="preserve"> nad umywalkami</w:t>
        </w:r>
        <w:r>
          <w:rPr>
            <w:rFonts w:ascii="Times New Roman" w:hAnsi="Times New Roman"/>
            <w:sz w:val="24"/>
            <w:szCs w:val="24"/>
          </w:rPr>
          <w:t xml:space="preserve"> z podłączeniem</w:t>
        </w:r>
        <w:r w:rsidRPr="00C31360">
          <w:rPr>
            <w:rFonts w:ascii="Times New Roman" w:hAnsi="Times New Roman"/>
            <w:sz w:val="24"/>
            <w:szCs w:val="24"/>
          </w:rPr>
          <w:t>,</w:t>
        </w:r>
      </w:ins>
    </w:p>
    <w:p w14:paraId="633DFD8A" w14:textId="77048793" w:rsidR="00B65625" w:rsidRPr="004C1F47" w:rsidRDefault="00B65625" w:rsidP="00B65625">
      <w:pPr>
        <w:pStyle w:val="Akapitzlist"/>
        <w:numPr>
          <w:ilvl w:val="1"/>
          <w:numId w:val="21"/>
        </w:numPr>
        <w:suppressAutoHyphens w:val="0"/>
        <w:spacing w:after="160" w:line="259" w:lineRule="auto"/>
        <w:rPr>
          <w:ins w:id="99" w:author="Wiechno Henryk" w:date="2024-05-21T08:40:00Z"/>
          <w:rFonts w:ascii="Times New Roman" w:hAnsi="Times New Roman"/>
          <w:sz w:val="24"/>
          <w:szCs w:val="24"/>
        </w:rPr>
      </w:pPr>
      <w:ins w:id="100" w:author="Wiechno Henryk" w:date="2024-05-21T08:40:00Z">
        <w:r w:rsidRPr="007F387D">
          <w:rPr>
            <w:rFonts w:ascii="Times New Roman" w:hAnsi="Times New Roman"/>
            <w:sz w:val="24"/>
            <w:szCs w:val="24"/>
          </w:rPr>
          <w:t>M</w:t>
        </w:r>
        <w:r>
          <w:rPr>
            <w:rFonts w:ascii="Times New Roman" w:hAnsi="Times New Roman"/>
            <w:sz w:val="24"/>
            <w:szCs w:val="24"/>
          </w:rPr>
          <w:t xml:space="preserve">ontaż opraw oświetleniowych LED sufitowych </w:t>
        </w:r>
        <w:r w:rsidRPr="004C1F47">
          <w:rPr>
            <w:rFonts w:ascii="Times New Roman" w:hAnsi="Times New Roman"/>
            <w:sz w:val="24"/>
            <w:szCs w:val="24"/>
          </w:rPr>
          <w:t>z dedykowanymi wyłącznikami czasowymi</w:t>
        </w:r>
        <w:r>
          <w:rPr>
            <w:rFonts w:ascii="Times New Roman" w:hAnsi="Times New Roman"/>
            <w:sz w:val="24"/>
            <w:szCs w:val="24"/>
          </w:rPr>
          <w:t xml:space="preserve"> z podłączeniem </w:t>
        </w:r>
        <w:r w:rsidRPr="004C1F47">
          <w:rPr>
            <w:rFonts w:ascii="Times New Roman" w:hAnsi="Times New Roman"/>
            <w:sz w:val="24"/>
            <w:szCs w:val="24"/>
          </w:rPr>
          <w:t>,</w:t>
        </w:r>
      </w:ins>
    </w:p>
    <w:p w14:paraId="5C3475D7" w14:textId="03D1F8C2" w:rsidR="00B65625" w:rsidRPr="007F387D" w:rsidRDefault="00B65625" w:rsidP="00B65625">
      <w:pPr>
        <w:pStyle w:val="Akapitzlist"/>
        <w:numPr>
          <w:ilvl w:val="1"/>
          <w:numId w:val="21"/>
        </w:numPr>
        <w:suppressAutoHyphens w:val="0"/>
        <w:spacing w:after="160" w:line="259" w:lineRule="auto"/>
        <w:rPr>
          <w:ins w:id="101" w:author="Wiechno Henryk" w:date="2024-05-21T08:40:00Z"/>
          <w:rFonts w:ascii="Times New Roman" w:hAnsi="Times New Roman"/>
          <w:sz w:val="24"/>
          <w:szCs w:val="24"/>
        </w:rPr>
      </w:pPr>
      <w:ins w:id="102" w:author="Wiechno Henryk" w:date="2024-05-21T08:40:00Z">
        <w:r w:rsidRPr="007F387D">
          <w:rPr>
            <w:rFonts w:ascii="Times New Roman" w:hAnsi="Times New Roman"/>
            <w:sz w:val="24"/>
            <w:szCs w:val="24"/>
          </w:rPr>
          <w:t>Montaż pojemników na mydło w płynie</w:t>
        </w:r>
        <w:r>
          <w:rPr>
            <w:rFonts w:ascii="Times New Roman" w:hAnsi="Times New Roman"/>
            <w:sz w:val="24"/>
            <w:szCs w:val="24"/>
          </w:rPr>
          <w:t xml:space="preserve"> ,</w:t>
        </w:r>
      </w:ins>
    </w:p>
    <w:p w14:paraId="6399A9B9" w14:textId="05083E59" w:rsidR="00B65625" w:rsidRPr="007F387D" w:rsidRDefault="00B65625" w:rsidP="00B65625">
      <w:pPr>
        <w:pStyle w:val="Akapitzlist"/>
        <w:numPr>
          <w:ilvl w:val="1"/>
          <w:numId w:val="21"/>
        </w:numPr>
        <w:suppressAutoHyphens w:val="0"/>
        <w:spacing w:after="160" w:line="259" w:lineRule="auto"/>
        <w:rPr>
          <w:ins w:id="103" w:author="Wiechno Henryk" w:date="2024-05-21T08:40:00Z"/>
          <w:rFonts w:ascii="Times New Roman" w:hAnsi="Times New Roman"/>
          <w:sz w:val="24"/>
          <w:szCs w:val="24"/>
        </w:rPr>
      </w:pPr>
      <w:ins w:id="104" w:author="Wiechno Henryk" w:date="2024-05-21T08:40:00Z">
        <w:r w:rsidRPr="007F387D">
          <w:rPr>
            <w:rFonts w:ascii="Times New Roman" w:hAnsi="Times New Roman"/>
            <w:sz w:val="24"/>
            <w:szCs w:val="24"/>
          </w:rPr>
          <w:t>Montaż pojemników na papier do rąk</w:t>
        </w:r>
      </w:ins>
      <w:ins w:id="105" w:author="Wiechno Henryk" w:date="2024-05-21T08:59:00Z">
        <w:r w:rsidR="00D30011">
          <w:rPr>
            <w:rFonts w:ascii="Times New Roman" w:hAnsi="Times New Roman"/>
            <w:sz w:val="24"/>
            <w:szCs w:val="24"/>
          </w:rPr>
          <w:t>,</w:t>
        </w:r>
      </w:ins>
      <w:ins w:id="106" w:author="Wiechno Henryk" w:date="2024-05-21T08:40:00Z">
        <w:r>
          <w:rPr>
            <w:rFonts w:ascii="Times New Roman" w:hAnsi="Times New Roman"/>
            <w:sz w:val="24"/>
            <w:szCs w:val="24"/>
          </w:rPr>
          <w:t xml:space="preserve"> </w:t>
        </w:r>
      </w:ins>
    </w:p>
    <w:p w14:paraId="1910F846" w14:textId="3947A309" w:rsidR="00B65625" w:rsidRPr="007F387D" w:rsidRDefault="00B65625" w:rsidP="00B65625">
      <w:pPr>
        <w:pStyle w:val="Akapitzlist"/>
        <w:numPr>
          <w:ilvl w:val="1"/>
          <w:numId w:val="21"/>
        </w:numPr>
        <w:suppressAutoHyphens w:val="0"/>
        <w:spacing w:after="160" w:line="259" w:lineRule="auto"/>
        <w:rPr>
          <w:ins w:id="107" w:author="Wiechno Henryk" w:date="2024-05-21T08:40:00Z"/>
          <w:rFonts w:ascii="Times New Roman" w:hAnsi="Times New Roman"/>
          <w:sz w:val="24"/>
          <w:szCs w:val="24"/>
        </w:rPr>
      </w:pPr>
      <w:ins w:id="108" w:author="Wiechno Henryk" w:date="2024-05-21T08:40:00Z">
        <w:r w:rsidRPr="007F387D">
          <w:rPr>
            <w:rFonts w:ascii="Times New Roman" w:hAnsi="Times New Roman"/>
            <w:sz w:val="24"/>
            <w:szCs w:val="24"/>
          </w:rPr>
          <w:t>Montaż pojemników na papier toaletowy</w:t>
        </w:r>
        <w:r>
          <w:rPr>
            <w:rFonts w:ascii="Times New Roman" w:hAnsi="Times New Roman"/>
            <w:sz w:val="24"/>
            <w:szCs w:val="24"/>
          </w:rPr>
          <w:t xml:space="preserve"> ,</w:t>
        </w:r>
      </w:ins>
    </w:p>
    <w:p w14:paraId="230F67F8" w14:textId="2CF4AECD" w:rsidR="00B65625" w:rsidRPr="00D30011" w:rsidRDefault="00B65625" w:rsidP="00B65625">
      <w:pPr>
        <w:pStyle w:val="Akapitzlist"/>
        <w:numPr>
          <w:ilvl w:val="1"/>
          <w:numId w:val="21"/>
        </w:numPr>
        <w:suppressAutoHyphens w:val="0"/>
        <w:spacing w:after="160" w:line="259" w:lineRule="auto"/>
        <w:rPr>
          <w:ins w:id="109" w:author="Wiechno Henryk" w:date="2024-05-21T08:40:00Z"/>
          <w:rFonts w:ascii="Times New Roman" w:hAnsi="Times New Roman"/>
          <w:sz w:val="24"/>
          <w:szCs w:val="24"/>
          <w:rPrChange w:id="110" w:author="Wiechno Henryk" w:date="2024-05-21T08:59:00Z">
            <w:rPr>
              <w:ins w:id="111" w:author="Wiechno Henryk" w:date="2024-05-21T08:40:00Z"/>
              <w:rFonts w:ascii="Times New Roman" w:hAnsi="Times New Roman"/>
              <w:sz w:val="24"/>
              <w:szCs w:val="24"/>
            </w:rPr>
          </w:rPrChange>
        </w:rPr>
        <w:pPrChange w:id="112" w:author="Wiechno Henryk" w:date="2024-05-21T08:59:00Z">
          <w:pPr>
            <w:pStyle w:val="Akapitzlist"/>
            <w:numPr>
              <w:ilvl w:val="1"/>
              <w:numId w:val="21"/>
            </w:numPr>
            <w:suppressAutoHyphens w:val="0"/>
            <w:spacing w:after="160" w:line="259" w:lineRule="auto"/>
            <w:ind w:left="792" w:hanging="432"/>
          </w:pPr>
        </w:pPrChange>
      </w:pPr>
      <w:ins w:id="113" w:author="Wiechno Henryk" w:date="2024-05-21T08:40:00Z">
        <w:r w:rsidRPr="00D30011">
          <w:rPr>
            <w:rFonts w:ascii="Times New Roman" w:hAnsi="Times New Roman"/>
            <w:sz w:val="24"/>
            <w:szCs w:val="24"/>
            <w:rPrChange w:id="114" w:author="Wiechno Henryk" w:date="2024-05-21T08:59:00Z">
              <w:rPr>
                <w:rFonts w:ascii="Times New Roman" w:hAnsi="Times New Roman"/>
                <w:sz w:val="24"/>
                <w:szCs w:val="24"/>
              </w:rPr>
            </w:rPrChange>
          </w:rPr>
          <w:t>Montaż luster nad umywalkami o wymiarach ok. 50 cm x 70 cm ,Montaż odbojników drzwiowych ,</w:t>
        </w:r>
      </w:ins>
    </w:p>
    <w:p w14:paraId="21146472" w14:textId="0C1A3D08" w:rsidR="00B65625" w:rsidRPr="007F387D" w:rsidRDefault="00B65625" w:rsidP="00B65625">
      <w:pPr>
        <w:pStyle w:val="Akapitzlist"/>
        <w:numPr>
          <w:ilvl w:val="1"/>
          <w:numId w:val="21"/>
        </w:numPr>
        <w:suppressAutoHyphens w:val="0"/>
        <w:spacing w:after="160" w:line="259" w:lineRule="auto"/>
        <w:rPr>
          <w:ins w:id="115" w:author="Wiechno Henryk" w:date="2024-05-21T08:40:00Z"/>
          <w:rFonts w:ascii="Times New Roman" w:hAnsi="Times New Roman"/>
          <w:sz w:val="24"/>
          <w:szCs w:val="24"/>
        </w:rPr>
      </w:pPr>
      <w:ins w:id="116" w:author="Wiechno Henryk" w:date="2024-05-21T08:40:00Z">
        <w:r w:rsidRPr="00C31360">
          <w:rPr>
            <w:rFonts w:ascii="Times New Roman" w:hAnsi="Times New Roman"/>
            <w:sz w:val="24"/>
            <w:szCs w:val="24"/>
          </w:rPr>
          <w:t xml:space="preserve">Montaż nowych gniazd elektrycznych </w:t>
        </w:r>
        <w:r>
          <w:rPr>
            <w:rFonts w:ascii="Times New Roman" w:hAnsi="Times New Roman"/>
            <w:sz w:val="24"/>
            <w:szCs w:val="24"/>
          </w:rPr>
          <w:t>,</w:t>
        </w:r>
        <w:r w:rsidRPr="00C31360">
          <w:rPr>
            <w:rFonts w:ascii="Times New Roman" w:hAnsi="Times New Roman"/>
            <w:sz w:val="24"/>
            <w:szCs w:val="24"/>
          </w:rPr>
          <w:t xml:space="preserve"> oraz włączników oświetlenia</w:t>
        </w:r>
        <w:r>
          <w:rPr>
            <w:rFonts w:ascii="Times New Roman" w:hAnsi="Times New Roman"/>
            <w:sz w:val="24"/>
            <w:szCs w:val="24"/>
          </w:rPr>
          <w:t xml:space="preserve"> ,</w:t>
        </w:r>
      </w:ins>
    </w:p>
    <w:p w14:paraId="265E2A9B" w14:textId="65A4166C" w:rsidR="00B65625" w:rsidRDefault="00B65625" w:rsidP="00B65625">
      <w:pPr>
        <w:pStyle w:val="Akapitzlist"/>
        <w:numPr>
          <w:ilvl w:val="1"/>
          <w:numId w:val="21"/>
        </w:numPr>
        <w:suppressAutoHyphens w:val="0"/>
        <w:spacing w:after="160" w:line="259" w:lineRule="auto"/>
        <w:rPr>
          <w:ins w:id="117" w:author="Wiechno Henryk" w:date="2024-05-21T08:40:00Z"/>
          <w:rFonts w:ascii="Times New Roman" w:hAnsi="Times New Roman"/>
          <w:sz w:val="24"/>
          <w:szCs w:val="24"/>
        </w:rPr>
      </w:pPr>
      <w:ins w:id="118" w:author="Wiechno Henryk" w:date="2024-05-21T08:40:00Z">
        <w:r w:rsidRPr="007F387D">
          <w:rPr>
            <w:rFonts w:ascii="Times New Roman" w:hAnsi="Times New Roman"/>
            <w:sz w:val="24"/>
            <w:szCs w:val="24"/>
          </w:rPr>
          <w:t>Mont</w:t>
        </w:r>
        <w:r>
          <w:rPr>
            <w:rFonts w:ascii="Times New Roman" w:hAnsi="Times New Roman"/>
            <w:sz w:val="24"/>
            <w:szCs w:val="24"/>
          </w:rPr>
          <w:t xml:space="preserve">aż oznaczeń toalet na drzwiach </w:t>
        </w:r>
        <w:r w:rsidRPr="00C31360">
          <w:rPr>
            <w:rFonts w:ascii="Times New Roman" w:hAnsi="Times New Roman"/>
            <w:sz w:val="24"/>
            <w:szCs w:val="24"/>
          </w:rPr>
          <w:t xml:space="preserve">(toaleta damska/toaleta męska) </w:t>
        </w:r>
        <w:r>
          <w:rPr>
            <w:rFonts w:ascii="Times New Roman" w:hAnsi="Times New Roman"/>
            <w:sz w:val="24"/>
            <w:szCs w:val="24"/>
          </w:rPr>
          <w:t>,</w:t>
        </w:r>
      </w:ins>
    </w:p>
    <w:p w14:paraId="059530D6" w14:textId="62FD281D" w:rsidR="00B65625" w:rsidRDefault="00B65625" w:rsidP="00B65625">
      <w:pPr>
        <w:pStyle w:val="Akapitzlist"/>
        <w:numPr>
          <w:ilvl w:val="1"/>
          <w:numId w:val="21"/>
        </w:numPr>
        <w:suppressAutoHyphens w:val="0"/>
        <w:spacing w:after="160" w:line="259" w:lineRule="auto"/>
        <w:rPr>
          <w:ins w:id="119" w:author="Wiechno Henryk" w:date="2024-05-21T08:40:00Z"/>
          <w:rFonts w:ascii="Times New Roman" w:hAnsi="Times New Roman"/>
          <w:sz w:val="24"/>
          <w:szCs w:val="24"/>
        </w:rPr>
      </w:pPr>
      <w:ins w:id="120" w:author="Wiechno Henryk" w:date="2024-05-21T08:40:00Z">
        <w:r>
          <w:rPr>
            <w:rFonts w:ascii="Times New Roman" w:hAnsi="Times New Roman"/>
            <w:sz w:val="24"/>
            <w:szCs w:val="24"/>
          </w:rPr>
          <w:t>Pierwszy pomiar skuteczności zerowania ,</w:t>
        </w:r>
      </w:ins>
    </w:p>
    <w:p w14:paraId="477F41E1" w14:textId="24F8DC8B" w:rsidR="00B65625" w:rsidRDefault="00B65625" w:rsidP="00B65625">
      <w:pPr>
        <w:pStyle w:val="Akapitzlist"/>
        <w:numPr>
          <w:ilvl w:val="1"/>
          <w:numId w:val="21"/>
        </w:numPr>
        <w:suppressAutoHyphens w:val="0"/>
        <w:spacing w:after="160" w:line="259" w:lineRule="auto"/>
        <w:rPr>
          <w:ins w:id="121" w:author="Wiechno Henryk" w:date="2024-05-21T08:40:00Z"/>
          <w:rFonts w:ascii="Times New Roman" w:hAnsi="Times New Roman"/>
          <w:sz w:val="24"/>
          <w:szCs w:val="24"/>
        </w:rPr>
      </w:pPr>
      <w:ins w:id="122" w:author="Wiechno Henryk" w:date="2024-05-21T08:40:00Z">
        <w:r>
          <w:rPr>
            <w:rFonts w:ascii="Times New Roman" w:hAnsi="Times New Roman"/>
            <w:sz w:val="24"/>
            <w:szCs w:val="24"/>
          </w:rPr>
          <w:t>Następny pomiar skuteczności zerowania ,</w:t>
        </w:r>
      </w:ins>
    </w:p>
    <w:p w14:paraId="780F4128" w14:textId="77777777" w:rsidR="00B65625" w:rsidRPr="00C614B6" w:rsidRDefault="00B65625" w:rsidP="00B65625">
      <w:pPr>
        <w:pStyle w:val="Akapitzlist"/>
        <w:numPr>
          <w:ilvl w:val="1"/>
          <w:numId w:val="21"/>
        </w:numPr>
        <w:suppressAutoHyphens w:val="0"/>
        <w:spacing w:after="160" w:line="259" w:lineRule="auto"/>
        <w:rPr>
          <w:ins w:id="123" w:author="Wiechno Henryk" w:date="2024-05-21T08:40:00Z"/>
          <w:rFonts w:ascii="Times New Roman" w:hAnsi="Times New Roman"/>
          <w:sz w:val="24"/>
          <w:szCs w:val="24"/>
        </w:rPr>
      </w:pPr>
      <w:ins w:id="124" w:author="Wiechno Henryk" w:date="2024-05-21T08:40:00Z">
        <w:r>
          <w:rPr>
            <w:rFonts w:ascii="Times New Roman" w:hAnsi="Times New Roman"/>
            <w:sz w:val="24"/>
            <w:szCs w:val="24"/>
          </w:rPr>
          <w:t>Wywóz i utylizacja materiałów powstałych podczas wykonywanych prac.</w:t>
        </w:r>
      </w:ins>
    </w:p>
    <w:p w14:paraId="7C43955C" w14:textId="77777777" w:rsidR="00B65625" w:rsidRDefault="00B65625" w:rsidP="00B65625">
      <w:pPr>
        <w:pStyle w:val="Akapitzlist"/>
        <w:ind w:left="0"/>
        <w:rPr>
          <w:ins w:id="125" w:author="Wiechno Henryk" w:date="2024-05-21T08:40:00Z"/>
          <w:rFonts w:ascii="Times New Roman" w:hAnsi="Times New Roman"/>
          <w:sz w:val="24"/>
          <w:szCs w:val="24"/>
        </w:rPr>
      </w:pPr>
    </w:p>
    <w:p w14:paraId="2ADBF6F3" w14:textId="77777777" w:rsidR="00852AC1" w:rsidRDefault="00852AC1" w:rsidP="00B65625">
      <w:pPr>
        <w:tabs>
          <w:tab w:val="left" w:pos="720"/>
        </w:tabs>
        <w:rPr>
          <w:ins w:id="126" w:author="Wiechno Henryk" w:date="2024-05-21T09:13:00Z"/>
          <w:sz w:val="24"/>
          <w:szCs w:val="24"/>
        </w:rPr>
      </w:pPr>
    </w:p>
    <w:p w14:paraId="539D827F" w14:textId="77777777" w:rsidR="00852AC1" w:rsidRDefault="00852AC1" w:rsidP="00B65625">
      <w:pPr>
        <w:tabs>
          <w:tab w:val="left" w:pos="720"/>
        </w:tabs>
        <w:rPr>
          <w:ins w:id="127" w:author="Wiechno Henryk" w:date="2024-05-21T09:13:00Z"/>
          <w:sz w:val="24"/>
          <w:szCs w:val="24"/>
        </w:rPr>
      </w:pPr>
    </w:p>
    <w:p w14:paraId="5CA42125" w14:textId="77777777" w:rsidR="00852AC1" w:rsidRDefault="00852AC1" w:rsidP="00B65625">
      <w:pPr>
        <w:tabs>
          <w:tab w:val="left" w:pos="720"/>
        </w:tabs>
        <w:rPr>
          <w:ins w:id="128" w:author="Wiechno Henryk" w:date="2024-05-21T09:13:00Z"/>
          <w:sz w:val="24"/>
          <w:szCs w:val="24"/>
        </w:rPr>
      </w:pPr>
    </w:p>
    <w:p w14:paraId="1F986E92" w14:textId="77777777" w:rsidR="00852AC1" w:rsidRDefault="00852AC1" w:rsidP="00B65625">
      <w:pPr>
        <w:tabs>
          <w:tab w:val="left" w:pos="720"/>
        </w:tabs>
        <w:rPr>
          <w:ins w:id="129" w:author="Wiechno Henryk" w:date="2024-05-21T09:13:00Z"/>
          <w:sz w:val="24"/>
          <w:szCs w:val="24"/>
        </w:rPr>
      </w:pPr>
    </w:p>
    <w:p w14:paraId="47C5F81C" w14:textId="011D53CB" w:rsidR="00B65625" w:rsidRPr="00C614B6" w:rsidRDefault="00B65625" w:rsidP="00B65625">
      <w:pPr>
        <w:tabs>
          <w:tab w:val="left" w:pos="720"/>
        </w:tabs>
        <w:rPr>
          <w:ins w:id="130" w:author="Wiechno Henryk" w:date="2024-05-21T08:40:00Z"/>
          <w:b/>
        </w:rPr>
      </w:pPr>
      <w:ins w:id="131" w:author="Wiechno Henryk" w:date="2024-05-21T08:40:00Z">
        <w:r w:rsidRPr="00B65625">
          <w:rPr>
            <w:sz w:val="24"/>
            <w:szCs w:val="24"/>
            <w:rPrChange w:id="132" w:author="Wiechno Henryk" w:date="2024-05-21T08:40:00Z">
              <w:rPr>
                <w:b/>
              </w:rPr>
            </w:rPrChange>
          </w:rPr>
          <w:lastRenderedPageBreak/>
          <w:t>Roboty budowlano-instalacyjne i wykończeniowe pomieszczenia toalet na parterze   tj.  toalety  dla osób  niepełnosprawnych i klientów</w:t>
        </w:r>
        <w:r>
          <w:rPr>
            <w:b/>
          </w:rPr>
          <w:t xml:space="preserve"> – </w:t>
        </w:r>
        <w:r w:rsidRPr="00B65625">
          <w:rPr>
            <w:b/>
            <w:sz w:val="24"/>
            <w:szCs w:val="24"/>
            <w:rPrChange w:id="133" w:author="Wiechno Henryk" w:date="2024-05-21T08:40:00Z">
              <w:rPr>
                <w:b/>
              </w:rPr>
            </w:rPrChange>
          </w:rPr>
          <w:t>w ramach opcji</w:t>
        </w:r>
      </w:ins>
    </w:p>
    <w:p w14:paraId="10CC3699" w14:textId="77777777" w:rsidR="00B65625" w:rsidRDefault="00B65625" w:rsidP="00B65625">
      <w:pPr>
        <w:pStyle w:val="Akapitzlist"/>
        <w:ind w:left="360"/>
        <w:rPr>
          <w:ins w:id="134" w:author="Wiechno Henryk" w:date="2024-05-21T08:40:00Z"/>
          <w:rFonts w:ascii="Times New Roman" w:hAnsi="Times New Roman"/>
          <w:sz w:val="24"/>
          <w:szCs w:val="24"/>
        </w:rPr>
      </w:pPr>
    </w:p>
    <w:p w14:paraId="055738B1" w14:textId="77777777" w:rsidR="00B65625" w:rsidRPr="009166D1" w:rsidRDefault="00B65625" w:rsidP="00B65625">
      <w:pPr>
        <w:tabs>
          <w:tab w:val="left" w:pos="720"/>
        </w:tabs>
        <w:rPr>
          <w:ins w:id="135" w:author="Wiechno Henryk" w:date="2024-05-21T08:40:00Z"/>
          <w:b/>
        </w:rPr>
      </w:pPr>
      <w:ins w:id="136" w:author="Wiechno Henryk" w:date="2024-05-21T08:40:00Z">
        <w:r>
          <w:rPr>
            <w:b/>
          </w:rPr>
          <w:t>A</w:t>
        </w:r>
        <w:r w:rsidRPr="00B65625">
          <w:rPr>
            <w:b/>
            <w:sz w:val="24"/>
            <w:szCs w:val="24"/>
            <w:rPrChange w:id="137" w:author="Wiechno Henryk" w:date="2024-05-21T08:41:00Z">
              <w:rPr>
                <w:b/>
              </w:rPr>
            </w:rPrChange>
          </w:rPr>
          <w:t>. Roboty przygotowawcze i rozbiórkowe</w:t>
        </w:r>
        <w:r w:rsidRPr="009166D1">
          <w:rPr>
            <w:b/>
          </w:rPr>
          <w:t>:</w:t>
        </w:r>
      </w:ins>
    </w:p>
    <w:p w14:paraId="7E269F1C" w14:textId="77777777" w:rsidR="00B65625" w:rsidRPr="009278D0" w:rsidRDefault="00B65625" w:rsidP="00B65625">
      <w:pPr>
        <w:pStyle w:val="Akapitzlist"/>
        <w:numPr>
          <w:ilvl w:val="1"/>
          <w:numId w:val="21"/>
        </w:numPr>
        <w:suppressAutoHyphens w:val="0"/>
        <w:spacing w:after="160" w:line="259" w:lineRule="auto"/>
        <w:rPr>
          <w:ins w:id="138" w:author="Wiechno Henryk" w:date="2024-05-21T08:40:00Z"/>
          <w:rFonts w:ascii="Times New Roman" w:hAnsi="Times New Roman"/>
          <w:sz w:val="24"/>
          <w:szCs w:val="24"/>
        </w:rPr>
      </w:pPr>
      <w:ins w:id="139" w:author="Wiechno Henryk" w:date="2024-05-21T08:40:00Z">
        <w:r w:rsidRPr="00651F29">
          <w:rPr>
            <w:rFonts w:ascii="Times New Roman" w:eastAsia="Times New Roman" w:hAnsi="Times New Roman"/>
            <w:sz w:val="24"/>
            <w:szCs w:val="24"/>
            <w:lang w:eastAsia="zh-CN"/>
          </w:rPr>
          <w:t>Prace zabezpieczające przed roznoszeniem się pyłu i kurzu,</w:t>
        </w:r>
      </w:ins>
    </w:p>
    <w:p w14:paraId="2AB2F9F2" w14:textId="1C48F815" w:rsidR="00B65625" w:rsidRPr="009278D0" w:rsidRDefault="00B65625" w:rsidP="00B65625">
      <w:pPr>
        <w:pStyle w:val="Akapitzlist"/>
        <w:numPr>
          <w:ilvl w:val="1"/>
          <w:numId w:val="21"/>
        </w:numPr>
        <w:suppressAutoHyphens w:val="0"/>
        <w:spacing w:after="160" w:line="259" w:lineRule="auto"/>
        <w:rPr>
          <w:ins w:id="140" w:author="Wiechno Henryk" w:date="2024-05-21T08:40:00Z"/>
          <w:rFonts w:ascii="Times New Roman" w:hAnsi="Times New Roman"/>
          <w:sz w:val="24"/>
          <w:szCs w:val="24"/>
        </w:rPr>
      </w:pPr>
      <w:ins w:id="141" w:author="Wiechno Henryk" w:date="2024-05-21T08:40:00Z">
        <w:r>
          <w:rPr>
            <w:rFonts w:ascii="Times New Roman" w:eastAsia="Times New Roman" w:hAnsi="Times New Roman"/>
            <w:sz w:val="24"/>
            <w:szCs w:val="24"/>
            <w:lang w:eastAsia="zh-CN"/>
          </w:rPr>
          <w:t>Zabezpieczenie okien i drzwi folią  ,</w:t>
        </w:r>
      </w:ins>
    </w:p>
    <w:p w14:paraId="2F2B8DA9" w14:textId="36620988" w:rsidR="00B65625" w:rsidRPr="002B6620" w:rsidRDefault="00B65625" w:rsidP="00B65625">
      <w:pPr>
        <w:pStyle w:val="Akapitzlist"/>
        <w:numPr>
          <w:ilvl w:val="1"/>
          <w:numId w:val="21"/>
        </w:numPr>
        <w:suppressAutoHyphens w:val="0"/>
        <w:spacing w:after="160" w:line="259" w:lineRule="auto"/>
        <w:rPr>
          <w:ins w:id="142" w:author="Wiechno Henryk" w:date="2024-05-21T08:40:00Z"/>
          <w:rFonts w:ascii="Times New Roman" w:hAnsi="Times New Roman"/>
          <w:sz w:val="24"/>
          <w:szCs w:val="24"/>
        </w:rPr>
      </w:pPr>
      <w:ins w:id="143" w:author="Wiechno Henryk" w:date="2024-05-21T08:40:00Z">
        <w:r>
          <w:rPr>
            <w:rFonts w:ascii="Times New Roman" w:eastAsia="Times New Roman" w:hAnsi="Times New Roman"/>
            <w:sz w:val="24"/>
            <w:szCs w:val="24"/>
            <w:lang w:eastAsia="zh-CN"/>
          </w:rPr>
          <w:t>Rozbiórka ściany ,</w:t>
        </w:r>
      </w:ins>
    </w:p>
    <w:p w14:paraId="34E65095" w14:textId="6A148051" w:rsidR="00B65625" w:rsidRPr="00651F29" w:rsidRDefault="00B65625" w:rsidP="00B65625">
      <w:pPr>
        <w:pStyle w:val="Akapitzlist"/>
        <w:numPr>
          <w:ilvl w:val="1"/>
          <w:numId w:val="21"/>
        </w:numPr>
        <w:suppressAutoHyphens w:val="0"/>
        <w:spacing w:after="160" w:line="259" w:lineRule="auto"/>
        <w:rPr>
          <w:ins w:id="144" w:author="Wiechno Henryk" w:date="2024-05-21T08:40:00Z"/>
          <w:rFonts w:ascii="Times New Roman" w:hAnsi="Times New Roman"/>
          <w:sz w:val="24"/>
          <w:szCs w:val="24"/>
        </w:rPr>
      </w:pPr>
      <w:ins w:id="145" w:author="Wiechno Henryk" w:date="2024-05-21T08:40:00Z">
        <w:r w:rsidRPr="00651F29">
          <w:rPr>
            <w:rFonts w:ascii="Times New Roman" w:hAnsi="Times New Roman"/>
            <w:sz w:val="24"/>
            <w:szCs w:val="24"/>
          </w:rPr>
          <w:t>Rozebranie okładzin ceramicznych na ścianach</w:t>
        </w:r>
        <w:r>
          <w:rPr>
            <w:rFonts w:ascii="Times New Roman" w:hAnsi="Times New Roman"/>
            <w:sz w:val="24"/>
            <w:szCs w:val="24"/>
          </w:rPr>
          <w:t xml:space="preserve"> </w:t>
        </w:r>
        <w:r w:rsidRPr="00651F29">
          <w:rPr>
            <w:rFonts w:ascii="Times New Roman" w:hAnsi="Times New Roman"/>
            <w:sz w:val="24"/>
            <w:szCs w:val="24"/>
          </w:rPr>
          <w:t>,</w:t>
        </w:r>
      </w:ins>
    </w:p>
    <w:p w14:paraId="02AE22D9" w14:textId="2F8BA26E" w:rsidR="00B65625" w:rsidRDefault="00B65625" w:rsidP="00B65625">
      <w:pPr>
        <w:pStyle w:val="Akapitzlist"/>
        <w:numPr>
          <w:ilvl w:val="1"/>
          <w:numId w:val="21"/>
        </w:numPr>
        <w:suppressAutoHyphens w:val="0"/>
        <w:spacing w:after="160" w:line="259" w:lineRule="auto"/>
        <w:rPr>
          <w:ins w:id="146" w:author="Wiechno Henryk" w:date="2024-05-21T08:40:00Z"/>
          <w:rFonts w:ascii="Times New Roman" w:hAnsi="Times New Roman"/>
          <w:sz w:val="24"/>
          <w:szCs w:val="24"/>
        </w:rPr>
      </w:pPr>
      <w:ins w:id="147" w:author="Wiechno Henryk" w:date="2024-05-21T08:40:00Z">
        <w:r w:rsidRPr="00651F29">
          <w:rPr>
            <w:rFonts w:ascii="Times New Roman" w:hAnsi="Times New Roman"/>
            <w:sz w:val="24"/>
            <w:szCs w:val="24"/>
          </w:rPr>
          <w:t>Rozebranie istniejących posadzek</w:t>
        </w:r>
        <w:r>
          <w:rPr>
            <w:rFonts w:ascii="Times New Roman" w:hAnsi="Times New Roman"/>
            <w:sz w:val="24"/>
            <w:szCs w:val="24"/>
          </w:rPr>
          <w:t xml:space="preserve"> </w:t>
        </w:r>
        <w:r w:rsidRPr="00651F29">
          <w:rPr>
            <w:rFonts w:ascii="Times New Roman" w:hAnsi="Times New Roman"/>
            <w:sz w:val="24"/>
            <w:szCs w:val="24"/>
          </w:rPr>
          <w:t>,</w:t>
        </w:r>
      </w:ins>
    </w:p>
    <w:p w14:paraId="6D7B9394" w14:textId="17FE4509" w:rsidR="00B65625" w:rsidRPr="00651F29" w:rsidRDefault="00B65625" w:rsidP="00B65625">
      <w:pPr>
        <w:pStyle w:val="Akapitzlist"/>
        <w:numPr>
          <w:ilvl w:val="1"/>
          <w:numId w:val="21"/>
        </w:numPr>
        <w:suppressAutoHyphens w:val="0"/>
        <w:spacing w:after="160" w:line="259" w:lineRule="auto"/>
        <w:rPr>
          <w:ins w:id="148" w:author="Wiechno Henryk" w:date="2024-05-21T08:40:00Z"/>
          <w:rFonts w:ascii="Times New Roman" w:hAnsi="Times New Roman"/>
          <w:sz w:val="24"/>
          <w:szCs w:val="24"/>
        </w:rPr>
      </w:pPr>
      <w:ins w:id="149" w:author="Wiechno Henryk" w:date="2024-05-21T08:40:00Z">
        <w:r>
          <w:rPr>
            <w:rFonts w:ascii="Times New Roman" w:hAnsi="Times New Roman"/>
            <w:sz w:val="24"/>
            <w:szCs w:val="24"/>
          </w:rPr>
          <w:t>Rozebranie sufitów podwieszanych</w:t>
        </w:r>
      </w:ins>
      <w:ins w:id="150" w:author="Wiechno Henryk" w:date="2024-05-21T09:02:00Z">
        <w:r w:rsidR="002E2F84">
          <w:rPr>
            <w:rFonts w:ascii="Times New Roman" w:hAnsi="Times New Roman"/>
            <w:sz w:val="24"/>
            <w:szCs w:val="24"/>
          </w:rPr>
          <w:t>,</w:t>
        </w:r>
      </w:ins>
      <w:ins w:id="151" w:author="Wiechno Henryk" w:date="2024-05-21T08:40:00Z">
        <w:r>
          <w:rPr>
            <w:rFonts w:ascii="Times New Roman" w:hAnsi="Times New Roman"/>
            <w:sz w:val="24"/>
            <w:szCs w:val="24"/>
          </w:rPr>
          <w:t xml:space="preserve"> </w:t>
        </w:r>
      </w:ins>
    </w:p>
    <w:p w14:paraId="38D9902D" w14:textId="45962229" w:rsidR="00B65625" w:rsidRPr="00651F29" w:rsidRDefault="00B65625" w:rsidP="00B65625">
      <w:pPr>
        <w:pStyle w:val="Akapitzlist"/>
        <w:numPr>
          <w:ilvl w:val="1"/>
          <w:numId w:val="21"/>
        </w:numPr>
        <w:suppressAutoHyphens w:val="0"/>
        <w:spacing w:after="160" w:line="259" w:lineRule="auto"/>
        <w:rPr>
          <w:ins w:id="152" w:author="Wiechno Henryk" w:date="2024-05-21T08:40:00Z"/>
          <w:rFonts w:ascii="Times New Roman" w:hAnsi="Times New Roman"/>
          <w:sz w:val="24"/>
          <w:szCs w:val="24"/>
        </w:rPr>
      </w:pPr>
      <w:ins w:id="153" w:author="Wiechno Henryk" w:date="2024-05-21T08:40:00Z">
        <w:r w:rsidRPr="00651F29">
          <w:rPr>
            <w:rFonts w:ascii="Times New Roman" w:hAnsi="Times New Roman"/>
            <w:sz w:val="24"/>
            <w:szCs w:val="24"/>
          </w:rPr>
          <w:t>Demontaż wyposażenia tj. umywalek</w:t>
        </w:r>
        <w:r>
          <w:rPr>
            <w:rFonts w:ascii="Times New Roman" w:hAnsi="Times New Roman"/>
            <w:sz w:val="24"/>
            <w:szCs w:val="24"/>
          </w:rPr>
          <w:t xml:space="preserve"> </w:t>
        </w:r>
        <w:r w:rsidRPr="00651F29">
          <w:rPr>
            <w:rFonts w:ascii="Times New Roman" w:hAnsi="Times New Roman"/>
            <w:sz w:val="24"/>
            <w:szCs w:val="24"/>
          </w:rPr>
          <w:t>, m</w:t>
        </w:r>
        <w:r>
          <w:rPr>
            <w:rFonts w:ascii="Times New Roman" w:hAnsi="Times New Roman"/>
            <w:sz w:val="24"/>
            <w:szCs w:val="24"/>
          </w:rPr>
          <w:t>uszli</w:t>
        </w:r>
        <w:r w:rsidRPr="00651F29">
          <w:rPr>
            <w:rFonts w:ascii="Times New Roman" w:hAnsi="Times New Roman"/>
            <w:sz w:val="24"/>
            <w:szCs w:val="24"/>
          </w:rPr>
          <w:t xml:space="preserve"> </w:t>
        </w:r>
        <w:r>
          <w:rPr>
            <w:rFonts w:ascii="Times New Roman" w:hAnsi="Times New Roman"/>
            <w:sz w:val="24"/>
            <w:szCs w:val="24"/>
          </w:rPr>
          <w:t xml:space="preserve">ustępowych , </w:t>
        </w:r>
        <w:r w:rsidRPr="00651F29">
          <w:rPr>
            <w:rFonts w:ascii="Times New Roman" w:hAnsi="Times New Roman"/>
            <w:sz w:val="24"/>
            <w:szCs w:val="24"/>
          </w:rPr>
          <w:t>elektrycznych podgrzewaczy</w:t>
        </w:r>
        <w:r>
          <w:rPr>
            <w:rFonts w:ascii="Times New Roman" w:hAnsi="Times New Roman"/>
            <w:sz w:val="24"/>
            <w:szCs w:val="24"/>
          </w:rPr>
          <w:t xml:space="preserve"> </w:t>
        </w:r>
        <w:r w:rsidRPr="00651F29">
          <w:rPr>
            <w:rFonts w:ascii="Times New Roman" w:hAnsi="Times New Roman"/>
            <w:sz w:val="24"/>
            <w:szCs w:val="24"/>
          </w:rPr>
          <w:t>, pojemników na ręczniki papierowe</w:t>
        </w:r>
        <w:r>
          <w:rPr>
            <w:rFonts w:ascii="Times New Roman" w:hAnsi="Times New Roman"/>
            <w:sz w:val="24"/>
            <w:szCs w:val="24"/>
          </w:rPr>
          <w:t xml:space="preserve"> </w:t>
        </w:r>
        <w:r w:rsidRPr="00651F29">
          <w:rPr>
            <w:rFonts w:ascii="Times New Roman" w:hAnsi="Times New Roman"/>
            <w:sz w:val="24"/>
            <w:szCs w:val="24"/>
          </w:rPr>
          <w:t>,</w:t>
        </w:r>
        <w:r w:rsidRPr="00E37688">
          <w:rPr>
            <w:rFonts w:ascii="Times New Roman" w:hAnsi="Times New Roman"/>
            <w:sz w:val="24"/>
            <w:szCs w:val="24"/>
          </w:rPr>
          <w:t xml:space="preserve"> </w:t>
        </w:r>
        <w:r w:rsidRPr="00651F29">
          <w:rPr>
            <w:rFonts w:ascii="Times New Roman" w:hAnsi="Times New Roman"/>
            <w:sz w:val="24"/>
            <w:szCs w:val="24"/>
          </w:rPr>
          <w:t xml:space="preserve">pojemników na </w:t>
        </w:r>
        <w:r>
          <w:rPr>
            <w:rFonts w:ascii="Times New Roman" w:hAnsi="Times New Roman"/>
            <w:sz w:val="24"/>
            <w:szCs w:val="24"/>
          </w:rPr>
          <w:t>papier ,</w:t>
        </w:r>
        <w:r w:rsidRPr="00651F29">
          <w:rPr>
            <w:rFonts w:ascii="Times New Roman" w:hAnsi="Times New Roman"/>
            <w:sz w:val="24"/>
            <w:szCs w:val="24"/>
          </w:rPr>
          <w:t xml:space="preserve"> pojemników na mydło w płynie</w:t>
        </w:r>
        <w:r>
          <w:rPr>
            <w:rFonts w:ascii="Times New Roman" w:hAnsi="Times New Roman"/>
            <w:sz w:val="24"/>
            <w:szCs w:val="24"/>
          </w:rPr>
          <w:t xml:space="preserve"> </w:t>
        </w:r>
        <w:r w:rsidRPr="00651F29">
          <w:rPr>
            <w:rFonts w:ascii="Times New Roman" w:hAnsi="Times New Roman"/>
            <w:sz w:val="24"/>
            <w:szCs w:val="24"/>
          </w:rPr>
          <w:t>, luster</w:t>
        </w:r>
        <w:r>
          <w:rPr>
            <w:rFonts w:ascii="Times New Roman" w:hAnsi="Times New Roman"/>
            <w:sz w:val="24"/>
            <w:szCs w:val="24"/>
          </w:rPr>
          <w:t xml:space="preserve"> </w:t>
        </w:r>
        <w:r w:rsidRPr="00651F29">
          <w:rPr>
            <w:rFonts w:ascii="Times New Roman" w:hAnsi="Times New Roman"/>
            <w:sz w:val="24"/>
            <w:szCs w:val="24"/>
          </w:rPr>
          <w:t>,</w:t>
        </w:r>
        <w:r>
          <w:rPr>
            <w:rFonts w:ascii="Times New Roman" w:hAnsi="Times New Roman"/>
            <w:sz w:val="24"/>
            <w:szCs w:val="24"/>
          </w:rPr>
          <w:t xml:space="preserve"> kratek wentylacyjnych , uchwytów stalowych</w:t>
        </w:r>
      </w:ins>
      <w:ins w:id="154" w:author="Wiechno Henryk" w:date="2024-05-21T09:03:00Z">
        <w:r w:rsidR="002E2F84">
          <w:rPr>
            <w:rFonts w:ascii="Times New Roman" w:hAnsi="Times New Roman"/>
            <w:sz w:val="24"/>
            <w:szCs w:val="24"/>
          </w:rPr>
          <w:t>,</w:t>
        </w:r>
      </w:ins>
      <w:ins w:id="155" w:author="Wiechno Henryk" w:date="2024-05-21T08:40:00Z">
        <w:r>
          <w:rPr>
            <w:rFonts w:ascii="Times New Roman" w:hAnsi="Times New Roman"/>
            <w:sz w:val="24"/>
            <w:szCs w:val="24"/>
          </w:rPr>
          <w:t xml:space="preserve"> </w:t>
        </w:r>
      </w:ins>
    </w:p>
    <w:p w14:paraId="0D7CDF0D" w14:textId="21773DD5" w:rsidR="00B65625" w:rsidRDefault="00B65625" w:rsidP="00B65625">
      <w:pPr>
        <w:pStyle w:val="Akapitzlist"/>
        <w:numPr>
          <w:ilvl w:val="1"/>
          <w:numId w:val="21"/>
        </w:numPr>
        <w:suppressAutoHyphens w:val="0"/>
        <w:spacing w:after="160" w:line="259" w:lineRule="auto"/>
        <w:rPr>
          <w:ins w:id="156" w:author="Wiechno Henryk" w:date="2024-05-21T08:40:00Z"/>
          <w:rFonts w:ascii="Times New Roman" w:hAnsi="Times New Roman"/>
          <w:sz w:val="24"/>
          <w:szCs w:val="24"/>
        </w:rPr>
      </w:pPr>
      <w:ins w:id="157" w:author="Wiechno Henryk" w:date="2024-05-21T08:40:00Z">
        <w:r w:rsidRPr="00651F29">
          <w:rPr>
            <w:rFonts w:ascii="Times New Roman" w:hAnsi="Times New Roman"/>
            <w:sz w:val="24"/>
            <w:szCs w:val="24"/>
          </w:rPr>
          <w:t>Demontaż istniejących opraw oświetleniowych</w:t>
        </w:r>
        <w:r>
          <w:rPr>
            <w:rFonts w:ascii="Times New Roman" w:hAnsi="Times New Roman"/>
            <w:sz w:val="24"/>
            <w:szCs w:val="24"/>
          </w:rPr>
          <w:t xml:space="preserve">  </w:t>
        </w:r>
        <w:r w:rsidRPr="00651F29">
          <w:rPr>
            <w:rFonts w:ascii="Times New Roman" w:hAnsi="Times New Roman"/>
            <w:sz w:val="24"/>
            <w:szCs w:val="24"/>
          </w:rPr>
          <w:t>,</w:t>
        </w:r>
      </w:ins>
    </w:p>
    <w:p w14:paraId="0A859AE4" w14:textId="768BD676" w:rsidR="00B65625" w:rsidRDefault="00B65625" w:rsidP="00B65625">
      <w:pPr>
        <w:pStyle w:val="Akapitzlist"/>
        <w:numPr>
          <w:ilvl w:val="1"/>
          <w:numId w:val="21"/>
        </w:numPr>
        <w:suppressAutoHyphens w:val="0"/>
        <w:spacing w:after="160" w:line="259" w:lineRule="auto"/>
        <w:rPr>
          <w:ins w:id="158" w:author="Wiechno Henryk" w:date="2024-05-21T08:40:00Z"/>
          <w:rFonts w:ascii="Times New Roman" w:hAnsi="Times New Roman"/>
          <w:sz w:val="24"/>
          <w:szCs w:val="24"/>
        </w:rPr>
      </w:pPr>
      <w:ins w:id="159" w:author="Wiechno Henryk" w:date="2024-05-21T08:40:00Z">
        <w:r>
          <w:rPr>
            <w:rFonts w:ascii="Times New Roman" w:hAnsi="Times New Roman"/>
            <w:sz w:val="24"/>
            <w:szCs w:val="24"/>
          </w:rPr>
          <w:t>Demontaż gniazd wtyczkowych ,</w:t>
        </w:r>
      </w:ins>
    </w:p>
    <w:p w14:paraId="4293D3E7" w14:textId="6DAF7502" w:rsidR="00B65625" w:rsidRDefault="00B65625" w:rsidP="00B65625">
      <w:pPr>
        <w:pStyle w:val="Akapitzlist"/>
        <w:numPr>
          <w:ilvl w:val="1"/>
          <w:numId w:val="21"/>
        </w:numPr>
        <w:suppressAutoHyphens w:val="0"/>
        <w:spacing w:after="160" w:line="259" w:lineRule="auto"/>
        <w:rPr>
          <w:ins w:id="160" w:author="Wiechno Henryk" w:date="2024-05-21T08:40:00Z"/>
          <w:rFonts w:ascii="Times New Roman" w:hAnsi="Times New Roman"/>
          <w:sz w:val="24"/>
          <w:szCs w:val="24"/>
        </w:rPr>
      </w:pPr>
      <w:ins w:id="161" w:author="Wiechno Henryk" w:date="2024-05-21T08:40:00Z">
        <w:r>
          <w:rPr>
            <w:rFonts w:ascii="Times New Roman" w:hAnsi="Times New Roman"/>
            <w:sz w:val="24"/>
            <w:szCs w:val="24"/>
          </w:rPr>
          <w:t>Demontaż włączników do światła ,</w:t>
        </w:r>
      </w:ins>
    </w:p>
    <w:p w14:paraId="3C350BCD" w14:textId="7F28CF93" w:rsidR="00B65625" w:rsidRDefault="00B65625" w:rsidP="00B65625">
      <w:pPr>
        <w:pStyle w:val="Akapitzlist"/>
        <w:numPr>
          <w:ilvl w:val="1"/>
          <w:numId w:val="21"/>
        </w:numPr>
        <w:suppressAutoHyphens w:val="0"/>
        <w:spacing w:after="160" w:line="259" w:lineRule="auto"/>
        <w:rPr>
          <w:ins w:id="162" w:author="Wiechno Henryk" w:date="2024-05-21T08:40:00Z"/>
          <w:rFonts w:ascii="Times New Roman" w:hAnsi="Times New Roman"/>
          <w:sz w:val="24"/>
          <w:szCs w:val="24"/>
        </w:rPr>
      </w:pPr>
      <w:ins w:id="163" w:author="Wiechno Henryk" w:date="2024-05-21T08:40:00Z">
        <w:r>
          <w:rPr>
            <w:rFonts w:ascii="Times New Roman" w:hAnsi="Times New Roman"/>
            <w:sz w:val="24"/>
            <w:szCs w:val="24"/>
          </w:rPr>
          <w:t>Demontaż rur stalowych ocynk ,</w:t>
        </w:r>
      </w:ins>
    </w:p>
    <w:p w14:paraId="5A128ADE" w14:textId="5BB0325C" w:rsidR="00B65625" w:rsidRDefault="00B65625" w:rsidP="00B65625">
      <w:pPr>
        <w:pStyle w:val="Akapitzlist"/>
        <w:numPr>
          <w:ilvl w:val="1"/>
          <w:numId w:val="21"/>
        </w:numPr>
        <w:suppressAutoHyphens w:val="0"/>
        <w:spacing w:after="160" w:line="259" w:lineRule="auto"/>
        <w:rPr>
          <w:ins w:id="164" w:author="Wiechno Henryk" w:date="2024-05-21T08:40:00Z"/>
          <w:rFonts w:ascii="Times New Roman" w:hAnsi="Times New Roman"/>
          <w:sz w:val="24"/>
          <w:szCs w:val="24"/>
        </w:rPr>
      </w:pPr>
      <w:ins w:id="165" w:author="Wiechno Henryk" w:date="2024-05-21T08:40:00Z">
        <w:r>
          <w:rPr>
            <w:rFonts w:ascii="Times New Roman" w:hAnsi="Times New Roman"/>
            <w:sz w:val="24"/>
            <w:szCs w:val="24"/>
          </w:rPr>
          <w:t>Demontaż kratek ściekowych ,</w:t>
        </w:r>
      </w:ins>
    </w:p>
    <w:p w14:paraId="146646DC" w14:textId="63A46C36" w:rsidR="00B65625" w:rsidRDefault="00B65625" w:rsidP="00B65625">
      <w:pPr>
        <w:pStyle w:val="Akapitzlist"/>
        <w:numPr>
          <w:ilvl w:val="1"/>
          <w:numId w:val="21"/>
        </w:numPr>
        <w:suppressAutoHyphens w:val="0"/>
        <w:spacing w:after="160" w:line="259" w:lineRule="auto"/>
        <w:rPr>
          <w:ins w:id="166" w:author="Wiechno Henryk" w:date="2024-05-21T08:40:00Z"/>
          <w:rFonts w:ascii="Times New Roman" w:hAnsi="Times New Roman"/>
          <w:sz w:val="24"/>
          <w:szCs w:val="24"/>
        </w:rPr>
      </w:pPr>
      <w:ins w:id="167" w:author="Wiechno Henryk" w:date="2024-05-21T08:40:00Z">
        <w:r w:rsidRPr="00AB2545">
          <w:rPr>
            <w:rFonts w:ascii="Times New Roman" w:hAnsi="Times New Roman"/>
            <w:sz w:val="24"/>
            <w:szCs w:val="24"/>
          </w:rPr>
          <w:t>Demontaż stolarki drzwiowej wraz z ościeżnicami ,</w:t>
        </w:r>
      </w:ins>
    </w:p>
    <w:p w14:paraId="32B92217" w14:textId="77777777" w:rsidR="00B65625" w:rsidRPr="00AB2545" w:rsidRDefault="00B65625" w:rsidP="00B65625">
      <w:pPr>
        <w:pStyle w:val="Akapitzlist"/>
        <w:numPr>
          <w:ilvl w:val="1"/>
          <w:numId w:val="21"/>
        </w:numPr>
        <w:suppressAutoHyphens w:val="0"/>
        <w:spacing w:after="160" w:line="259" w:lineRule="auto"/>
        <w:rPr>
          <w:ins w:id="168" w:author="Wiechno Henryk" w:date="2024-05-21T08:40:00Z"/>
          <w:rFonts w:ascii="Times New Roman" w:hAnsi="Times New Roman"/>
          <w:sz w:val="24"/>
          <w:szCs w:val="24"/>
        </w:rPr>
      </w:pPr>
      <w:ins w:id="169" w:author="Wiechno Henryk" w:date="2024-05-21T08:40:00Z">
        <w:r>
          <w:rPr>
            <w:rFonts w:ascii="Times New Roman" w:hAnsi="Times New Roman"/>
            <w:sz w:val="24"/>
            <w:szCs w:val="24"/>
          </w:rPr>
          <w:t>Wywóz i utylizacja materiałów powstałych podczas wykonywanych prac.</w:t>
        </w:r>
      </w:ins>
    </w:p>
    <w:p w14:paraId="035DA0BB" w14:textId="77777777" w:rsidR="00B65625" w:rsidRDefault="00B65625" w:rsidP="00B65625">
      <w:pPr>
        <w:pStyle w:val="Akapitzlist"/>
        <w:ind w:left="360"/>
        <w:rPr>
          <w:ins w:id="170" w:author="Wiechno Henryk" w:date="2024-05-21T08:40:00Z"/>
          <w:rFonts w:ascii="Times New Roman" w:hAnsi="Times New Roman"/>
          <w:sz w:val="24"/>
          <w:szCs w:val="24"/>
        </w:rPr>
      </w:pPr>
    </w:p>
    <w:p w14:paraId="39EBC747" w14:textId="77777777" w:rsidR="00B65625" w:rsidRPr="00AB2545" w:rsidRDefault="00B65625" w:rsidP="00B65625">
      <w:pPr>
        <w:tabs>
          <w:tab w:val="left" w:pos="720"/>
        </w:tabs>
        <w:rPr>
          <w:ins w:id="171" w:author="Wiechno Henryk" w:date="2024-05-21T08:40:00Z"/>
          <w:b/>
        </w:rPr>
      </w:pPr>
      <w:ins w:id="172" w:author="Wiechno Henryk" w:date="2024-05-21T08:40:00Z">
        <w:r w:rsidRPr="00F70260">
          <w:rPr>
            <w:b/>
          </w:rPr>
          <w:t>B.</w:t>
        </w:r>
        <w:r>
          <w:t xml:space="preserve">  </w:t>
        </w:r>
        <w:r w:rsidRPr="00852AC1">
          <w:rPr>
            <w:b/>
            <w:sz w:val="24"/>
            <w:szCs w:val="24"/>
            <w:rPrChange w:id="173" w:author="Wiechno Henryk" w:date="2024-05-21T09:13:00Z">
              <w:rPr>
                <w:b/>
              </w:rPr>
            </w:rPrChange>
          </w:rPr>
          <w:t>Roboty budowlano-instalacyjne i wykończeniowe</w:t>
        </w:r>
        <w:r w:rsidRPr="00AB2545">
          <w:rPr>
            <w:b/>
          </w:rPr>
          <w:t>:</w:t>
        </w:r>
      </w:ins>
    </w:p>
    <w:p w14:paraId="2548C21D" w14:textId="77777777" w:rsidR="00B65625" w:rsidRDefault="00B65625" w:rsidP="00B65625">
      <w:pPr>
        <w:tabs>
          <w:tab w:val="left" w:pos="720"/>
        </w:tabs>
        <w:rPr>
          <w:ins w:id="174" w:author="Wiechno Henryk" w:date="2024-05-21T08:40:00Z"/>
        </w:rPr>
      </w:pPr>
    </w:p>
    <w:p w14:paraId="734BABC6" w14:textId="77777777" w:rsidR="00B65625" w:rsidRDefault="00B65625" w:rsidP="00B65625">
      <w:pPr>
        <w:tabs>
          <w:tab w:val="left" w:pos="720"/>
        </w:tabs>
        <w:rPr>
          <w:ins w:id="175" w:author="Wiechno Henryk" w:date="2024-05-21T08:40:00Z"/>
        </w:rPr>
      </w:pPr>
      <w:ins w:id="176" w:author="Wiechno Henryk" w:date="2024-05-21T08:40:00Z">
        <w:r>
          <w:t>Obniżenie lub montaż na wysokość 50 cm od posadzki zaworów czerpalnych poboru wody wraz z wężykiem,</w:t>
        </w:r>
      </w:ins>
    </w:p>
    <w:p w14:paraId="3909B195" w14:textId="2BA9634D" w:rsidR="00B65625" w:rsidRDefault="00B65625" w:rsidP="00B65625">
      <w:pPr>
        <w:pStyle w:val="Akapitzlist"/>
        <w:numPr>
          <w:ilvl w:val="1"/>
          <w:numId w:val="22"/>
        </w:numPr>
        <w:suppressAutoHyphens w:val="0"/>
        <w:spacing w:after="160" w:line="256" w:lineRule="auto"/>
        <w:rPr>
          <w:ins w:id="177" w:author="Wiechno Henryk" w:date="2024-05-21T08:40:00Z"/>
          <w:rFonts w:ascii="Times New Roman" w:hAnsi="Times New Roman"/>
          <w:sz w:val="24"/>
          <w:szCs w:val="24"/>
        </w:rPr>
      </w:pPr>
      <w:ins w:id="178" w:author="Wiechno Henryk" w:date="2024-05-21T08:40:00Z">
        <w:r>
          <w:rPr>
            <w:rFonts w:ascii="Times New Roman" w:hAnsi="Times New Roman"/>
            <w:sz w:val="24"/>
            <w:szCs w:val="24"/>
          </w:rPr>
          <w:t>Rozbiórka ścianki działowej pomiędzy pomieszczeniem łazienki a pomieszczeniem gospodarczym ,</w:t>
        </w:r>
      </w:ins>
    </w:p>
    <w:p w14:paraId="43EE7546" w14:textId="1C5343BC" w:rsidR="00B65625" w:rsidRDefault="00B65625" w:rsidP="00B65625">
      <w:pPr>
        <w:pStyle w:val="Akapitzlist"/>
        <w:numPr>
          <w:ilvl w:val="1"/>
          <w:numId w:val="22"/>
        </w:numPr>
        <w:suppressAutoHyphens w:val="0"/>
        <w:spacing w:after="160" w:line="256" w:lineRule="auto"/>
        <w:rPr>
          <w:ins w:id="179" w:author="Wiechno Henryk" w:date="2024-05-21T08:40:00Z"/>
          <w:rFonts w:ascii="Times New Roman" w:hAnsi="Times New Roman"/>
          <w:sz w:val="24"/>
          <w:szCs w:val="24"/>
        </w:rPr>
      </w:pPr>
      <w:ins w:id="180" w:author="Wiechno Henryk" w:date="2024-05-21T08:40:00Z">
        <w:r>
          <w:rPr>
            <w:rFonts w:ascii="Times New Roman" w:hAnsi="Times New Roman"/>
            <w:sz w:val="24"/>
            <w:szCs w:val="24"/>
          </w:rPr>
          <w:t>Zamurowanie otworu drzwiowego z korytarza do pomieszczenia gospodarczego ,</w:t>
        </w:r>
      </w:ins>
    </w:p>
    <w:p w14:paraId="2E15D799" w14:textId="415A5711" w:rsidR="00B65625" w:rsidRDefault="00B65625" w:rsidP="00B65625">
      <w:pPr>
        <w:pStyle w:val="Akapitzlist"/>
        <w:numPr>
          <w:ilvl w:val="1"/>
          <w:numId w:val="22"/>
        </w:numPr>
        <w:suppressAutoHyphens w:val="0"/>
        <w:spacing w:after="160" w:line="256" w:lineRule="auto"/>
        <w:rPr>
          <w:ins w:id="181" w:author="Wiechno Henryk" w:date="2024-05-21T08:40:00Z"/>
          <w:rFonts w:ascii="Times New Roman" w:hAnsi="Times New Roman"/>
          <w:sz w:val="24"/>
          <w:szCs w:val="24"/>
        </w:rPr>
      </w:pPr>
      <w:ins w:id="182" w:author="Wiechno Henryk" w:date="2024-05-21T08:40:00Z">
        <w:r>
          <w:rPr>
            <w:rFonts w:ascii="Times New Roman" w:hAnsi="Times New Roman"/>
            <w:sz w:val="24"/>
            <w:szCs w:val="24"/>
          </w:rPr>
          <w:t>Otynkowanie ściany po zamurowaniu otworu drzwiowego ,</w:t>
        </w:r>
      </w:ins>
    </w:p>
    <w:p w14:paraId="16FCC1E8" w14:textId="41CB03DD" w:rsidR="00B65625" w:rsidRDefault="00B65625" w:rsidP="00B65625">
      <w:pPr>
        <w:pStyle w:val="Akapitzlist"/>
        <w:numPr>
          <w:ilvl w:val="1"/>
          <w:numId w:val="22"/>
        </w:numPr>
        <w:suppressAutoHyphens w:val="0"/>
        <w:spacing w:after="160" w:line="256" w:lineRule="auto"/>
        <w:rPr>
          <w:ins w:id="183" w:author="Wiechno Henryk" w:date="2024-05-21T08:40:00Z"/>
          <w:rFonts w:ascii="Times New Roman" w:hAnsi="Times New Roman"/>
          <w:sz w:val="24"/>
          <w:szCs w:val="24"/>
        </w:rPr>
      </w:pPr>
      <w:ins w:id="184" w:author="Wiechno Henryk" w:date="2024-05-21T08:40:00Z">
        <w:r>
          <w:rPr>
            <w:rFonts w:ascii="Times New Roman" w:hAnsi="Times New Roman"/>
            <w:sz w:val="24"/>
            <w:szCs w:val="24"/>
          </w:rPr>
          <w:t>Montaż zaworów odcinających wodę na toalety ,</w:t>
        </w:r>
      </w:ins>
    </w:p>
    <w:p w14:paraId="79A79308" w14:textId="77777777" w:rsidR="00B65625" w:rsidRDefault="00B65625" w:rsidP="00B65625">
      <w:pPr>
        <w:pStyle w:val="Akapitzlist"/>
        <w:numPr>
          <w:ilvl w:val="1"/>
          <w:numId w:val="22"/>
        </w:numPr>
        <w:suppressAutoHyphens w:val="0"/>
        <w:spacing w:after="160" w:line="256" w:lineRule="auto"/>
        <w:rPr>
          <w:ins w:id="185" w:author="Wiechno Henryk" w:date="2024-05-21T08:40:00Z"/>
          <w:rFonts w:ascii="Times New Roman" w:hAnsi="Times New Roman"/>
          <w:sz w:val="24"/>
          <w:szCs w:val="24"/>
        </w:rPr>
      </w:pPr>
      <w:ins w:id="186" w:author="Wiechno Henryk" w:date="2024-05-21T08:40:00Z">
        <w:r>
          <w:rPr>
            <w:rFonts w:ascii="Times New Roman" w:hAnsi="Times New Roman"/>
            <w:sz w:val="24"/>
            <w:szCs w:val="24"/>
          </w:rPr>
          <w:t>Przerobienie instalacji elektrycznej pod oświetlenie ścienne i sufitowe,</w:t>
        </w:r>
      </w:ins>
    </w:p>
    <w:p w14:paraId="2CC08B20" w14:textId="24600336" w:rsidR="00B65625" w:rsidRDefault="00B65625" w:rsidP="00B65625">
      <w:pPr>
        <w:pStyle w:val="Akapitzlist"/>
        <w:numPr>
          <w:ilvl w:val="1"/>
          <w:numId w:val="22"/>
        </w:numPr>
        <w:suppressAutoHyphens w:val="0"/>
        <w:spacing w:after="160" w:line="256" w:lineRule="auto"/>
        <w:rPr>
          <w:ins w:id="187" w:author="Wiechno Henryk" w:date="2024-05-21T08:40:00Z"/>
          <w:rFonts w:ascii="Times New Roman" w:hAnsi="Times New Roman"/>
          <w:sz w:val="24"/>
          <w:szCs w:val="24"/>
        </w:rPr>
      </w:pPr>
      <w:ins w:id="188" w:author="Wiechno Henryk" w:date="2024-05-21T08:40:00Z">
        <w:r>
          <w:rPr>
            <w:rFonts w:ascii="Times New Roman" w:hAnsi="Times New Roman"/>
            <w:sz w:val="24"/>
            <w:szCs w:val="24"/>
          </w:rPr>
          <w:t>Montaż kratki odpływowej ,</w:t>
        </w:r>
      </w:ins>
    </w:p>
    <w:p w14:paraId="71A60FC8" w14:textId="3B8F4862" w:rsidR="00B65625" w:rsidRDefault="00B65625" w:rsidP="00B65625">
      <w:pPr>
        <w:pStyle w:val="Akapitzlist"/>
        <w:numPr>
          <w:ilvl w:val="1"/>
          <w:numId w:val="22"/>
        </w:numPr>
        <w:suppressAutoHyphens w:val="0"/>
        <w:spacing w:after="160" w:line="256" w:lineRule="auto"/>
        <w:rPr>
          <w:ins w:id="189" w:author="Wiechno Henryk" w:date="2024-05-21T08:40:00Z"/>
          <w:rFonts w:ascii="Times New Roman" w:hAnsi="Times New Roman"/>
          <w:sz w:val="24"/>
          <w:szCs w:val="24"/>
        </w:rPr>
      </w:pPr>
      <w:ins w:id="190" w:author="Wiechno Henryk" w:date="2024-05-21T08:40:00Z">
        <w:r>
          <w:rPr>
            <w:rFonts w:ascii="Times New Roman" w:hAnsi="Times New Roman"/>
            <w:sz w:val="24"/>
            <w:szCs w:val="24"/>
          </w:rPr>
          <w:t>Oblicowanie ścian płytkami ceramicznymi o wymiarze min. 40x30 cm do wysokości sufitu ,</w:t>
        </w:r>
      </w:ins>
    </w:p>
    <w:p w14:paraId="0AB85E9A" w14:textId="4EF0C427" w:rsidR="00B65625" w:rsidRDefault="00B65625" w:rsidP="00B65625">
      <w:pPr>
        <w:pStyle w:val="Akapitzlist"/>
        <w:numPr>
          <w:ilvl w:val="1"/>
          <w:numId w:val="22"/>
        </w:numPr>
        <w:suppressAutoHyphens w:val="0"/>
        <w:spacing w:after="160" w:line="256" w:lineRule="auto"/>
        <w:rPr>
          <w:ins w:id="191" w:author="Wiechno Henryk" w:date="2024-05-21T08:40:00Z"/>
          <w:rFonts w:ascii="Times New Roman" w:hAnsi="Times New Roman"/>
          <w:sz w:val="24"/>
          <w:szCs w:val="24"/>
        </w:rPr>
      </w:pPr>
      <w:ins w:id="192" w:author="Wiechno Henryk" w:date="2024-05-21T08:40:00Z">
        <w:r>
          <w:rPr>
            <w:rFonts w:ascii="Times New Roman" w:hAnsi="Times New Roman"/>
            <w:sz w:val="24"/>
            <w:szCs w:val="24"/>
          </w:rPr>
          <w:t>Wykonanie posadzki z płytek ceramicznych o wymiarze min. 40x40 cm ,</w:t>
        </w:r>
      </w:ins>
    </w:p>
    <w:p w14:paraId="5E11DFA2" w14:textId="05A1E783" w:rsidR="00B65625" w:rsidRDefault="00B65625" w:rsidP="00B65625">
      <w:pPr>
        <w:pStyle w:val="Akapitzlist"/>
        <w:numPr>
          <w:ilvl w:val="1"/>
          <w:numId w:val="22"/>
        </w:numPr>
        <w:suppressAutoHyphens w:val="0"/>
        <w:spacing w:after="160" w:line="256" w:lineRule="auto"/>
        <w:rPr>
          <w:ins w:id="193" w:author="Wiechno Henryk" w:date="2024-05-21T08:40:00Z"/>
          <w:rFonts w:ascii="Times New Roman" w:hAnsi="Times New Roman"/>
          <w:sz w:val="24"/>
          <w:szCs w:val="24"/>
        </w:rPr>
      </w:pPr>
      <w:ins w:id="194" w:author="Wiechno Henryk" w:date="2024-05-21T08:40:00Z">
        <w:r>
          <w:rPr>
            <w:rFonts w:ascii="Times New Roman" w:hAnsi="Times New Roman"/>
            <w:sz w:val="24"/>
            <w:szCs w:val="24"/>
          </w:rPr>
          <w:t>Montaż umywalki wraz z baterią, syfonem i szafką wiszącą ,</w:t>
        </w:r>
      </w:ins>
    </w:p>
    <w:p w14:paraId="6EBD31B3" w14:textId="2F3B40D1" w:rsidR="00B65625" w:rsidRDefault="00B65625" w:rsidP="00B65625">
      <w:pPr>
        <w:pStyle w:val="Akapitzlist"/>
        <w:numPr>
          <w:ilvl w:val="1"/>
          <w:numId w:val="22"/>
        </w:numPr>
        <w:suppressAutoHyphens w:val="0"/>
        <w:spacing w:after="160" w:line="256" w:lineRule="auto"/>
        <w:rPr>
          <w:ins w:id="195" w:author="Wiechno Henryk" w:date="2024-05-21T08:40:00Z"/>
          <w:rFonts w:ascii="Times New Roman" w:hAnsi="Times New Roman"/>
          <w:sz w:val="24"/>
          <w:szCs w:val="24"/>
        </w:rPr>
      </w:pPr>
      <w:ins w:id="196" w:author="Wiechno Henryk" w:date="2024-05-21T08:40:00Z">
        <w:r>
          <w:rPr>
            <w:rFonts w:ascii="Times New Roman" w:hAnsi="Times New Roman"/>
            <w:sz w:val="24"/>
            <w:szCs w:val="24"/>
          </w:rPr>
          <w:t>Montaż miski ustępowej ,</w:t>
        </w:r>
      </w:ins>
    </w:p>
    <w:p w14:paraId="6B2896C9" w14:textId="0F325C8F" w:rsidR="00B65625" w:rsidRDefault="00B65625" w:rsidP="00B65625">
      <w:pPr>
        <w:pStyle w:val="Akapitzlist"/>
        <w:numPr>
          <w:ilvl w:val="1"/>
          <w:numId w:val="22"/>
        </w:numPr>
        <w:suppressAutoHyphens w:val="0"/>
        <w:spacing w:after="160" w:line="256" w:lineRule="auto"/>
        <w:rPr>
          <w:ins w:id="197" w:author="Wiechno Henryk" w:date="2024-05-21T08:40:00Z"/>
          <w:rFonts w:ascii="Times New Roman" w:hAnsi="Times New Roman"/>
          <w:sz w:val="24"/>
          <w:szCs w:val="24"/>
        </w:rPr>
      </w:pPr>
      <w:ins w:id="198" w:author="Wiechno Henryk" w:date="2024-05-21T08:40:00Z">
        <w:r>
          <w:rPr>
            <w:rFonts w:ascii="Times New Roman" w:hAnsi="Times New Roman"/>
            <w:sz w:val="24"/>
            <w:szCs w:val="24"/>
          </w:rPr>
          <w:t>Montaż wentylatora wyciągowego w kanale wentylacyjnym ,</w:t>
        </w:r>
      </w:ins>
    </w:p>
    <w:p w14:paraId="0F2D997B" w14:textId="1A158A21" w:rsidR="00B65625" w:rsidRDefault="00B65625" w:rsidP="00B65625">
      <w:pPr>
        <w:pStyle w:val="Akapitzlist"/>
        <w:numPr>
          <w:ilvl w:val="1"/>
          <w:numId w:val="22"/>
        </w:numPr>
        <w:suppressAutoHyphens w:val="0"/>
        <w:spacing w:after="160" w:line="256" w:lineRule="auto"/>
        <w:rPr>
          <w:ins w:id="199" w:author="Wiechno Henryk" w:date="2024-05-21T08:40:00Z"/>
          <w:rFonts w:ascii="Times New Roman" w:hAnsi="Times New Roman"/>
          <w:sz w:val="24"/>
          <w:szCs w:val="24"/>
        </w:rPr>
      </w:pPr>
      <w:ins w:id="200" w:author="Wiechno Henryk" w:date="2024-05-21T08:40:00Z">
        <w:r>
          <w:rPr>
            <w:rFonts w:ascii="Times New Roman" w:hAnsi="Times New Roman"/>
            <w:sz w:val="24"/>
            <w:szCs w:val="24"/>
          </w:rPr>
          <w:t>Montaż elektrycznego podgrzewacza przepływowego wraz z podłączeniem go do umywalki ,</w:t>
        </w:r>
      </w:ins>
    </w:p>
    <w:p w14:paraId="6365ABEB" w14:textId="4760E5F6" w:rsidR="00B65625" w:rsidRDefault="00B65625" w:rsidP="00B65625">
      <w:pPr>
        <w:pStyle w:val="Akapitzlist"/>
        <w:numPr>
          <w:ilvl w:val="1"/>
          <w:numId w:val="22"/>
        </w:numPr>
        <w:suppressAutoHyphens w:val="0"/>
        <w:spacing w:after="160" w:line="256" w:lineRule="auto"/>
        <w:rPr>
          <w:ins w:id="201" w:author="Wiechno Henryk" w:date="2024-05-21T08:40:00Z"/>
          <w:rFonts w:ascii="Times New Roman" w:hAnsi="Times New Roman"/>
          <w:sz w:val="24"/>
          <w:szCs w:val="24"/>
        </w:rPr>
      </w:pPr>
      <w:ins w:id="202" w:author="Wiechno Henryk" w:date="2024-05-21T08:40:00Z">
        <w:r>
          <w:rPr>
            <w:rFonts w:ascii="Times New Roman" w:hAnsi="Times New Roman"/>
            <w:sz w:val="24"/>
            <w:szCs w:val="24"/>
          </w:rPr>
          <w:lastRenderedPageBreak/>
          <w:t>Montaż czasowego wyłącznika do podgrzewacza ,</w:t>
        </w:r>
      </w:ins>
    </w:p>
    <w:p w14:paraId="4E8144F7" w14:textId="77777777" w:rsidR="00B65625" w:rsidRDefault="00B65625" w:rsidP="00B65625">
      <w:pPr>
        <w:pStyle w:val="Akapitzlist"/>
        <w:numPr>
          <w:ilvl w:val="1"/>
          <w:numId w:val="22"/>
        </w:numPr>
        <w:suppressAutoHyphens w:val="0"/>
        <w:spacing w:after="160" w:line="256" w:lineRule="auto"/>
        <w:rPr>
          <w:ins w:id="203" w:author="Wiechno Henryk" w:date="2024-05-21T08:40:00Z"/>
          <w:rFonts w:ascii="Times New Roman" w:hAnsi="Times New Roman"/>
          <w:sz w:val="24"/>
          <w:szCs w:val="24"/>
        </w:rPr>
      </w:pPr>
      <w:ins w:id="204" w:author="Wiechno Henryk" w:date="2024-05-21T08:40:00Z">
        <w:r>
          <w:rPr>
            <w:rFonts w:ascii="Times New Roman" w:hAnsi="Times New Roman"/>
            <w:sz w:val="24"/>
            <w:szCs w:val="24"/>
          </w:rPr>
          <w:t>Malowanie niezabudowanych instalacji,</w:t>
        </w:r>
      </w:ins>
    </w:p>
    <w:p w14:paraId="503F9577" w14:textId="6B62DD44" w:rsidR="00B65625" w:rsidRDefault="00B65625" w:rsidP="00B65625">
      <w:pPr>
        <w:pStyle w:val="Akapitzlist"/>
        <w:numPr>
          <w:ilvl w:val="1"/>
          <w:numId w:val="22"/>
        </w:numPr>
        <w:suppressAutoHyphens w:val="0"/>
        <w:spacing w:after="160" w:line="256" w:lineRule="auto"/>
        <w:rPr>
          <w:ins w:id="205" w:author="Wiechno Henryk" w:date="2024-05-21T08:40:00Z"/>
          <w:rFonts w:ascii="Times New Roman" w:hAnsi="Times New Roman"/>
          <w:sz w:val="24"/>
          <w:szCs w:val="24"/>
        </w:rPr>
      </w:pPr>
      <w:ins w:id="206" w:author="Wiechno Henryk" w:date="2024-05-21T08:40:00Z">
        <w:r>
          <w:rPr>
            <w:rFonts w:ascii="Times New Roman" w:hAnsi="Times New Roman"/>
            <w:sz w:val="24"/>
            <w:szCs w:val="24"/>
          </w:rPr>
          <w:t>Montaż oprawy oświetleniowej LED nad umywalką ,</w:t>
        </w:r>
      </w:ins>
    </w:p>
    <w:p w14:paraId="3255D8FD" w14:textId="4ACF5DCF" w:rsidR="00B65625" w:rsidRDefault="00B65625" w:rsidP="00B65625">
      <w:pPr>
        <w:pStyle w:val="Akapitzlist"/>
        <w:numPr>
          <w:ilvl w:val="1"/>
          <w:numId w:val="22"/>
        </w:numPr>
        <w:suppressAutoHyphens w:val="0"/>
        <w:spacing w:after="160" w:line="256" w:lineRule="auto"/>
        <w:rPr>
          <w:ins w:id="207" w:author="Wiechno Henryk" w:date="2024-05-21T08:40:00Z"/>
          <w:rFonts w:ascii="Times New Roman" w:hAnsi="Times New Roman"/>
          <w:sz w:val="24"/>
          <w:szCs w:val="24"/>
        </w:rPr>
      </w:pPr>
      <w:ins w:id="208" w:author="Wiechno Henryk" w:date="2024-05-21T08:40:00Z">
        <w:r>
          <w:rPr>
            <w:rFonts w:ascii="Times New Roman" w:hAnsi="Times New Roman"/>
            <w:sz w:val="24"/>
            <w:szCs w:val="24"/>
          </w:rPr>
          <w:t>Montaż oprawy oświetleniowej LED sufitowej z dedykowanym wyłącznikiem czasowym ,</w:t>
        </w:r>
      </w:ins>
    </w:p>
    <w:p w14:paraId="227224D3" w14:textId="104E9B74" w:rsidR="00B65625" w:rsidRDefault="00B65625" w:rsidP="00B65625">
      <w:pPr>
        <w:pStyle w:val="Akapitzlist"/>
        <w:numPr>
          <w:ilvl w:val="1"/>
          <w:numId w:val="22"/>
        </w:numPr>
        <w:suppressAutoHyphens w:val="0"/>
        <w:spacing w:after="160" w:line="256" w:lineRule="auto"/>
        <w:rPr>
          <w:ins w:id="209" w:author="Wiechno Henryk" w:date="2024-05-21T08:40:00Z"/>
          <w:rFonts w:ascii="Times New Roman" w:hAnsi="Times New Roman"/>
          <w:sz w:val="24"/>
          <w:szCs w:val="24"/>
        </w:rPr>
      </w:pPr>
      <w:ins w:id="210" w:author="Wiechno Henryk" w:date="2024-05-21T08:40:00Z">
        <w:r>
          <w:rPr>
            <w:rFonts w:ascii="Times New Roman" w:hAnsi="Times New Roman"/>
            <w:sz w:val="24"/>
            <w:szCs w:val="24"/>
          </w:rPr>
          <w:t>Montaż pojemnika na mydło w płynie ,</w:t>
        </w:r>
      </w:ins>
    </w:p>
    <w:p w14:paraId="0FFB6E00" w14:textId="32AE6F08" w:rsidR="00B65625" w:rsidRDefault="00B65625" w:rsidP="00B65625">
      <w:pPr>
        <w:pStyle w:val="Akapitzlist"/>
        <w:numPr>
          <w:ilvl w:val="1"/>
          <w:numId w:val="22"/>
        </w:numPr>
        <w:suppressAutoHyphens w:val="0"/>
        <w:spacing w:after="160" w:line="256" w:lineRule="auto"/>
        <w:rPr>
          <w:ins w:id="211" w:author="Wiechno Henryk" w:date="2024-05-21T08:40:00Z"/>
          <w:rFonts w:ascii="Times New Roman" w:hAnsi="Times New Roman"/>
          <w:sz w:val="24"/>
          <w:szCs w:val="24"/>
        </w:rPr>
      </w:pPr>
      <w:ins w:id="212" w:author="Wiechno Henryk" w:date="2024-05-21T08:40:00Z">
        <w:r>
          <w:rPr>
            <w:rFonts w:ascii="Times New Roman" w:hAnsi="Times New Roman"/>
            <w:sz w:val="24"/>
            <w:szCs w:val="24"/>
          </w:rPr>
          <w:t>Montaż pojemnika na papier do rąk ,</w:t>
        </w:r>
      </w:ins>
    </w:p>
    <w:p w14:paraId="3BB7A415" w14:textId="68E66118" w:rsidR="00B65625" w:rsidRDefault="00B65625" w:rsidP="00B65625">
      <w:pPr>
        <w:pStyle w:val="Akapitzlist"/>
        <w:numPr>
          <w:ilvl w:val="1"/>
          <w:numId w:val="22"/>
        </w:numPr>
        <w:suppressAutoHyphens w:val="0"/>
        <w:spacing w:after="160" w:line="256" w:lineRule="auto"/>
        <w:rPr>
          <w:ins w:id="213" w:author="Wiechno Henryk" w:date="2024-05-21T08:40:00Z"/>
          <w:rFonts w:ascii="Times New Roman" w:hAnsi="Times New Roman"/>
          <w:sz w:val="24"/>
          <w:szCs w:val="24"/>
        </w:rPr>
      </w:pPr>
      <w:ins w:id="214" w:author="Wiechno Henryk" w:date="2024-05-21T08:40:00Z">
        <w:r>
          <w:rPr>
            <w:rFonts w:ascii="Times New Roman" w:hAnsi="Times New Roman"/>
            <w:sz w:val="24"/>
            <w:szCs w:val="24"/>
          </w:rPr>
          <w:t>Montaż pojemnika na papier toaletowy ,</w:t>
        </w:r>
      </w:ins>
    </w:p>
    <w:p w14:paraId="0F1E884F" w14:textId="6927B1BA" w:rsidR="00B65625" w:rsidRDefault="00B65625" w:rsidP="00B65625">
      <w:pPr>
        <w:pStyle w:val="Akapitzlist"/>
        <w:numPr>
          <w:ilvl w:val="1"/>
          <w:numId w:val="22"/>
        </w:numPr>
        <w:suppressAutoHyphens w:val="0"/>
        <w:spacing w:after="160" w:line="256" w:lineRule="auto"/>
        <w:rPr>
          <w:ins w:id="215" w:author="Wiechno Henryk" w:date="2024-05-21T08:40:00Z"/>
          <w:rFonts w:ascii="Times New Roman" w:hAnsi="Times New Roman"/>
          <w:sz w:val="24"/>
          <w:szCs w:val="24"/>
        </w:rPr>
      </w:pPr>
      <w:ins w:id="216" w:author="Wiechno Henryk" w:date="2024-05-21T08:40:00Z">
        <w:r>
          <w:rPr>
            <w:rFonts w:ascii="Times New Roman" w:hAnsi="Times New Roman"/>
            <w:sz w:val="24"/>
            <w:szCs w:val="24"/>
          </w:rPr>
          <w:t>Montaż lustra nad umywalką o wymiarach ok. 50 cm x 70 cm ,</w:t>
        </w:r>
      </w:ins>
    </w:p>
    <w:p w14:paraId="215FE78A" w14:textId="32DA2EDF" w:rsidR="00B65625" w:rsidRDefault="00B65625" w:rsidP="00B65625">
      <w:pPr>
        <w:pStyle w:val="Akapitzlist"/>
        <w:numPr>
          <w:ilvl w:val="1"/>
          <w:numId w:val="22"/>
        </w:numPr>
        <w:suppressAutoHyphens w:val="0"/>
        <w:spacing w:after="160" w:line="256" w:lineRule="auto"/>
        <w:rPr>
          <w:ins w:id="217" w:author="Wiechno Henryk" w:date="2024-05-21T08:40:00Z"/>
          <w:rFonts w:ascii="Times New Roman" w:hAnsi="Times New Roman"/>
          <w:sz w:val="24"/>
          <w:szCs w:val="24"/>
        </w:rPr>
      </w:pPr>
      <w:ins w:id="218" w:author="Wiechno Henryk" w:date="2024-05-21T08:40:00Z">
        <w:r>
          <w:rPr>
            <w:rFonts w:ascii="Times New Roman" w:hAnsi="Times New Roman"/>
            <w:sz w:val="24"/>
            <w:szCs w:val="24"/>
          </w:rPr>
          <w:t>Montaż odbojnika drzwiowego ,</w:t>
        </w:r>
      </w:ins>
    </w:p>
    <w:p w14:paraId="77424C61" w14:textId="77777777" w:rsidR="00B65625" w:rsidRDefault="00B65625" w:rsidP="00B65625">
      <w:pPr>
        <w:pStyle w:val="Akapitzlist"/>
        <w:numPr>
          <w:ilvl w:val="1"/>
          <w:numId w:val="22"/>
        </w:numPr>
        <w:suppressAutoHyphens w:val="0"/>
        <w:spacing w:after="160" w:line="256" w:lineRule="auto"/>
        <w:rPr>
          <w:ins w:id="219" w:author="Wiechno Henryk" w:date="2024-05-21T08:40:00Z"/>
          <w:rFonts w:ascii="Times New Roman" w:hAnsi="Times New Roman"/>
          <w:sz w:val="24"/>
          <w:szCs w:val="24"/>
        </w:rPr>
      </w:pPr>
      <w:ins w:id="220" w:author="Wiechno Henryk" w:date="2024-05-21T08:40:00Z">
        <w:r>
          <w:rPr>
            <w:rFonts w:ascii="Times New Roman" w:hAnsi="Times New Roman"/>
            <w:sz w:val="24"/>
            <w:szCs w:val="24"/>
          </w:rPr>
          <w:t>Montaż nowych gniazd elektrycznych – 4 szt., oraz włączników oświetlenia – 2,0 szt.,</w:t>
        </w:r>
      </w:ins>
    </w:p>
    <w:p w14:paraId="45792EBB" w14:textId="77777777" w:rsidR="00B65625" w:rsidRDefault="00B65625" w:rsidP="00B65625">
      <w:pPr>
        <w:pStyle w:val="Akapitzlist"/>
        <w:numPr>
          <w:ilvl w:val="1"/>
          <w:numId w:val="22"/>
        </w:numPr>
        <w:suppressAutoHyphens w:val="0"/>
        <w:spacing w:after="160" w:line="256" w:lineRule="auto"/>
        <w:rPr>
          <w:ins w:id="221" w:author="Wiechno Henryk" w:date="2024-05-21T08:40:00Z"/>
          <w:rFonts w:ascii="Times New Roman" w:hAnsi="Times New Roman"/>
          <w:sz w:val="24"/>
          <w:szCs w:val="24"/>
        </w:rPr>
      </w:pPr>
      <w:ins w:id="222" w:author="Wiechno Henryk" w:date="2024-05-21T08:40:00Z">
        <w:r>
          <w:rPr>
            <w:rFonts w:ascii="Times New Roman" w:hAnsi="Times New Roman"/>
            <w:sz w:val="24"/>
            <w:szCs w:val="24"/>
          </w:rPr>
          <w:t>Malowanie ściany od strony korytarza po zamurowanym otworze drzwiowym ok. 12 m2,</w:t>
        </w:r>
      </w:ins>
    </w:p>
    <w:p w14:paraId="5502A1C3" w14:textId="77777777" w:rsidR="00B65625" w:rsidRDefault="00B65625" w:rsidP="00B65625">
      <w:pPr>
        <w:pStyle w:val="Akapitzlist"/>
        <w:numPr>
          <w:ilvl w:val="1"/>
          <w:numId w:val="22"/>
        </w:numPr>
        <w:suppressAutoHyphens w:val="0"/>
        <w:spacing w:after="160" w:line="256" w:lineRule="auto"/>
        <w:rPr>
          <w:ins w:id="223" w:author="Wiechno Henryk" w:date="2024-05-21T08:40:00Z"/>
          <w:rFonts w:ascii="Times New Roman" w:hAnsi="Times New Roman"/>
          <w:sz w:val="24"/>
          <w:szCs w:val="24"/>
        </w:rPr>
      </w:pPr>
      <w:ins w:id="224" w:author="Wiechno Henryk" w:date="2024-05-21T08:40:00Z">
        <w:r>
          <w:rPr>
            <w:rFonts w:ascii="Times New Roman" w:hAnsi="Times New Roman"/>
            <w:sz w:val="24"/>
            <w:szCs w:val="24"/>
          </w:rPr>
          <w:t>Montaż oznaczeń toalety na drzwiach– 2 szt.,</w:t>
        </w:r>
      </w:ins>
    </w:p>
    <w:p w14:paraId="610489E8" w14:textId="77777777" w:rsidR="00B65625" w:rsidRDefault="00B65625" w:rsidP="00B65625">
      <w:pPr>
        <w:pStyle w:val="Akapitzlist"/>
        <w:numPr>
          <w:ilvl w:val="1"/>
          <w:numId w:val="22"/>
        </w:numPr>
        <w:suppressAutoHyphens w:val="0"/>
        <w:spacing w:after="160" w:line="256" w:lineRule="auto"/>
        <w:rPr>
          <w:ins w:id="225" w:author="Wiechno Henryk" w:date="2024-05-21T08:40:00Z"/>
          <w:rFonts w:ascii="Times New Roman" w:hAnsi="Times New Roman"/>
          <w:sz w:val="24"/>
          <w:szCs w:val="24"/>
        </w:rPr>
      </w:pPr>
      <w:ins w:id="226" w:author="Wiechno Henryk" w:date="2024-05-21T08:40:00Z">
        <w:r>
          <w:rPr>
            <w:rFonts w:ascii="Times New Roman" w:hAnsi="Times New Roman"/>
            <w:sz w:val="24"/>
            <w:szCs w:val="24"/>
          </w:rPr>
          <w:t>Montaż uchwytu stałego dla osób niepełnosprawnych przy umywalce i muszli ustępowej ,</w:t>
        </w:r>
      </w:ins>
    </w:p>
    <w:p w14:paraId="062B81D8" w14:textId="77777777" w:rsidR="00B65625" w:rsidRDefault="00B65625" w:rsidP="00B65625">
      <w:pPr>
        <w:pStyle w:val="Akapitzlist"/>
        <w:numPr>
          <w:ilvl w:val="1"/>
          <w:numId w:val="22"/>
        </w:numPr>
        <w:suppressAutoHyphens w:val="0"/>
        <w:spacing w:after="160" w:line="256" w:lineRule="auto"/>
        <w:rPr>
          <w:ins w:id="227" w:author="Wiechno Henryk" w:date="2024-05-21T08:40:00Z"/>
          <w:rFonts w:ascii="Times New Roman" w:hAnsi="Times New Roman"/>
          <w:sz w:val="24"/>
          <w:szCs w:val="24"/>
        </w:rPr>
      </w:pPr>
      <w:ins w:id="228" w:author="Wiechno Henryk" w:date="2024-05-21T08:40:00Z">
        <w:r>
          <w:rPr>
            <w:rFonts w:ascii="Times New Roman" w:hAnsi="Times New Roman"/>
            <w:sz w:val="24"/>
            <w:szCs w:val="24"/>
          </w:rPr>
          <w:t>Montaż uchwytu ruchomego dla osób niepełnosprawnych przy umywalce i muszli ustępowej,</w:t>
        </w:r>
      </w:ins>
    </w:p>
    <w:p w14:paraId="4E20F8E9" w14:textId="77777777" w:rsidR="00B65625" w:rsidRDefault="00B65625" w:rsidP="00B65625">
      <w:pPr>
        <w:pStyle w:val="Akapitzlist"/>
        <w:numPr>
          <w:ilvl w:val="1"/>
          <w:numId w:val="22"/>
        </w:numPr>
        <w:suppressAutoHyphens w:val="0"/>
        <w:spacing w:after="160" w:line="256" w:lineRule="auto"/>
        <w:rPr>
          <w:ins w:id="229" w:author="Wiechno Henryk" w:date="2024-05-21T08:40:00Z"/>
          <w:rFonts w:ascii="Times New Roman" w:hAnsi="Times New Roman"/>
          <w:sz w:val="24"/>
          <w:szCs w:val="24"/>
        </w:rPr>
      </w:pPr>
      <w:ins w:id="230" w:author="Wiechno Henryk" w:date="2024-05-21T08:40:00Z">
        <w:r>
          <w:rPr>
            <w:rFonts w:ascii="Times New Roman" w:hAnsi="Times New Roman"/>
            <w:sz w:val="24"/>
            <w:szCs w:val="24"/>
          </w:rPr>
          <w:t>Montaż wentylatora elektrycznego w kanale wentylacyjnym – 2 szt.,</w:t>
        </w:r>
      </w:ins>
    </w:p>
    <w:p w14:paraId="61F9DA62" w14:textId="77777777" w:rsidR="00B65625" w:rsidRPr="00AB2545" w:rsidRDefault="00B65625" w:rsidP="00B65625">
      <w:pPr>
        <w:pStyle w:val="Akapitzlist"/>
        <w:numPr>
          <w:ilvl w:val="1"/>
          <w:numId w:val="22"/>
        </w:numPr>
        <w:suppressAutoHyphens w:val="0"/>
        <w:spacing w:after="160" w:line="259" w:lineRule="auto"/>
        <w:rPr>
          <w:ins w:id="231" w:author="Wiechno Henryk" w:date="2024-05-21T08:40:00Z"/>
          <w:rFonts w:ascii="Times New Roman" w:hAnsi="Times New Roman"/>
          <w:sz w:val="24"/>
          <w:szCs w:val="24"/>
        </w:rPr>
      </w:pPr>
      <w:ins w:id="232" w:author="Wiechno Henryk" w:date="2024-05-21T08:40:00Z">
        <w:r>
          <w:rPr>
            <w:rFonts w:ascii="Times New Roman" w:hAnsi="Times New Roman"/>
            <w:sz w:val="24"/>
            <w:szCs w:val="24"/>
          </w:rPr>
          <w:t>Wywóz i utylizacja materiałów powstałych podczas wykonywanych prac.</w:t>
        </w:r>
      </w:ins>
    </w:p>
    <w:p w14:paraId="493BD657" w14:textId="77777777" w:rsidR="00B65625" w:rsidRDefault="00B65625" w:rsidP="00B65625">
      <w:pPr>
        <w:pStyle w:val="Akapitzlist"/>
        <w:spacing w:line="256" w:lineRule="auto"/>
        <w:ind w:left="792"/>
        <w:rPr>
          <w:ins w:id="233" w:author="Wiechno Henryk" w:date="2024-05-21T08:40:00Z"/>
          <w:rFonts w:ascii="Times New Roman" w:hAnsi="Times New Roman"/>
          <w:sz w:val="24"/>
          <w:szCs w:val="24"/>
        </w:rPr>
      </w:pPr>
      <w:ins w:id="234" w:author="Wiechno Henryk" w:date="2024-05-21T08:40:00Z">
        <w:r>
          <w:rPr>
            <w:rFonts w:ascii="Times New Roman" w:hAnsi="Times New Roman"/>
            <w:sz w:val="24"/>
            <w:szCs w:val="24"/>
          </w:rPr>
          <w:t xml:space="preserve"> </w:t>
        </w:r>
      </w:ins>
    </w:p>
    <w:p w14:paraId="3F37AC2B" w14:textId="6C172141" w:rsidR="0047131F" w:rsidRPr="00852AC1" w:rsidDel="00B65625" w:rsidRDefault="0047131F" w:rsidP="00852AC1">
      <w:pPr>
        <w:ind w:left="1080"/>
        <w:rPr>
          <w:del w:id="235" w:author="Wiechno Henryk" w:date="2024-05-21T08:40:00Z"/>
          <w:rFonts w:asciiTheme="minorHAnsi" w:eastAsia="Times New Roman" w:hAnsiTheme="minorHAnsi" w:cstheme="minorHAnsi"/>
          <w:color w:val="auto"/>
          <w:sz w:val="24"/>
          <w:szCs w:val="24"/>
          <w:lang w:eastAsia="zh-CN"/>
          <w:rPrChange w:id="236" w:author="Wiechno Henryk" w:date="2024-05-21T09:13:00Z">
            <w:rPr>
              <w:del w:id="237" w:author="Wiechno Henryk" w:date="2024-05-21T08:40:00Z"/>
              <w:lang w:eastAsia="zh-CN"/>
            </w:rPr>
          </w:rPrChange>
        </w:rPr>
        <w:pPrChange w:id="238" w:author="Wiechno Henryk" w:date="2024-05-21T09:13:00Z">
          <w:pPr>
            <w:pStyle w:val="Akapitzlist"/>
            <w:numPr>
              <w:numId w:val="19"/>
            </w:numPr>
            <w:shd w:val="clear" w:color="auto" w:fill="FFFFFF"/>
            <w:tabs>
              <w:tab w:val="left" w:pos="360"/>
            </w:tabs>
            <w:spacing w:after="0"/>
            <w:ind w:left="1440" w:right="5" w:hanging="360"/>
            <w:jc w:val="both"/>
          </w:pPr>
        </w:pPrChange>
      </w:pPr>
      <w:del w:id="239" w:author="Wiechno Henryk" w:date="2024-05-21T08:40:00Z">
        <w:r w:rsidRPr="00852AC1" w:rsidDel="00B65625">
          <w:rPr>
            <w:rFonts w:asciiTheme="minorHAnsi" w:eastAsia="Times New Roman" w:hAnsiTheme="minorHAnsi" w:cstheme="minorHAnsi"/>
            <w:color w:val="auto"/>
            <w:sz w:val="24"/>
            <w:szCs w:val="24"/>
            <w:lang w:eastAsia="zh-CN"/>
            <w:rPrChange w:id="240" w:author="Wiechno Henryk" w:date="2024-05-21T09:13:00Z">
              <w:rPr>
                <w:lang w:eastAsia="zh-CN"/>
              </w:rPr>
            </w:rPrChange>
          </w:rPr>
          <w:delText>Demontaż istniejących warstw ocieplenia ze styropianu 5 – 7 cm.</w:delText>
        </w:r>
      </w:del>
    </w:p>
    <w:p w14:paraId="55D4BE2B" w14:textId="5E6DEA70" w:rsidR="0047131F" w:rsidRPr="00E930B9" w:rsidDel="00B65625" w:rsidRDefault="0047131F" w:rsidP="00852AC1">
      <w:pPr>
        <w:rPr>
          <w:del w:id="241" w:author="Wiechno Henryk" w:date="2024-05-21T08:40:00Z"/>
          <w:lang w:eastAsia="zh-CN"/>
        </w:rPr>
        <w:pPrChange w:id="242" w:author="Wiechno Henryk" w:date="2024-05-21T09:13:00Z">
          <w:pPr>
            <w:pStyle w:val="Akapitzlist"/>
            <w:numPr>
              <w:numId w:val="19"/>
            </w:numPr>
            <w:shd w:val="clear" w:color="auto" w:fill="FFFFFF"/>
            <w:tabs>
              <w:tab w:val="left" w:pos="360"/>
            </w:tabs>
            <w:spacing w:after="0"/>
            <w:ind w:left="1440" w:right="5" w:hanging="360"/>
            <w:jc w:val="both"/>
          </w:pPr>
        </w:pPrChange>
      </w:pPr>
      <w:del w:id="243" w:author="Wiechno Henryk" w:date="2024-05-21T08:40:00Z">
        <w:r w:rsidRPr="00E930B9" w:rsidDel="00B65625">
          <w:rPr>
            <w:lang w:eastAsia="zh-CN"/>
          </w:rPr>
          <w:delText>Remont elewacji z ociepleniem – wełna mineralna gr. 14 cm λ=0,034 W/mK</w:delText>
        </w:r>
      </w:del>
    </w:p>
    <w:p w14:paraId="5D905B93" w14:textId="3AFCC0D8" w:rsidR="0047131F" w:rsidRPr="00E930B9" w:rsidDel="00B65625" w:rsidRDefault="0047131F" w:rsidP="00852AC1">
      <w:pPr>
        <w:rPr>
          <w:del w:id="244" w:author="Wiechno Henryk" w:date="2024-05-21T08:40:00Z"/>
          <w:lang w:eastAsia="zh-CN"/>
        </w:rPr>
        <w:pPrChange w:id="245" w:author="Wiechno Henryk" w:date="2024-05-21T09:13:00Z">
          <w:pPr>
            <w:pStyle w:val="Akapitzlist"/>
            <w:numPr>
              <w:numId w:val="19"/>
            </w:numPr>
            <w:shd w:val="clear" w:color="auto" w:fill="FFFFFF"/>
            <w:tabs>
              <w:tab w:val="left" w:pos="360"/>
            </w:tabs>
            <w:spacing w:after="0"/>
            <w:ind w:left="1440" w:right="5" w:hanging="360"/>
            <w:jc w:val="both"/>
          </w:pPr>
        </w:pPrChange>
      </w:pPr>
      <w:del w:id="246" w:author="Wiechno Henryk" w:date="2024-05-21T08:40:00Z">
        <w:r w:rsidRPr="00E930B9" w:rsidDel="00B65625">
          <w:rPr>
            <w:lang w:eastAsia="zh-CN"/>
          </w:rPr>
          <w:delText>Ocieplenie cokołu – styropian wodoodporny gr. 14 cm λ=0,031 W/mK</w:delText>
        </w:r>
      </w:del>
    </w:p>
    <w:p w14:paraId="0615FC15" w14:textId="15431A8C" w:rsidR="0047131F" w:rsidRPr="00E930B9" w:rsidDel="00B65625" w:rsidRDefault="0047131F" w:rsidP="00852AC1">
      <w:pPr>
        <w:rPr>
          <w:del w:id="247" w:author="Wiechno Henryk" w:date="2024-05-21T08:40:00Z"/>
          <w:lang w:eastAsia="zh-CN"/>
        </w:rPr>
        <w:pPrChange w:id="248" w:author="Wiechno Henryk" w:date="2024-05-21T09:13:00Z">
          <w:pPr>
            <w:pStyle w:val="Akapitzlist"/>
            <w:numPr>
              <w:numId w:val="19"/>
            </w:numPr>
            <w:shd w:val="clear" w:color="auto" w:fill="FFFFFF"/>
            <w:tabs>
              <w:tab w:val="left" w:pos="360"/>
            </w:tabs>
            <w:spacing w:after="0"/>
            <w:ind w:left="1440" w:right="5" w:hanging="360"/>
            <w:jc w:val="both"/>
          </w:pPr>
        </w:pPrChange>
      </w:pPr>
      <w:del w:id="249" w:author="Wiechno Henryk" w:date="2024-05-21T08:40:00Z">
        <w:r w:rsidRPr="00E930B9" w:rsidDel="00B65625">
          <w:rPr>
            <w:lang w:eastAsia="zh-CN"/>
          </w:rPr>
          <w:delText>Docieplenie stropodachów wentylowanych – wełna mineralna wdmuchiwana w przestrzeń międzystropową gr. 22 cm  λ=0,039 W/mK</w:delText>
        </w:r>
      </w:del>
    </w:p>
    <w:p w14:paraId="147477C4" w14:textId="190E0947" w:rsidR="0047131F" w:rsidRPr="00E930B9" w:rsidDel="00B65625" w:rsidRDefault="0047131F" w:rsidP="00852AC1">
      <w:pPr>
        <w:rPr>
          <w:del w:id="250" w:author="Wiechno Henryk" w:date="2024-05-21T08:40:00Z"/>
          <w:lang w:eastAsia="zh-CN"/>
        </w:rPr>
        <w:pPrChange w:id="251" w:author="Wiechno Henryk" w:date="2024-05-21T09:13:00Z">
          <w:pPr>
            <w:pStyle w:val="Akapitzlist"/>
            <w:numPr>
              <w:numId w:val="19"/>
            </w:numPr>
            <w:shd w:val="clear" w:color="auto" w:fill="FFFFFF"/>
            <w:tabs>
              <w:tab w:val="left" w:pos="360"/>
            </w:tabs>
            <w:spacing w:after="0"/>
            <w:ind w:left="1440" w:right="5" w:hanging="360"/>
            <w:jc w:val="both"/>
          </w:pPr>
        </w:pPrChange>
      </w:pPr>
      <w:del w:id="252" w:author="Wiechno Henryk" w:date="2024-05-21T08:40:00Z">
        <w:r w:rsidRPr="00E930B9" w:rsidDel="00B65625">
          <w:rPr>
            <w:lang w:eastAsia="zh-CN"/>
          </w:rPr>
          <w:delText>Wymiana pokrycia papowego na dachach ocieplanych wełną mineralną wdmuchiwaną</w:delText>
        </w:r>
      </w:del>
    </w:p>
    <w:p w14:paraId="53234E47" w14:textId="2AFD3F88" w:rsidR="0047131F" w:rsidRPr="00E930B9" w:rsidDel="00B65625" w:rsidRDefault="0047131F" w:rsidP="00852AC1">
      <w:pPr>
        <w:rPr>
          <w:del w:id="253" w:author="Wiechno Henryk" w:date="2024-05-21T08:40:00Z"/>
          <w:lang w:eastAsia="zh-CN"/>
        </w:rPr>
        <w:pPrChange w:id="254" w:author="Wiechno Henryk" w:date="2024-05-21T09:13:00Z">
          <w:pPr>
            <w:pStyle w:val="Akapitzlist"/>
            <w:numPr>
              <w:numId w:val="19"/>
            </w:numPr>
            <w:shd w:val="clear" w:color="auto" w:fill="FFFFFF"/>
            <w:tabs>
              <w:tab w:val="left" w:pos="360"/>
            </w:tabs>
            <w:spacing w:after="0"/>
            <w:ind w:left="1440" w:right="5" w:hanging="360"/>
            <w:jc w:val="both"/>
          </w:pPr>
        </w:pPrChange>
      </w:pPr>
      <w:del w:id="255" w:author="Wiechno Henryk" w:date="2024-05-21T08:40:00Z">
        <w:r w:rsidRPr="00E930B9" w:rsidDel="00B65625">
          <w:rPr>
            <w:lang w:eastAsia="zh-CN"/>
          </w:rPr>
          <w:delText>Docieplenie stropodachów niewentylowanych – styropian gr. 20 cm λ=0,033 W/mK.</w:delText>
        </w:r>
      </w:del>
    </w:p>
    <w:p w14:paraId="0C7EDCDA" w14:textId="03439E8D" w:rsidR="0047131F" w:rsidRPr="00E930B9" w:rsidDel="00B65625" w:rsidRDefault="0047131F" w:rsidP="00852AC1">
      <w:pPr>
        <w:rPr>
          <w:del w:id="256" w:author="Wiechno Henryk" w:date="2024-05-21T08:40:00Z"/>
          <w:lang w:eastAsia="zh-CN"/>
        </w:rPr>
        <w:pPrChange w:id="257" w:author="Wiechno Henryk" w:date="2024-05-21T09:13:00Z">
          <w:pPr>
            <w:pStyle w:val="Akapitzlist"/>
            <w:numPr>
              <w:numId w:val="19"/>
            </w:numPr>
            <w:shd w:val="clear" w:color="auto" w:fill="FFFFFF"/>
            <w:tabs>
              <w:tab w:val="left" w:pos="360"/>
            </w:tabs>
            <w:spacing w:after="0"/>
            <w:ind w:left="1440" w:right="5" w:hanging="360"/>
            <w:jc w:val="both"/>
          </w:pPr>
        </w:pPrChange>
      </w:pPr>
      <w:del w:id="258" w:author="Wiechno Henryk" w:date="2024-05-21T08:40:00Z">
        <w:r w:rsidRPr="00E930B9" w:rsidDel="00B65625">
          <w:rPr>
            <w:lang w:eastAsia="zh-CN"/>
          </w:rPr>
          <w:delText>Docieplenie stropu zewnętrznego nad wejściem głównym – styropian gr. 14 cm λ=0,031 W/mK.</w:delText>
        </w:r>
      </w:del>
    </w:p>
    <w:p w14:paraId="79EB4F9D" w14:textId="57147451" w:rsidR="0047131F" w:rsidRPr="00E930B9" w:rsidDel="00B65625" w:rsidRDefault="0047131F" w:rsidP="00852AC1">
      <w:pPr>
        <w:rPr>
          <w:del w:id="259" w:author="Wiechno Henryk" w:date="2024-05-21T08:40:00Z"/>
          <w:lang w:eastAsia="zh-CN"/>
        </w:rPr>
        <w:pPrChange w:id="260" w:author="Wiechno Henryk" w:date="2024-05-21T09:13:00Z">
          <w:pPr>
            <w:pStyle w:val="Akapitzlist"/>
            <w:numPr>
              <w:numId w:val="19"/>
            </w:numPr>
            <w:shd w:val="clear" w:color="auto" w:fill="FFFFFF"/>
            <w:tabs>
              <w:tab w:val="left" w:pos="360"/>
            </w:tabs>
            <w:spacing w:after="0"/>
            <w:ind w:left="1440" w:right="5" w:hanging="360"/>
            <w:jc w:val="both"/>
          </w:pPr>
        </w:pPrChange>
      </w:pPr>
      <w:del w:id="261" w:author="Wiechno Henryk" w:date="2024-05-21T08:40:00Z">
        <w:r w:rsidRPr="00E930B9" w:rsidDel="00B65625">
          <w:rPr>
            <w:lang w:eastAsia="zh-CN"/>
          </w:rPr>
          <w:delText>Demontaż luksferów, częściowe zamurowanie otworów w ścianach zewnętrznych oraz montaż okien o współczynniku min. U=0,9 W/m2K.</w:delText>
        </w:r>
      </w:del>
    </w:p>
    <w:p w14:paraId="535A319F" w14:textId="2E7FF2F6" w:rsidR="0047131F" w:rsidRPr="00E930B9" w:rsidDel="00B65625" w:rsidRDefault="0047131F" w:rsidP="00852AC1">
      <w:pPr>
        <w:rPr>
          <w:del w:id="262" w:author="Wiechno Henryk" w:date="2024-05-21T08:40:00Z"/>
          <w:lang w:eastAsia="zh-CN"/>
        </w:rPr>
        <w:pPrChange w:id="263" w:author="Wiechno Henryk" w:date="2024-05-21T09:13:00Z">
          <w:pPr>
            <w:pStyle w:val="Akapitzlist"/>
            <w:numPr>
              <w:numId w:val="19"/>
            </w:numPr>
            <w:shd w:val="clear" w:color="auto" w:fill="FFFFFF"/>
            <w:tabs>
              <w:tab w:val="left" w:pos="360"/>
            </w:tabs>
            <w:spacing w:after="0"/>
            <w:ind w:left="1440" w:right="5" w:hanging="360"/>
            <w:jc w:val="both"/>
          </w:pPr>
        </w:pPrChange>
      </w:pPr>
      <w:del w:id="264" w:author="Wiechno Henryk" w:date="2024-05-21T08:40:00Z">
        <w:r w:rsidRPr="00E930B9" w:rsidDel="00B65625">
          <w:rPr>
            <w:lang w:eastAsia="zh-CN"/>
          </w:rPr>
          <w:delText>Wymiana stolarki okiennej w istniejących otworach o współczynniku U=0,9 W/m2K.</w:delText>
        </w:r>
      </w:del>
    </w:p>
    <w:p w14:paraId="462E76B4" w14:textId="61901564" w:rsidR="0047131F" w:rsidRPr="00E930B9" w:rsidDel="00B65625" w:rsidRDefault="0047131F" w:rsidP="00852AC1">
      <w:pPr>
        <w:rPr>
          <w:del w:id="265" w:author="Wiechno Henryk" w:date="2024-05-21T08:40:00Z"/>
          <w:lang w:eastAsia="zh-CN"/>
        </w:rPr>
        <w:pPrChange w:id="266" w:author="Wiechno Henryk" w:date="2024-05-21T09:13:00Z">
          <w:pPr>
            <w:pStyle w:val="Akapitzlist"/>
            <w:numPr>
              <w:numId w:val="19"/>
            </w:numPr>
            <w:shd w:val="clear" w:color="auto" w:fill="FFFFFF"/>
            <w:tabs>
              <w:tab w:val="left" w:pos="360"/>
            </w:tabs>
            <w:spacing w:after="0"/>
            <w:ind w:left="1440" w:right="5" w:hanging="360"/>
            <w:jc w:val="both"/>
          </w:pPr>
        </w:pPrChange>
      </w:pPr>
      <w:del w:id="267" w:author="Wiechno Henryk" w:date="2024-05-21T08:40:00Z">
        <w:r w:rsidRPr="00E930B9" w:rsidDel="00B65625">
          <w:rPr>
            <w:lang w:eastAsia="zh-CN"/>
          </w:rPr>
          <w:delText>Wymiana stolarki okiennej w istniejących otworach o współczynniku U=0,9 W/m2K z nawiewnikami higrosterowanymi, łącznik 8 szt. i piwnica 11 szt.</w:delText>
        </w:r>
      </w:del>
    </w:p>
    <w:p w14:paraId="7F8CBE57" w14:textId="3F4CC7FA" w:rsidR="0047131F" w:rsidRPr="00E930B9" w:rsidDel="00B65625" w:rsidRDefault="0047131F" w:rsidP="00852AC1">
      <w:pPr>
        <w:rPr>
          <w:del w:id="268" w:author="Wiechno Henryk" w:date="2024-05-21T08:40:00Z"/>
          <w:lang w:eastAsia="zh-CN"/>
        </w:rPr>
        <w:pPrChange w:id="269" w:author="Wiechno Henryk" w:date="2024-05-21T09:13:00Z">
          <w:pPr>
            <w:pStyle w:val="Akapitzlist"/>
            <w:numPr>
              <w:numId w:val="19"/>
            </w:numPr>
            <w:shd w:val="clear" w:color="auto" w:fill="FFFFFF"/>
            <w:tabs>
              <w:tab w:val="left" w:pos="360"/>
            </w:tabs>
            <w:spacing w:after="0"/>
            <w:ind w:left="1440" w:right="5" w:hanging="360"/>
            <w:jc w:val="both"/>
          </w:pPr>
        </w:pPrChange>
      </w:pPr>
      <w:del w:id="270" w:author="Wiechno Henryk" w:date="2024-05-21T08:40:00Z">
        <w:r w:rsidRPr="00E930B9" w:rsidDel="00B65625">
          <w:rPr>
            <w:lang w:eastAsia="zh-CN"/>
          </w:rPr>
          <w:delText>Wymiana drzwi zewnętrznych przy wejściu w poziomie terenu,</w:delText>
        </w:r>
      </w:del>
    </w:p>
    <w:p w14:paraId="556EFF79" w14:textId="7C5710B6" w:rsidR="0047131F" w:rsidRPr="00E930B9" w:rsidDel="00B65625" w:rsidRDefault="0047131F" w:rsidP="00852AC1">
      <w:pPr>
        <w:rPr>
          <w:del w:id="271" w:author="Wiechno Henryk" w:date="2024-05-21T08:40:00Z"/>
          <w:lang w:eastAsia="zh-CN"/>
        </w:rPr>
        <w:pPrChange w:id="272" w:author="Wiechno Henryk" w:date="2024-05-21T09:13:00Z">
          <w:pPr>
            <w:pStyle w:val="Akapitzlist"/>
            <w:numPr>
              <w:numId w:val="19"/>
            </w:numPr>
            <w:shd w:val="clear" w:color="auto" w:fill="FFFFFF"/>
            <w:tabs>
              <w:tab w:val="left" w:pos="360"/>
            </w:tabs>
            <w:spacing w:after="0"/>
            <w:ind w:left="1440" w:right="5" w:hanging="360"/>
            <w:jc w:val="both"/>
          </w:pPr>
        </w:pPrChange>
      </w:pPr>
      <w:del w:id="273" w:author="Wiechno Henryk" w:date="2024-05-21T08:40:00Z">
        <w:r w:rsidRPr="00E930B9" w:rsidDel="00B65625">
          <w:rPr>
            <w:lang w:eastAsia="zh-CN"/>
          </w:rPr>
          <w:delText>Wymiana świetlika dachowego nad salą obsługi klienta.</w:delText>
        </w:r>
      </w:del>
    </w:p>
    <w:p w14:paraId="1E4BA624" w14:textId="470B5EFC" w:rsidR="0047131F" w:rsidRPr="00E930B9" w:rsidDel="00B65625" w:rsidRDefault="0047131F" w:rsidP="00852AC1">
      <w:pPr>
        <w:rPr>
          <w:del w:id="274" w:author="Wiechno Henryk" w:date="2024-05-21T08:40:00Z"/>
          <w:lang w:eastAsia="zh-CN"/>
        </w:rPr>
        <w:pPrChange w:id="275" w:author="Wiechno Henryk" w:date="2024-05-21T09:13:00Z">
          <w:pPr>
            <w:pStyle w:val="Akapitzlist"/>
            <w:numPr>
              <w:numId w:val="19"/>
            </w:numPr>
            <w:shd w:val="clear" w:color="auto" w:fill="FFFFFF"/>
            <w:tabs>
              <w:tab w:val="left" w:pos="360"/>
            </w:tabs>
            <w:spacing w:after="0"/>
            <w:ind w:left="1440" w:right="5" w:hanging="360"/>
            <w:jc w:val="both"/>
          </w:pPr>
        </w:pPrChange>
      </w:pPr>
      <w:del w:id="276" w:author="Wiechno Henryk" w:date="2024-05-21T08:40:00Z">
        <w:r w:rsidRPr="00E930B9" w:rsidDel="00B65625">
          <w:rPr>
            <w:lang w:eastAsia="zh-CN"/>
          </w:rPr>
          <w:delText>Remont balkonów.</w:delText>
        </w:r>
      </w:del>
    </w:p>
    <w:p w14:paraId="57317D1B" w14:textId="50670462" w:rsidR="0047131F" w:rsidRPr="00E930B9" w:rsidDel="00B65625" w:rsidRDefault="0047131F" w:rsidP="00852AC1">
      <w:pPr>
        <w:rPr>
          <w:del w:id="277" w:author="Wiechno Henryk" w:date="2024-05-21T08:40:00Z"/>
          <w:lang w:eastAsia="zh-CN"/>
        </w:rPr>
        <w:pPrChange w:id="278" w:author="Wiechno Henryk" w:date="2024-05-21T09:13:00Z">
          <w:pPr>
            <w:pStyle w:val="Akapitzlist"/>
            <w:numPr>
              <w:numId w:val="19"/>
            </w:numPr>
            <w:shd w:val="clear" w:color="auto" w:fill="FFFFFF"/>
            <w:tabs>
              <w:tab w:val="left" w:pos="360"/>
            </w:tabs>
            <w:spacing w:after="0"/>
            <w:ind w:left="1440" w:right="5" w:hanging="360"/>
            <w:jc w:val="both"/>
          </w:pPr>
        </w:pPrChange>
      </w:pPr>
      <w:del w:id="279" w:author="Wiechno Henryk" w:date="2024-05-21T08:40:00Z">
        <w:r w:rsidRPr="00E930B9" w:rsidDel="00B65625">
          <w:rPr>
            <w:lang w:eastAsia="zh-CN"/>
          </w:rPr>
          <w:delText>Montaż nowej instalacji odgromowej.</w:delText>
        </w:r>
      </w:del>
    </w:p>
    <w:p w14:paraId="20996055" w14:textId="3655FDB2" w:rsidR="0047131F" w:rsidRPr="00E930B9" w:rsidDel="00B65625" w:rsidRDefault="0047131F" w:rsidP="00852AC1">
      <w:pPr>
        <w:rPr>
          <w:del w:id="280" w:author="Wiechno Henryk" w:date="2024-05-21T08:40:00Z"/>
          <w:lang w:eastAsia="zh-CN"/>
        </w:rPr>
        <w:pPrChange w:id="281" w:author="Wiechno Henryk" w:date="2024-05-21T09:13:00Z">
          <w:pPr>
            <w:pStyle w:val="Akapitzlist"/>
            <w:numPr>
              <w:numId w:val="19"/>
            </w:numPr>
            <w:shd w:val="clear" w:color="auto" w:fill="FFFFFF"/>
            <w:tabs>
              <w:tab w:val="left" w:pos="360"/>
            </w:tabs>
            <w:spacing w:after="0"/>
            <w:ind w:left="1440" w:right="5" w:hanging="360"/>
            <w:jc w:val="both"/>
          </w:pPr>
        </w:pPrChange>
      </w:pPr>
      <w:del w:id="282" w:author="Wiechno Henryk" w:date="2024-05-21T08:40:00Z">
        <w:r w:rsidRPr="00E930B9" w:rsidDel="00B65625">
          <w:rPr>
            <w:lang w:eastAsia="zh-CN"/>
          </w:rPr>
          <w:delText>Demontaż nieczynnego masztu radiowego.</w:delText>
        </w:r>
      </w:del>
    </w:p>
    <w:p w14:paraId="37116975" w14:textId="3EA999AA" w:rsidR="0047131F" w:rsidRPr="00E930B9" w:rsidRDefault="0047131F" w:rsidP="00852AC1">
      <w:pPr>
        <w:rPr>
          <w:lang w:eastAsia="zh-CN"/>
        </w:rPr>
        <w:pPrChange w:id="283" w:author="Wiechno Henryk" w:date="2024-05-21T09:13:00Z">
          <w:pPr>
            <w:pStyle w:val="Akapitzlist"/>
            <w:numPr>
              <w:numId w:val="19"/>
            </w:numPr>
            <w:shd w:val="clear" w:color="auto" w:fill="FFFFFF"/>
            <w:tabs>
              <w:tab w:val="left" w:pos="360"/>
            </w:tabs>
            <w:spacing w:after="0"/>
            <w:ind w:left="1440" w:right="5" w:hanging="360"/>
            <w:jc w:val="both"/>
          </w:pPr>
        </w:pPrChange>
      </w:pPr>
      <w:del w:id="284" w:author="Wiechno Henryk" w:date="2024-05-21T08:40:00Z">
        <w:r w:rsidRPr="00E930B9" w:rsidDel="00B65625">
          <w:rPr>
            <w:lang w:eastAsia="zh-CN"/>
          </w:rPr>
          <w:delText>Prace towarzyszące (m.in. montaż obróbek blacharskich, rynien, rur spustowych, nieużywanych elementów na elewacji, zachowanie otworów oraz montaż kratek wentylacyjnych, wykonanie opaski wokół budynku</w:delText>
        </w:r>
      </w:del>
      <w:del w:id="285" w:author="Wiechno Henryk" w:date="2024-05-21T09:13:00Z">
        <w:r w:rsidRPr="00E930B9" w:rsidDel="00852AC1">
          <w:rPr>
            <w:lang w:eastAsia="zh-CN"/>
          </w:rPr>
          <w:delText>).</w:delText>
        </w:r>
      </w:del>
    </w:p>
    <w:p w14:paraId="32077968" w14:textId="77777777" w:rsidR="003725CD" w:rsidRPr="00E930B9" w:rsidRDefault="003307EB" w:rsidP="007002A5">
      <w:pPr>
        <w:pStyle w:val="Akapitzlist"/>
        <w:numPr>
          <w:ilvl w:val="0"/>
          <w:numId w:val="6"/>
        </w:numPr>
        <w:shd w:val="clear" w:color="auto" w:fill="FFFFFF"/>
        <w:tabs>
          <w:tab w:val="left" w:pos="360"/>
        </w:tabs>
        <w:spacing w:after="0"/>
        <w:ind w:right="6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Warunki gwarancji jakości:</w:t>
      </w:r>
    </w:p>
    <w:p w14:paraId="63C964B1" w14:textId="77777777" w:rsidR="003307EB" w:rsidRPr="00E930B9" w:rsidRDefault="003307EB" w:rsidP="007002A5">
      <w:pPr>
        <w:pStyle w:val="Akapitzlist"/>
        <w:numPr>
          <w:ilvl w:val="0"/>
          <w:numId w:val="16"/>
        </w:numPr>
        <w:shd w:val="clear" w:color="auto" w:fill="FFFFFF"/>
        <w:tabs>
          <w:tab w:val="left" w:pos="360"/>
        </w:tabs>
        <w:spacing w:after="0"/>
        <w:ind w:right="6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Wykonawca oświadcza, że objęty niniejszą kartą gwarancyjną przedmiot gwarancji został wykonany zgodnie z w/w Umową, zasadami wiedzy technicznej i przepisami techniczno -budowlanymi.</w:t>
      </w:r>
    </w:p>
    <w:p w14:paraId="4028D94E" w14:textId="77777777" w:rsidR="003307EB" w:rsidRPr="00E930B9" w:rsidRDefault="003307EB" w:rsidP="007002A5">
      <w:pPr>
        <w:pStyle w:val="Akapitzlist"/>
        <w:numPr>
          <w:ilvl w:val="0"/>
          <w:numId w:val="16"/>
        </w:numPr>
        <w:shd w:val="clear" w:color="auto" w:fill="FFFFFF"/>
        <w:tabs>
          <w:tab w:val="left" w:pos="360"/>
        </w:tabs>
        <w:spacing w:after="0"/>
        <w:ind w:right="6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Okres gwarancji jakości na </w:t>
      </w:r>
      <w:r w:rsidR="0047131F"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zrealizowan</w:t>
      </w:r>
      <w:r w:rsidR="002E66DF"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y przedmiot umowy </w:t>
      </w:r>
      <w:r w:rsidR="002E006B"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wynosi:</w:t>
      </w:r>
      <w:r w:rsidR="0047131F"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 5 lat </w:t>
      </w: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licząc od daty protokolarnego bezusterkowego odbioru końcowego przedmiotu umowy.</w:t>
      </w:r>
    </w:p>
    <w:p w14:paraId="7A255A9A" w14:textId="77777777" w:rsidR="003307EB" w:rsidRPr="00E930B9" w:rsidRDefault="003307EB" w:rsidP="007002A5">
      <w:pPr>
        <w:pStyle w:val="Akapitzlist"/>
        <w:numPr>
          <w:ilvl w:val="0"/>
          <w:numId w:val="16"/>
        </w:numPr>
        <w:shd w:val="clear" w:color="auto" w:fill="FFFFFF"/>
        <w:tabs>
          <w:tab w:val="left" w:pos="360"/>
        </w:tabs>
        <w:spacing w:after="0"/>
        <w:ind w:right="6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W przypadku gdy producent zastosowanych materiałów i urządzeń, udziela gwarancji na ok</w:t>
      </w:r>
      <w:r w:rsidR="001B6FB5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res dłuższy niż określony w pkt</w:t>
      </w: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 2 </w:t>
      </w:r>
      <w:r w:rsidR="001B6FB5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powyżej </w:t>
      </w: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obowiązuje termin gwarancji producenta (gwarancja producenta).</w:t>
      </w:r>
    </w:p>
    <w:p w14:paraId="0611BAEA" w14:textId="77777777" w:rsidR="007002A5" w:rsidRPr="00E930B9" w:rsidRDefault="003307EB" w:rsidP="002E006B">
      <w:pPr>
        <w:pStyle w:val="Akapitzlist"/>
        <w:numPr>
          <w:ilvl w:val="0"/>
          <w:numId w:val="16"/>
        </w:numPr>
        <w:shd w:val="clear" w:color="auto" w:fill="FFFFFF"/>
        <w:tabs>
          <w:tab w:val="left" w:pos="360"/>
        </w:tabs>
        <w:spacing w:after="0"/>
        <w:ind w:right="6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W okresie gwarancji jakości, Wykonawca zobowiązany jest do nieodpłatnego usuwania wad ujawnionych po odbiorze końcowym.</w:t>
      </w:r>
    </w:p>
    <w:p w14:paraId="713C44F3" w14:textId="77777777" w:rsidR="007002A5" w:rsidRPr="00E930B9" w:rsidRDefault="007002A5" w:rsidP="007002A5">
      <w:pPr>
        <w:pStyle w:val="Akapitzlist"/>
        <w:numPr>
          <w:ilvl w:val="0"/>
          <w:numId w:val="6"/>
        </w:numPr>
        <w:shd w:val="clear" w:color="auto" w:fill="FFFFFF"/>
        <w:tabs>
          <w:tab w:val="left" w:pos="360"/>
        </w:tabs>
        <w:spacing w:after="0"/>
        <w:ind w:right="5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Warunki serwisu gwarancyjnego:</w:t>
      </w:r>
    </w:p>
    <w:p w14:paraId="302E02FB" w14:textId="77777777" w:rsidR="002E006B" w:rsidRPr="00E930B9" w:rsidRDefault="007002A5" w:rsidP="007002A5">
      <w:pPr>
        <w:pStyle w:val="Akapitzlist"/>
        <w:numPr>
          <w:ilvl w:val="0"/>
          <w:numId w:val="17"/>
        </w:numPr>
        <w:shd w:val="clear" w:color="auto" w:fill="FFFFFF"/>
        <w:tabs>
          <w:tab w:val="left" w:pos="360"/>
        </w:tabs>
        <w:spacing w:after="0"/>
        <w:ind w:right="6" w:hanging="357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Gotowość serwisu do przyjmowania zgłoszeń o wadach, usterkach, w dni robocze </w:t>
      </w:r>
    </w:p>
    <w:p w14:paraId="703535D1" w14:textId="77777777" w:rsidR="007002A5" w:rsidRPr="00E930B9" w:rsidRDefault="007002A5" w:rsidP="002E006B">
      <w:pPr>
        <w:pStyle w:val="Akapitzlist"/>
        <w:shd w:val="clear" w:color="auto" w:fill="FFFFFF"/>
        <w:tabs>
          <w:tab w:val="left" w:pos="360"/>
        </w:tabs>
        <w:spacing w:after="0"/>
        <w:ind w:left="1352" w:right="6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w godzinach pracy jednostki od</w:t>
      </w:r>
      <w:r w:rsidR="002E006B"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 7: 00 do</w:t>
      </w:r>
      <w:r w:rsidR="001B6FB5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 16:00.</w:t>
      </w:r>
    </w:p>
    <w:p w14:paraId="445E7C93" w14:textId="77777777" w:rsidR="007002A5" w:rsidRPr="00E930B9" w:rsidRDefault="007002A5" w:rsidP="007002A5">
      <w:pPr>
        <w:pStyle w:val="Akapitzlist"/>
        <w:numPr>
          <w:ilvl w:val="0"/>
          <w:numId w:val="17"/>
        </w:numPr>
        <w:shd w:val="clear" w:color="auto" w:fill="FFFFFF"/>
        <w:tabs>
          <w:tab w:val="left" w:pos="360"/>
        </w:tabs>
        <w:spacing w:after="0"/>
        <w:ind w:right="6" w:hanging="357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Wyznaczeni pracownicy Zamawiającego będą zgłaszać </w:t>
      </w:r>
      <w:r w:rsidR="00304963"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wady i usterki stwierdzone w okresie gwarancji</w:t>
      </w: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 w dni robocze w godzinach pracy jednostki od</w:t>
      </w:r>
      <w:r w:rsidR="002E006B"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 7: 00 do 16: 00 za</w:t>
      </w: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 pośr</w:t>
      </w:r>
      <w:r w:rsidR="002E66DF"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ednictwem poczty elektronicznej na adres e</w:t>
      </w:r>
      <w:r w:rsidR="001B6FB5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- mail</w:t>
      </w:r>
      <w:r w:rsidR="00E930B9"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 </w:t>
      </w:r>
      <w:r w:rsidR="00304963"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Wykonawcy</w:t>
      </w:r>
      <w:r w:rsidR="002E66DF"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: …………………………….</w:t>
      </w:r>
    </w:p>
    <w:p w14:paraId="77DDF1BC" w14:textId="77777777" w:rsidR="00304963" w:rsidRPr="00E930B9" w:rsidRDefault="007002A5" w:rsidP="00304963">
      <w:pPr>
        <w:pStyle w:val="Akapitzlist"/>
        <w:numPr>
          <w:ilvl w:val="0"/>
          <w:numId w:val="17"/>
        </w:numPr>
        <w:shd w:val="clear" w:color="auto" w:fill="FFFFFF"/>
        <w:tabs>
          <w:tab w:val="left" w:pos="360"/>
        </w:tabs>
        <w:spacing w:after="0"/>
        <w:ind w:right="6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Wykonawca </w:t>
      </w:r>
      <w:r w:rsidR="00304963"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zobowiązany jest do usunięcia na własny koszt wad i usterek powstałyc</w:t>
      </w:r>
      <w:r w:rsidR="001B6FB5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h w okresie gwarancji </w:t>
      </w:r>
      <w:r w:rsidR="00304963"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nie później niż w terminie 14 dni kalendarzowych od momentu zgłoszenia przez Zamawiającego, bądź do natychmiastowego podjęcia działań w celu ich usunięcia, nie później niż w ciągu 12 godzin od momentu zgłoszenia przez </w:t>
      </w:r>
      <w:r w:rsidR="00304963"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lastRenderedPageBreak/>
        <w:t>Zamawiającego  - w przypadkach zagrażających bezpieczeństwu obiektu i ludzi albo uniemożliwiających pracę pracownikom.</w:t>
      </w:r>
    </w:p>
    <w:p w14:paraId="188FAD70" w14:textId="77777777" w:rsidR="00304963" w:rsidRPr="00E930B9" w:rsidRDefault="00304963" w:rsidP="00304963">
      <w:pPr>
        <w:pStyle w:val="Akapitzlist"/>
        <w:numPr>
          <w:ilvl w:val="0"/>
          <w:numId w:val="17"/>
        </w:numPr>
        <w:shd w:val="clear" w:color="auto" w:fill="FFFFFF"/>
        <w:tabs>
          <w:tab w:val="left" w:pos="360"/>
        </w:tabs>
        <w:spacing w:after="0"/>
        <w:ind w:right="6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Zamawiający w uzasadnionych przypadkach może wydłużyć czas, o k</w:t>
      </w:r>
      <w:r w:rsidR="001B6FB5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tórym mowa w pkt 3</w:t>
      </w: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 powyżej, po pisemnym przedstawieniu przez Wykonawcę wyjaśnień dotyczących konieczności wydłużenia tego czasu, w szczególności związanych z warunkami atmosferycznymi w przypadku usterek wymagających wyk</w:t>
      </w:r>
      <w:r w:rsidR="001B6FB5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onania prac na zewnątrz budynku.</w:t>
      </w:r>
    </w:p>
    <w:p w14:paraId="5AFD6A24" w14:textId="77777777" w:rsidR="00304963" w:rsidRPr="00E930B9" w:rsidRDefault="00304963" w:rsidP="00304963">
      <w:pPr>
        <w:pStyle w:val="Akapitzlist"/>
        <w:numPr>
          <w:ilvl w:val="0"/>
          <w:numId w:val="17"/>
        </w:numPr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Przez przystąpienie do usunięcia wad Zamawiający rozumie przybycie na miejsce wystąpienia wady pracownika lub reprezentanta Wykonawcy – specjalisty w zakresie zgłoszonej wady o fizyczne rozpoczęcie naprawy oraz jej usunięcia.</w:t>
      </w:r>
    </w:p>
    <w:p w14:paraId="46DDD9B8" w14:textId="77777777" w:rsidR="00304963" w:rsidRPr="00E930B9" w:rsidRDefault="00304963" w:rsidP="007002A5">
      <w:pPr>
        <w:pStyle w:val="Akapitzlist"/>
        <w:numPr>
          <w:ilvl w:val="0"/>
          <w:numId w:val="17"/>
        </w:numPr>
        <w:shd w:val="clear" w:color="auto" w:fill="FFFFFF"/>
        <w:tabs>
          <w:tab w:val="left" w:pos="360"/>
        </w:tabs>
        <w:spacing w:after="0"/>
        <w:ind w:right="6" w:hanging="357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Wykonawca zobowiązany będzie do wymiany</w:t>
      </w:r>
      <w:r w:rsidR="00301575"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 elementu robót budowlanych jeżeli w okresie gwarancji lub rękojmi, ten sam element robót budowlanych lub prac dotknięty będzie tą samą Wadą dwukrotnie, a proponowana przez Wykonawcę kolejna naprawa nie wykazuje istotnego prawdopodobieństwa ustania takich Wad w przyszłości.</w:t>
      </w:r>
    </w:p>
    <w:p w14:paraId="47F63E3C" w14:textId="77777777" w:rsidR="007002A5" w:rsidRPr="00E930B9" w:rsidRDefault="007002A5" w:rsidP="00301575">
      <w:pPr>
        <w:pStyle w:val="Akapitzlist"/>
        <w:numPr>
          <w:ilvl w:val="0"/>
          <w:numId w:val="17"/>
        </w:numPr>
        <w:shd w:val="clear" w:color="auto" w:fill="FFFFFF"/>
        <w:tabs>
          <w:tab w:val="left" w:pos="360"/>
        </w:tabs>
        <w:spacing w:after="0"/>
        <w:ind w:right="6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W przypadku wymiany </w:t>
      </w:r>
      <w:r w:rsidR="00301575"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elementów</w:t>
      </w:r>
      <w:r w:rsidR="00301575" w:rsidRPr="00E930B9">
        <w:rPr>
          <w:rFonts w:asciiTheme="minorHAnsi" w:hAnsiTheme="minorHAnsi" w:cstheme="minorHAnsi"/>
        </w:rPr>
        <w:t xml:space="preserve"> </w:t>
      </w:r>
      <w:r w:rsidR="00301575"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robót budowlanych lub prac dotkniętych tą sama Wadą dwukrotnie, o których mowa w pkt. 6 powyżej  </w:t>
      </w: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na nowe bieg okresu gwarancji rozpoczyna się na nowo, od dnia jego wymiany przez Wykonawcę, potwierdzonej protokolarnie przez Zamawiającego.</w:t>
      </w:r>
    </w:p>
    <w:p w14:paraId="4CBE6E32" w14:textId="77777777" w:rsidR="002E006B" w:rsidRPr="00E930B9" w:rsidRDefault="007002A5" w:rsidP="007002A5">
      <w:pPr>
        <w:pStyle w:val="Akapitzlist"/>
        <w:numPr>
          <w:ilvl w:val="0"/>
          <w:numId w:val="6"/>
        </w:numPr>
        <w:shd w:val="clear" w:color="auto" w:fill="FFFFFF"/>
        <w:tabs>
          <w:tab w:val="left" w:pos="360"/>
        </w:tabs>
        <w:spacing w:after="0"/>
        <w:ind w:right="5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W trakcie trwania okresu gwarancji Wykonawca, w ramach wynagrodzenia, o którym mowa </w:t>
      </w:r>
    </w:p>
    <w:p w14:paraId="40964B4E" w14:textId="77777777" w:rsidR="00301575" w:rsidRPr="00E930B9" w:rsidRDefault="007002A5" w:rsidP="002E006B">
      <w:pPr>
        <w:pStyle w:val="Akapitzlist"/>
        <w:shd w:val="clear" w:color="auto" w:fill="FFFFFF"/>
        <w:tabs>
          <w:tab w:val="left" w:pos="360"/>
        </w:tabs>
        <w:spacing w:after="0"/>
        <w:ind w:right="5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w § 6 ust. 1</w:t>
      </w:r>
      <w:r w:rsidR="00301575"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 umowy Nr …….. z dnia ……………..</w:t>
      </w: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, wykona </w:t>
      </w:r>
      <w:r w:rsidR="00301575"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coroczne przeglądy gwarancyjne wykonanych robót budowlanych z udziałem Wykonawcy, Inspektora nadzoru inwestorskiego i przedstawicieli Zamawiającego, z którego sporządzony zostanie protokół;</w:t>
      </w:r>
    </w:p>
    <w:p w14:paraId="60D3D2B0" w14:textId="77777777" w:rsidR="00301575" w:rsidRPr="00E930B9" w:rsidRDefault="007002A5" w:rsidP="00301575">
      <w:pPr>
        <w:pStyle w:val="Akapitzlist"/>
        <w:numPr>
          <w:ilvl w:val="0"/>
          <w:numId w:val="6"/>
        </w:numPr>
        <w:shd w:val="clear" w:color="auto" w:fill="FFFFFF"/>
        <w:tabs>
          <w:tab w:val="left" w:pos="360"/>
        </w:tabs>
        <w:spacing w:after="0"/>
        <w:ind w:right="5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Wszelkie koszty związane z usuwaniem wad lub usterek w okresie udzielonej gwarancji obciążają Wykonawcę.</w:t>
      </w:r>
    </w:p>
    <w:p w14:paraId="3946A499" w14:textId="77777777" w:rsidR="007002A5" w:rsidRPr="00E930B9" w:rsidRDefault="007002A5" w:rsidP="007002A5">
      <w:pPr>
        <w:pStyle w:val="Akapitzlist"/>
        <w:numPr>
          <w:ilvl w:val="0"/>
          <w:numId w:val="6"/>
        </w:numPr>
        <w:shd w:val="clear" w:color="auto" w:fill="FFFFFF"/>
        <w:tabs>
          <w:tab w:val="left" w:pos="360"/>
        </w:tabs>
        <w:spacing w:after="0"/>
        <w:ind w:right="5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Żadne postanowienia umowy nie ograniczają ani nie wykluczają w żaden sposób odpowiedzialności Wykonawcy wobec Zamawiającego z tytułu rękojmi, za wady fizyczne lub prawne, wynikającej z postanowień kodeksu cywilnego. </w:t>
      </w:r>
    </w:p>
    <w:p w14:paraId="66254251" w14:textId="77777777" w:rsidR="007002A5" w:rsidRPr="00E930B9" w:rsidRDefault="007002A5" w:rsidP="007002A5">
      <w:pPr>
        <w:pStyle w:val="Akapitzlist"/>
        <w:numPr>
          <w:ilvl w:val="0"/>
          <w:numId w:val="6"/>
        </w:numPr>
        <w:shd w:val="clear" w:color="auto" w:fill="FFFFFF"/>
        <w:tabs>
          <w:tab w:val="left" w:pos="360"/>
        </w:tabs>
        <w:spacing w:after="0"/>
        <w:ind w:left="714" w:right="6" w:hanging="357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Wykonawca jest odpowiedzialny względem Zamawiającego za wszelkie wady zmniejszające wartość lub użyteczność przedmiotu umowy, jak też świadczące o jego wykonaniu niezgodnie z dokumentacją projektowo-techniczną stanowiącą załączniki do niniejszej umowy oraz uzgodnień stron w toku wykonania przedmiotu umowy.</w:t>
      </w:r>
    </w:p>
    <w:p w14:paraId="3E6E1B3B" w14:textId="77777777" w:rsidR="007002A5" w:rsidRPr="00E930B9" w:rsidRDefault="007002A5" w:rsidP="007002A5">
      <w:pPr>
        <w:pStyle w:val="Akapitzlist"/>
        <w:numPr>
          <w:ilvl w:val="0"/>
          <w:numId w:val="6"/>
        </w:numPr>
        <w:shd w:val="clear" w:color="auto" w:fill="FFFFFF"/>
        <w:tabs>
          <w:tab w:val="left" w:pos="360"/>
        </w:tabs>
        <w:spacing w:after="0"/>
        <w:ind w:left="714" w:right="6" w:hanging="357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Wykonawca odpowiada względem Zamawiającego z tytułu rękojmi za wady fizyczne i prawne prac objętych Umową stwierdzone w toku czynności odbioru końcowego oraz w okresie rękojmi.</w:t>
      </w:r>
    </w:p>
    <w:p w14:paraId="21177F4D" w14:textId="62997FB8" w:rsidR="002E006B" w:rsidRPr="00E930B9" w:rsidRDefault="007002A5" w:rsidP="007002A5">
      <w:pPr>
        <w:pStyle w:val="Akapitzlist"/>
        <w:numPr>
          <w:ilvl w:val="0"/>
          <w:numId w:val="6"/>
        </w:numPr>
        <w:shd w:val="clear" w:color="auto" w:fill="FFFFFF"/>
        <w:tabs>
          <w:tab w:val="left" w:pos="360"/>
        </w:tabs>
        <w:spacing w:after="0"/>
        <w:ind w:left="714" w:right="6" w:hanging="357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W przypadku jeśli Wykonawca nie usunie </w:t>
      </w:r>
      <w:del w:id="286" w:author="Wiechno Henryk" w:date="2024-05-21T09:14:00Z">
        <w:r w:rsidRPr="00E930B9" w:rsidDel="00852AC1">
          <w:rPr>
            <w:rFonts w:asciiTheme="minorHAnsi" w:eastAsia="Times New Roman" w:hAnsiTheme="minorHAnsi" w:cstheme="minorHAnsi"/>
            <w:color w:val="auto"/>
            <w:sz w:val="24"/>
            <w:szCs w:val="24"/>
            <w:lang w:eastAsia="zh-CN"/>
          </w:rPr>
          <w:delText xml:space="preserve">usterek </w:delText>
        </w:r>
      </w:del>
      <w:ins w:id="287" w:author="Wiechno Henryk" w:date="2024-05-21T09:14:00Z">
        <w:r w:rsidR="00852AC1">
          <w:rPr>
            <w:rFonts w:asciiTheme="minorHAnsi" w:eastAsia="Times New Roman" w:hAnsiTheme="minorHAnsi" w:cstheme="minorHAnsi"/>
            <w:color w:val="auto"/>
            <w:sz w:val="24"/>
            <w:szCs w:val="24"/>
            <w:lang w:eastAsia="zh-CN"/>
          </w:rPr>
          <w:t>wady</w:t>
        </w:r>
        <w:bookmarkStart w:id="288" w:name="_GoBack"/>
        <w:bookmarkEnd w:id="288"/>
        <w:r w:rsidR="00852AC1" w:rsidRPr="00E930B9">
          <w:rPr>
            <w:rFonts w:asciiTheme="minorHAnsi" w:eastAsia="Times New Roman" w:hAnsiTheme="minorHAnsi" w:cstheme="minorHAnsi"/>
            <w:color w:val="auto"/>
            <w:sz w:val="24"/>
            <w:szCs w:val="24"/>
            <w:lang w:eastAsia="zh-CN"/>
          </w:rPr>
          <w:t xml:space="preserve"> </w:t>
        </w:r>
      </w:ins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w terminie lub nie rozpocznie ich usuwania, Zamawiający będzie miał prawo dokonać naprawy na koszt i ryzyko Wykonawcy, zatrudniając własnych specjalistów lub specjalistów strony trzecie</w:t>
      </w:r>
      <w:r w:rsidR="002E006B"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j, bez utraty praw wynikających </w:t>
      </w:r>
    </w:p>
    <w:p w14:paraId="1D7B70C9" w14:textId="77777777" w:rsidR="007002A5" w:rsidRPr="00E930B9" w:rsidRDefault="007002A5" w:rsidP="002E006B">
      <w:pPr>
        <w:pStyle w:val="Akapitzlist"/>
        <w:shd w:val="clear" w:color="auto" w:fill="FFFFFF"/>
        <w:tabs>
          <w:tab w:val="left" w:pos="360"/>
        </w:tabs>
        <w:spacing w:after="0"/>
        <w:ind w:left="714" w:right="6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lastRenderedPageBreak/>
        <w:t xml:space="preserve">z gwarancji, ale po uprzednim bezskutecznym wezwaniu pisemnym i nie podjęciu przez Wykonawcę napraw w wyznaczonym terminie. W przypadku rozbieżnej oceny przyczyn usterek Strony rozstrzygająca będzie opinia biegłego rzeczoznawcy powołanego przez Zamawiającego. Koszty wykonania zastępczego pokrywa Wykonawca. </w:t>
      </w:r>
    </w:p>
    <w:p w14:paraId="23A29142" w14:textId="77777777" w:rsidR="007002A5" w:rsidRPr="00E930B9" w:rsidRDefault="007002A5" w:rsidP="007002A5">
      <w:pPr>
        <w:pStyle w:val="Akapitzlist"/>
        <w:numPr>
          <w:ilvl w:val="0"/>
          <w:numId w:val="6"/>
        </w:numPr>
        <w:shd w:val="clear" w:color="auto" w:fill="FFFFFF"/>
        <w:tabs>
          <w:tab w:val="left" w:pos="360"/>
        </w:tabs>
        <w:spacing w:after="0"/>
        <w:ind w:left="714" w:right="6" w:hanging="357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Wykonawca ponosi odpowiedzialność w pełnej wysokości za szkody poniesione przez Zamawiającego z tytułu wadliwie wykonanych robót</w:t>
      </w:r>
      <w:r w:rsidR="00877DBE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 </w:t>
      </w:r>
      <w:ins w:id="289" w:author="Życzkowska Anna" w:date="2024-03-27T12:33:00Z">
        <w:r w:rsidR="00877DBE" w:rsidRPr="00877DBE">
          <w:rPr>
            <w:rFonts w:asciiTheme="minorHAnsi" w:eastAsia="Times New Roman" w:hAnsiTheme="minorHAnsi" w:cstheme="minorHAnsi"/>
            <w:color w:val="auto"/>
            <w:sz w:val="24"/>
            <w:szCs w:val="24"/>
            <w:lang w:eastAsia="zh-CN"/>
          </w:rPr>
          <w:t xml:space="preserve">oraz </w:t>
        </w:r>
        <w:r w:rsidR="00877DBE">
          <w:rPr>
            <w:rFonts w:asciiTheme="minorHAnsi" w:eastAsia="Times New Roman" w:hAnsiTheme="minorHAnsi" w:cstheme="minorHAnsi"/>
            <w:color w:val="auto"/>
            <w:sz w:val="24"/>
            <w:szCs w:val="24"/>
            <w:lang w:eastAsia="zh-CN"/>
          </w:rPr>
          <w:t>powstałe</w:t>
        </w:r>
        <w:r w:rsidR="00877DBE" w:rsidRPr="00877DBE">
          <w:rPr>
            <w:rFonts w:asciiTheme="minorHAnsi" w:eastAsia="Times New Roman" w:hAnsiTheme="minorHAnsi" w:cstheme="minorHAnsi"/>
            <w:color w:val="auto"/>
            <w:sz w:val="24"/>
            <w:szCs w:val="24"/>
            <w:lang w:eastAsia="zh-CN"/>
          </w:rPr>
          <w:t xml:space="preserve"> w związku z usuwaniem wady</w:t>
        </w:r>
        <w:r w:rsidR="00877DBE" w:rsidRPr="00877DBE" w:rsidDel="00877DBE">
          <w:rPr>
            <w:rFonts w:asciiTheme="minorHAnsi" w:eastAsia="Times New Roman" w:hAnsiTheme="minorHAnsi" w:cstheme="minorHAnsi"/>
            <w:color w:val="auto"/>
            <w:sz w:val="24"/>
            <w:szCs w:val="24"/>
            <w:lang w:eastAsia="zh-CN"/>
          </w:rPr>
          <w:t xml:space="preserve"> </w:t>
        </w:r>
      </w:ins>
      <w:del w:id="290" w:author="Życzkowska Anna" w:date="2024-03-27T12:32:00Z">
        <w:r w:rsidR="00877DBE" w:rsidDel="00877DBE">
          <w:rPr>
            <w:rFonts w:asciiTheme="minorHAnsi" w:eastAsia="Times New Roman" w:hAnsiTheme="minorHAnsi" w:cstheme="minorHAnsi"/>
            <w:color w:val="auto"/>
            <w:sz w:val="24"/>
            <w:szCs w:val="24"/>
            <w:lang w:eastAsia="zh-CN"/>
          </w:rPr>
          <w:delText xml:space="preserve">oraz </w:delText>
        </w:r>
      </w:del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.</w:t>
      </w:r>
    </w:p>
    <w:p w14:paraId="2EAB5A55" w14:textId="77777777" w:rsidR="007002A5" w:rsidRPr="00E930B9" w:rsidRDefault="007002A5" w:rsidP="00B94203">
      <w:pPr>
        <w:pStyle w:val="Akapitzlist"/>
        <w:numPr>
          <w:ilvl w:val="0"/>
          <w:numId w:val="6"/>
        </w:numPr>
        <w:shd w:val="clear" w:color="auto" w:fill="FFFFFF"/>
        <w:tabs>
          <w:tab w:val="left" w:pos="360"/>
        </w:tabs>
        <w:spacing w:after="0"/>
        <w:ind w:left="714" w:right="6" w:hanging="357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Wszystkie reklamacje Zamawiającego będą zgłaszane pi</w:t>
      </w:r>
      <w:r w:rsidR="002E006B"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semnie na wskazany ad</w:t>
      </w:r>
      <w:r w:rsidR="00B94203"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res e-mail</w:t>
      </w: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.</w:t>
      </w:r>
    </w:p>
    <w:p w14:paraId="7EB5420C" w14:textId="77777777" w:rsidR="007002A5" w:rsidRPr="00E930B9" w:rsidRDefault="007002A5" w:rsidP="007002A5">
      <w:pPr>
        <w:pStyle w:val="Akapitzlist"/>
        <w:shd w:val="clear" w:color="auto" w:fill="FFFFFF"/>
        <w:tabs>
          <w:tab w:val="left" w:pos="360"/>
        </w:tabs>
        <w:spacing w:after="0" w:line="240" w:lineRule="auto"/>
        <w:ind w:right="5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</w:p>
    <w:p w14:paraId="0AB3B807" w14:textId="77777777" w:rsidR="007002A5" w:rsidRPr="00E930B9" w:rsidRDefault="007002A5" w:rsidP="007002A5">
      <w:pPr>
        <w:shd w:val="clear" w:color="auto" w:fill="FFFFFF"/>
        <w:tabs>
          <w:tab w:val="left" w:pos="360"/>
        </w:tabs>
        <w:spacing w:after="0" w:line="240" w:lineRule="auto"/>
        <w:ind w:right="5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</w:p>
    <w:p w14:paraId="2BA7AD26" w14:textId="77777777" w:rsidR="007002A5" w:rsidRPr="00E930B9" w:rsidRDefault="007002A5" w:rsidP="007002A5">
      <w:pPr>
        <w:shd w:val="clear" w:color="auto" w:fill="FFFFFF"/>
        <w:tabs>
          <w:tab w:val="left" w:pos="360"/>
        </w:tabs>
        <w:spacing w:after="0" w:line="240" w:lineRule="auto"/>
        <w:ind w:right="5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</w:p>
    <w:p w14:paraId="5AAA6504" w14:textId="77777777" w:rsidR="00262CDF" w:rsidRPr="00E930B9" w:rsidRDefault="00262CDF" w:rsidP="007002A5">
      <w:pPr>
        <w:spacing w:after="0" w:line="240" w:lineRule="auto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</w:p>
    <w:p w14:paraId="55F23EF7" w14:textId="77777777" w:rsidR="00262CDF" w:rsidRPr="00E930B9" w:rsidRDefault="00262CDF" w:rsidP="007002A5">
      <w:pPr>
        <w:spacing w:after="0" w:line="240" w:lineRule="auto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</w:p>
    <w:p w14:paraId="496674E1" w14:textId="77777777" w:rsidR="00262CDF" w:rsidRPr="00E930B9" w:rsidRDefault="00262CDF" w:rsidP="007002A5">
      <w:pPr>
        <w:spacing w:after="0" w:line="240" w:lineRule="auto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</w:p>
    <w:p w14:paraId="7A9EABD5" w14:textId="77777777" w:rsidR="00262CDF" w:rsidRPr="00E930B9" w:rsidRDefault="00262CDF" w:rsidP="007002A5">
      <w:pPr>
        <w:spacing w:after="0" w:line="240" w:lineRule="auto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</w:p>
    <w:p w14:paraId="34331140" w14:textId="77777777" w:rsidR="00262CDF" w:rsidRPr="00E930B9" w:rsidRDefault="00883514" w:rsidP="007002A5">
      <w:pPr>
        <w:spacing w:after="0" w:line="240" w:lineRule="auto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                                                                         </w:t>
      </w:r>
      <w:r w:rsidR="007002A5"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ab/>
      </w:r>
      <w:r w:rsidR="007002A5"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ab/>
      </w: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………………………………</w:t>
      </w:r>
      <w:r w:rsidR="002E006B"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………..</w:t>
      </w:r>
    </w:p>
    <w:p w14:paraId="26299C4B" w14:textId="77777777" w:rsidR="00262CDF" w:rsidRPr="00E930B9" w:rsidRDefault="00883514" w:rsidP="007002A5">
      <w:p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</w:pP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                                                                                </w:t>
      </w:r>
      <w:r w:rsidR="007002A5"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ab/>
      </w:r>
      <w:r w:rsidR="004E0296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 xml:space="preserve">     </w:t>
      </w:r>
      <w:r w:rsidRPr="00E930B9">
        <w:rPr>
          <w:rFonts w:asciiTheme="minorHAnsi" w:eastAsia="Times New Roman" w:hAnsiTheme="minorHAnsi" w:cstheme="minorHAnsi"/>
          <w:color w:val="auto"/>
          <w:sz w:val="24"/>
          <w:szCs w:val="24"/>
          <w:lang w:eastAsia="zh-CN"/>
        </w:rPr>
        <w:t>Wykonawca (Gwarant)</w:t>
      </w:r>
    </w:p>
    <w:p w14:paraId="255DAD22" w14:textId="77777777" w:rsidR="00262CDF" w:rsidRPr="00E930B9" w:rsidRDefault="00262CDF" w:rsidP="007002A5">
      <w:pPr>
        <w:jc w:val="both"/>
        <w:rPr>
          <w:rFonts w:asciiTheme="minorHAnsi" w:hAnsiTheme="minorHAnsi" w:cstheme="minorHAnsi"/>
        </w:rPr>
      </w:pPr>
    </w:p>
    <w:p w14:paraId="15C7BA8F" w14:textId="77777777" w:rsidR="007002A5" w:rsidRPr="00E930B9" w:rsidRDefault="007002A5">
      <w:pPr>
        <w:jc w:val="both"/>
        <w:rPr>
          <w:rFonts w:asciiTheme="minorHAnsi" w:hAnsiTheme="minorHAnsi" w:cstheme="minorHAnsi"/>
        </w:rPr>
      </w:pPr>
    </w:p>
    <w:sectPr w:rsidR="007002A5" w:rsidRPr="00E930B9">
      <w:pgSz w:w="12240" w:h="15840"/>
      <w:pgMar w:top="1486" w:right="979" w:bottom="1486" w:left="139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DEA73D" w14:textId="77777777" w:rsidR="00BA0D70" w:rsidRDefault="00BA0D70" w:rsidP="00B8133E">
      <w:pPr>
        <w:spacing w:after="0" w:line="240" w:lineRule="auto"/>
      </w:pPr>
      <w:r>
        <w:separator/>
      </w:r>
    </w:p>
  </w:endnote>
  <w:endnote w:type="continuationSeparator" w:id="0">
    <w:p w14:paraId="4459CD0B" w14:textId="77777777" w:rsidR="00BA0D70" w:rsidRDefault="00BA0D70" w:rsidP="00B813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971B04" w14:textId="77777777" w:rsidR="00BA0D70" w:rsidRDefault="00BA0D70" w:rsidP="00B8133E">
      <w:pPr>
        <w:spacing w:after="0" w:line="240" w:lineRule="auto"/>
      </w:pPr>
      <w:r>
        <w:separator/>
      </w:r>
    </w:p>
  </w:footnote>
  <w:footnote w:type="continuationSeparator" w:id="0">
    <w:p w14:paraId="3140143C" w14:textId="77777777" w:rsidR="00BA0D70" w:rsidRDefault="00BA0D70" w:rsidP="00B813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27D8A"/>
    <w:multiLevelType w:val="hybridMultilevel"/>
    <w:tmpl w:val="51A81EA0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278D6"/>
    <w:multiLevelType w:val="hybridMultilevel"/>
    <w:tmpl w:val="FA927FD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2353DEA"/>
    <w:multiLevelType w:val="hybridMultilevel"/>
    <w:tmpl w:val="0786E484"/>
    <w:lvl w:ilvl="0" w:tplc="04150017">
      <w:start w:val="1"/>
      <w:numFmt w:val="lowerLetter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 w15:restartNumberingAfterBreak="0">
    <w:nsid w:val="190623F7"/>
    <w:multiLevelType w:val="hybridMultilevel"/>
    <w:tmpl w:val="9BD2330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0864CC"/>
    <w:multiLevelType w:val="hybridMultilevel"/>
    <w:tmpl w:val="16200FB0"/>
    <w:lvl w:ilvl="0" w:tplc="04150011">
      <w:start w:val="1"/>
      <w:numFmt w:val="decimal"/>
      <w:lvlText w:val="%1)"/>
      <w:lvlJc w:val="left"/>
      <w:pPr>
        <w:ind w:left="1221" w:hanging="360"/>
      </w:pPr>
    </w:lvl>
    <w:lvl w:ilvl="1" w:tplc="04150019" w:tentative="1">
      <w:start w:val="1"/>
      <w:numFmt w:val="lowerLetter"/>
      <w:lvlText w:val="%2."/>
      <w:lvlJc w:val="left"/>
      <w:pPr>
        <w:ind w:left="1941" w:hanging="360"/>
      </w:p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</w:lvl>
    <w:lvl w:ilvl="3" w:tplc="0415000F" w:tentative="1">
      <w:start w:val="1"/>
      <w:numFmt w:val="decimal"/>
      <w:lvlText w:val="%4."/>
      <w:lvlJc w:val="left"/>
      <w:pPr>
        <w:ind w:left="3381" w:hanging="360"/>
      </w:p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</w:lvl>
    <w:lvl w:ilvl="6" w:tplc="0415000F" w:tentative="1">
      <w:start w:val="1"/>
      <w:numFmt w:val="decimal"/>
      <w:lvlText w:val="%7."/>
      <w:lvlJc w:val="left"/>
      <w:pPr>
        <w:ind w:left="5541" w:hanging="360"/>
      </w:p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5" w15:restartNumberingAfterBreak="0">
    <w:nsid w:val="1E5312FF"/>
    <w:multiLevelType w:val="hybridMultilevel"/>
    <w:tmpl w:val="EC9CCBF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1E5B3DDD"/>
    <w:multiLevelType w:val="hybridMultilevel"/>
    <w:tmpl w:val="BD04E41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C7247EB"/>
    <w:multiLevelType w:val="multilevel"/>
    <w:tmpl w:val="375C0B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BBE1F40"/>
    <w:multiLevelType w:val="multilevel"/>
    <w:tmpl w:val="3B349BC0"/>
    <w:lvl w:ilvl="0">
      <w:start w:val="1"/>
      <w:numFmt w:val="decimal"/>
      <w:lvlText w:val="%1."/>
      <w:lvlJc w:val="left"/>
      <w:pPr>
        <w:ind w:left="720" w:hanging="360"/>
      </w:pPr>
      <w:rPr>
        <w:color w:val="000000"/>
        <w:sz w:val="20"/>
        <w:szCs w:val="24"/>
        <w:lang w:eastAsia="ar-SA"/>
      </w:rPr>
    </w:lvl>
    <w:lvl w:ilvl="1">
      <w:start w:val="1"/>
      <w:numFmt w:val="decimal"/>
      <w:lvlText w:val="%2)"/>
      <w:lvlJc w:val="left"/>
      <w:pPr>
        <w:ind w:left="785" w:hanging="360"/>
      </w:pPr>
      <w:rPr>
        <w:sz w:val="24"/>
        <w:szCs w:val="24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E767024"/>
    <w:multiLevelType w:val="hybridMultilevel"/>
    <w:tmpl w:val="19AAD5E6"/>
    <w:lvl w:ilvl="0" w:tplc="04150017">
      <w:start w:val="1"/>
      <w:numFmt w:val="lowerLetter"/>
      <w:lvlText w:val="%1)"/>
      <w:lvlJc w:val="left"/>
      <w:pPr>
        <w:ind w:left="2072" w:hanging="360"/>
      </w:pPr>
    </w:lvl>
    <w:lvl w:ilvl="1" w:tplc="04150019" w:tentative="1">
      <w:start w:val="1"/>
      <w:numFmt w:val="lowerLetter"/>
      <w:lvlText w:val="%2."/>
      <w:lvlJc w:val="left"/>
      <w:pPr>
        <w:ind w:left="2792" w:hanging="360"/>
      </w:pPr>
    </w:lvl>
    <w:lvl w:ilvl="2" w:tplc="0415001B" w:tentative="1">
      <w:start w:val="1"/>
      <w:numFmt w:val="lowerRoman"/>
      <w:lvlText w:val="%3."/>
      <w:lvlJc w:val="right"/>
      <w:pPr>
        <w:ind w:left="3512" w:hanging="180"/>
      </w:pPr>
    </w:lvl>
    <w:lvl w:ilvl="3" w:tplc="0415000F" w:tentative="1">
      <w:start w:val="1"/>
      <w:numFmt w:val="decimal"/>
      <w:lvlText w:val="%4."/>
      <w:lvlJc w:val="left"/>
      <w:pPr>
        <w:ind w:left="4232" w:hanging="360"/>
      </w:pPr>
    </w:lvl>
    <w:lvl w:ilvl="4" w:tplc="04150019" w:tentative="1">
      <w:start w:val="1"/>
      <w:numFmt w:val="lowerLetter"/>
      <w:lvlText w:val="%5."/>
      <w:lvlJc w:val="left"/>
      <w:pPr>
        <w:ind w:left="4952" w:hanging="360"/>
      </w:pPr>
    </w:lvl>
    <w:lvl w:ilvl="5" w:tplc="0415001B" w:tentative="1">
      <w:start w:val="1"/>
      <w:numFmt w:val="lowerRoman"/>
      <w:lvlText w:val="%6."/>
      <w:lvlJc w:val="right"/>
      <w:pPr>
        <w:ind w:left="5672" w:hanging="180"/>
      </w:pPr>
    </w:lvl>
    <w:lvl w:ilvl="6" w:tplc="0415000F" w:tentative="1">
      <w:start w:val="1"/>
      <w:numFmt w:val="decimal"/>
      <w:lvlText w:val="%7."/>
      <w:lvlJc w:val="left"/>
      <w:pPr>
        <w:ind w:left="6392" w:hanging="360"/>
      </w:pPr>
    </w:lvl>
    <w:lvl w:ilvl="7" w:tplc="04150019" w:tentative="1">
      <w:start w:val="1"/>
      <w:numFmt w:val="lowerLetter"/>
      <w:lvlText w:val="%8."/>
      <w:lvlJc w:val="left"/>
      <w:pPr>
        <w:ind w:left="7112" w:hanging="360"/>
      </w:pPr>
    </w:lvl>
    <w:lvl w:ilvl="8" w:tplc="0415001B" w:tentative="1">
      <w:start w:val="1"/>
      <w:numFmt w:val="lowerRoman"/>
      <w:lvlText w:val="%9."/>
      <w:lvlJc w:val="right"/>
      <w:pPr>
        <w:ind w:left="7832" w:hanging="180"/>
      </w:pPr>
    </w:lvl>
  </w:abstractNum>
  <w:abstractNum w:abstractNumId="10" w15:restartNumberingAfterBreak="0">
    <w:nsid w:val="451568C0"/>
    <w:multiLevelType w:val="multilevel"/>
    <w:tmpl w:val="A97EB8E4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4B7E6C32"/>
    <w:multiLevelType w:val="hybridMultilevel"/>
    <w:tmpl w:val="A87E73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7208F1"/>
    <w:multiLevelType w:val="hybridMultilevel"/>
    <w:tmpl w:val="58D8E0AE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4D1E2BF8"/>
    <w:multiLevelType w:val="multilevel"/>
    <w:tmpl w:val="0D3C34C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85" w:hanging="360"/>
      </w:pPr>
      <w:rPr>
        <w:sz w:val="24"/>
        <w:szCs w:val="24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F9A6D33"/>
    <w:multiLevelType w:val="hybridMultilevel"/>
    <w:tmpl w:val="052E283C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5" w15:restartNumberingAfterBreak="0">
    <w:nsid w:val="60DB7A65"/>
    <w:multiLevelType w:val="hybridMultilevel"/>
    <w:tmpl w:val="413C1AD6"/>
    <w:lvl w:ilvl="0" w:tplc="04150011">
      <w:start w:val="1"/>
      <w:numFmt w:val="decimal"/>
      <w:lvlText w:val="%1)"/>
      <w:lvlJc w:val="left"/>
      <w:pPr>
        <w:ind w:left="1352" w:hanging="360"/>
      </w:p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6" w15:restartNumberingAfterBreak="0">
    <w:nsid w:val="665D3C85"/>
    <w:multiLevelType w:val="multilevel"/>
    <w:tmpl w:val="D72E841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7" w15:restartNumberingAfterBreak="0">
    <w:nsid w:val="671D0059"/>
    <w:multiLevelType w:val="hybridMultilevel"/>
    <w:tmpl w:val="C35050D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5A7A53"/>
    <w:multiLevelType w:val="hybridMultilevel"/>
    <w:tmpl w:val="31945C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316F70"/>
    <w:multiLevelType w:val="hybridMultilevel"/>
    <w:tmpl w:val="D7E2B37C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708C7EDC"/>
    <w:multiLevelType w:val="multilevel"/>
    <w:tmpl w:val="375C0B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7B293873"/>
    <w:multiLevelType w:val="hybridMultilevel"/>
    <w:tmpl w:val="8A12359C"/>
    <w:lvl w:ilvl="0" w:tplc="04150017">
      <w:start w:val="1"/>
      <w:numFmt w:val="lowerLetter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0"/>
  </w:num>
  <w:num w:numId="2">
    <w:abstractNumId w:val="8"/>
  </w:num>
  <w:num w:numId="3">
    <w:abstractNumId w:val="13"/>
  </w:num>
  <w:num w:numId="4">
    <w:abstractNumId w:val="16"/>
  </w:num>
  <w:num w:numId="5">
    <w:abstractNumId w:val="12"/>
  </w:num>
  <w:num w:numId="6">
    <w:abstractNumId w:val="11"/>
  </w:num>
  <w:num w:numId="7">
    <w:abstractNumId w:val="3"/>
  </w:num>
  <w:num w:numId="8">
    <w:abstractNumId w:val="19"/>
  </w:num>
  <w:num w:numId="9">
    <w:abstractNumId w:val="14"/>
  </w:num>
  <w:num w:numId="10">
    <w:abstractNumId w:val="5"/>
  </w:num>
  <w:num w:numId="11">
    <w:abstractNumId w:val="2"/>
  </w:num>
  <w:num w:numId="12">
    <w:abstractNumId w:val="21"/>
  </w:num>
  <w:num w:numId="13">
    <w:abstractNumId w:val="18"/>
  </w:num>
  <w:num w:numId="14">
    <w:abstractNumId w:val="0"/>
  </w:num>
  <w:num w:numId="15">
    <w:abstractNumId w:val="6"/>
  </w:num>
  <w:num w:numId="16">
    <w:abstractNumId w:val="4"/>
  </w:num>
  <w:num w:numId="17">
    <w:abstractNumId w:val="15"/>
  </w:num>
  <w:num w:numId="18">
    <w:abstractNumId w:val="9"/>
  </w:num>
  <w:num w:numId="19">
    <w:abstractNumId w:val="1"/>
  </w:num>
  <w:num w:numId="20">
    <w:abstractNumId w:val="20"/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Wiechno Henryk">
    <w15:presenceInfo w15:providerId="AD" w15:userId="S-1-5-21-1525952054-1005573771-2909822258-615034"/>
  </w15:person>
  <w15:person w15:author="Życzkowska Anna">
    <w15:presenceInfo w15:providerId="AD" w15:userId="S-1-5-21-1525952054-1005573771-2909822258-5342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CDF"/>
    <w:rsid w:val="00090E21"/>
    <w:rsid w:val="00100892"/>
    <w:rsid w:val="001B6FB5"/>
    <w:rsid w:val="002453C0"/>
    <w:rsid w:val="00256A86"/>
    <w:rsid w:val="00262CDF"/>
    <w:rsid w:val="00275078"/>
    <w:rsid w:val="002C0EBC"/>
    <w:rsid w:val="002E006B"/>
    <w:rsid w:val="002E2F84"/>
    <w:rsid w:val="002E66DF"/>
    <w:rsid w:val="00301575"/>
    <w:rsid w:val="00304963"/>
    <w:rsid w:val="003307EB"/>
    <w:rsid w:val="003725CD"/>
    <w:rsid w:val="003E7413"/>
    <w:rsid w:val="00435E45"/>
    <w:rsid w:val="0047131F"/>
    <w:rsid w:val="004E0296"/>
    <w:rsid w:val="00563C6A"/>
    <w:rsid w:val="00611BF9"/>
    <w:rsid w:val="00674A04"/>
    <w:rsid w:val="007002A5"/>
    <w:rsid w:val="00812816"/>
    <w:rsid w:val="008211D3"/>
    <w:rsid w:val="00845C4D"/>
    <w:rsid w:val="00852AC1"/>
    <w:rsid w:val="00877DBE"/>
    <w:rsid w:val="00883514"/>
    <w:rsid w:val="008A0608"/>
    <w:rsid w:val="00920D1C"/>
    <w:rsid w:val="00943A7C"/>
    <w:rsid w:val="00957088"/>
    <w:rsid w:val="009A3C3E"/>
    <w:rsid w:val="00A060B4"/>
    <w:rsid w:val="00B65625"/>
    <w:rsid w:val="00B8133E"/>
    <w:rsid w:val="00B94203"/>
    <w:rsid w:val="00BA0D70"/>
    <w:rsid w:val="00C236B0"/>
    <w:rsid w:val="00C27DBF"/>
    <w:rsid w:val="00C81B9D"/>
    <w:rsid w:val="00D12BA0"/>
    <w:rsid w:val="00D30011"/>
    <w:rsid w:val="00D43A2E"/>
    <w:rsid w:val="00D844AA"/>
    <w:rsid w:val="00DF3D34"/>
    <w:rsid w:val="00E930B9"/>
    <w:rsid w:val="00EB598B"/>
    <w:rsid w:val="00F32183"/>
    <w:rsid w:val="00F3265C"/>
    <w:rsid w:val="00F407D7"/>
    <w:rsid w:val="00F91BED"/>
    <w:rsid w:val="00FD7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19294A"/>
  <w15:docId w15:val="{EF812F75-00AF-4515-8410-8025031DB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3286"/>
    <w:pPr>
      <w:suppressAutoHyphens/>
      <w:spacing w:after="200" w:line="276" w:lineRule="auto"/>
    </w:pPr>
    <w:rPr>
      <w:rFonts w:ascii="Calibri" w:eastAsia="Calibri" w:hAnsi="Calibri" w:cs="Times New Roman"/>
      <w:color w:val="00000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93286"/>
    <w:rPr>
      <w:rFonts w:ascii="Segoe UI" w:eastAsia="Calibri" w:hAnsi="Segoe UI" w:cs="Segoe UI"/>
      <w:color w:val="00000A"/>
      <w:sz w:val="18"/>
      <w:szCs w:val="18"/>
    </w:rPr>
  </w:style>
  <w:style w:type="character" w:customStyle="1" w:styleId="Teksttreci2Pogrubienie">
    <w:name w:val="Tekst treści (2) + Pogrubienie"/>
    <w:basedOn w:val="Domylnaczcionkaakapitu"/>
    <w:qFormat/>
    <w:rsid w:val="004638E6"/>
    <w:rPr>
      <w:rFonts w:ascii="Times New Roman" w:eastAsia="Times New Roman" w:hAnsi="Times New Roman" w:cs="Times New Roman"/>
      <w:b/>
      <w:bCs/>
      <w:color w:val="000000"/>
      <w:spacing w:val="0"/>
      <w:w w:val="100"/>
      <w:sz w:val="22"/>
      <w:szCs w:val="22"/>
      <w:u w:val="none"/>
      <w:lang w:val="pl-PL" w:eastAsia="pl-PL" w:bidi="pl-P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Nagwek1">
    <w:name w:val="Nagłówek1"/>
    <w:basedOn w:val="Normalny"/>
    <w:uiPriority w:val="99"/>
    <w:semiHidden/>
    <w:unhideWhenUsed/>
    <w:rsid w:val="00D93286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9328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eksttreci21">
    <w:name w:val="Tekst treści (2)1"/>
    <w:basedOn w:val="Normalny"/>
    <w:qFormat/>
    <w:rsid w:val="004638E6"/>
    <w:pPr>
      <w:widowControl w:val="0"/>
      <w:shd w:val="clear" w:color="auto" w:fill="FFFFFF"/>
      <w:suppressAutoHyphens w:val="0"/>
      <w:spacing w:before="240" w:line="264" w:lineRule="exact"/>
      <w:ind w:hanging="680"/>
    </w:pPr>
    <w:rPr>
      <w:rFonts w:ascii="Times New Roman" w:eastAsia="Times New Roman" w:hAnsi="Times New Roman"/>
      <w:color w:val="000000"/>
      <w:lang w:eastAsia="pl-PL" w:bidi="pl-PL"/>
    </w:rPr>
  </w:style>
  <w:style w:type="paragraph" w:styleId="Akapitzlist">
    <w:name w:val="List Paragraph"/>
    <w:basedOn w:val="Normalny"/>
    <w:uiPriority w:val="34"/>
    <w:qFormat/>
    <w:rsid w:val="000D630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1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2816"/>
    <w:rPr>
      <w:rFonts w:ascii="Calibri" w:eastAsia="Calibri" w:hAnsi="Calibri" w:cs="Times New Roman"/>
      <w:color w:val="00000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E74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741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7413"/>
    <w:rPr>
      <w:rFonts w:ascii="Calibri" w:eastAsia="Calibri" w:hAnsi="Calibri" w:cs="Times New Roman"/>
      <w:color w:val="00000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74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7413"/>
    <w:rPr>
      <w:rFonts w:ascii="Calibri" w:eastAsia="Calibri" w:hAnsi="Calibri" w:cs="Times New Roman"/>
      <w:b/>
      <w:bCs/>
      <w:color w:val="00000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6</Pages>
  <Words>1730</Words>
  <Characters>10386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Marciniak Wioleta</dc:creator>
  <cp:lastModifiedBy>Wiechno Henryk</cp:lastModifiedBy>
  <cp:revision>9</cp:revision>
  <cp:lastPrinted>2020-01-31T08:47:00Z</cp:lastPrinted>
  <dcterms:created xsi:type="dcterms:W3CDTF">2024-03-25T11:00:00Z</dcterms:created>
  <dcterms:modified xsi:type="dcterms:W3CDTF">2024-05-21T07:15:00Z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4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MFCATEGORY">
    <vt:lpwstr>InformacjePrzeznaczoneWylacznieDoUzytkuWewnetrznego</vt:lpwstr>
  </property>
  <property fmtid="{D5CDD505-2E9C-101B-9397-08002B2CF9AE}" pid="9" name="MFClassifiedBy">
    <vt:lpwstr>UxC4dwLulzfINJ8nQH+xvX5LNGipWa4BRSZhPgxsCvnJH0ZXRVUOpoO4FLlyRMJNArbVAz4SvSE7eUnuwjIUiQ==</vt:lpwstr>
  </property>
  <property fmtid="{D5CDD505-2E9C-101B-9397-08002B2CF9AE}" pid="10" name="MFClassificationDate">
    <vt:lpwstr>2022-04-12T14:39:23.3942097+02:00</vt:lpwstr>
  </property>
  <property fmtid="{D5CDD505-2E9C-101B-9397-08002B2CF9AE}" pid="11" name="MFClassifiedBySID">
    <vt:lpwstr>UxC4dwLulzfINJ8nQH+xvX5LNGipWa4BRSZhPgxsCvm42mrIC/DSDv0ggS+FjUN/2v1BBotkLlY5aAiEhoi6uWHVx1rIRlV+FXPAcGdvzdnNg1qVqgfvGn/qK+tTuukE</vt:lpwstr>
  </property>
  <property fmtid="{D5CDD505-2E9C-101B-9397-08002B2CF9AE}" pid="12" name="MFGRNItemId">
    <vt:lpwstr>GRN-b1ebaf45-1c10-4331-b4cf-ebe18c67e0ef</vt:lpwstr>
  </property>
  <property fmtid="{D5CDD505-2E9C-101B-9397-08002B2CF9AE}" pid="13" name="MFHash">
    <vt:lpwstr>nbKt4mMuJpAeFPa9+3CkTtvFgDDD1hhtJSXbSuR8IjU=</vt:lpwstr>
  </property>
  <property fmtid="{D5CDD505-2E9C-101B-9397-08002B2CF9AE}" pid="14" name="DLPManualFileClassification">
    <vt:lpwstr>{5fdfc941-3fcf-4a5b-87be-4848800d39d0}</vt:lpwstr>
  </property>
  <property fmtid="{D5CDD505-2E9C-101B-9397-08002B2CF9AE}" pid="15" name="MFRefresh">
    <vt:lpwstr>False</vt:lpwstr>
  </property>
</Properties>
</file>